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500336FC" w:rsidR="00C0534D" w:rsidRPr="00292CB0" w:rsidRDefault="00C0534D" w:rsidP="002C09AB">
      <w:pPr>
        <w:spacing w:after="0" w:line="240" w:lineRule="auto"/>
        <w:rPr>
          <w:rFonts w:cstheme="minorHAnsi"/>
          <w:sz w:val="20"/>
        </w:rPr>
      </w:pPr>
    </w:p>
    <w:p w14:paraId="484E6596" w14:textId="77777777" w:rsidR="00C0534D" w:rsidRPr="00292CB0" w:rsidRDefault="00C0534D" w:rsidP="002C09AB">
      <w:pPr>
        <w:spacing w:after="0" w:line="240" w:lineRule="auto"/>
        <w:rPr>
          <w:rFonts w:cstheme="minorHAnsi"/>
          <w:sz w:val="20"/>
        </w:rPr>
      </w:pPr>
    </w:p>
    <w:p w14:paraId="41F9B019" w14:textId="77777777" w:rsidR="00C0534D" w:rsidRPr="00292CB0" w:rsidRDefault="00C0534D" w:rsidP="002C09AB">
      <w:pPr>
        <w:spacing w:after="0" w:line="240" w:lineRule="auto"/>
        <w:rPr>
          <w:rFonts w:cstheme="minorHAnsi"/>
          <w:sz w:val="36"/>
          <w:szCs w:val="36"/>
        </w:rPr>
      </w:pPr>
    </w:p>
    <w:p w14:paraId="22E5864D" w14:textId="77777777" w:rsidR="00C0534D" w:rsidRPr="00292CB0" w:rsidRDefault="00C0534D" w:rsidP="002C09AB">
      <w:pPr>
        <w:spacing w:after="0" w:line="240" w:lineRule="auto"/>
        <w:rPr>
          <w:rFonts w:cstheme="minorHAnsi"/>
          <w:sz w:val="36"/>
          <w:szCs w:val="36"/>
        </w:rPr>
      </w:pPr>
    </w:p>
    <w:p w14:paraId="7E6A4F72" w14:textId="77777777" w:rsidR="00DD35FA" w:rsidRPr="00292CB0" w:rsidRDefault="00DD35FA" w:rsidP="002C09AB">
      <w:pPr>
        <w:spacing w:after="0" w:line="240" w:lineRule="auto"/>
        <w:jc w:val="center"/>
        <w:rPr>
          <w:rFonts w:cstheme="minorHAnsi"/>
          <w:b/>
          <w:sz w:val="28"/>
          <w:szCs w:val="28"/>
        </w:rPr>
      </w:pPr>
    </w:p>
    <w:p w14:paraId="4B833089" w14:textId="77777777" w:rsidR="00DD35FA" w:rsidRPr="00292CB0" w:rsidRDefault="00DD35FA" w:rsidP="002C09AB">
      <w:pPr>
        <w:spacing w:after="0" w:line="240" w:lineRule="auto"/>
        <w:jc w:val="center"/>
        <w:rPr>
          <w:rFonts w:cstheme="minorHAnsi"/>
          <w:b/>
          <w:sz w:val="28"/>
          <w:szCs w:val="28"/>
        </w:rPr>
      </w:pPr>
    </w:p>
    <w:p w14:paraId="1D7390E0" w14:textId="77777777" w:rsidR="00DD35FA" w:rsidRPr="00292CB0" w:rsidRDefault="00DD35FA" w:rsidP="002C09AB">
      <w:pPr>
        <w:spacing w:after="0" w:line="240" w:lineRule="auto"/>
        <w:jc w:val="center"/>
        <w:rPr>
          <w:rFonts w:cstheme="minorHAnsi"/>
          <w:b/>
          <w:sz w:val="28"/>
          <w:szCs w:val="28"/>
        </w:rPr>
      </w:pPr>
    </w:p>
    <w:p w14:paraId="5C253CAC" w14:textId="77777777" w:rsidR="00DD35FA" w:rsidRPr="00292CB0" w:rsidRDefault="00DD35FA" w:rsidP="002C09AB">
      <w:pPr>
        <w:spacing w:after="0" w:line="240" w:lineRule="auto"/>
        <w:jc w:val="center"/>
        <w:rPr>
          <w:rFonts w:cstheme="minorHAnsi"/>
          <w:b/>
          <w:sz w:val="28"/>
          <w:szCs w:val="28"/>
        </w:rPr>
      </w:pPr>
    </w:p>
    <w:p w14:paraId="2783163E" w14:textId="547FD731" w:rsidR="00DD35FA" w:rsidRPr="00292CB0" w:rsidRDefault="00DD35FA" w:rsidP="002D1782">
      <w:pPr>
        <w:spacing w:after="0" w:line="240" w:lineRule="auto"/>
        <w:rPr>
          <w:rFonts w:cstheme="minorHAnsi"/>
          <w:b/>
          <w:sz w:val="28"/>
          <w:szCs w:val="28"/>
        </w:rPr>
      </w:pPr>
    </w:p>
    <w:p w14:paraId="0C141074" w14:textId="77777777" w:rsidR="00DD35FA" w:rsidRPr="00292CB0" w:rsidRDefault="00DD35FA" w:rsidP="002C09AB">
      <w:pPr>
        <w:spacing w:after="0" w:line="240" w:lineRule="auto"/>
        <w:jc w:val="center"/>
        <w:rPr>
          <w:rFonts w:cstheme="minorHAnsi"/>
          <w:b/>
          <w:sz w:val="28"/>
          <w:szCs w:val="28"/>
        </w:rPr>
      </w:pPr>
    </w:p>
    <w:p w14:paraId="61767E33" w14:textId="77777777" w:rsidR="00DD35FA" w:rsidRPr="00292CB0" w:rsidRDefault="00DD35FA" w:rsidP="002C09AB">
      <w:pPr>
        <w:spacing w:after="0" w:line="240" w:lineRule="auto"/>
        <w:jc w:val="center"/>
        <w:rPr>
          <w:rFonts w:cstheme="minorHAnsi"/>
          <w:b/>
          <w:sz w:val="28"/>
          <w:szCs w:val="28"/>
        </w:rPr>
      </w:pPr>
    </w:p>
    <w:p w14:paraId="34F1044E" w14:textId="77777777" w:rsidR="00E715F8" w:rsidRPr="00292CB0" w:rsidRDefault="004E6A23" w:rsidP="002C09AB">
      <w:pPr>
        <w:spacing w:after="0" w:line="240" w:lineRule="auto"/>
        <w:jc w:val="center"/>
        <w:rPr>
          <w:rFonts w:cstheme="minorHAnsi"/>
          <w:b/>
          <w:sz w:val="28"/>
          <w:szCs w:val="28"/>
        </w:rPr>
      </w:pPr>
      <w:r w:rsidRPr="00292CB0">
        <w:rPr>
          <w:rFonts w:cstheme="minorHAnsi"/>
          <w:b/>
          <w:sz w:val="28"/>
          <w:szCs w:val="28"/>
        </w:rPr>
        <w:t>P</w:t>
      </w:r>
      <w:r w:rsidR="009F2FD3" w:rsidRPr="00292CB0">
        <w:rPr>
          <w:rFonts w:cstheme="minorHAnsi"/>
          <w:b/>
          <w:sz w:val="28"/>
          <w:szCs w:val="28"/>
        </w:rPr>
        <w:t>odmienky poskytnutia príspevku</w:t>
      </w:r>
      <w:r w:rsidR="009F2FD3" w:rsidRPr="00292CB0">
        <w:rPr>
          <w:rFonts w:cstheme="minorHAnsi"/>
          <w:sz w:val="20"/>
          <w:szCs w:val="20"/>
        </w:rPr>
        <w:t xml:space="preserve">, </w:t>
      </w:r>
      <w:r w:rsidR="009F2FD3" w:rsidRPr="00292CB0">
        <w:rPr>
          <w:rFonts w:eastAsia="Times New Roman" w:cstheme="minorHAnsi"/>
          <w:b/>
          <w:sz w:val="28"/>
          <w:szCs w:val="28"/>
          <w:lang w:eastAsia="sk-SK"/>
        </w:rPr>
        <w:t>výberové kritéria pre výber projektov,  hodnotiace kritériá pre výber projektov</w:t>
      </w:r>
      <w:r w:rsidR="009F2FD3" w:rsidRPr="00292CB0">
        <w:rPr>
          <w:rFonts w:cstheme="minorHAnsi"/>
          <w:b/>
          <w:sz w:val="28"/>
          <w:szCs w:val="28"/>
        </w:rPr>
        <w:t xml:space="preserve"> </w:t>
      </w:r>
      <w:r w:rsidR="009F2FD3" w:rsidRPr="00292CB0">
        <w:rPr>
          <w:rFonts w:eastAsia="Times New Roman" w:cstheme="minorHAnsi"/>
          <w:b/>
          <w:sz w:val="28"/>
          <w:szCs w:val="28"/>
          <w:lang w:eastAsia="sk-SK"/>
        </w:rPr>
        <w:t>(bodovacie kritéria)</w:t>
      </w:r>
      <w:r w:rsidR="009F2FD3" w:rsidRPr="00292CB0">
        <w:rPr>
          <w:rFonts w:cstheme="minorHAnsi"/>
          <w:b/>
          <w:sz w:val="28"/>
          <w:szCs w:val="28"/>
        </w:rPr>
        <w:t xml:space="preserve"> </w:t>
      </w:r>
      <w:r w:rsidRPr="00292CB0">
        <w:rPr>
          <w:rFonts w:cstheme="minorHAnsi"/>
          <w:b/>
          <w:sz w:val="28"/>
          <w:szCs w:val="28"/>
        </w:rPr>
        <w:t>pre opatrenia/</w:t>
      </w:r>
      <w:proofErr w:type="spellStart"/>
      <w:r w:rsidRPr="00292CB0">
        <w:rPr>
          <w:rFonts w:cstheme="minorHAnsi"/>
          <w:b/>
          <w:sz w:val="28"/>
          <w:szCs w:val="28"/>
        </w:rPr>
        <w:t>podopatrenia</w:t>
      </w:r>
      <w:proofErr w:type="spellEnd"/>
      <w:r w:rsidRPr="00292CB0">
        <w:rPr>
          <w:rFonts w:cstheme="minorHAnsi"/>
          <w:b/>
          <w:sz w:val="28"/>
          <w:szCs w:val="28"/>
        </w:rPr>
        <w:t xml:space="preserve"> Programu rozvoja vidieka SR 2014</w:t>
      </w:r>
      <w:r w:rsidR="00403E7C" w:rsidRPr="00292CB0">
        <w:rPr>
          <w:rFonts w:cstheme="minorHAnsi"/>
          <w:b/>
          <w:sz w:val="28"/>
          <w:szCs w:val="28"/>
        </w:rPr>
        <w:t xml:space="preserve"> – </w:t>
      </w:r>
      <w:r w:rsidRPr="00292CB0">
        <w:rPr>
          <w:rFonts w:cstheme="minorHAnsi"/>
          <w:b/>
          <w:sz w:val="28"/>
          <w:szCs w:val="28"/>
        </w:rPr>
        <w:t xml:space="preserve">2022 </w:t>
      </w:r>
    </w:p>
    <w:p w14:paraId="63D0B7B8" w14:textId="55E45DD8" w:rsidR="004E6A23" w:rsidRPr="00292CB0" w:rsidRDefault="004E6A23" w:rsidP="002C09AB">
      <w:pPr>
        <w:spacing w:after="0" w:line="240" w:lineRule="auto"/>
        <w:jc w:val="center"/>
        <w:rPr>
          <w:rFonts w:cstheme="minorHAnsi"/>
          <w:b/>
          <w:sz w:val="28"/>
          <w:szCs w:val="28"/>
        </w:rPr>
      </w:pPr>
      <w:r w:rsidRPr="00292CB0">
        <w:rPr>
          <w:rFonts w:cstheme="minorHAnsi"/>
          <w:b/>
          <w:sz w:val="28"/>
          <w:szCs w:val="28"/>
        </w:rPr>
        <w:t>implementované prostredníctvom LEADER/CLLD</w:t>
      </w:r>
    </w:p>
    <w:p w14:paraId="5924ECA0" w14:textId="349A0778" w:rsidR="004E6A23" w:rsidRDefault="004E6A23" w:rsidP="002C09AB">
      <w:pPr>
        <w:spacing w:after="0" w:line="240" w:lineRule="auto"/>
        <w:jc w:val="center"/>
        <w:rPr>
          <w:rFonts w:cstheme="minorHAnsi"/>
          <w:b/>
          <w:color w:val="FF0000"/>
          <w:sz w:val="28"/>
          <w:szCs w:val="28"/>
        </w:rPr>
      </w:pPr>
      <w:r w:rsidRPr="00292CB0">
        <w:rPr>
          <w:rFonts w:cstheme="minorHAnsi"/>
          <w:b/>
          <w:sz w:val="28"/>
          <w:szCs w:val="28"/>
        </w:rPr>
        <w:t xml:space="preserve">Verzia </w:t>
      </w:r>
      <w:r w:rsidRPr="0073260C">
        <w:rPr>
          <w:rFonts w:cstheme="minorHAnsi"/>
          <w:b/>
          <w:strike/>
          <w:color w:val="00B050"/>
          <w:sz w:val="28"/>
          <w:szCs w:val="28"/>
        </w:rPr>
        <w:t>1.</w:t>
      </w:r>
      <w:r w:rsidR="00A80E6E" w:rsidRPr="0073260C">
        <w:rPr>
          <w:rFonts w:cstheme="minorHAnsi"/>
          <w:b/>
          <w:strike/>
          <w:color w:val="00B050"/>
          <w:sz w:val="28"/>
          <w:szCs w:val="28"/>
        </w:rPr>
        <w:t>5</w:t>
      </w:r>
      <w:r w:rsidR="0073260C">
        <w:rPr>
          <w:rFonts w:cstheme="minorHAnsi"/>
          <w:b/>
          <w:strike/>
          <w:color w:val="00B050"/>
          <w:sz w:val="28"/>
          <w:szCs w:val="28"/>
        </w:rPr>
        <w:t xml:space="preserve"> </w:t>
      </w:r>
      <w:r w:rsidR="0073260C" w:rsidRPr="0073260C">
        <w:rPr>
          <w:rFonts w:cstheme="minorHAnsi"/>
          <w:b/>
          <w:color w:val="FF0000"/>
          <w:sz w:val="28"/>
          <w:szCs w:val="28"/>
        </w:rPr>
        <w:t>1.6</w:t>
      </w:r>
    </w:p>
    <w:p w14:paraId="4EB6511D" w14:textId="77777777" w:rsidR="00C0534D" w:rsidRPr="00292CB0" w:rsidRDefault="00C0534D" w:rsidP="002C09AB">
      <w:pPr>
        <w:spacing w:after="0" w:line="240" w:lineRule="auto"/>
        <w:rPr>
          <w:rFonts w:cstheme="minorHAnsi"/>
          <w:b/>
          <w:sz w:val="36"/>
          <w:szCs w:val="36"/>
        </w:rPr>
      </w:pPr>
    </w:p>
    <w:p w14:paraId="43529974" w14:textId="77777777" w:rsidR="00C0534D" w:rsidRPr="00292CB0" w:rsidRDefault="00C0534D" w:rsidP="002C09AB">
      <w:pPr>
        <w:spacing w:after="0" w:line="240" w:lineRule="auto"/>
        <w:rPr>
          <w:rFonts w:cstheme="minorHAnsi"/>
          <w:sz w:val="20"/>
        </w:rPr>
      </w:pPr>
    </w:p>
    <w:p w14:paraId="52D5E1C3" w14:textId="77777777" w:rsidR="00C0534D" w:rsidRPr="00292CB0" w:rsidRDefault="00C0534D" w:rsidP="002C09AB">
      <w:pPr>
        <w:spacing w:after="0" w:line="240" w:lineRule="auto"/>
        <w:rPr>
          <w:rFonts w:cstheme="minorHAnsi"/>
          <w:sz w:val="20"/>
        </w:rPr>
      </w:pPr>
    </w:p>
    <w:p w14:paraId="7242E1E2" w14:textId="77777777" w:rsidR="00C0534D" w:rsidRPr="00292CB0" w:rsidRDefault="00C0534D" w:rsidP="002C09AB">
      <w:pPr>
        <w:spacing w:after="0" w:line="240" w:lineRule="auto"/>
        <w:rPr>
          <w:rFonts w:cstheme="minorHAnsi"/>
          <w:sz w:val="20"/>
        </w:rPr>
      </w:pPr>
    </w:p>
    <w:p w14:paraId="0AE09876" w14:textId="65AC0E62" w:rsidR="00C0534D" w:rsidRPr="00292CB0" w:rsidRDefault="00C0534D" w:rsidP="002C09AB">
      <w:pPr>
        <w:spacing w:after="0" w:line="240" w:lineRule="auto"/>
        <w:rPr>
          <w:rFonts w:cstheme="minorHAnsi"/>
          <w:sz w:val="20"/>
        </w:rPr>
      </w:pPr>
    </w:p>
    <w:p w14:paraId="14B0B71F" w14:textId="6C1E5462" w:rsidR="00877ACE" w:rsidRPr="00292CB0" w:rsidRDefault="00877ACE" w:rsidP="002C09AB">
      <w:pPr>
        <w:spacing w:after="0" w:line="240" w:lineRule="auto"/>
        <w:rPr>
          <w:rFonts w:cstheme="minorHAnsi"/>
          <w:sz w:val="20"/>
        </w:rPr>
      </w:pPr>
    </w:p>
    <w:p w14:paraId="62982BC9" w14:textId="5942C226" w:rsidR="00877ACE" w:rsidRPr="00292CB0" w:rsidRDefault="00877ACE" w:rsidP="002C09AB">
      <w:pPr>
        <w:spacing w:after="0" w:line="240" w:lineRule="auto"/>
        <w:rPr>
          <w:rFonts w:cstheme="minorHAnsi"/>
          <w:sz w:val="20"/>
        </w:rPr>
      </w:pPr>
    </w:p>
    <w:p w14:paraId="711F1334" w14:textId="5E6FE735" w:rsidR="00877ACE" w:rsidRPr="00292CB0" w:rsidRDefault="00877ACE" w:rsidP="002C09AB">
      <w:pPr>
        <w:spacing w:after="0" w:line="240" w:lineRule="auto"/>
        <w:rPr>
          <w:rFonts w:cstheme="minorHAnsi"/>
          <w:sz w:val="20"/>
        </w:rPr>
      </w:pPr>
    </w:p>
    <w:p w14:paraId="14992EB1" w14:textId="269D4F73" w:rsidR="00877ACE" w:rsidRPr="00292CB0" w:rsidRDefault="00877ACE" w:rsidP="002C09AB">
      <w:pPr>
        <w:spacing w:after="0" w:line="240" w:lineRule="auto"/>
        <w:rPr>
          <w:rFonts w:cstheme="minorHAnsi"/>
          <w:sz w:val="20"/>
        </w:rPr>
      </w:pPr>
    </w:p>
    <w:p w14:paraId="7BFDB236" w14:textId="7F055D3B" w:rsidR="00877ACE" w:rsidRPr="00292CB0" w:rsidRDefault="00877ACE" w:rsidP="002C09AB">
      <w:pPr>
        <w:spacing w:after="0" w:line="240" w:lineRule="auto"/>
        <w:rPr>
          <w:rFonts w:cstheme="minorHAnsi"/>
          <w:sz w:val="20"/>
        </w:rPr>
      </w:pPr>
    </w:p>
    <w:p w14:paraId="0BD6AB21" w14:textId="776847ED" w:rsidR="00877ACE" w:rsidRPr="00292CB0" w:rsidRDefault="00877ACE" w:rsidP="002C09AB">
      <w:pPr>
        <w:spacing w:after="0" w:line="240" w:lineRule="auto"/>
        <w:rPr>
          <w:rFonts w:cstheme="minorHAnsi"/>
          <w:sz w:val="20"/>
        </w:rPr>
      </w:pPr>
    </w:p>
    <w:p w14:paraId="769C488E" w14:textId="30262201" w:rsidR="00877ACE" w:rsidRPr="00292CB0" w:rsidRDefault="00877ACE" w:rsidP="002C09AB">
      <w:pPr>
        <w:spacing w:after="0" w:line="240" w:lineRule="auto"/>
        <w:rPr>
          <w:rFonts w:cstheme="minorHAnsi"/>
          <w:sz w:val="20"/>
        </w:rPr>
      </w:pPr>
    </w:p>
    <w:p w14:paraId="41F33B8F" w14:textId="5DB15A1F" w:rsidR="00877ACE" w:rsidRPr="00292CB0" w:rsidRDefault="00877ACE" w:rsidP="002C09AB">
      <w:pPr>
        <w:spacing w:after="0" w:line="240" w:lineRule="auto"/>
        <w:rPr>
          <w:rFonts w:cstheme="minorHAnsi"/>
          <w:sz w:val="20"/>
        </w:rPr>
      </w:pPr>
    </w:p>
    <w:p w14:paraId="77DB3BE3" w14:textId="460B5215" w:rsidR="00877ACE" w:rsidRDefault="00877ACE" w:rsidP="002D1782">
      <w:pPr>
        <w:pStyle w:val="Odsekzoznamu"/>
        <w:spacing w:after="0" w:line="240" w:lineRule="auto"/>
        <w:rPr>
          <w:rFonts w:cstheme="minorHAnsi"/>
          <w:sz w:val="20"/>
        </w:rPr>
      </w:pPr>
    </w:p>
    <w:p w14:paraId="3B58D4EF" w14:textId="284AD3E5" w:rsidR="002D1782" w:rsidRDefault="002D1782" w:rsidP="002D1782">
      <w:pPr>
        <w:pStyle w:val="Odsekzoznamu"/>
        <w:spacing w:after="0" w:line="240" w:lineRule="auto"/>
        <w:rPr>
          <w:rFonts w:cstheme="minorHAnsi"/>
          <w:sz w:val="20"/>
        </w:rPr>
      </w:pPr>
    </w:p>
    <w:p w14:paraId="59AFC7B1" w14:textId="77777777" w:rsidR="002D1782" w:rsidRPr="002D1782" w:rsidRDefault="002D1782" w:rsidP="002D1782">
      <w:pPr>
        <w:pStyle w:val="Odsekzoznamu"/>
        <w:spacing w:after="0" w:line="240" w:lineRule="auto"/>
        <w:rPr>
          <w:rFonts w:cstheme="minorHAnsi"/>
          <w:sz w:val="20"/>
        </w:rPr>
      </w:pPr>
    </w:p>
    <w:p w14:paraId="335557EA" w14:textId="1FEA9453" w:rsidR="00877ACE" w:rsidRPr="00292CB0" w:rsidRDefault="00877ACE" w:rsidP="002C09AB">
      <w:pPr>
        <w:spacing w:after="0" w:line="240" w:lineRule="auto"/>
        <w:rPr>
          <w:rFonts w:cstheme="minorHAnsi"/>
          <w:sz w:val="20"/>
        </w:rPr>
      </w:pPr>
    </w:p>
    <w:p w14:paraId="52EA8043" w14:textId="1D716157" w:rsidR="00C0534D" w:rsidRPr="00292CB0" w:rsidRDefault="00C0534D" w:rsidP="002C09AB">
      <w:pPr>
        <w:pStyle w:val="Hlavikaobsahu"/>
        <w:spacing w:before="0" w:after="0"/>
        <w:jc w:val="left"/>
        <w:rPr>
          <w:rFonts w:asciiTheme="minorHAnsi" w:hAnsiTheme="minorHAnsi" w:cstheme="minorHAnsi"/>
          <w:color w:val="auto"/>
          <w:sz w:val="20"/>
        </w:rPr>
      </w:pPr>
    </w:p>
    <w:p w14:paraId="108060DE" w14:textId="77777777" w:rsidR="006E2BE5" w:rsidRPr="00292CB0" w:rsidRDefault="006E2BE5" w:rsidP="002C09AB">
      <w:pPr>
        <w:pStyle w:val="Hlavikaobsahu"/>
        <w:spacing w:before="0" w:after="0"/>
        <w:jc w:val="left"/>
        <w:rPr>
          <w:rFonts w:asciiTheme="minorHAnsi" w:hAnsiTheme="minorHAnsi" w:cstheme="minorHAnsi"/>
          <w:b/>
          <w:color w:val="auto"/>
          <w:sz w:val="28"/>
          <w:szCs w:val="28"/>
        </w:rPr>
      </w:pPr>
      <w:r w:rsidRPr="00292CB0">
        <w:rPr>
          <w:rFonts w:asciiTheme="minorHAnsi" w:hAnsiTheme="minorHAnsi" w:cstheme="minorHAnsi"/>
          <w:b/>
          <w:color w:val="auto"/>
          <w:sz w:val="28"/>
          <w:szCs w:val="28"/>
        </w:rPr>
        <w:t>Obsah</w:t>
      </w:r>
    </w:p>
    <w:p w14:paraId="69C1D9BB" w14:textId="2E38C1F1" w:rsidR="00C026D4" w:rsidRPr="00292CB0" w:rsidRDefault="006E2BE5" w:rsidP="00C026D4">
      <w:pPr>
        <w:pStyle w:val="Obsah1"/>
        <w:spacing w:after="0" w:line="360" w:lineRule="auto"/>
        <w:jc w:val="both"/>
        <w:rPr>
          <w:caps w:val="0"/>
          <w:noProof/>
          <w:sz w:val="22"/>
          <w:szCs w:val="22"/>
          <w:lang w:eastAsia="sk-SK"/>
        </w:rPr>
      </w:pPr>
      <w:r w:rsidRPr="00292CB0">
        <w:rPr>
          <w:rFonts w:cstheme="minorHAnsi"/>
        </w:rPr>
        <w:fldChar w:fldCharType="begin"/>
      </w:r>
      <w:r w:rsidRPr="00292CB0">
        <w:rPr>
          <w:rFonts w:cstheme="minorHAnsi"/>
        </w:rPr>
        <w:instrText xml:space="preserve"> TOC \o "1-3" \h \z \u </w:instrText>
      </w:r>
      <w:r w:rsidRPr="00292CB0">
        <w:rPr>
          <w:rFonts w:cstheme="minorHAnsi"/>
        </w:rPr>
        <w:fldChar w:fldCharType="separate"/>
      </w:r>
      <w:hyperlink w:anchor="_Toc104282828" w:history="1">
        <w:r w:rsidR="00C026D4" w:rsidRPr="00292CB0">
          <w:rPr>
            <w:rStyle w:val="Hypertextovprepojenie"/>
            <w:rFonts w:cstheme="minorHAnsi"/>
            <w:b/>
            <w:noProof/>
            <w:color w:val="auto"/>
          </w:rPr>
          <w:t>1.</w:t>
        </w:r>
        <w:r w:rsidR="00C026D4" w:rsidRPr="00292CB0">
          <w:rPr>
            <w:caps w:val="0"/>
            <w:noProof/>
            <w:sz w:val="22"/>
            <w:szCs w:val="22"/>
            <w:lang w:eastAsia="sk-SK"/>
          </w:rPr>
          <w:tab/>
        </w:r>
        <w:r w:rsidR="00C026D4" w:rsidRPr="00292CB0">
          <w:rPr>
            <w:rStyle w:val="Hypertextovprepojenie"/>
            <w:rFonts w:cstheme="minorHAnsi"/>
            <w:b/>
            <w:noProof/>
            <w:color w:val="auto"/>
          </w:rPr>
          <w:t>podmienky poskytnutia príspevku pre opatrenia/podopatrenia programu rozvoja vidieka sr 2014 – 2022</w:t>
        </w:r>
        <w:r w:rsidR="00C026D4" w:rsidRPr="00292CB0">
          <w:rPr>
            <w:noProof/>
            <w:webHidden/>
          </w:rPr>
          <w:t>..........................................</w:t>
        </w:r>
        <w:r w:rsidR="00C026D4" w:rsidRPr="00292CB0">
          <w:rPr>
            <w:noProof/>
            <w:webHidden/>
          </w:rPr>
          <w:fldChar w:fldCharType="begin"/>
        </w:r>
        <w:r w:rsidR="00C026D4" w:rsidRPr="00292CB0">
          <w:rPr>
            <w:noProof/>
            <w:webHidden/>
          </w:rPr>
          <w:instrText xml:space="preserve"> PAGEREF _Toc104282828 \h </w:instrText>
        </w:r>
        <w:r w:rsidR="00C026D4" w:rsidRPr="00292CB0">
          <w:rPr>
            <w:noProof/>
            <w:webHidden/>
          </w:rPr>
        </w:r>
        <w:r w:rsidR="00C026D4" w:rsidRPr="00292CB0">
          <w:rPr>
            <w:noProof/>
            <w:webHidden/>
          </w:rPr>
          <w:fldChar w:fldCharType="separate"/>
        </w:r>
        <w:r w:rsidR="00282D37" w:rsidRPr="00292CB0">
          <w:rPr>
            <w:noProof/>
            <w:webHidden/>
          </w:rPr>
          <w:t>3</w:t>
        </w:r>
        <w:r w:rsidR="00C026D4" w:rsidRPr="00292CB0">
          <w:rPr>
            <w:noProof/>
            <w:webHidden/>
          </w:rPr>
          <w:fldChar w:fldCharType="end"/>
        </w:r>
      </w:hyperlink>
    </w:p>
    <w:p w14:paraId="4CCAC628" w14:textId="528F582A" w:rsidR="00C026D4" w:rsidRPr="00292CB0" w:rsidRDefault="00D13B91" w:rsidP="00C026D4">
      <w:pPr>
        <w:pStyle w:val="Obsah2"/>
        <w:tabs>
          <w:tab w:val="clear" w:pos="10206"/>
          <w:tab w:val="right" w:leader="dot" w:pos="13320"/>
        </w:tabs>
        <w:spacing w:before="0" w:after="0" w:line="360" w:lineRule="auto"/>
        <w:jc w:val="both"/>
        <w:rPr>
          <w:noProof/>
          <w:sz w:val="22"/>
          <w:szCs w:val="22"/>
          <w:lang w:eastAsia="sk-SK"/>
        </w:rPr>
      </w:pPr>
      <w:hyperlink w:anchor="_Toc104282829" w:history="1">
        <w:r w:rsidR="00C026D4" w:rsidRPr="00292CB0">
          <w:rPr>
            <w:rStyle w:val="Hypertextovprepojenie"/>
            <w:rFonts w:cstheme="minorHAnsi"/>
            <w:b/>
            <w:smallCaps/>
            <w:noProof/>
            <w:color w:val="auto"/>
          </w:rPr>
          <w:t>2.</w:t>
        </w:r>
        <w:r w:rsidR="00C026D4" w:rsidRPr="00292CB0">
          <w:rPr>
            <w:noProof/>
            <w:sz w:val="22"/>
            <w:szCs w:val="22"/>
            <w:lang w:eastAsia="sk-SK"/>
          </w:rPr>
          <w:tab/>
        </w:r>
        <w:r w:rsidR="00C026D4" w:rsidRPr="00292CB0">
          <w:rPr>
            <w:rStyle w:val="Hypertextovprepojenie"/>
            <w:rFonts w:cstheme="minorHAnsi"/>
            <w:b/>
            <w:noProof/>
            <w:color w:val="auto"/>
          </w:rPr>
          <w:t>VŠEOBECNÉ</w:t>
        </w:r>
        <w:r w:rsidR="00C026D4" w:rsidRPr="00292CB0">
          <w:rPr>
            <w:rStyle w:val="Hypertextovprepojenie"/>
            <w:rFonts w:cstheme="minorHAnsi"/>
            <w:noProof/>
            <w:color w:val="auto"/>
          </w:rPr>
          <w:t xml:space="preserve"> </w:t>
        </w:r>
        <w:r w:rsidR="00C026D4" w:rsidRPr="00292CB0">
          <w:rPr>
            <w:rStyle w:val="Hypertextovprepojenie"/>
            <w:rFonts w:cstheme="minorHAnsi"/>
            <w:b/>
            <w:noProof/>
            <w:color w:val="auto"/>
          </w:rPr>
          <w:t>PODMIENKY POSKYTNUTIA PRÍSPEVKU</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_Toc104282829 \h </w:instrText>
        </w:r>
        <w:r w:rsidR="00C026D4" w:rsidRPr="00292CB0">
          <w:rPr>
            <w:noProof/>
            <w:webHidden/>
          </w:rPr>
        </w:r>
        <w:r w:rsidR="00C026D4" w:rsidRPr="00292CB0">
          <w:rPr>
            <w:noProof/>
            <w:webHidden/>
          </w:rPr>
          <w:fldChar w:fldCharType="separate"/>
        </w:r>
        <w:r w:rsidR="00282D37" w:rsidRPr="00292CB0">
          <w:rPr>
            <w:noProof/>
            <w:webHidden/>
          </w:rPr>
          <w:t>5</w:t>
        </w:r>
        <w:r w:rsidR="00C026D4" w:rsidRPr="00292CB0">
          <w:rPr>
            <w:noProof/>
            <w:webHidden/>
          </w:rPr>
          <w:fldChar w:fldCharType="end"/>
        </w:r>
      </w:hyperlink>
    </w:p>
    <w:p w14:paraId="1A20C39A" w14:textId="165201E7" w:rsidR="00C026D4" w:rsidRPr="00292CB0" w:rsidRDefault="00D13B91" w:rsidP="00C026D4">
      <w:pPr>
        <w:pStyle w:val="Obsah2"/>
        <w:tabs>
          <w:tab w:val="clear" w:pos="10206"/>
          <w:tab w:val="right" w:leader="dot" w:pos="13320"/>
        </w:tabs>
        <w:spacing w:before="0" w:after="0" w:line="360" w:lineRule="auto"/>
        <w:jc w:val="both"/>
        <w:rPr>
          <w:noProof/>
          <w:sz w:val="22"/>
          <w:szCs w:val="22"/>
          <w:lang w:eastAsia="sk-SK"/>
        </w:rPr>
      </w:pPr>
      <w:hyperlink w:anchor="_Toc104282830" w:history="1">
        <w:r w:rsidR="00C026D4" w:rsidRPr="00292CB0">
          <w:rPr>
            <w:rStyle w:val="Hypertextovprepojenie"/>
            <w:rFonts w:cstheme="minorHAnsi"/>
            <w:b/>
            <w:noProof/>
            <w:color w:val="auto"/>
          </w:rPr>
          <w:t>3.</w:t>
        </w:r>
        <w:r w:rsidR="00C026D4" w:rsidRPr="00292CB0">
          <w:rPr>
            <w:noProof/>
            <w:sz w:val="22"/>
            <w:szCs w:val="22"/>
            <w:lang w:eastAsia="sk-SK"/>
          </w:rPr>
          <w:tab/>
        </w:r>
        <w:r w:rsidR="00C026D4" w:rsidRPr="00292CB0">
          <w:rPr>
            <w:rStyle w:val="Hypertextovprepojenie"/>
            <w:rFonts w:cstheme="minorHAnsi"/>
            <w:b/>
            <w:noProof/>
            <w:color w:val="auto"/>
          </w:rPr>
          <w:t>ŠPECIFICKÉ PODMIENKY POSKYTNUTIA PRÍSPEVKU, KRITÉRIA PRE VÝBER PROJEKTOV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_Toc104282830 \h </w:instrText>
        </w:r>
        <w:r w:rsidR="00C026D4" w:rsidRPr="00292CB0">
          <w:rPr>
            <w:noProof/>
            <w:webHidden/>
          </w:rPr>
        </w:r>
        <w:r w:rsidR="00C026D4" w:rsidRPr="00292CB0">
          <w:rPr>
            <w:noProof/>
            <w:webHidden/>
          </w:rPr>
          <w:fldChar w:fldCharType="separate"/>
        </w:r>
        <w:r w:rsidR="00282D37" w:rsidRPr="00292CB0">
          <w:rPr>
            <w:noProof/>
            <w:webHidden/>
          </w:rPr>
          <w:t>11</w:t>
        </w:r>
        <w:r w:rsidR="00C026D4" w:rsidRPr="00292CB0">
          <w:rPr>
            <w:noProof/>
            <w:webHidden/>
          </w:rPr>
          <w:fldChar w:fldCharType="end"/>
        </w:r>
      </w:hyperlink>
    </w:p>
    <w:p w14:paraId="75FCA0F7" w14:textId="55CA9850" w:rsidR="00C026D4" w:rsidRPr="002D1782" w:rsidRDefault="00D13B91" w:rsidP="00C026D4">
      <w:pPr>
        <w:pStyle w:val="Obsah2"/>
        <w:tabs>
          <w:tab w:val="clear" w:pos="10206"/>
          <w:tab w:val="right" w:leader="dot" w:pos="13320"/>
        </w:tabs>
        <w:spacing w:before="0" w:after="0" w:line="360" w:lineRule="auto"/>
        <w:jc w:val="both"/>
        <w:rPr>
          <w:strike/>
          <w:noProof/>
          <w:color w:val="00B050"/>
          <w:sz w:val="22"/>
          <w:szCs w:val="22"/>
          <w:lang w:eastAsia="sk-SK"/>
        </w:rPr>
      </w:pPr>
      <w:hyperlink w:anchor="_Toc104282831" w:history="1">
        <w:r w:rsidR="00C026D4" w:rsidRPr="002D1782">
          <w:rPr>
            <w:rStyle w:val="Hypertextovprepojenie"/>
            <w:rFonts w:cstheme="minorHAnsi"/>
            <w:strike/>
            <w:noProof/>
            <w:color w:val="00B050"/>
          </w:rPr>
          <w:t>Podopatrenie 1.2 Podpora na demonštračné činnosti a informačné akcie</w:t>
        </w:r>
        <w:r w:rsidR="00C026D4" w:rsidRPr="002D1782">
          <w:rPr>
            <w:strike/>
            <w:noProof/>
            <w:webHidden/>
            <w:color w:val="00B050"/>
          </w:rPr>
          <w:tab/>
        </w:r>
        <w:r w:rsidR="00C026D4" w:rsidRPr="002D1782">
          <w:rPr>
            <w:strike/>
            <w:noProof/>
            <w:webHidden/>
            <w:color w:val="00B050"/>
          </w:rPr>
          <w:fldChar w:fldCharType="begin"/>
        </w:r>
        <w:r w:rsidR="00C026D4" w:rsidRPr="002D1782">
          <w:rPr>
            <w:strike/>
            <w:noProof/>
            <w:webHidden/>
            <w:color w:val="00B050"/>
          </w:rPr>
          <w:instrText xml:space="preserve"> PAGEREF _Toc104282831 \h </w:instrText>
        </w:r>
        <w:r w:rsidR="00C026D4" w:rsidRPr="002D1782">
          <w:rPr>
            <w:strike/>
            <w:noProof/>
            <w:webHidden/>
            <w:color w:val="00B050"/>
          </w:rPr>
        </w:r>
        <w:r w:rsidR="00C026D4" w:rsidRPr="002D1782">
          <w:rPr>
            <w:strike/>
            <w:noProof/>
            <w:webHidden/>
            <w:color w:val="00B050"/>
          </w:rPr>
          <w:fldChar w:fldCharType="separate"/>
        </w:r>
        <w:r w:rsidR="00282D37" w:rsidRPr="002D1782">
          <w:rPr>
            <w:strike/>
            <w:noProof/>
            <w:webHidden/>
            <w:color w:val="00B050"/>
          </w:rPr>
          <w:t>11</w:t>
        </w:r>
        <w:r w:rsidR="00C026D4" w:rsidRPr="002D1782">
          <w:rPr>
            <w:strike/>
            <w:noProof/>
            <w:webHidden/>
            <w:color w:val="00B050"/>
          </w:rPr>
          <w:fldChar w:fldCharType="end"/>
        </w:r>
      </w:hyperlink>
    </w:p>
    <w:p w14:paraId="77B82282" w14:textId="7BA6CA0A" w:rsidR="00C026D4" w:rsidRPr="002D1782" w:rsidRDefault="00D13B91" w:rsidP="00C026D4">
      <w:pPr>
        <w:pStyle w:val="Obsah2"/>
        <w:tabs>
          <w:tab w:val="clear" w:pos="10206"/>
          <w:tab w:val="right" w:leader="dot" w:pos="13320"/>
        </w:tabs>
        <w:spacing w:before="0" w:after="0" w:line="360" w:lineRule="auto"/>
        <w:ind w:left="0" w:firstLine="0"/>
        <w:jc w:val="both"/>
        <w:rPr>
          <w:strike/>
          <w:noProof/>
          <w:color w:val="00B050"/>
          <w:sz w:val="22"/>
          <w:szCs w:val="22"/>
          <w:lang w:eastAsia="sk-SK"/>
        </w:rPr>
      </w:pPr>
      <w:hyperlink w:anchor="_Toc104282832" w:history="1">
        <w:r w:rsidR="00C026D4" w:rsidRPr="002D1782">
          <w:rPr>
            <w:rStyle w:val="Hypertextovprepojenie"/>
            <w:rFonts w:cstheme="minorHAnsi"/>
            <w:strike/>
            <w:noProof/>
            <w:color w:val="00B050"/>
          </w:rPr>
          <w:t>Podopatrenie 1.3 Podpora na krátkodobé výmeny v rámci riadenia poľnohospodárskych podnikov a obhospodarovania lesov, ako aj na návštevy poľnohospodárskych a lesných podnikov</w:t>
        </w:r>
        <w:r w:rsidR="00C026D4" w:rsidRPr="002D1782">
          <w:rPr>
            <w:strike/>
            <w:noProof/>
            <w:webHidden/>
            <w:color w:val="00B050"/>
          </w:rPr>
          <w:tab/>
        </w:r>
        <w:r w:rsidR="00C026D4" w:rsidRPr="002D1782">
          <w:rPr>
            <w:strike/>
            <w:noProof/>
            <w:webHidden/>
            <w:color w:val="00B050"/>
          </w:rPr>
          <w:fldChar w:fldCharType="begin"/>
        </w:r>
        <w:r w:rsidR="00C026D4" w:rsidRPr="002D1782">
          <w:rPr>
            <w:strike/>
            <w:noProof/>
            <w:webHidden/>
            <w:color w:val="00B050"/>
          </w:rPr>
          <w:instrText xml:space="preserve"> PAGEREF _Toc104282832 \h </w:instrText>
        </w:r>
        <w:r w:rsidR="00C026D4" w:rsidRPr="002D1782">
          <w:rPr>
            <w:strike/>
            <w:noProof/>
            <w:webHidden/>
            <w:color w:val="00B050"/>
          </w:rPr>
        </w:r>
        <w:r w:rsidR="00C026D4" w:rsidRPr="002D1782">
          <w:rPr>
            <w:strike/>
            <w:noProof/>
            <w:webHidden/>
            <w:color w:val="00B050"/>
          </w:rPr>
          <w:fldChar w:fldCharType="separate"/>
        </w:r>
        <w:r w:rsidR="00282D37" w:rsidRPr="002D1782">
          <w:rPr>
            <w:strike/>
            <w:noProof/>
            <w:webHidden/>
            <w:color w:val="00B050"/>
          </w:rPr>
          <w:t>20</w:t>
        </w:r>
        <w:r w:rsidR="00C026D4" w:rsidRPr="002D1782">
          <w:rPr>
            <w:strike/>
            <w:noProof/>
            <w:webHidden/>
            <w:color w:val="00B050"/>
          </w:rPr>
          <w:fldChar w:fldCharType="end"/>
        </w:r>
      </w:hyperlink>
    </w:p>
    <w:p w14:paraId="6E10BBF3" w14:textId="05FFB974" w:rsidR="00C026D4" w:rsidRPr="00292CB0" w:rsidRDefault="00D13B91" w:rsidP="00C026D4">
      <w:pPr>
        <w:pStyle w:val="Obsah2"/>
        <w:tabs>
          <w:tab w:val="clear" w:pos="10206"/>
          <w:tab w:val="right" w:leader="dot" w:pos="13320"/>
        </w:tabs>
        <w:spacing w:before="0" w:after="0" w:line="360" w:lineRule="auto"/>
        <w:jc w:val="both"/>
        <w:rPr>
          <w:noProof/>
          <w:sz w:val="22"/>
          <w:szCs w:val="22"/>
          <w:lang w:eastAsia="sk-SK"/>
        </w:rPr>
      </w:pPr>
      <w:hyperlink w:anchor="_Toc104282833" w:history="1">
        <w:r w:rsidR="00C026D4" w:rsidRPr="00292CB0">
          <w:rPr>
            <w:rStyle w:val="Hypertextovprepojenie"/>
            <w:rFonts w:cstheme="minorHAnsi"/>
            <w:noProof/>
            <w:color w:val="auto"/>
          </w:rPr>
          <w:t>Podopatrenie 4.1 Podpora na investície do poľnohospodárskych podnikov</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_Toc104282833 \h </w:instrText>
        </w:r>
        <w:r w:rsidR="00C026D4" w:rsidRPr="00292CB0">
          <w:rPr>
            <w:noProof/>
            <w:webHidden/>
          </w:rPr>
        </w:r>
        <w:r w:rsidR="00C026D4" w:rsidRPr="00292CB0">
          <w:rPr>
            <w:noProof/>
            <w:webHidden/>
          </w:rPr>
          <w:fldChar w:fldCharType="separate"/>
        </w:r>
        <w:r w:rsidR="00282D37" w:rsidRPr="00292CB0">
          <w:rPr>
            <w:noProof/>
            <w:webHidden/>
          </w:rPr>
          <w:t>27</w:t>
        </w:r>
        <w:r w:rsidR="00C026D4" w:rsidRPr="00292CB0">
          <w:rPr>
            <w:noProof/>
            <w:webHidden/>
          </w:rPr>
          <w:fldChar w:fldCharType="end"/>
        </w:r>
      </w:hyperlink>
    </w:p>
    <w:p w14:paraId="13075AAE" w14:textId="7719E3B6" w:rsidR="00C026D4" w:rsidRPr="002D1782" w:rsidRDefault="00D13B91" w:rsidP="00C026D4">
      <w:pPr>
        <w:pStyle w:val="Obsah2"/>
        <w:tabs>
          <w:tab w:val="left" w:pos="13320"/>
        </w:tabs>
        <w:spacing w:before="0" w:after="0" w:line="360" w:lineRule="auto"/>
        <w:jc w:val="both"/>
        <w:rPr>
          <w:strike/>
          <w:noProof/>
          <w:color w:val="00B050"/>
          <w:sz w:val="22"/>
          <w:szCs w:val="22"/>
          <w:lang w:eastAsia="sk-SK"/>
        </w:rPr>
      </w:pPr>
      <w:hyperlink w:anchor="_Toc104282834" w:history="1">
        <w:r w:rsidR="00C026D4" w:rsidRPr="002D1782">
          <w:rPr>
            <w:rStyle w:val="Hypertextovprepojenie"/>
            <w:rFonts w:cstheme="minorHAnsi"/>
            <w:strike/>
            <w:noProof/>
            <w:color w:val="00B050"/>
          </w:rPr>
          <w:t>Podopatrenie 4.2 Podpora na investície do spracovania/uvádzania na trh a/alebo vývoja poľnohospodárskych výrobkov.................................</w:t>
        </w:r>
        <w:r w:rsidR="00494503" w:rsidRPr="002D1782">
          <w:rPr>
            <w:rStyle w:val="Hypertextovprepojenie"/>
            <w:rFonts w:cstheme="minorHAnsi"/>
            <w:strike/>
            <w:noProof/>
            <w:color w:val="00B050"/>
          </w:rPr>
          <w:t>......</w:t>
        </w:r>
        <w:r w:rsidR="00C026D4" w:rsidRPr="002D1782">
          <w:rPr>
            <w:rStyle w:val="Hypertextovprepojenie"/>
            <w:rFonts w:cstheme="minorHAnsi"/>
            <w:strike/>
            <w:noProof/>
            <w:color w:val="00B050"/>
          </w:rPr>
          <w:t xml:space="preserve">................ </w:t>
        </w:r>
        <w:r w:rsidR="00C026D4" w:rsidRPr="002D1782">
          <w:rPr>
            <w:strike/>
            <w:noProof/>
            <w:webHidden/>
            <w:color w:val="00B050"/>
          </w:rPr>
          <w:fldChar w:fldCharType="begin"/>
        </w:r>
        <w:r w:rsidR="00C026D4" w:rsidRPr="002D1782">
          <w:rPr>
            <w:strike/>
            <w:noProof/>
            <w:webHidden/>
            <w:color w:val="00B050"/>
          </w:rPr>
          <w:instrText xml:space="preserve"> PAGEREF _Toc104282834 \h </w:instrText>
        </w:r>
        <w:r w:rsidR="00C026D4" w:rsidRPr="002D1782">
          <w:rPr>
            <w:strike/>
            <w:noProof/>
            <w:webHidden/>
            <w:color w:val="00B050"/>
          </w:rPr>
        </w:r>
        <w:r w:rsidR="00C026D4" w:rsidRPr="002D1782">
          <w:rPr>
            <w:strike/>
            <w:noProof/>
            <w:webHidden/>
            <w:color w:val="00B050"/>
          </w:rPr>
          <w:fldChar w:fldCharType="separate"/>
        </w:r>
        <w:r w:rsidR="00282D37" w:rsidRPr="002D1782">
          <w:rPr>
            <w:strike/>
            <w:noProof/>
            <w:webHidden/>
            <w:color w:val="00B050"/>
          </w:rPr>
          <w:t>67</w:t>
        </w:r>
        <w:r w:rsidR="00C026D4" w:rsidRPr="002D1782">
          <w:rPr>
            <w:strike/>
            <w:noProof/>
            <w:webHidden/>
            <w:color w:val="00B050"/>
          </w:rPr>
          <w:fldChar w:fldCharType="end"/>
        </w:r>
      </w:hyperlink>
    </w:p>
    <w:p w14:paraId="1C2E935D" w14:textId="6DC13EB6" w:rsidR="00C026D4" w:rsidRPr="002D1782" w:rsidRDefault="00D13B91" w:rsidP="00C026D4">
      <w:pPr>
        <w:pStyle w:val="Obsah1"/>
        <w:tabs>
          <w:tab w:val="clear" w:pos="10206"/>
          <w:tab w:val="right" w:leader="dot" w:pos="13320"/>
        </w:tabs>
        <w:spacing w:after="0" w:line="360" w:lineRule="auto"/>
        <w:jc w:val="both"/>
        <w:rPr>
          <w:caps w:val="0"/>
          <w:strike/>
          <w:noProof/>
          <w:color w:val="00B050"/>
          <w:sz w:val="22"/>
          <w:szCs w:val="22"/>
          <w:lang w:eastAsia="sk-SK"/>
        </w:rPr>
      </w:pPr>
      <w:hyperlink w:anchor="_Toc104282835" w:history="1">
        <w:r w:rsidR="00C026D4" w:rsidRPr="002D1782">
          <w:rPr>
            <w:rStyle w:val="Hypertextovprepojenie"/>
            <w:rFonts w:cstheme="minorHAnsi"/>
            <w:strike/>
            <w:noProof/>
            <w:color w:val="00B050"/>
          </w:rPr>
          <w:t>Podopatrenie 6.1 Pomoc na začatie podnikateľskej činnosti pre mladých poľnohospodárov</w:t>
        </w:r>
        <w:r w:rsidR="00C026D4" w:rsidRPr="002D1782">
          <w:rPr>
            <w:strike/>
            <w:noProof/>
            <w:webHidden/>
            <w:color w:val="00B050"/>
          </w:rPr>
          <w:tab/>
        </w:r>
        <w:r w:rsidR="00C026D4" w:rsidRPr="002D1782">
          <w:rPr>
            <w:strike/>
            <w:noProof/>
            <w:webHidden/>
            <w:color w:val="00B050"/>
          </w:rPr>
          <w:fldChar w:fldCharType="begin"/>
        </w:r>
        <w:r w:rsidR="00C026D4" w:rsidRPr="002D1782">
          <w:rPr>
            <w:strike/>
            <w:noProof/>
            <w:webHidden/>
            <w:color w:val="00B050"/>
          </w:rPr>
          <w:instrText xml:space="preserve"> PAGEREF _Toc104282835 \h </w:instrText>
        </w:r>
        <w:r w:rsidR="00C026D4" w:rsidRPr="002D1782">
          <w:rPr>
            <w:strike/>
            <w:noProof/>
            <w:webHidden/>
            <w:color w:val="00B050"/>
          </w:rPr>
        </w:r>
        <w:r w:rsidR="00C026D4" w:rsidRPr="002D1782">
          <w:rPr>
            <w:strike/>
            <w:noProof/>
            <w:webHidden/>
            <w:color w:val="00B050"/>
          </w:rPr>
          <w:fldChar w:fldCharType="separate"/>
        </w:r>
        <w:r w:rsidR="00282D37" w:rsidRPr="002D1782">
          <w:rPr>
            <w:strike/>
            <w:noProof/>
            <w:webHidden/>
            <w:color w:val="00B050"/>
          </w:rPr>
          <w:t>80</w:t>
        </w:r>
        <w:r w:rsidR="00C026D4" w:rsidRPr="002D1782">
          <w:rPr>
            <w:strike/>
            <w:noProof/>
            <w:webHidden/>
            <w:color w:val="00B050"/>
          </w:rPr>
          <w:fldChar w:fldCharType="end"/>
        </w:r>
      </w:hyperlink>
    </w:p>
    <w:p w14:paraId="41D81B92" w14:textId="0B706532" w:rsidR="00C026D4" w:rsidRPr="002D1782" w:rsidRDefault="00D13B91" w:rsidP="00C026D4">
      <w:pPr>
        <w:pStyle w:val="Obsah1"/>
        <w:spacing w:after="0" w:line="360" w:lineRule="auto"/>
        <w:jc w:val="both"/>
        <w:rPr>
          <w:caps w:val="0"/>
          <w:strike/>
          <w:noProof/>
          <w:color w:val="00B050"/>
          <w:sz w:val="22"/>
          <w:szCs w:val="22"/>
          <w:lang w:eastAsia="sk-SK"/>
        </w:rPr>
      </w:pPr>
      <w:hyperlink w:anchor="_Toc104282836" w:history="1">
        <w:r w:rsidR="00C026D4" w:rsidRPr="002D1782">
          <w:rPr>
            <w:rStyle w:val="Hypertextovprepojenie"/>
            <w:rFonts w:cstheme="minorHAnsi"/>
            <w:strike/>
            <w:noProof/>
            <w:color w:val="00B050"/>
          </w:rPr>
          <w:t>Podopatrenie 6.3 Pomoc na začatie podnikateľskej činnosti na rozvoj malých poľnohospodárskych podnikov</w:t>
        </w:r>
        <w:r w:rsidR="00C026D4" w:rsidRPr="002D1782">
          <w:rPr>
            <w:strike/>
            <w:noProof/>
            <w:webHidden/>
            <w:color w:val="00B050"/>
          </w:rPr>
          <w:t>...........................................</w:t>
        </w:r>
        <w:r w:rsidR="00C026D4" w:rsidRPr="002D1782">
          <w:rPr>
            <w:strike/>
            <w:noProof/>
            <w:webHidden/>
            <w:color w:val="00B050"/>
          </w:rPr>
          <w:fldChar w:fldCharType="begin"/>
        </w:r>
        <w:r w:rsidR="00C026D4" w:rsidRPr="002D1782">
          <w:rPr>
            <w:strike/>
            <w:noProof/>
            <w:webHidden/>
            <w:color w:val="00B050"/>
          </w:rPr>
          <w:instrText xml:space="preserve"> PAGEREF _Toc104282836 \h </w:instrText>
        </w:r>
        <w:r w:rsidR="00C026D4" w:rsidRPr="002D1782">
          <w:rPr>
            <w:strike/>
            <w:noProof/>
            <w:webHidden/>
            <w:color w:val="00B050"/>
          </w:rPr>
        </w:r>
        <w:r w:rsidR="00C026D4" w:rsidRPr="002D1782">
          <w:rPr>
            <w:strike/>
            <w:noProof/>
            <w:webHidden/>
            <w:color w:val="00B050"/>
          </w:rPr>
          <w:fldChar w:fldCharType="separate"/>
        </w:r>
        <w:r w:rsidR="00282D37" w:rsidRPr="002D1782">
          <w:rPr>
            <w:strike/>
            <w:noProof/>
            <w:webHidden/>
            <w:color w:val="00B050"/>
          </w:rPr>
          <w:t>88</w:t>
        </w:r>
        <w:r w:rsidR="00C026D4" w:rsidRPr="002D1782">
          <w:rPr>
            <w:strike/>
            <w:noProof/>
            <w:webHidden/>
            <w:color w:val="00B050"/>
          </w:rPr>
          <w:fldChar w:fldCharType="end"/>
        </w:r>
      </w:hyperlink>
    </w:p>
    <w:p w14:paraId="1AA68024" w14:textId="3F7237B1" w:rsidR="00C026D4" w:rsidRPr="002D1782" w:rsidRDefault="00D13B91" w:rsidP="00C026D4">
      <w:pPr>
        <w:pStyle w:val="Obsah2"/>
        <w:tabs>
          <w:tab w:val="clear" w:pos="10206"/>
          <w:tab w:val="right" w:leader="dot" w:pos="13320"/>
        </w:tabs>
        <w:spacing w:before="0" w:after="0" w:line="360" w:lineRule="auto"/>
        <w:jc w:val="both"/>
        <w:rPr>
          <w:strike/>
          <w:noProof/>
          <w:color w:val="00B050"/>
          <w:sz w:val="22"/>
          <w:szCs w:val="22"/>
          <w:lang w:eastAsia="sk-SK"/>
        </w:rPr>
      </w:pPr>
      <w:hyperlink w:anchor="_Toc104282837" w:history="1">
        <w:r w:rsidR="00C026D4" w:rsidRPr="002D1782">
          <w:rPr>
            <w:rStyle w:val="Hypertextovprepojenie"/>
            <w:rFonts w:cstheme="minorHAnsi"/>
            <w:strike/>
            <w:noProof/>
            <w:color w:val="00B050"/>
          </w:rPr>
          <w:t>Podopatrenie 6.4 Podpora na investície do vytvárania a rozvoja nepoľnohospodárskych činností</w:t>
        </w:r>
        <w:r w:rsidR="00C026D4" w:rsidRPr="002D1782">
          <w:rPr>
            <w:strike/>
            <w:noProof/>
            <w:webHidden/>
            <w:color w:val="00B050"/>
          </w:rPr>
          <w:tab/>
        </w:r>
        <w:r w:rsidR="00C026D4" w:rsidRPr="002D1782">
          <w:rPr>
            <w:strike/>
            <w:noProof/>
            <w:webHidden/>
            <w:color w:val="00B050"/>
          </w:rPr>
          <w:fldChar w:fldCharType="begin"/>
        </w:r>
        <w:r w:rsidR="00C026D4" w:rsidRPr="002D1782">
          <w:rPr>
            <w:strike/>
            <w:noProof/>
            <w:webHidden/>
            <w:color w:val="00B050"/>
          </w:rPr>
          <w:instrText xml:space="preserve"> PAGEREF _Toc104282837 \h </w:instrText>
        </w:r>
        <w:r w:rsidR="00C026D4" w:rsidRPr="002D1782">
          <w:rPr>
            <w:strike/>
            <w:noProof/>
            <w:webHidden/>
            <w:color w:val="00B050"/>
          </w:rPr>
        </w:r>
        <w:r w:rsidR="00C026D4" w:rsidRPr="002D1782">
          <w:rPr>
            <w:strike/>
            <w:noProof/>
            <w:webHidden/>
            <w:color w:val="00B050"/>
          </w:rPr>
          <w:fldChar w:fldCharType="separate"/>
        </w:r>
        <w:r w:rsidR="00282D37" w:rsidRPr="002D1782">
          <w:rPr>
            <w:strike/>
            <w:noProof/>
            <w:webHidden/>
            <w:color w:val="00B050"/>
          </w:rPr>
          <w:t>96</w:t>
        </w:r>
        <w:r w:rsidR="00C026D4" w:rsidRPr="002D1782">
          <w:rPr>
            <w:strike/>
            <w:noProof/>
            <w:webHidden/>
            <w:color w:val="00B050"/>
          </w:rPr>
          <w:fldChar w:fldCharType="end"/>
        </w:r>
      </w:hyperlink>
    </w:p>
    <w:p w14:paraId="008E9F3A" w14:textId="7E977259" w:rsidR="00C026D4" w:rsidRPr="00292CB0" w:rsidRDefault="00D13B91"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8" w:history="1">
        <w:r w:rsidR="00C026D4" w:rsidRPr="00292CB0">
          <w:rPr>
            <w:rStyle w:val="Hypertextovprepojenie"/>
            <w:rFonts w:cstheme="minorHAnsi"/>
            <w:noProof/>
            <w:color w:val="auto"/>
          </w:rPr>
          <w:t>Podopatrenie 7.2 Podpora na investície do vytvárania, zlepšovania alebo rozširovania všetkých druhov infraštruktúr malých rozmerov vrátane investícií do energie z obnoviteľných zdrojov a úspor energie</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_Toc104282838 \h </w:instrText>
        </w:r>
        <w:r w:rsidR="00C026D4" w:rsidRPr="00292CB0">
          <w:rPr>
            <w:noProof/>
            <w:webHidden/>
          </w:rPr>
        </w:r>
        <w:r w:rsidR="00C026D4" w:rsidRPr="00292CB0">
          <w:rPr>
            <w:noProof/>
            <w:webHidden/>
          </w:rPr>
          <w:fldChar w:fldCharType="separate"/>
        </w:r>
        <w:r w:rsidR="00282D37" w:rsidRPr="00292CB0">
          <w:rPr>
            <w:noProof/>
            <w:webHidden/>
          </w:rPr>
          <w:t>115</w:t>
        </w:r>
        <w:r w:rsidR="00C026D4" w:rsidRPr="00292CB0">
          <w:rPr>
            <w:noProof/>
            <w:webHidden/>
          </w:rPr>
          <w:fldChar w:fldCharType="end"/>
        </w:r>
      </w:hyperlink>
    </w:p>
    <w:p w14:paraId="7A7F25BF" w14:textId="1DD121CC" w:rsidR="00C026D4" w:rsidRPr="00292CB0" w:rsidRDefault="00D13B91"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9" w:history="1">
        <w:r w:rsidR="00C026D4" w:rsidRPr="00292CB0">
          <w:rPr>
            <w:rStyle w:val="Hypertextovprepojenie"/>
            <w:rFonts w:cstheme="minorHAnsi"/>
            <w:noProof/>
            <w:color w:val="auto"/>
          </w:rPr>
          <w:t>Podopatrenie 7.4 Podpora na investície do vytvárania, zlepšovania alebo rozširovania miestnych základných služieb pre vidiecke obyvateľstvo vrátane voľného času a kultúry a súvisiacej infraštruktúry</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_Toc104282839 \h </w:instrText>
        </w:r>
        <w:r w:rsidR="00C026D4" w:rsidRPr="00292CB0">
          <w:rPr>
            <w:noProof/>
            <w:webHidden/>
          </w:rPr>
        </w:r>
        <w:r w:rsidR="00C026D4" w:rsidRPr="00292CB0">
          <w:rPr>
            <w:noProof/>
            <w:webHidden/>
          </w:rPr>
          <w:fldChar w:fldCharType="separate"/>
        </w:r>
        <w:r w:rsidR="00282D37" w:rsidRPr="00292CB0">
          <w:rPr>
            <w:noProof/>
            <w:webHidden/>
          </w:rPr>
          <w:t>124</w:t>
        </w:r>
        <w:r w:rsidR="00C026D4" w:rsidRPr="00292CB0">
          <w:rPr>
            <w:noProof/>
            <w:webHidden/>
          </w:rPr>
          <w:fldChar w:fldCharType="end"/>
        </w:r>
      </w:hyperlink>
    </w:p>
    <w:p w14:paraId="7AD7FAA2" w14:textId="53EB6330" w:rsidR="00C026D4" w:rsidRPr="00292CB0" w:rsidRDefault="00D13B91"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0" w:history="1">
        <w:r w:rsidR="00C026D4" w:rsidRPr="00292CB0">
          <w:rPr>
            <w:rStyle w:val="Hypertextovprepojenie"/>
            <w:rFonts w:cstheme="minorHAnsi"/>
            <w:noProof/>
            <w:color w:val="auto"/>
          </w:rPr>
          <w:t>Podopatrenie 7.5 Podpora na investície do rekreačnej infraštruktúry, turistických informácií a do turistickej infraštruktúry malých rozmerov na verejné využitie</w:t>
        </w:r>
        <w:r w:rsidR="00C026D4" w:rsidRPr="00292CB0">
          <w:rPr>
            <w:noProof/>
            <w:webHidden/>
          </w:rPr>
          <w:tab/>
        </w:r>
        <w:r w:rsidR="00C026D4" w:rsidRPr="00292CB0">
          <w:rPr>
            <w:noProof/>
            <w:webHidden/>
          </w:rPr>
          <w:fldChar w:fldCharType="begin"/>
        </w:r>
        <w:r w:rsidR="00C026D4" w:rsidRPr="00292CB0">
          <w:rPr>
            <w:noProof/>
            <w:webHidden/>
          </w:rPr>
          <w:instrText xml:space="preserve"> PAGEREF _Toc104282840 \h </w:instrText>
        </w:r>
        <w:r w:rsidR="00C026D4" w:rsidRPr="00292CB0">
          <w:rPr>
            <w:noProof/>
            <w:webHidden/>
          </w:rPr>
        </w:r>
        <w:r w:rsidR="00C026D4" w:rsidRPr="00292CB0">
          <w:rPr>
            <w:noProof/>
            <w:webHidden/>
          </w:rPr>
          <w:fldChar w:fldCharType="separate"/>
        </w:r>
        <w:r w:rsidR="00282D37" w:rsidRPr="00292CB0">
          <w:rPr>
            <w:noProof/>
            <w:webHidden/>
          </w:rPr>
          <w:t>133</w:t>
        </w:r>
        <w:r w:rsidR="00C026D4" w:rsidRPr="00292CB0">
          <w:rPr>
            <w:noProof/>
            <w:webHidden/>
          </w:rPr>
          <w:fldChar w:fldCharType="end"/>
        </w:r>
      </w:hyperlink>
    </w:p>
    <w:p w14:paraId="4AB713F5" w14:textId="76E5CD10" w:rsidR="00C026D4" w:rsidRPr="002D1782" w:rsidRDefault="00D13B91" w:rsidP="00C026D4">
      <w:pPr>
        <w:pStyle w:val="Obsah2"/>
        <w:tabs>
          <w:tab w:val="clear" w:pos="10206"/>
          <w:tab w:val="right" w:leader="dot" w:pos="13320"/>
        </w:tabs>
        <w:spacing w:before="0" w:after="0" w:line="360" w:lineRule="auto"/>
        <w:ind w:left="0" w:firstLine="0"/>
        <w:jc w:val="both"/>
        <w:rPr>
          <w:strike/>
          <w:noProof/>
          <w:color w:val="00B050"/>
          <w:sz w:val="22"/>
          <w:szCs w:val="22"/>
          <w:lang w:eastAsia="sk-SK"/>
        </w:rPr>
      </w:pPr>
      <w:hyperlink w:anchor="_Toc104282841" w:history="1">
        <w:r w:rsidR="00C026D4" w:rsidRPr="002D1782">
          <w:rPr>
            <w:rStyle w:val="Hypertextovprepojenie"/>
            <w:rFonts w:cstheme="minorHAnsi"/>
            <w:strike/>
            <w:noProof/>
            <w:color w:val="00B050"/>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C026D4" w:rsidRPr="002D1782">
          <w:rPr>
            <w:strike/>
            <w:noProof/>
            <w:webHidden/>
            <w:color w:val="00B050"/>
          </w:rPr>
          <w:tab/>
        </w:r>
        <w:r w:rsidR="00C026D4" w:rsidRPr="002D1782">
          <w:rPr>
            <w:strike/>
            <w:noProof/>
            <w:webHidden/>
            <w:color w:val="00B050"/>
          </w:rPr>
          <w:fldChar w:fldCharType="begin"/>
        </w:r>
        <w:r w:rsidR="00C026D4" w:rsidRPr="002D1782">
          <w:rPr>
            <w:strike/>
            <w:noProof/>
            <w:webHidden/>
            <w:color w:val="00B050"/>
          </w:rPr>
          <w:instrText xml:space="preserve"> PAGEREF _Toc104282841 \h </w:instrText>
        </w:r>
        <w:r w:rsidR="00C026D4" w:rsidRPr="002D1782">
          <w:rPr>
            <w:strike/>
            <w:noProof/>
            <w:webHidden/>
            <w:color w:val="00B050"/>
          </w:rPr>
        </w:r>
        <w:r w:rsidR="00C026D4" w:rsidRPr="002D1782">
          <w:rPr>
            <w:strike/>
            <w:noProof/>
            <w:webHidden/>
            <w:color w:val="00B050"/>
          </w:rPr>
          <w:fldChar w:fldCharType="separate"/>
        </w:r>
        <w:r w:rsidR="00282D37" w:rsidRPr="002D1782">
          <w:rPr>
            <w:strike/>
            <w:noProof/>
            <w:webHidden/>
            <w:color w:val="00B050"/>
          </w:rPr>
          <w:t>141</w:t>
        </w:r>
        <w:r w:rsidR="00C026D4" w:rsidRPr="002D1782">
          <w:rPr>
            <w:strike/>
            <w:noProof/>
            <w:webHidden/>
            <w:color w:val="00B050"/>
          </w:rPr>
          <w:fldChar w:fldCharType="end"/>
        </w:r>
      </w:hyperlink>
    </w:p>
    <w:p w14:paraId="6C8588A0" w14:textId="2B321500" w:rsidR="00C026D4" w:rsidRPr="002D1782" w:rsidRDefault="00D13B91" w:rsidP="00C026D4">
      <w:pPr>
        <w:pStyle w:val="Obsah2"/>
        <w:tabs>
          <w:tab w:val="clear" w:pos="10206"/>
          <w:tab w:val="right" w:leader="dot" w:pos="13320"/>
        </w:tabs>
        <w:spacing w:before="0" w:after="0" w:line="360" w:lineRule="auto"/>
        <w:ind w:left="0" w:firstLine="0"/>
        <w:jc w:val="both"/>
        <w:rPr>
          <w:strike/>
          <w:noProof/>
          <w:color w:val="00B050"/>
          <w:sz w:val="22"/>
          <w:szCs w:val="22"/>
          <w:lang w:eastAsia="sk-SK"/>
        </w:rPr>
      </w:pPr>
      <w:hyperlink w:anchor="_Toc104282842" w:history="1">
        <w:r w:rsidR="00C026D4" w:rsidRPr="002D1782">
          <w:rPr>
            <w:rStyle w:val="Hypertextovprepojenie"/>
            <w:rFonts w:cstheme="minorHAnsi"/>
            <w:strike/>
            <w:noProof/>
            <w:color w:val="00B050"/>
          </w:rPr>
          <w:t>Podopatrenie 8.3 Podpora na prevenciu a odstraňovanie škôd v lesoch spôsobených lesnými požiarmi a prírodnými katastrofami a katastrofickými udalosťami</w:t>
        </w:r>
        <w:r w:rsidR="00C026D4" w:rsidRPr="002D1782">
          <w:rPr>
            <w:strike/>
            <w:noProof/>
            <w:webHidden/>
            <w:color w:val="00B050"/>
          </w:rPr>
          <w:tab/>
        </w:r>
        <w:r w:rsidR="00C026D4" w:rsidRPr="002D1782">
          <w:rPr>
            <w:strike/>
            <w:noProof/>
            <w:webHidden/>
            <w:color w:val="00B050"/>
          </w:rPr>
          <w:fldChar w:fldCharType="begin"/>
        </w:r>
        <w:r w:rsidR="00C026D4" w:rsidRPr="002D1782">
          <w:rPr>
            <w:strike/>
            <w:noProof/>
            <w:webHidden/>
            <w:color w:val="00B050"/>
          </w:rPr>
          <w:instrText xml:space="preserve"> PAGEREF _Toc104282842 \h </w:instrText>
        </w:r>
        <w:r w:rsidR="00C026D4" w:rsidRPr="002D1782">
          <w:rPr>
            <w:strike/>
            <w:noProof/>
            <w:webHidden/>
            <w:color w:val="00B050"/>
          </w:rPr>
        </w:r>
        <w:r w:rsidR="00C026D4" w:rsidRPr="002D1782">
          <w:rPr>
            <w:strike/>
            <w:noProof/>
            <w:webHidden/>
            <w:color w:val="00B050"/>
          </w:rPr>
          <w:fldChar w:fldCharType="separate"/>
        </w:r>
        <w:r w:rsidR="00282D37" w:rsidRPr="002D1782">
          <w:rPr>
            <w:strike/>
            <w:noProof/>
            <w:webHidden/>
            <w:color w:val="00B050"/>
          </w:rPr>
          <w:t>150</w:t>
        </w:r>
        <w:r w:rsidR="00C026D4" w:rsidRPr="002D1782">
          <w:rPr>
            <w:strike/>
            <w:noProof/>
            <w:webHidden/>
            <w:color w:val="00B050"/>
          </w:rPr>
          <w:fldChar w:fldCharType="end"/>
        </w:r>
      </w:hyperlink>
    </w:p>
    <w:p w14:paraId="59D74E2C" w14:textId="626923BD" w:rsidR="00C026D4" w:rsidRPr="002D1782" w:rsidRDefault="00D13B91" w:rsidP="00C026D4">
      <w:pPr>
        <w:pStyle w:val="Obsah2"/>
        <w:tabs>
          <w:tab w:val="clear" w:pos="10206"/>
          <w:tab w:val="right" w:leader="dot" w:pos="13320"/>
        </w:tabs>
        <w:spacing w:before="0" w:after="0" w:line="360" w:lineRule="auto"/>
        <w:jc w:val="both"/>
        <w:rPr>
          <w:strike/>
          <w:noProof/>
          <w:color w:val="00B050"/>
          <w:sz w:val="22"/>
          <w:szCs w:val="22"/>
          <w:lang w:eastAsia="sk-SK"/>
        </w:rPr>
      </w:pPr>
      <w:hyperlink w:anchor="_Toc104282843" w:history="1">
        <w:r w:rsidR="00C026D4" w:rsidRPr="002D1782">
          <w:rPr>
            <w:rStyle w:val="Hypertextovprepojenie"/>
            <w:rFonts w:cstheme="minorHAnsi"/>
            <w:strike/>
            <w:noProof/>
            <w:color w:val="00B050"/>
          </w:rPr>
          <w:t>Podopatrenie 8.5 Podpora na investície do zlepšenia odolnosti a environmentálnej hodnoty lesných ekosystémov</w:t>
        </w:r>
        <w:r w:rsidR="00C026D4" w:rsidRPr="002D1782">
          <w:rPr>
            <w:strike/>
            <w:noProof/>
            <w:webHidden/>
            <w:color w:val="00B050"/>
          </w:rPr>
          <w:tab/>
        </w:r>
        <w:r w:rsidR="00C026D4" w:rsidRPr="002D1782">
          <w:rPr>
            <w:strike/>
            <w:noProof/>
            <w:webHidden/>
            <w:color w:val="00B050"/>
          </w:rPr>
          <w:fldChar w:fldCharType="begin"/>
        </w:r>
        <w:r w:rsidR="00C026D4" w:rsidRPr="002D1782">
          <w:rPr>
            <w:strike/>
            <w:noProof/>
            <w:webHidden/>
            <w:color w:val="00B050"/>
          </w:rPr>
          <w:instrText xml:space="preserve"> PAGEREF _Toc104282843 \h </w:instrText>
        </w:r>
        <w:r w:rsidR="00C026D4" w:rsidRPr="002D1782">
          <w:rPr>
            <w:strike/>
            <w:noProof/>
            <w:webHidden/>
            <w:color w:val="00B050"/>
          </w:rPr>
        </w:r>
        <w:r w:rsidR="00C026D4" w:rsidRPr="002D1782">
          <w:rPr>
            <w:strike/>
            <w:noProof/>
            <w:webHidden/>
            <w:color w:val="00B050"/>
          </w:rPr>
          <w:fldChar w:fldCharType="separate"/>
        </w:r>
        <w:r w:rsidR="00282D37" w:rsidRPr="002D1782">
          <w:rPr>
            <w:strike/>
            <w:noProof/>
            <w:webHidden/>
            <w:color w:val="00B050"/>
          </w:rPr>
          <w:t>169</w:t>
        </w:r>
        <w:r w:rsidR="00C026D4" w:rsidRPr="002D1782">
          <w:rPr>
            <w:strike/>
            <w:noProof/>
            <w:webHidden/>
            <w:color w:val="00B050"/>
          </w:rPr>
          <w:fldChar w:fldCharType="end"/>
        </w:r>
      </w:hyperlink>
    </w:p>
    <w:p w14:paraId="33DEC521" w14:textId="170BCB26" w:rsidR="00C026D4" w:rsidRPr="002D1782" w:rsidRDefault="00D13B91" w:rsidP="00C026D4">
      <w:pPr>
        <w:pStyle w:val="Obsah2"/>
        <w:spacing w:before="0" w:after="0" w:line="360" w:lineRule="auto"/>
        <w:jc w:val="both"/>
        <w:rPr>
          <w:strike/>
          <w:noProof/>
          <w:color w:val="00B050"/>
          <w:sz w:val="22"/>
          <w:szCs w:val="22"/>
          <w:lang w:eastAsia="sk-SK"/>
        </w:rPr>
      </w:pPr>
      <w:hyperlink w:anchor="_Toc104282844" w:history="1">
        <w:r w:rsidR="00C026D4" w:rsidRPr="002D1782">
          <w:rPr>
            <w:rStyle w:val="Hypertextovprepojenie"/>
            <w:rFonts w:cstheme="minorHAnsi"/>
            <w:strike/>
            <w:noProof/>
            <w:color w:val="00B050"/>
          </w:rPr>
          <w:t>Podopatrenie 8.6 Podpora investícií do lesníckych technológií a spracovania, do mobilizácie lesníckych výrobkov a ich uvádzania na trh</w:t>
        </w:r>
        <w:r w:rsidR="00C026D4" w:rsidRPr="002D1782">
          <w:rPr>
            <w:strike/>
            <w:noProof/>
            <w:webHidden/>
            <w:color w:val="00B050"/>
          </w:rPr>
          <w:t>..............................</w:t>
        </w:r>
        <w:r w:rsidR="00C026D4" w:rsidRPr="002D1782">
          <w:rPr>
            <w:strike/>
            <w:noProof/>
            <w:webHidden/>
            <w:color w:val="00B050"/>
          </w:rPr>
          <w:fldChar w:fldCharType="begin"/>
        </w:r>
        <w:r w:rsidR="00C026D4" w:rsidRPr="002D1782">
          <w:rPr>
            <w:strike/>
            <w:noProof/>
            <w:webHidden/>
            <w:color w:val="00B050"/>
          </w:rPr>
          <w:instrText xml:space="preserve"> PAGEREF _Toc104282844 \h </w:instrText>
        </w:r>
        <w:r w:rsidR="00C026D4" w:rsidRPr="002D1782">
          <w:rPr>
            <w:strike/>
            <w:noProof/>
            <w:webHidden/>
            <w:color w:val="00B050"/>
          </w:rPr>
        </w:r>
        <w:r w:rsidR="00C026D4" w:rsidRPr="002D1782">
          <w:rPr>
            <w:strike/>
            <w:noProof/>
            <w:webHidden/>
            <w:color w:val="00B050"/>
          </w:rPr>
          <w:fldChar w:fldCharType="separate"/>
        </w:r>
        <w:r w:rsidR="00282D37" w:rsidRPr="002D1782">
          <w:rPr>
            <w:strike/>
            <w:noProof/>
            <w:webHidden/>
            <w:color w:val="00B050"/>
          </w:rPr>
          <w:t>183</w:t>
        </w:r>
        <w:r w:rsidR="00C026D4" w:rsidRPr="002D1782">
          <w:rPr>
            <w:strike/>
            <w:noProof/>
            <w:webHidden/>
            <w:color w:val="00B050"/>
          </w:rPr>
          <w:fldChar w:fldCharType="end"/>
        </w:r>
      </w:hyperlink>
    </w:p>
    <w:p w14:paraId="21C1D2FD" w14:textId="780EC5A9" w:rsidR="006E2BE5" w:rsidRPr="00292CB0" w:rsidRDefault="006E2BE5" w:rsidP="00C026D4">
      <w:pPr>
        <w:spacing w:after="0" w:line="360" w:lineRule="auto"/>
        <w:jc w:val="both"/>
        <w:rPr>
          <w:rFonts w:cstheme="minorHAnsi"/>
        </w:rPr>
        <w:sectPr w:rsidR="006E2BE5" w:rsidRPr="00292CB0" w:rsidSect="00C0534D">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900" w:bottom="900" w:left="900" w:header="720" w:footer="720" w:gutter="0"/>
          <w:cols w:space="720"/>
        </w:sectPr>
      </w:pPr>
      <w:r w:rsidRPr="00292CB0">
        <w:rPr>
          <w:rFonts w:cstheme="minorHAnsi"/>
          <w:b/>
          <w:bCs/>
        </w:rPr>
        <w:fldChar w:fldCharType="end"/>
      </w:r>
    </w:p>
    <w:p w14:paraId="09476F1F" w14:textId="77777777" w:rsidR="00C0534D" w:rsidRPr="00292CB0" w:rsidRDefault="00C0534D" w:rsidP="002C09AB">
      <w:pPr>
        <w:spacing w:after="0" w:line="240" w:lineRule="auto"/>
        <w:rPr>
          <w:rFonts w:cstheme="minorHAnsi"/>
          <w:b/>
          <w:sz w:val="20"/>
        </w:rPr>
      </w:pPr>
    </w:p>
    <w:p w14:paraId="46C445F7" w14:textId="683618C5" w:rsidR="00813F36" w:rsidRPr="00292CB0" w:rsidRDefault="00C0534D" w:rsidP="009F1D61">
      <w:pPr>
        <w:pStyle w:val="Nadpis1"/>
        <w:numPr>
          <w:ilvl w:val="0"/>
          <w:numId w:val="70"/>
        </w:numPr>
        <w:spacing w:before="0" w:after="0"/>
        <w:ind w:left="567" w:hanging="567"/>
        <w:jc w:val="both"/>
        <w:rPr>
          <w:rFonts w:asciiTheme="minorHAnsi" w:hAnsiTheme="minorHAnsi" w:cstheme="minorHAnsi"/>
          <w:b/>
          <w:caps/>
          <w:color w:val="auto"/>
          <w:sz w:val="26"/>
          <w:szCs w:val="26"/>
        </w:rPr>
      </w:pPr>
      <w:bookmarkStart w:id="0" w:name="_Toc512834732"/>
      <w:bookmarkStart w:id="1" w:name="_Toc104282828"/>
      <w:r w:rsidRPr="00292CB0">
        <w:rPr>
          <w:rFonts w:asciiTheme="minorHAnsi" w:hAnsiTheme="minorHAnsi" w:cstheme="minorHAnsi"/>
          <w:b/>
          <w:caps/>
          <w:color w:val="auto"/>
          <w:sz w:val="26"/>
          <w:szCs w:val="26"/>
        </w:rPr>
        <w:t>podmienky poskytnutia príspevku pre opatrenia/podopatrenia programu rozvoja vidieka sr 2014 - 202</w:t>
      </w:r>
      <w:r w:rsidR="00917DBB" w:rsidRPr="00292CB0">
        <w:rPr>
          <w:rFonts w:asciiTheme="minorHAnsi" w:hAnsiTheme="minorHAnsi" w:cstheme="minorHAnsi"/>
          <w:b/>
          <w:caps/>
          <w:color w:val="auto"/>
          <w:sz w:val="26"/>
          <w:szCs w:val="26"/>
        </w:rPr>
        <w:t>2</w:t>
      </w:r>
      <w:bookmarkEnd w:id="0"/>
      <w:bookmarkEnd w:id="1"/>
    </w:p>
    <w:p w14:paraId="787D4B8D" w14:textId="5C408571" w:rsidR="009F2FD3" w:rsidRPr="00292CB0" w:rsidRDefault="00702C60" w:rsidP="004800B7">
      <w:pPr>
        <w:pStyle w:val="Odsekzoznamu"/>
        <w:numPr>
          <w:ilvl w:val="0"/>
          <w:numId w:val="142"/>
        </w:numPr>
        <w:spacing w:after="0" w:line="240" w:lineRule="auto"/>
        <w:ind w:right="428"/>
        <w:jc w:val="both"/>
        <w:rPr>
          <w:rFonts w:cstheme="minorHAnsi"/>
          <w:sz w:val="20"/>
          <w:szCs w:val="20"/>
        </w:rPr>
      </w:pPr>
      <w:r w:rsidRPr="00292CB0">
        <w:rPr>
          <w:rFonts w:cstheme="minorHAnsi"/>
          <w:sz w:val="20"/>
          <w:szCs w:val="20"/>
        </w:rPr>
        <w:t xml:space="preserve">Príloha č. 6B Podmienky poskytnutia príspevku, </w:t>
      </w:r>
      <w:r w:rsidRPr="00292CB0">
        <w:rPr>
          <w:rFonts w:eastAsia="Times New Roman" w:cstheme="minorHAnsi"/>
          <w:sz w:val="20"/>
          <w:szCs w:val="20"/>
          <w:lang w:eastAsia="sk-SK"/>
        </w:rPr>
        <w:t>výberové</w:t>
      </w:r>
      <w:r w:rsidR="009F2FD3" w:rsidRPr="00292CB0">
        <w:rPr>
          <w:rFonts w:eastAsia="Times New Roman" w:cstheme="minorHAnsi"/>
          <w:sz w:val="20"/>
          <w:szCs w:val="20"/>
          <w:lang w:eastAsia="sk-SK"/>
        </w:rPr>
        <w:t xml:space="preserve"> kritéria pre výber projektov, </w:t>
      </w:r>
      <w:r w:rsidRPr="00292CB0">
        <w:rPr>
          <w:rFonts w:eastAsia="Times New Roman" w:cstheme="minorHAnsi"/>
          <w:sz w:val="20"/>
          <w:szCs w:val="20"/>
          <w:lang w:eastAsia="sk-SK"/>
        </w:rPr>
        <w:t xml:space="preserve"> hodnotiace </w:t>
      </w:r>
      <w:r w:rsidR="009F2FD3" w:rsidRPr="00292CB0">
        <w:rPr>
          <w:rFonts w:eastAsia="Times New Roman" w:cstheme="minorHAnsi"/>
          <w:sz w:val="20"/>
          <w:szCs w:val="20"/>
          <w:lang w:eastAsia="sk-SK"/>
        </w:rPr>
        <w:t>kritériá pre výber projektov</w:t>
      </w:r>
      <w:r w:rsidR="009F2FD3" w:rsidRPr="00292CB0">
        <w:rPr>
          <w:rFonts w:cstheme="minorHAnsi"/>
          <w:sz w:val="20"/>
          <w:szCs w:val="20"/>
        </w:rPr>
        <w:t xml:space="preserve"> </w:t>
      </w:r>
      <w:r w:rsidRPr="00292CB0">
        <w:rPr>
          <w:rFonts w:eastAsia="Times New Roman" w:cstheme="minorHAnsi"/>
          <w:sz w:val="20"/>
          <w:szCs w:val="20"/>
          <w:lang w:eastAsia="sk-SK"/>
        </w:rPr>
        <w:t>(bodovacie</w:t>
      </w:r>
      <w:r w:rsidR="009F2FD3" w:rsidRPr="00292CB0">
        <w:rPr>
          <w:rFonts w:eastAsia="Times New Roman" w:cstheme="minorHAnsi"/>
          <w:sz w:val="20"/>
          <w:szCs w:val="20"/>
          <w:lang w:eastAsia="sk-SK"/>
        </w:rPr>
        <w:t xml:space="preserve"> kritéria</w:t>
      </w:r>
      <w:r w:rsidRPr="00292CB0">
        <w:rPr>
          <w:rFonts w:eastAsia="Times New Roman" w:cstheme="minorHAnsi"/>
          <w:sz w:val="20"/>
          <w:szCs w:val="20"/>
          <w:lang w:eastAsia="sk-SK"/>
        </w:rPr>
        <w:t xml:space="preserve">) </w:t>
      </w:r>
      <w:r w:rsidRPr="00292CB0">
        <w:rPr>
          <w:rFonts w:cstheme="minorHAnsi"/>
          <w:sz w:val="20"/>
          <w:szCs w:val="20"/>
        </w:rPr>
        <w:t>pre opatrenia/</w:t>
      </w:r>
      <w:proofErr w:type="spellStart"/>
      <w:r w:rsidRPr="00292CB0">
        <w:rPr>
          <w:rFonts w:cstheme="minorHAnsi"/>
          <w:sz w:val="20"/>
          <w:szCs w:val="20"/>
        </w:rPr>
        <w:t>podopatrenia</w:t>
      </w:r>
      <w:proofErr w:type="spellEnd"/>
      <w:r w:rsidRPr="00292CB0">
        <w:rPr>
          <w:rFonts w:cstheme="minorHAnsi"/>
          <w:sz w:val="20"/>
          <w:szCs w:val="20"/>
        </w:rPr>
        <w:t xml:space="preserve"> Programu rozvoja vidieka SR 2014-202</w:t>
      </w:r>
      <w:r w:rsidR="00917DBB" w:rsidRPr="00292CB0">
        <w:rPr>
          <w:rFonts w:cstheme="minorHAnsi"/>
          <w:sz w:val="20"/>
          <w:szCs w:val="20"/>
        </w:rPr>
        <w:t>2</w:t>
      </w:r>
      <w:r w:rsidRPr="00292CB0">
        <w:rPr>
          <w:rFonts w:cstheme="minorHAnsi"/>
          <w:sz w:val="20"/>
          <w:szCs w:val="20"/>
        </w:rPr>
        <w:t xml:space="preserve"> implementované prostredn</w:t>
      </w:r>
      <w:r w:rsidR="00DD35FA" w:rsidRPr="00292CB0">
        <w:rPr>
          <w:rFonts w:cstheme="minorHAnsi"/>
          <w:sz w:val="20"/>
          <w:szCs w:val="20"/>
        </w:rPr>
        <w:t>íctvom LEADER/CLLD je prílohou P</w:t>
      </w:r>
      <w:r w:rsidRPr="00292CB0">
        <w:rPr>
          <w:rFonts w:cstheme="minorHAnsi"/>
          <w:sz w:val="20"/>
          <w:szCs w:val="20"/>
        </w:rPr>
        <w:t>ríručky pre prijímateľa nenávratného finančného príspevku z Programu rozvoja vidieka SR 2014 – 202</w:t>
      </w:r>
      <w:r w:rsidR="00917DBB" w:rsidRPr="00292CB0">
        <w:rPr>
          <w:rFonts w:cstheme="minorHAnsi"/>
          <w:sz w:val="20"/>
          <w:szCs w:val="20"/>
        </w:rPr>
        <w:t>2</w:t>
      </w:r>
      <w:r w:rsidRPr="00292CB0">
        <w:rPr>
          <w:rFonts w:cstheme="minorHAnsi"/>
          <w:sz w:val="20"/>
          <w:szCs w:val="20"/>
        </w:rPr>
        <w:t xml:space="preserve"> pre opatrenie 19. Podpora na miestny rozvoj v rámci iniciatívy LEADER</w:t>
      </w:r>
      <w:r w:rsidR="0099472B" w:rsidRPr="00292CB0">
        <w:rPr>
          <w:rFonts w:cstheme="minorHAnsi"/>
          <w:sz w:val="20"/>
          <w:szCs w:val="20"/>
        </w:rPr>
        <w:t>.</w:t>
      </w:r>
      <w:r w:rsidR="00403E7C" w:rsidRPr="00292CB0">
        <w:rPr>
          <w:rFonts w:cstheme="minorHAnsi"/>
          <w:sz w:val="20"/>
          <w:szCs w:val="20"/>
        </w:rPr>
        <w:t xml:space="preserve"> </w:t>
      </w:r>
      <w:r w:rsidR="00F65770" w:rsidRPr="00292CB0">
        <w:rPr>
          <w:rFonts w:cstheme="minorHAnsi"/>
          <w:sz w:val="20"/>
          <w:szCs w:val="20"/>
        </w:rPr>
        <w:t>Na opatrenia/</w:t>
      </w:r>
      <w:proofErr w:type="spellStart"/>
      <w:r w:rsidR="00F65770" w:rsidRPr="00292CB0">
        <w:rPr>
          <w:rFonts w:cstheme="minorHAnsi"/>
          <w:sz w:val="20"/>
          <w:szCs w:val="20"/>
        </w:rPr>
        <w:t>podopatrenia</w:t>
      </w:r>
      <w:proofErr w:type="spellEnd"/>
      <w:r w:rsidR="00F65770" w:rsidRPr="00292CB0">
        <w:rPr>
          <w:rFonts w:cstheme="minorHAnsi"/>
          <w:sz w:val="20"/>
          <w:szCs w:val="20"/>
        </w:rPr>
        <w:t xml:space="preserve">, ktoré má MAS uvedené v stratégii miestneho rozvoja vedeného komunitou (ďalej len „stratégia CLLD“) a ktoré nie sú uvedené v tomto dokumente, nie je MAS oprávnená vyhlásiť výzvu na predkladanie </w:t>
      </w:r>
      <w:proofErr w:type="spellStart"/>
      <w:r w:rsidR="00F65770" w:rsidRPr="00292CB0">
        <w:rPr>
          <w:rFonts w:cstheme="minorHAnsi"/>
          <w:sz w:val="20"/>
          <w:szCs w:val="20"/>
        </w:rPr>
        <w:t>ŽoNFP</w:t>
      </w:r>
      <w:proofErr w:type="spellEnd"/>
      <w:r w:rsidR="00F65770" w:rsidRPr="00292CB0">
        <w:rPr>
          <w:rFonts w:cstheme="minorHAnsi"/>
          <w:sz w:val="20"/>
          <w:szCs w:val="20"/>
        </w:rPr>
        <w:t>.</w:t>
      </w:r>
    </w:p>
    <w:p w14:paraId="651E4A92" w14:textId="58363B6F" w:rsidR="00850793" w:rsidRPr="00292CB0" w:rsidRDefault="0016305A" w:rsidP="004800B7">
      <w:pPr>
        <w:pStyle w:val="Odsekzoznamu"/>
        <w:numPr>
          <w:ilvl w:val="0"/>
          <w:numId w:val="142"/>
        </w:numPr>
        <w:spacing w:after="0" w:line="240" w:lineRule="auto"/>
        <w:ind w:right="428" w:hanging="357"/>
        <w:jc w:val="both"/>
        <w:rPr>
          <w:rFonts w:cstheme="minorHAnsi"/>
          <w:sz w:val="20"/>
          <w:szCs w:val="20"/>
        </w:rPr>
      </w:pPr>
      <w:r w:rsidRPr="00292CB0">
        <w:rPr>
          <w:rFonts w:cstheme="minorHAnsi"/>
          <w:sz w:val="20"/>
          <w:szCs w:val="20"/>
        </w:rPr>
        <w:t xml:space="preserve">Podmienky poskytnutia príspevku pre jednotlivé </w:t>
      </w:r>
      <w:proofErr w:type="spellStart"/>
      <w:r w:rsidRPr="00292CB0">
        <w:rPr>
          <w:rFonts w:cstheme="minorHAnsi"/>
          <w:sz w:val="20"/>
          <w:szCs w:val="20"/>
        </w:rPr>
        <w:t>podopatrenia</w:t>
      </w:r>
      <w:proofErr w:type="spellEnd"/>
      <w:r w:rsidRPr="00292CB0">
        <w:rPr>
          <w:rFonts w:cstheme="minorHAnsi"/>
          <w:sz w:val="20"/>
          <w:szCs w:val="20"/>
        </w:rPr>
        <w:t xml:space="preserve"> PRV SR</w:t>
      </w:r>
      <w:r w:rsidR="00917DBB" w:rsidRPr="00292CB0">
        <w:rPr>
          <w:rFonts w:cstheme="minorHAnsi"/>
          <w:sz w:val="20"/>
          <w:szCs w:val="20"/>
        </w:rPr>
        <w:t xml:space="preserve"> 2014 </w:t>
      </w:r>
      <w:r w:rsidR="009F2FD3" w:rsidRPr="00292CB0">
        <w:rPr>
          <w:rFonts w:cstheme="minorHAnsi"/>
          <w:sz w:val="20"/>
          <w:szCs w:val="20"/>
        </w:rPr>
        <w:t xml:space="preserve">- </w:t>
      </w:r>
      <w:r w:rsidR="00DD35FA" w:rsidRPr="00292CB0">
        <w:rPr>
          <w:rFonts w:cstheme="minorHAnsi"/>
          <w:sz w:val="20"/>
          <w:szCs w:val="20"/>
        </w:rPr>
        <w:t>2022 a </w:t>
      </w:r>
      <w:proofErr w:type="spellStart"/>
      <w:r w:rsidR="00DD35FA" w:rsidRPr="00292CB0">
        <w:rPr>
          <w:rFonts w:cstheme="minorHAnsi"/>
          <w:sz w:val="20"/>
          <w:szCs w:val="20"/>
        </w:rPr>
        <w:t>podopatrenia</w:t>
      </w:r>
      <w:proofErr w:type="spellEnd"/>
      <w:r w:rsidR="00DD35FA" w:rsidRPr="00292CB0">
        <w:rPr>
          <w:rFonts w:cstheme="minorHAnsi"/>
          <w:sz w:val="20"/>
          <w:szCs w:val="20"/>
        </w:rPr>
        <w:t xml:space="preserve"> v zmysle </w:t>
      </w:r>
      <w:r w:rsidR="00917DBB" w:rsidRPr="00292CB0">
        <w:rPr>
          <w:rFonts w:cstheme="minorHAnsi"/>
          <w:sz w:val="20"/>
          <w:szCs w:val="20"/>
        </w:rPr>
        <w:t xml:space="preserve">Nariadenie Európskeho parlamentu a Rady (EÚ) </w:t>
      </w:r>
      <w:r w:rsidR="00DD35FA" w:rsidRPr="00292CB0">
        <w:rPr>
          <w:rFonts w:cstheme="minorHAnsi"/>
          <w:sz w:val="20"/>
          <w:szCs w:val="20"/>
        </w:rPr>
        <w:br/>
      </w:r>
      <w:r w:rsidR="00917DBB" w:rsidRPr="00292CB0">
        <w:rPr>
          <w:rFonts w:cstheme="minorHAnsi"/>
          <w:sz w:val="20"/>
          <w:szCs w:val="20"/>
        </w:rPr>
        <w:t xml:space="preserve">č. 1305/2013 </w:t>
      </w:r>
      <w:r w:rsidRPr="00292CB0">
        <w:rPr>
          <w:rFonts w:cstheme="minorHAnsi"/>
          <w:sz w:val="20"/>
          <w:szCs w:val="20"/>
        </w:rPr>
        <w:t xml:space="preserve">sú uvedené vo výzve </w:t>
      </w:r>
      <w:r w:rsidRPr="00292CB0">
        <w:rPr>
          <w:rFonts w:eastAsiaTheme="majorEastAsia" w:cstheme="minorHAnsi"/>
          <w:bCs/>
          <w:sz w:val="20"/>
          <w:szCs w:val="20"/>
        </w:rPr>
        <w:t>na predkladanie</w:t>
      </w:r>
      <w:r w:rsidR="00DD35FA" w:rsidRPr="00292CB0">
        <w:rPr>
          <w:rFonts w:eastAsiaTheme="majorEastAsia" w:cstheme="minorHAnsi"/>
          <w:bCs/>
          <w:sz w:val="20"/>
          <w:szCs w:val="20"/>
        </w:rPr>
        <w:t xml:space="preserve"> žiadosti o NFP</w:t>
      </w:r>
      <w:r w:rsidRPr="00292CB0">
        <w:rPr>
          <w:rFonts w:eastAsiaTheme="majorEastAsia" w:cstheme="minorHAnsi"/>
          <w:bCs/>
          <w:sz w:val="20"/>
          <w:szCs w:val="20"/>
        </w:rPr>
        <w:t xml:space="preserve"> </w:t>
      </w:r>
      <w:r w:rsidRPr="00292CB0">
        <w:rPr>
          <w:rFonts w:cstheme="minorHAnsi"/>
          <w:sz w:val="20"/>
          <w:szCs w:val="20"/>
        </w:rPr>
        <w:t xml:space="preserve">príslušnej MAS a v tejto prílohe, kde je uvedená </w:t>
      </w:r>
      <w:r w:rsidRPr="00292CB0">
        <w:rPr>
          <w:rFonts w:cstheme="minorHAnsi"/>
          <w:bCs/>
          <w:sz w:val="20"/>
          <w:szCs w:val="20"/>
        </w:rPr>
        <w:t>podrobná špecifikácia jednotlivých príloh</w:t>
      </w:r>
      <w:r w:rsidRPr="00292CB0">
        <w:rPr>
          <w:rFonts w:cstheme="minorHAnsi"/>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292CB0">
        <w:rPr>
          <w:rFonts w:cstheme="minorHAnsi"/>
          <w:sz w:val="20"/>
          <w:szCs w:val="20"/>
        </w:rPr>
        <w:t xml:space="preserve">o forme predloženia prílohy, </w:t>
      </w:r>
      <w:r w:rsidRPr="00292CB0">
        <w:rPr>
          <w:rFonts w:cstheme="minorHAnsi"/>
          <w:sz w:val="20"/>
          <w:szCs w:val="20"/>
        </w:rPr>
        <w:t>o podmienkach poskytnutia príspevku, ktorých splnenie žiadateľ príslušnou prílohou preukazuje</w:t>
      </w:r>
      <w:r w:rsidR="00DD35FA" w:rsidRPr="00292CB0">
        <w:rPr>
          <w:rFonts w:cstheme="minorHAnsi"/>
          <w:sz w:val="20"/>
          <w:szCs w:val="20"/>
        </w:rPr>
        <w:t xml:space="preserve"> buď pri predložení žiadosti o NFP (</w:t>
      </w:r>
      <w:r w:rsidR="00DD35FA" w:rsidRPr="00292CB0">
        <w:rPr>
          <w:rFonts w:eastAsiaTheme="majorEastAsia" w:cstheme="minorHAnsi"/>
          <w:bCs/>
          <w:sz w:val="20"/>
          <w:szCs w:val="20"/>
        </w:rPr>
        <w:t>ďalej len „</w:t>
      </w:r>
      <w:proofErr w:type="spellStart"/>
      <w:r w:rsidR="00DD35FA" w:rsidRPr="00292CB0">
        <w:rPr>
          <w:rFonts w:eastAsiaTheme="majorEastAsia" w:cstheme="minorHAnsi"/>
          <w:bCs/>
          <w:sz w:val="20"/>
          <w:szCs w:val="20"/>
        </w:rPr>
        <w:t>ŽoNFP</w:t>
      </w:r>
      <w:proofErr w:type="spellEnd"/>
      <w:r w:rsidR="00DD35FA" w:rsidRPr="00292CB0">
        <w:rPr>
          <w:rFonts w:eastAsiaTheme="majorEastAsia" w:cstheme="minorHAnsi"/>
          <w:bCs/>
          <w:sz w:val="20"/>
          <w:szCs w:val="20"/>
        </w:rPr>
        <w:t>“)</w:t>
      </w:r>
      <w:r w:rsidRPr="00292CB0">
        <w:rPr>
          <w:rFonts w:cstheme="minorHAnsi"/>
          <w:sz w:val="20"/>
          <w:szCs w:val="20"/>
        </w:rPr>
        <w:t>,</w:t>
      </w:r>
      <w:r w:rsidR="00DD35FA" w:rsidRPr="00292CB0">
        <w:rPr>
          <w:rFonts w:cstheme="minorHAnsi"/>
          <w:sz w:val="20"/>
          <w:szCs w:val="20"/>
        </w:rPr>
        <w:t xml:space="preserve"> žiadosti o platbu (</w:t>
      </w:r>
      <w:r w:rsidR="00DD35FA" w:rsidRPr="00292CB0">
        <w:rPr>
          <w:rFonts w:eastAsiaTheme="majorEastAsia" w:cstheme="minorHAnsi"/>
          <w:bCs/>
          <w:sz w:val="20"/>
          <w:szCs w:val="20"/>
        </w:rPr>
        <w:t>ďalej len „</w:t>
      </w:r>
      <w:proofErr w:type="spellStart"/>
      <w:r w:rsidR="00DD35FA" w:rsidRPr="00292CB0">
        <w:rPr>
          <w:rFonts w:eastAsiaTheme="majorEastAsia" w:cstheme="minorHAnsi"/>
          <w:bCs/>
          <w:sz w:val="20"/>
          <w:szCs w:val="20"/>
        </w:rPr>
        <w:t>ŽoP</w:t>
      </w:r>
      <w:proofErr w:type="spellEnd"/>
      <w:r w:rsidR="00DD35FA" w:rsidRPr="00292CB0">
        <w:rPr>
          <w:rFonts w:eastAsiaTheme="majorEastAsia" w:cstheme="minorHAnsi"/>
          <w:bCs/>
          <w:sz w:val="20"/>
          <w:szCs w:val="20"/>
        </w:rPr>
        <w:t>“), resp</w:t>
      </w:r>
      <w:r w:rsidR="00566347" w:rsidRPr="00292CB0">
        <w:rPr>
          <w:rFonts w:eastAsiaTheme="majorEastAsia" w:cstheme="minorHAnsi"/>
          <w:bCs/>
          <w:sz w:val="20"/>
          <w:szCs w:val="20"/>
        </w:rPr>
        <w:t>.</w:t>
      </w:r>
      <w:r w:rsidR="00DD35FA" w:rsidRPr="00292CB0">
        <w:rPr>
          <w:rFonts w:eastAsiaTheme="majorEastAsia" w:cstheme="minorHAnsi"/>
          <w:bCs/>
          <w:sz w:val="20"/>
          <w:szCs w:val="20"/>
        </w:rPr>
        <w:t xml:space="preserve"> v inom termíne počas konania </w:t>
      </w:r>
      <w:proofErr w:type="spellStart"/>
      <w:r w:rsidR="00DD35FA" w:rsidRPr="00292CB0">
        <w:rPr>
          <w:rFonts w:eastAsiaTheme="majorEastAsia" w:cstheme="minorHAnsi"/>
          <w:bCs/>
          <w:sz w:val="20"/>
          <w:szCs w:val="20"/>
        </w:rPr>
        <w:t>ŽoNFP</w:t>
      </w:r>
      <w:proofErr w:type="spellEnd"/>
      <w:r w:rsidR="00DD35FA" w:rsidRPr="00292CB0">
        <w:rPr>
          <w:rFonts w:cstheme="minorHAnsi"/>
          <w:sz w:val="20"/>
          <w:szCs w:val="20"/>
        </w:rPr>
        <w:t xml:space="preserve"> (referenčný termín na</w:t>
      </w:r>
      <w:r w:rsidRPr="00292CB0">
        <w:rPr>
          <w:rFonts w:cstheme="minorHAnsi"/>
          <w:sz w:val="20"/>
          <w:szCs w:val="20"/>
        </w:rPr>
        <w:t xml:space="preserve"> preukázanie splnenia podmienky poskytnutia príspevku</w:t>
      </w:r>
      <w:r w:rsidR="00DD35FA" w:rsidRPr="00292CB0">
        <w:rPr>
          <w:rFonts w:cstheme="minorHAnsi"/>
          <w:sz w:val="20"/>
          <w:szCs w:val="20"/>
        </w:rPr>
        <w:t>)</w:t>
      </w:r>
      <w:r w:rsidRPr="00292CB0">
        <w:rPr>
          <w:rFonts w:cstheme="minorHAnsi"/>
          <w:sz w:val="20"/>
          <w:szCs w:val="20"/>
        </w:rPr>
        <w:t xml:space="preserve">. </w:t>
      </w:r>
    </w:p>
    <w:p w14:paraId="2A80EA5E" w14:textId="2E23C4D9" w:rsidR="00917DBB" w:rsidRPr="00292CB0" w:rsidRDefault="00850793" w:rsidP="004800B7">
      <w:pPr>
        <w:pStyle w:val="Odsekzoznamu"/>
        <w:numPr>
          <w:ilvl w:val="0"/>
          <w:numId w:val="142"/>
        </w:numPr>
        <w:spacing w:after="0" w:line="240" w:lineRule="auto"/>
        <w:ind w:right="428" w:hanging="357"/>
        <w:jc w:val="both"/>
        <w:rPr>
          <w:rFonts w:cstheme="minorHAnsi"/>
          <w:sz w:val="20"/>
          <w:szCs w:val="20"/>
        </w:rPr>
      </w:pPr>
      <w:r w:rsidRPr="00292CB0">
        <w:rPr>
          <w:rFonts w:cstheme="minorHAnsi"/>
          <w:b/>
          <w:bCs/>
          <w:sz w:val="20"/>
          <w:szCs w:val="20"/>
        </w:rPr>
        <w:t xml:space="preserve">Podmienky poskytnutia príspevku sú </w:t>
      </w:r>
      <w:r w:rsidR="00907B3A" w:rsidRPr="00292CB0">
        <w:rPr>
          <w:rFonts w:cstheme="minorHAnsi"/>
          <w:b/>
          <w:bCs/>
          <w:sz w:val="20"/>
          <w:szCs w:val="20"/>
        </w:rPr>
        <w:t>uvedené aj priamo v texte výzvy</w:t>
      </w:r>
      <w:r w:rsidRPr="00292CB0">
        <w:rPr>
          <w:rFonts w:cstheme="minorHAnsi"/>
          <w:b/>
          <w:bCs/>
          <w:sz w:val="20"/>
          <w:szCs w:val="20"/>
        </w:rPr>
        <w:t xml:space="preserve"> na predkladanie </w:t>
      </w:r>
      <w:proofErr w:type="spellStart"/>
      <w:r w:rsidRPr="00292CB0">
        <w:rPr>
          <w:rFonts w:cstheme="minorHAnsi"/>
          <w:b/>
          <w:bCs/>
          <w:sz w:val="20"/>
          <w:szCs w:val="20"/>
        </w:rPr>
        <w:t>ŽoNFP</w:t>
      </w:r>
      <w:proofErr w:type="spellEnd"/>
      <w:r w:rsidRPr="00292CB0">
        <w:rPr>
          <w:rFonts w:cstheme="minorHAnsi"/>
          <w:b/>
          <w:bCs/>
          <w:sz w:val="20"/>
          <w:szCs w:val="20"/>
        </w:rPr>
        <w:t xml:space="preserve"> príslušnej MAS</w:t>
      </w:r>
      <w:r w:rsidR="00907B3A" w:rsidRPr="00292CB0">
        <w:rPr>
          <w:rFonts w:cstheme="minorHAnsi"/>
          <w:sz w:val="20"/>
          <w:szCs w:val="20"/>
        </w:rPr>
        <w:t xml:space="preserve">, </w:t>
      </w:r>
      <w:r w:rsidRPr="00292CB0">
        <w:rPr>
          <w:rFonts w:cstheme="minorHAnsi"/>
          <w:b/>
          <w:bCs/>
          <w:sz w:val="20"/>
          <w:szCs w:val="20"/>
        </w:rPr>
        <w:t>pričom v tejto prílohe</w:t>
      </w:r>
      <w:r w:rsidR="00907B3A" w:rsidRPr="00292CB0">
        <w:rPr>
          <w:rFonts w:cstheme="minorHAnsi"/>
          <w:b/>
          <w:bCs/>
          <w:sz w:val="20"/>
          <w:szCs w:val="20"/>
        </w:rPr>
        <w:t xml:space="preserve"> je</w:t>
      </w:r>
      <w:r w:rsidRPr="00292CB0">
        <w:rPr>
          <w:rFonts w:cstheme="minorHAnsi"/>
          <w:b/>
          <w:bCs/>
          <w:sz w:val="20"/>
          <w:szCs w:val="20"/>
        </w:rPr>
        <w:t xml:space="preserve"> pre žiadateľa</w:t>
      </w:r>
      <w:r w:rsidR="008F6E0C" w:rsidRPr="00292CB0">
        <w:rPr>
          <w:rFonts w:cstheme="minorHAnsi"/>
          <w:b/>
          <w:bCs/>
          <w:sz w:val="20"/>
          <w:szCs w:val="20"/>
        </w:rPr>
        <w:t xml:space="preserve"> bližšie popísaný </w:t>
      </w:r>
      <w:r w:rsidR="00907B3A" w:rsidRPr="00292CB0">
        <w:rPr>
          <w:rFonts w:cstheme="minorHAnsi"/>
          <w:b/>
          <w:bCs/>
          <w:sz w:val="20"/>
          <w:szCs w:val="20"/>
        </w:rPr>
        <w:t>spôsob ich preukazovania</w:t>
      </w:r>
      <w:r w:rsidR="008F6E0C" w:rsidRPr="00292CB0">
        <w:rPr>
          <w:rFonts w:cstheme="minorHAnsi"/>
          <w:b/>
          <w:bCs/>
          <w:sz w:val="20"/>
          <w:szCs w:val="20"/>
        </w:rPr>
        <w:t xml:space="preserve"> a detailný popis jednotlivých podmienok poskytnutia príspevku</w:t>
      </w:r>
      <w:r w:rsidR="00907B3A" w:rsidRPr="00292CB0">
        <w:rPr>
          <w:rFonts w:cstheme="minorHAnsi"/>
          <w:sz w:val="20"/>
          <w:szCs w:val="20"/>
        </w:rPr>
        <w:t xml:space="preserve">. </w:t>
      </w:r>
    </w:p>
    <w:p w14:paraId="0CDA7070" w14:textId="7725E44E" w:rsidR="00917DBB" w:rsidRPr="00292CB0" w:rsidRDefault="008F6E0C" w:rsidP="004800B7">
      <w:pPr>
        <w:pStyle w:val="Odsekzoznamu"/>
        <w:numPr>
          <w:ilvl w:val="0"/>
          <w:numId w:val="142"/>
        </w:numPr>
        <w:spacing w:after="0" w:line="240" w:lineRule="auto"/>
        <w:ind w:right="428" w:hanging="357"/>
        <w:jc w:val="both"/>
        <w:rPr>
          <w:rFonts w:cstheme="minorHAnsi"/>
          <w:sz w:val="20"/>
          <w:szCs w:val="20"/>
        </w:rPr>
      </w:pPr>
      <w:r w:rsidRPr="00292CB0">
        <w:rPr>
          <w:rFonts w:cstheme="minorHAnsi"/>
          <w:noProof/>
          <w:sz w:val="20"/>
          <w:szCs w:val="20"/>
        </w:rPr>
        <w:t xml:space="preserve">Projekty </w:t>
      </w:r>
      <w:r w:rsidR="00917DBB" w:rsidRPr="00292CB0">
        <w:rPr>
          <w:rFonts w:cstheme="minorHAnsi"/>
          <w:noProof/>
          <w:sz w:val="20"/>
          <w:szCs w:val="20"/>
        </w:rPr>
        <w:t>v rámci stratégie CLLD implementované pro</w:t>
      </w:r>
      <w:r w:rsidRPr="00292CB0">
        <w:rPr>
          <w:rFonts w:cstheme="minorHAnsi"/>
          <w:noProof/>
          <w:sz w:val="20"/>
          <w:szCs w:val="20"/>
        </w:rPr>
        <w:t xml:space="preserve">stredníctvom PRV SR 2014 – 2022 musia </w:t>
      </w:r>
      <w:r w:rsidR="00917DBB" w:rsidRPr="00292CB0">
        <w:rPr>
          <w:rFonts w:cstheme="minorHAnsi"/>
          <w:noProof/>
          <w:sz w:val="20"/>
          <w:szCs w:val="20"/>
        </w:rPr>
        <w:t>spĺňať:</w:t>
      </w:r>
    </w:p>
    <w:p w14:paraId="3318371B" w14:textId="666AB0C5" w:rsidR="00917DBB" w:rsidRPr="00292CB0" w:rsidRDefault="00917DBB" w:rsidP="004800B7">
      <w:pPr>
        <w:pStyle w:val="Odsekzoznamu"/>
        <w:numPr>
          <w:ilvl w:val="1"/>
          <w:numId w:val="143"/>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všeobecné podmienky poskytnutia príspevku,</w:t>
      </w:r>
    </w:p>
    <w:p w14:paraId="4306C60C" w14:textId="77777777" w:rsidR="00917DBB" w:rsidRPr="00292CB0" w:rsidRDefault="00917DBB" w:rsidP="004800B7">
      <w:pPr>
        <w:pStyle w:val="Odsekzoznamu"/>
        <w:numPr>
          <w:ilvl w:val="1"/>
          <w:numId w:val="143"/>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výberové kritériá pre výber projektov,</w:t>
      </w:r>
    </w:p>
    <w:p w14:paraId="17C24CAB" w14:textId="7159F884" w:rsidR="0096536A" w:rsidRPr="00292CB0" w:rsidRDefault="00917DBB" w:rsidP="004800B7">
      <w:pPr>
        <w:pStyle w:val="Odsekzoznamu"/>
        <w:numPr>
          <w:ilvl w:val="1"/>
          <w:numId w:val="143"/>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podmienky poskytnuti</w:t>
      </w:r>
      <w:r w:rsidR="008F6E0C" w:rsidRPr="00292CB0">
        <w:rPr>
          <w:rFonts w:cstheme="minorHAnsi"/>
          <w:sz w:val="20"/>
          <w:szCs w:val="20"/>
        </w:rPr>
        <w:t xml:space="preserve">a príspevku žiadateľom o NFP - </w:t>
      </w:r>
      <w:r w:rsidRPr="00292CB0">
        <w:rPr>
          <w:rFonts w:cstheme="minorHAnsi"/>
          <w:noProof/>
          <w:sz w:val="20"/>
          <w:szCs w:val="20"/>
        </w:rPr>
        <w:t>hodnotiace kritériá pre výber projektov (bodovacie kritéria)</w:t>
      </w:r>
      <w:r w:rsidR="00210DF5" w:rsidRPr="00292CB0">
        <w:rPr>
          <w:rFonts w:cstheme="minorHAnsi"/>
          <w:noProof/>
          <w:sz w:val="20"/>
          <w:szCs w:val="20"/>
        </w:rPr>
        <w:t>.</w:t>
      </w:r>
    </w:p>
    <w:p w14:paraId="763C9943" w14:textId="4254B46E" w:rsidR="0096536A" w:rsidRPr="00292CB0" w:rsidRDefault="0096536A" w:rsidP="00970EDB">
      <w:pPr>
        <w:autoSpaceDE w:val="0"/>
        <w:autoSpaceDN w:val="0"/>
        <w:adjustRightInd w:val="0"/>
        <w:spacing w:after="0" w:line="240" w:lineRule="auto"/>
        <w:ind w:left="709" w:right="428"/>
        <w:jc w:val="both"/>
        <w:rPr>
          <w:rFonts w:cstheme="minorHAnsi"/>
          <w:noProof/>
          <w:sz w:val="20"/>
          <w:szCs w:val="20"/>
        </w:rPr>
      </w:pPr>
      <w:r w:rsidRPr="00292CB0">
        <w:rPr>
          <w:rFonts w:cstheme="minorHAnsi"/>
          <w:b/>
          <w:sz w:val="20"/>
          <w:szCs w:val="20"/>
          <w:u w:val="single"/>
        </w:rPr>
        <w:t>MAS vykonáva</w:t>
      </w:r>
      <w:r w:rsidRPr="00292CB0">
        <w:rPr>
          <w:rFonts w:cstheme="minorHAnsi"/>
          <w:sz w:val="20"/>
          <w:szCs w:val="20"/>
        </w:rPr>
        <w:t xml:space="preserve"> overenie splnenia podmienok doručenia </w:t>
      </w:r>
      <w:proofErr w:type="spellStart"/>
      <w:r w:rsidRPr="00292CB0">
        <w:rPr>
          <w:rFonts w:cstheme="minorHAnsi"/>
          <w:sz w:val="20"/>
          <w:szCs w:val="20"/>
        </w:rPr>
        <w:t>ŽoNFP</w:t>
      </w:r>
      <w:proofErr w:type="spellEnd"/>
      <w:r w:rsidRPr="00292CB0">
        <w:rPr>
          <w:rFonts w:cstheme="minorHAnsi"/>
          <w:sz w:val="20"/>
          <w:szCs w:val="20"/>
        </w:rPr>
        <w:t xml:space="preserve"> a posúdenie podmienok poskytnutia príspevku určených vo výzve </w:t>
      </w:r>
      <w:r w:rsidRPr="00292CB0">
        <w:rPr>
          <w:rFonts w:eastAsia="Calibri" w:cstheme="minorHAnsi"/>
          <w:sz w:val="20"/>
          <w:szCs w:val="20"/>
        </w:rPr>
        <w:t xml:space="preserve">na predkladanie </w:t>
      </w:r>
      <w:proofErr w:type="spellStart"/>
      <w:r w:rsidRPr="00292CB0">
        <w:rPr>
          <w:rFonts w:eastAsia="Calibri" w:cstheme="minorHAnsi"/>
          <w:sz w:val="20"/>
          <w:szCs w:val="20"/>
        </w:rPr>
        <w:t>ŽoNFP</w:t>
      </w:r>
      <w:proofErr w:type="spellEnd"/>
      <w:r w:rsidRPr="00292CB0">
        <w:rPr>
          <w:rFonts w:eastAsia="Calibri" w:cstheme="minorHAnsi"/>
          <w:sz w:val="20"/>
          <w:szCs w:val="20"/>
        </w:rPr>
        <w:t xml:space="preserve"> (formálna kontrola </w:t>
      </w:r>
      <w:r w:rsidR="008F6E0C" w:rsidRPr="00292CB0">
        <w:rPr>
          <w:rFonts w:eastAsia="Calibri" w:cstheme="minorHAnsi"/>
          <w:sz w:val="20"/>
          <w:szCs w:val="20"/>
        </w:rPr>
        <w:t xml:space="preserve">kompletnosti </w:t>
      </w:r>
      <w:proofErr w:type="spellStart"/>
      <w:r w:rsidR="008F6E0C" w:rsidRPr="00292CB0">
        <w:rPr>
          <w:rFonts w:eastAsia="Calibri" w:cstheme="minorHAnsi"/>
          <w:sz w:val="20"/>
          <w:szCs w:val="20"/>
        </w:rPr>
        <w:t>ŽoNFP</w:t>
      </w:r>
      <w:proofErr w:type="spellEnd"/>
      <w:r w:rsidR="008F6E0C" w:rsidRPr="00292CB0">
        <w:rPr>
          <w:rFonts w:eastAsia="Calibri" w:cstheme="minorHAnsi"/>
          <w:sz w:val="20"/>
          <w:szCs w:val="20"/>
        </w:rPr>
        <w:t xml:space="preserve"> a jej príloh a kontrolu</w:t>
      </w:r>
      <w:r w:rsidRPr="00292CB0">
        <w:rPr>
          <w:rFonts w:eastAsia="Calibri" w:cstheme="minorHAnsi"/>
          <w:sz w:val="20"/>
          <w:szCs w:val="20"/>
        </w:rPr>
        <w:t xml:space="preserve"> splnenia vybraných podmienok poskytnutia príspevku - </w:t>
      </w:r>
      <w:r w:rsidRPr="00292CB0">
        <w:rPr>
          <w:rFonts w:cstheme="minorHAnsi"/>
          <w:b/>
          <w:sz w:val="20"/>
          <w:szCs w:val="20"/>
        </w:rPr>
        <w:t xml:space="preserve">oprávnenosť žiadateľa, miesto realizácie, oprávnenosť činností, minimálna a maximálna výška na projekt, oprávnenosť výdavkov, súlad s pravidlami schémy pomoci de </w:t>
      </w:r>
      <w:proofErr w:type="spellStart"/>
      <w:r w:rsidRPr="00292CB0">
        <w:rPr>
          <w:rFonts w:cstheme="minorHAnsi"/>
          <w:b/>
          <w:sz w:val="20"/>
          <w:szCs w:val="20"/>
        </w:rPr>
        <w:t>minimis</w:t>
      </w:r>
      <w:proofErr w:type="spellEnd"/>
      <w:r w:rsidR="008F6E0C" w:rsidRPr="00292CB0">
        <w:rPr>
          <w:rFonts w:cstheme="minorHAnsi"/>
          <w:b/>
          <w:sz w:val="20"/>
          <w:szCs w:val="20"/>
        </w:rPr>
        <w:t>.</w:t>
      </w:r>
    </w:p>
    <w:p w14:paraId="706B5A89" w14:textId="2F5492EE" w:rsidR="0046750F" w:rsidRPr="00292CB0" w:rsidRDefault="0046750F"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V</w:t>
      </w:r>
      <w:r w:rsidR="00BA3291" w:rsidRPr="00292CB0">
        <w:rPr>
          <w:rFonts w:cstheme="minorHAnsi"/>
          <w:b/>
          <w:sz w:val="22"/>
          <w:szCs w:val="22"/>
        </w:rPr>
        <w:t>ŠEOBECNÉ PODMIE</w:t>
      </w:r>
      <w:r w:rsidR="008F6E0C" w:rsidRPr="00292CB0">
        <w:rPr>
          <w:rFonts w:cstheme="minorHAnsi"/>
          <w:b/>
          <w:sz w:val="22"/>
          <w:szCs w:val="22"/>
        </w:rPr>
        <w:t>N</w:t>
      </w:r>
      <w:r w:rsidRPr="00292CB0">
        <w:rPr>
          <w:rFonts w:cstheme="minorHAnsi"/>
          <w:b/>
          <w:sz w:val="22"/>
          <w:szCs w:val="22"/>
        </w:rPr>
        <w:t>K</w:t>
      </w:r>
      <w:r w:rsidR="008F6E0C" w:rsidRPr="00292CB0">
        <w:rPr>
          <w:rFonts w:cstheme="minorHAnsi"/>
          <w:b/>
          <w:sz w:val="22"/>
          <w:szCs w:val="22"/>
        </w:rPr>
        <w:t>Y</w:t>
      </w:r>
      <w:r w:rsidRPr="00292CB0">
        <w:rPr>
          <w:rFonts w:cstheme="minorHAnsi"/>
          <w:b/>
          <w:sz w:val="22"/>
          <w:szCs w:val="22"/>
        </w:rPr>
        <w:t xml:space="preserve"> POSKYTNUTIA PRÍSPEVKU</w:t>
      </w:r>
    </w:p>
    <w:p w14:paraId="53201032" w14:textId="3B1AF78E" w:rsidR="0046750F" w:rsidRPr="00292CB0" w:rsidRDefault="0046750F" w:rsidP="00970EDB">
      <w:pPr>
        <w:pStyle w:val="Odsekzoznamu"/>
        <w:spacing w:after="0" w:line="240" w:lineRule="auto"/>
        <w:ind w:right="428"/>
        <w:jc w:val="both"/>
        <w:rPr>
          <w:rFonts w:cstheme="minorHAnsi"/>
          <w:sz w:val="22"/>
          <w:szCs w:val="22"/>
        </w:rPr>
      </w:pPr>
      <w:r w:rsidRPr="00292CB0">
        <w:rPr>
          <w:rFonts w:cstheme="minorHAnsi"/>
          <w:sz w:val="20"/>
          <w:szCs w:val="20"/>
        </w:rPr>
        <w:t>Všeobecné podmienky poskytnutia príspevku sú stanovené v súlade s kapitolou 8.3.1 Programu r</w:t>
      </w:r>
      <w:r w:rsidR="00F65770" w:rsidRPr="00292CB0">
        <w:rPr>
          <w:rFonts w:cstheme="minorHAnsi"/>
          <w:sz w:val="20"/>
          <w:szCs w:val="20"/>
        </w:rPr>
        <w:t>ozvoja vidieka SR 2014 – 2022.</w:t>
      </w:r>
      <w:r w:rsidR="00F65770" w:rsidRPr="00292CB0">
        <w:rPr>
          <w:rFonts w:cstheme="minorHAnsi"/>
          <w:sz w:val="22"/>
          <w:szCs w:val="22"/>
        </w:rPr>
        <w:t xml:space="preserve"> </w:t>
      </w:r>
      <w:r w:rsidR="00F65770" w:rsidRPr="00292CB0">
        <w:rPr>
          <w:rFonts w:cstheme="minorHAnsi"/>
          <w:sz w:val="20"/>
          <w:szCs w:val="20"/>
        </w:rPr>
        <w:t>Všeobecné podmienky poskytnutia príspevku sú povinné a záväzne pre všetky opatrenia/</w:t>
      </w:r>
      <w:proofErr w:type="spellStart"/>
      <w:r w:rsidR="00F65770" w:rsidRPr="00292CB0">
        <w:rPr>
          <w:rFonts w:cstheme="minorHAnsi"/>
          <w:sz w:val="20"/>
          <w:szCs w:val="20"/>
        </w:rPr>
        <w:t>podopatrenia</w:t>
      </w:r>
      <w:proofErr w:type="spellEnd"/>
      <w:r w:rsidR="00F65770" w:rsidRPr="00292CB0">
        <w:rPr>
          <w:rFonts w:cstheme="minorHAnsi"/>
          <w:sz w:val="20"/>
          <w:szCs w:val="20"/>
        </w:rPr>
        <w:t xml:space="preserve"> uvedené v tomto dokumente, ktoré je MAS povinná uvádzať vo výzve na predkladanie žiadosti o nenávratný finančný príspevok (ďalej len „výzva na prekladanie </w:t>
      </w:r>
      <w:proofErr w:type="spellStart"/>
      <w:r w:rsidR="00F65770" w:rsidRPr="00292CB0">
        <w:rPr>
          <w:rFonts w:cstheme="minorHAnsi"/>
          <w:sz w:val="20"/>
          <w:szCs w:val="20"/>
        </w:rPr>
        <w:t>ŽoNFP</w:t>
      </w:r>
      <w:proofErr w:type="spellEnd"/>
      <w:r w:rsidR="00F65770" w:rsidRPr="00292CB0">
        <w:rPr>
          <w:rFonts w:cstheme="minorHAnsi"/>
          <w:sz w:val="20"/>
          <w:szCs w:val="20"/>
        </w:rPr>
        <w:t>“).</w:t>
      </w:r>
      <w:r w:rsidR="00F65770" w:rsidRPr="00292CB0">
        <w:rPr>
          <w:rFonts w:cstheme="minorHAnsi"/>
          <w:sz w:val="20"/>
          <w:szCs w:val="20"/>
          <w:u w:val="single"/>
        </w:rPr>
        <w:t xml:space="preserve"> </w:t>
      </w:r>
      <w:r w:rsidRPr="00292CB0">
        <w:rPr>
          <w:rFonts w:cstheme="minorHAnsi"/>
          <w:sz w:val="20"/>
          <w:szCs w:val="20"/>
          <w:u w:val="single"/>
        </w:rPr>
        <w:t>S</w:t>
      </w:r>
      <w:r w:rsidRPr="00292CB0">
        <w:rPr>
          <w:rFonts w:cstheme="minorHAnsi"/>
          <w:sz w:val="20"/>
          <w:szCs w:val="20"/>
          <w:u w:val="single"/>
          <w:lang w:eastAsia="sk-SK"/>
        </w:rPr>
        <w:t>pôsob overenia splnenia sa vykonáva na úrovni PPA.</w:t>
      </w:r>
    </w:p>
    <w:p w14:paraId="4BF980B9" w14:textId="3B44F4B5" w:rsidR="0046750F" w:rsidRPr="00292CB0" w:rsidRDefault="0046750F"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ŠPECIFICKÉ PODMIENKY POSKYTNUTIA PRÍSPEVKU</w:t>
      </w:r>
    </w:p>
    <w:p w14:paraId="5F6C8B75" w14:textId="76D5F474" w:rsidR="0046750F" w:rsidRPr="00292CB0" w:rsidRDefault="0046750F" w:rsidP="00970EDB">
      <w:pPr>
        <w:pStyle w:val="Odsekzoznamu"/>
        <w:spacing w:after="0" w:line="240" w:lineRule="auto"/>
        <w:ind w:right="428"/>
        <w:jc w:val="both"/>
        <w:rPr>
          <w:rFonts w:cstheme="minorHAnsi"/>
          <w:sz w:val="20"/>
          <w:szCs w:val="20"/>
          <w:u w:val="single"/>
        </w:rPr>
      </w:pPr>
      <w:r w:rsidRPr="00292CB0">
        <w:rPr>
          <w:rFonts w:cstheme="minorHAnsi"/>
          <w:sz w:val="20"/>
          <w:szCs w:val="20"/>
        </w:rPr>
        <w:t>Špecifické p</w:t>
      </w:r>
      <w:r w:rsidR="008F6E0C" w:rsidRPr="00292CB0">
        <w:rPr>
          <w:rFonts w:cstheme="minorHAnsi"/>
          <w:sz w:val="20"/>
          <w:szCs w:val="20"/>
        </w:rPr>
        <w:t>odmienky poskytnutia príspevku</w:t>
      </w:r>
      <w:r w:rsidR="00BA3291" w:rsidRPr="00292CB0">
        <w:rPr>
          <w:rFonts w:cstheme="minorHAnsi"/>
          <w:sz w:val="20"/>
          <w:szCs w:val="20"/>
        </w:rPr>
        <w:t xml:space="preserve"> </w:t>
      </w:r>
      <w:r w:rsidR="008F6E0C" w:rsidRPr="00292CB0">
        <w:rPr>
          <w:rFonts w:cstheme="minorHAnsi"/>
          <w:sz w:val="20"/>
          <w:szCs w:val="20"/>
        </w:rPr>
        <w:t xml:space="preserve">sú podmienky </w:t>
      </w:r>
      <w:r w:rsidRPr="00292CB0">
        <w:rPr>
          <w:rFonts w:cstheme="minorHAnsi"/>
          <w:sz w:val="20"/>
          <w:szCs w:val="20"/>
        </w:rPr>
        <w:t xml:space="preserve">špecifické pre jednotlivé </w:t>
      </w:r>
      <w:proofErr w:type="spellStart"/>
      <w:r w:rsidRPr="00292CB0">
        <w:rPr>
          <w:rFonts w:cstheme="minorHAnsi"/>
          <w:sz w:val="20"/>
          <w:szCs w:val="20"/>
        </w:rPr>
        <w:t>podopatrenia</w:t>
      </w:r>
      <w:proofErr w:type="spellEnd"/>
      <w:r w:rsidRPr="00292CB0">
        <w:rPr>
          <w:rFonts w:cstheme="minorHAnsi"/>
          <w:sz w:val="20"/>
          <w:szCs w:val="20"/>
        </w:rPr>
        <w:t xml:space="preserve"> Programu r</w:t>
      </w:r>
      <w:r w:rsidR="008F6E0C" w:rsidRPr="00292CB0">
        <w:rPr>
          <w:rFonts w:cstheme="minorHAnsi"/>
          <w:sz w:val="20"/>
          <w:szCs w:val="20"/>
        </w:rPr>
        <w:t xml:space="preserve">ozvoja vidieka SR 2014 – 2022. </w:t>
      </w:r>
      <w:r w:rsidR="008F6E0C" w:rsidRPr="00292CB0">
        <w:rPr>
          <w:rFonts w:cstheme="minorHAnsi"/>
          <w:sz w:val="20"/>
          <w:szCs w:val="20"/>
          <w:u w:val="single"/>
        </w:rPr>
        <w:t>S</w:t>
      </w:r>
      <w:r w:rsidR="008F6E0C" w:rsidRPr="00292CB0">
        <w:rPr>
          <w:rFonts w:cstheme="minorHAnsi"/>
          <w:sz w:val="20"/>
          <w:szCs w:val="20"/>
          <w:u w:val="single"/>
          <w:lang w:eastAsia="sk-SK"/>
        </w:rPr>
        <w:t>pôsob overenia splnenia sa vykonáva na úrovni MAS (ak relevantné v zmysle bodu 4 tejto prílohy) a na úrovni PPA.</w:t>
      </w:r>
    </w:p>
    <w:p w14:paraId="2AE4B278" w14:textId="4C8219A0" w:rsidR="000C18C6" w:rsidRPr="00292CB0" w:rsidRDefault="000C18C6"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VÝBEROVÉ KRITÉRIA PRE VÝBER PROJEKTOV</w:t>
      </w:r>
    </w:p>
    <w:p w14:paraId="463E8E86" w14:textId="2707A512" w:rsidR="000C18C6" w:rsidRPr="00292CB0" w:rsidRDefault="000C18C6" w:rsidP="00970EDB">
      <w:pPr>
        <w:pStyle w:val="Odsekzoznamu"/>
        <w:spacing w:after="0" w:line="240" w:lineRule="auto"/>
        <w:ind w:right="428"/>
        <w:jc w:val="both"/>
        <w:rPr>
          <w:rFonts w:cstheme="minorHAnsi"/>
          <w:sz w:val="20"/>
          <w:szCs w:val="20"/>
          <w:u w:val="single"/>
        </w:rPr>
      </w:pPr>
      <w:r w:rsidRPr="00292CB0">
        <w:rPr>
          <w:rFonts w:cstheme="minorHAnsi"/>
          <w:sz w:val="20"/>
          <w:szCs w:val="20"/>
        </w:rPr>
        <w:t xml:space="preserve">Aplikujú sa len kritéria v nadväznosti na činnosti/aktivity stanovené v príslušnej stratégii CLLD. </w:t>
      </w:r>
      <w:proofErr w:type="spellStart"/>
      <w:r w:rsidRPr="00292CB0">
        <w:rPr>
          <w:rFonts w:cstheme="minorHAnsi"/>
          <w:sz w:val="20"/>
          <w:szCs w:val="20"/>
        </w:rPr>
        <w:t>ŽoNFP</w:t>
      </w:r>
      <w:proofErr w:type="spellEnd"/>
      <w:r w:rsidRPr="00292CB0">
        <w:rPr>
          <w:rFonts w:cstheme="minorHAnsi"/>
          <w:sz w:val="20"/>
          <w:szCs w:val="20"/>
        </w:rPr>
        <w:t xml:space="preserve"> predložená žiadateľom v rámci implementácie stratégie CLLD musí spĺňať </w:t>
      </w:r>
      <w:r w:rsidR="009F2FD3" w:rsidRPr="00292CB0">
        <w:rPr>
          <w:rFonts w:cstheme="minorHAnsi"/>
          <w:sz w:val="20"/>
          <w:szCs w:val="20"/>
        </w:rPr>
        <w:t>výberové kritéria pre výber projektov</w:t>
      </w:r>
      <w:r w:rsidRPr="00292CB0">
        <w:rPr>
          <w:rFonts w:cstheme="minorHAnsi"/>
          <w:sz w:val="20"/>
          <w:szCs w:val="20"/>
        </w:rPr>
        <w:t>.</w:t>
      </w:r>
      <w:r w:rsidRPr="00292CB0">
        <w:rPr>
          <w:rFonts w:cstheme="minorHAnsi"/>
          <w:sz w:val="20"/>
          <w:szCs w:val="20"/>
          <w:lang w:eastAsia="sk-SK"/>
        </w:rPr>
        <w:t xml:space="preserve"> V rámci ITMS 2014+ sa vygeneruje automaticky.</w:t>
      </w:r>
      <w:r w:rsidR="00F65770" w:rsidRPr="00292CB0">
        <w:rPr>
          <w:rFonts w:cstheme="minorHAnsi"/>
          <w:sz w:val="20"/>
          <w:szCs w:val="20"/>
          <w:lang w:eastAsia="sk-SK"/>
        </w:rPr>
        <w:t xml:space="preserve"> </w:t>
      </w:r>
      <w:r w:rsidR="00F65770" w:rsidRPr="00292CB0">
        <w:rPr>
          <w:rFonts w:cstheme="minorHAnsi"/>
          <w:sz w:val="20"/>
          <w:szCs w:val="20"/>
          <w:u w:val="single"/>
        </w:rPr>
        <w:t>S</w:t>
      </w:r>
      <w:r w:rsidR="00F65770" w:rsidRPr="00292CB0">
        <w:rPr>
          <w:rFonts w:cstheme="minorHAnsi"/>
          <w:sz w:val="20"/>
          <w:szCs w:val="20"/>
          <w:u w:val="single"/>
          <w:lang w:eastAsia="sk-SK"/>
        </w:rPr>
        <w:t>pôsob overenia splnenia sa vykonáv</w:t>
      </w:r>
      <w:r w:rsidR="009F2FD3" w:rsidRPr="00292CB0">
        <w:rPr>
          <w:rFonts w:cstheme="minorHAnsi"/>
          <w:sz w:val="20"/>
          <w:szCs w:val="20"/>
          <w:u w:val="single"/>
          <w:lang w:eastAsia="sk-SK"/>
        </w:rPr>
        <w:t>a na úrovni MAS a na úrovni PPA (</w:t>
      </w:r>
      <w:r w:rsidR="00F65770" w:rsidRPr="00292CB0">
        <w:rPr>
          <w:rFonts w:cstheme="minorHAnsi"/>
          <w:sz w:val="20"/>
          <w:szCs w:val="20"/>
          <w:u w:val="single"/>
          <w:lang w:eastAsia="sk-SK"/>
        </w:rPr>
        <w:t>v rámci činností v zmysle kapitoly 8.5 Systému riadenia CLLD</w:t>
      </w:r>
      <w:r w:rsidR="009F2FD3" w:rsidRPr="00292CB0">
        <w:rPr>
          <w:rFonts w:cstheme="minorHAnsi"/>
          <w:sz w:val="20"/>
          <w:szCs w:val="20"/>
          <w:u w:val="single"/>
          <w:lang w:eastAsia="sk-SK"/>
        </w:rPr>
        <w:t>)</w:t>
      </w:r>
      <w:r w:rsidR="00F65770" w:rsidRPr="00292CB0">
        <w:rPr>
          <w:rFonts w:cstheme="minorHAnsi"/>
          <w:sz w:val="20"/>
          <w:szCs w:val="20"/>
          <w:u w:val="single"/>
          <w:lang w:eastAsia="sk-SK"/>
        </w:rPr>
        <w:t>.</w:t>
      </w:r>
      <w:r w:rsidR="0046750F" w:rsidRPr="00292CB0">
        <w:rPr>
          <w:rFonts w:cstheme="minorHAnsi"/>
          <w:sz w:val="20"/>
          <w:szCs w:val="20"/>
          <w:lang w:eastAsia="sk-SK"/>
        </w:rPr>
        <w:t xml:space="preserve"> </w:t>
      </w:r>
    </w:p>
    <w:p w14:paraId="454418F8" w14:textId="77777777" w:rsidR="005E78FB" w:rsidRPr="00292CB0" w:rsidRDefault="000C18C6"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HODNOTIAC</w:t>
      </w:r>
      <w:r w:rsidR="00DD35FA" w:rsidRPr="00292CB0">
        <w:rPr>
          <w:rFonts w:cstheme="minorHAnsi"/>
          <w:b/>
          <w:sz w:val="22"/>
          <w:szCs w:val="22"/>
        </w:rPr>
        <w:t xml:space="preserve">E KRITÉRIA PRE VÝBER PROJEKTOV </w:t>
      </w:r>
      <w:r w:rsidRPr="00292CB0">
        <w:rPr>
          <w:rFonts w:cstheme="minorHAnsi"/>
          <w:b/>
          <w:sz w:val="22"/>
          <w:szCs w:val="22"/>
        </w:rPr>
        <w:t>(</w:t>
      </w:r>
      <w:r w:rsidRPr="00292CB0">
        <w:rPr>
          <w:rFonts w:cstheme="minorHAnsi"/>
          <w:b/>
          <w:caps/>
          <w:sz w:val="22"/>
          <w:szCs w:val="22"/>
        </w:rPr>
        <w:t>bodovacie kritéria</w:t>
      </w:r>
      <w:r w:rsidRPr="00292CB0">
        <w:rPr>
          <w:rFonts w:cstheme="minorHAnsi"/>
          <w:b/>
          <w:sz w:val="22"/>
          <w:szCs w:val="22"/>
        </w:rPr>
        <w:t>)</w:t>
      </w:r>
    </w:p>
    <w:p w14:paraId="1EF07077" w14:textId="0BFB5DA4" w:rsidR="005E78FB" w:rsidRPr="00292CB0" w:rsidRDefault="005E78FB" w:rsidP="005E78FB">
      <w:pPr>
        <w:pStyle w:val="Odsekzoznamu"/>
        <w:spacing w:after="0" w:line="240" w:lineRule="auto"/>
        <w:ind w:right="428"/>
        <w:jc w:val="both"/>
        <w:rPr>
          <w:rFonts w:cstheme="minorHAnsi"/>
          <w:b/>
          <w:sz w:val="22"/>
          <w:szCs w:val="22"/>
        </w:rPr>
      </w:pPr>
      <w:r w:rsidRPr="00292CB0">
        <w:t xml:space="preserve">Hodnotiace kritéria pre výber projektov (bodovacie kritéria) ako povinné kritéria sú záväzné pre všetky MAS. Hodnotiace kritéria pre výber projektov (bodovacie kritéria) ako voliteľné kritéria – MAS si vyberie voliteľné kritéria pre každé </w:t>
      </w:r>
      <w:proofErr w:type="spellStart"/>
      <w:r w:rsidRPr="00292CB0">
        <w:t>podopatrenie</w:t>
      </w:r>
      <w:proofErr w:type="spellEnd"/>
      <w:r w:rsidRPr="00292CB0">
        <w:t xml:space="preserve">, resp. každú oblasť, ktorú MAS bude implementovať (aplikuje sa len pri </w:t>
      </w:r>
      <w:proofErr w:type="spellStart"/>
      <w:r w:rsidRPr="00292CB0">
        <w:t>podopatreniach</w:t>
      </w:r>
      <w:proofErr w:type="spellEnd"/>
      <w:r w:rsidRPr="00292CB0">
        <w:t xml:space="preserve">, kde sú uvedené voliteľné kritéria). </w:t>
      </w:r>
    </w:p>
    <w:p w14:paraId="091738C9" w14:textId="12A2FBE1" w:rsidR="005E78FB" w:rsidRPr="00292CB0" w:rsidRDefault="00893B3D" w:rsidP="005E78FB">
      <w:pPr>
        <w:pStyle w:val="Odsekzoznamu"/>
        <w:spacing w:after="0" w:line="240" w:lineRule="auto"/>
        <w:ind w:right="428"/>
        <w:jc w:val="both"/>
        <w:rPr>
          <w:b/>
          <w:bCs/>
          <w:sz w:val="22"/>
          <w:szCs w:val="22"/>
        </w:rPr>
      </w:pPr>
      <w:r w:rsidRPr="00292CB0">
        <w:t xml:space="preserve">Celkový počet kritérií, ktoré si MAS stanoví </w:t>
      </w:r>
      <w:r w:rsidR="005E78FB" w:rsidRPr="00292CB0">
        <w:t xml:space="preserve">pre jednotlivé </w:t>
      </w:r>
      <w:proofErr w:type="spellStart"/>
      <w:r w:rsidR="005E78FB" w:rsidRPr="00292CB0">
        <w:t>podopatrenia</w:t>
      </w:r>
      <w:proofErr w:type="spellEnd"/>
      <w:r w:rsidR="005E78FB" w:rsidRPr="00292CB0">
        <w:t>:</w:t>
      </w:r>
    </w:p>
    <w:p w14:paraId="5AEA294C" w14:textId="77777777" w:rsidR="005E78FB" w:rsidRPr="0073260C" w:rsidRDefault="005E78FB" w:rsidP="004800B7">
      <w:pPr>
        <w:pStyle w:val="Odsekzoznamu"/>
        <w:numPr>
          <w:ilvl w:val="0"/>
          <w:numId w:val="543"/>
        </w:numPr>
        <w:spacing w:after="0" w:line="240" w:lineRule="auto"/>
        <w:ind w:left="1276" w:hanging="425"/>
        <w:rPr>
          <w:strike/>
          <w:color w:val="00B050"/>
          <w:sz w:val="20"/>
          <w:szCs w:val="20"/>
        </w:rPr>
      </w:pPr>
      <w:proofErr w:type="spellStart"/>
      <w:r w:rsidRPr="0073260C">
        <w:rPr>
          <w:strike/>
          <w:color w:val="00B050"/>
        </w:rPr>
        <w:t>Podopatrenie</w:t>
      </w:r>
      <w:proofErr w:type="spellEnd"/>
      <w:r w:rsidRPr="0073260C">
        <w:rPr>
          <w:strike/>
          <w:color w:val="00B050"/>
        </w:rPr>
        <w:t xml:space="preserve"> 1.2 – 7 kritérií (povinné kritéria)</w:t>
      </w:r>
    </w:p>
    <w:p w14:paraId="643F1DE0" w14:textId="77777777" w:rsidR="005E78FB" w:rsidRPr="0073260C" w:rsidRDefault="005E78FB" w:rsidP="004800B7">
      <w:pPr>
        <w:pStyle w:val="Odsekzoznamu"/>
        <w:numPr>
          <w:ilvl w:val="0"/>
          <w:numId w:val="543"/>
        </w:numPr>
        <w:spacing w:after="0" w:line="240" w:lineRule="auto"/>
        <w:ind w:left="1276" w:hanging="425"/>
        <w:rPr>
          <w:strike/>
          <w:color w:val="00B050"/>
        </w:rPr>
      </w:pPr>
      <w:proofErr w:type="spellStart"/>
      <w:r w:rsidRPr="0073260C">
        <w:rPr>
          <w:strike/>
          <w:color w:val="00B050"/>
        </w:rPr>
        <w:t>Podopatrenie</w:t>
      </w:r>
      <w:proofErr w:type="spellEnd"/>
      <w:r w:rsidRPr="0073260C">
        <w:rPr>
          <w:strike/>
          <w:color w:val="00B050"/>
        </w:rPr>
        <w:t xml:space="preserve"> 1.3 – 5 kritérií (povinné kritéria)</w:t>
      </w:r>
    </w:p>
    <w:p w14:paraId="646A0F56" w14:textId="77777777" w:rsidR="005E78FB" w:rsidRPr="00292CB0" w:rsidRDefault="005E78FB" w:rsidP="004800B7">
      <w:pPr>
        <w:pStyle w:val="Odsekzoznamu"/>
        <w:numPr>
          <w:ilvl w:val="0"/>
          <w:numId w:val="543"/>
        </w:numPr>
        <w:spacing w:after="0" w:line="240" w:lineRule="auto"/>
        <w:ind w:left="1276" w:hanging="425"/>
      </w:pPr>
      <w:proofErr w:type="spellStart"/>
      <w:r w:rsidRPr="00292CB0">
        <w:lastRenderedPageBreak/>
        <w:t>Podopatrenie</w:t>
      </w:r>
      <w:proofErr w:type="spellEnd"/>
      <w:r w:rsidRPr="00292CB0">
        <w:t xml:space="preserve"> 4.1 (jednotlivé oprávnené oblasti) – 8 kritérií (povinné kritéria + voliteľné kritéria)</w:t>
      </w:r>
    </w:p>
    <w:p w14:paraId="53DB44D6" w14:textId="77777777" w:rsidR="005E78FB" w:rsidRPr="0073260C" w:rsidRDefault="005E78FB" w:rsidP="004800B7">
      <w:pPr>
        <w:pStyle w:val="Odsekzoznamu"/>
        <w:numPr>
          <w:ilvl w:val="0"/>
          <w:numId w:val="543"/>
        </w:numPr>
        <w:spacing w:after="0" w:line="240" w:lineRule="auto"/>
        <w:ind w:left="1276" w:hanging="425"/>
        <w:rPr>
          <w:strike/>
          <w:color w:val="00B050"/>
        </w:rPr>
      </w:pPr>
      <w:proofErr w:type="spellStart"/>
      <w:r w:rsidRPr="0073260C">
        <w:rPr>
          <w:strike/>
          <w:color w:val="00B050"/>
        </w:rPr>
        <w:t>Podopatrenie</w:t>
      </w:r>
      <w:proofErr w:type="spellEnd"/>
      <w:r w:rsidRPr="0073260C">
        <w:rPr>
          <w:strike/>
          <w:color w:val="00B050"/>
        </w:rPr>
        <w:t xml:space="preserve"> 4.2 – 8 kritérií (povinné kritéria + voliteľné kritéria)</w:t>
      </w:r>
    </w:p>
    <w:p w14:paraId="1DECA37B" w14:textId="77777777" w:rsidR="005E78FB" w:rsidRPr="0073260C" w:rsidRDefault="005E78FB" w:rsidP="004800B7">
      <w:pPr>
        <w:pStyle w:val="Odsekzoznamu"/>
        <w:numPr>
          <w:ilvl w:val="0"/>
          <w:numId w:val="543"/>
        </w:numPr>
        <w:spacing w:after="0" w:line="240" w:lineRule="auto"/>
        <w:ind w:left="1276" w:hanging="425"/>
        <w:rPr>
          <w:strike/>
          <w:color w:val="00B050"/>
        </w:rPr>
      </w:pPr>
      <w:proofErr w:type="spellStart"/>
      <w:r w:rsidRPr="0073260C">
        <w:rPr>
          <w:strike/>
          <w:color w:val="00B050"/>
        </w:rPr>
        <w:t>Podopatrenie</w:t>
      </w:r>
      <w:proofErr w:type="spellEnd"/>
      <w:r w:rsidRPr="0073260C">
        <w:rPr>
          <w:strike/>
          <w:color w:val="00B050"/>
        </w:rPr>
        <w:t xml:space="preserve"> 6.1 – 8 kritérií (povinné kritéria)</w:t>
      </w:r>
    </w:p>
    <w:p w14:paraId="1A486214" w14:textId="77777777" w:rsidR="005E78FB" w:rsidRPr="0073260C" w:rsidRDefault="005E78FB" w:rsidP="004800B7">
      <w:pPr>
        <w:pStyle w:val="Odsekzoznamu"/>
        <w:numPr>
          <w:ilvl w:val="0"/>
          <w:numId w:val="543"/>
        </w:numPr>
        <w:spacing w:after="0" w:line="240" w:lineRule="auto"/>
        <w:ind w:left="1276" w:hanging="425"/>
        <w:rPr>
          <w:strike/>
          <w:color w:val="00B050"/>
        </w:rPr>
      </w:pPr>
      <w:proofErr w:type="spellStart"/>
      <w:r w:rsidRPr="0073260C">
        <w:rPr>
          <w:strike/>
          <w:color w:val="00B050"/>
        </w:rPr>
        <w:t>Podopatrenie</w:t>
      </w:r>
      <w:proofErr w:type="spellEnd"/>
      <w:r w:rsidRPr="0073260C">
        <w:rPr>
          <w:strike/>
          <w:color w:val="00B050"/>
        </w:rPr>
        <w:t xml:space="preserve"> 6.3 – 7 kritérií (povinné kritéria)</w:t>
      </w:r>
    </w:p>
    <w:p w14:paraId="65E75C2D" w14:textId="77777777" w:rsidR="005E78FB" w:rsidRPr="0073260C" w:rsidRDefault="005E78FB" w:rsidP="004800B7">
      <w:pPr>
        <w:pStyle w:val="Odsekzoznamu"/>
        <w:numPr>
          <w:ilvl w:val="0"/>
          <w:numId w:val="543"/>
        </w:numPr>
        <w:spacing w:after="0" w:line="240" w:lineRule="auto"/>
        <w:ind w:left="1276" w:hanging="425"/>
        <w:rPr>
          <w:strike/>
          <w:color w:val="00B050"/>
        </w:rPr>
      </w:pPr>
      <w:proofErr w:type="spellStart"/>
      <w:r w:rsidRPr="0073260C">
        <w:rPr>
          <w:strike/>
          <w:color w:val="00B050"/>
        </w:rPr>
        <w:t>Podopatrenie</w:t>
      </w:r>
      <w:proofErr w:type="spellEnd"/>
      <w:r w:rsidRPr="0073260C">
        <w:rPr>
          <w:strike/>
          <w:color w:val="00B050"/>
        </w:rPr>
        <w:t xml:space="preserve"> 6.4 </w:t>
      </w:r>
      <w:r w:rsidRPr="0073260C">
        <w:rPr>
          <w:strike/>
          <w:color w:val="00B050"/>
          <w:sz w:val="16"/>
          <w:szCs w:val="16"/>
        </w:rPr>
        <w:t>(činnosti spojené s vidieckym cestovným ruchom a agroturistikou)</w:t>
      </w:r>
      <w:r w:rsidRPr="0073260C">
        <w:rPr>
          <w:strike/>
          <w:color w:val="00B050"/>
        </w:rPr>
        <w:t xml:space="preserve"> – 8 kritérií (povinné kritéria + voliteľné kritéria)</w:t>
      </w:r>
    </w:p>
    <w:p w14:paraId="77C80C0D" w14:textId="77777777" w:rsidR="005E78FB" w:rsidRPr="0073260C" w:rsidRDefault="005E78FB" w:rsidP="004800B7">
      <w:pPr>
        <w:pStyle w:val="Odsekzoznamu"/>
        <w:numPr>
          <w:ilvl w:val="0"/>
          <w:numId w:val="543"/>
        </w:numPr>
        <w:spacing w:after="0" w:line="240" w:lineRule="auto"/>
        <w:ind w:left="1276" w:hanging="425"/>
        <w:jc w:val="both"/>
        <w:rPr>
          <w:strike/>
          <w:color w:val="00B050"/>
        </w:rPr>
      </w:pPr>
      <w:proofErr w:type="spellStart"/>
      <w:r w:rsidRPr="0073260C">
        <w:rPr>
          <w:strike/>
          <w:color w:val="00B050"/>
        </w:rPr>
        <w:t>Podopatrenie</w:t>
      </w:r>
      <w:proofErr w:type="spellEnd"/>
      <w:r w:rsidRPr="0073260C">
        <w:rPr>
          <w:strike/>
          <w:color w:val="00B050"/>
        </w:rPr>
        <w:t xml:space="preserve"> 6.4 </w:t>
      </w:r>
      <w:r w:rsidRPr="0073260C">
        <w:rPr>
          <w:strike/>
          <w:color w:val="00B050"/>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73260C">
        <w:rPr>
          <w:strike/>
          <w:color w:val="00B050"/>
        </w:rPr>
        <w:t xml:space="preserve"> – 7 kritérií (povinné kritéria + voliteľné kritéria)</w:t>
      </w:r>
    </w:p>
    <w:p w14:paraId="50834988" w14:textId="175CB733" w:rsidR="005E78FB" w:rsidRPr="00292CB0" w:rsidRDefault="00893B3D" w:rsidP="004800B7">
      <w:pPr>
        <w:pStyle w:val="Odsekzoznamu"/>
        <w:numPr>
          <w:ilvl w:val="0"/>
          <w:numId w:val="543"/>
        </w:numPr>
        <w:spacing w:after="0" w:line="240" w:lineRule="auto"/>
        <w:ind w:left="1276" w:hanging="425"/>
      </w:pPr>
      <w:proofErr w:type="spellStart"/>
      <w:r w:rsidRPr="00292CB0">
        <w:t>Podopatrenie</w:t>
      </w:r>
      <w:proofErr w:type="spellEnd"/>
      <w:r w:rsidRPr="00292CB0">
        <w:t xml:space="preserve"> 7.2 – 8</w:t>
      </w:r>
      <w:r w:rsidR="005E78FB" w:rsidRPr="00292CB0">
        <w:t xml:space="preserve"> kritérií (povinné kritéria</w:t>
      </w:r>
      <w:r w:rsidRPr="00292CB0">
        <w:t>+ voliteľné kritéria</w:t>
      </w:r>
      <w:r w:rsidR="005E78FB" w:rsidRPr="00292CB0">
        <w:t>)</w:t>
      </w:r>
    </w:p>
    <w:p w14:paraId="57A8B528" w14:textId="77777777" w:rsidR="005E78FB" w:rsidRPr="00292CB0" w:rsidRDefault="005E78FB" w:rsidP="004800B7">
      <w:pPr>
        <w:pStyle w:val="Odsekzoznamu"/>
        <w:numPr>
          <w:ilvl w:val="0"/>
          <w:numId w:val="543"/>
        </w:numPr>
        <w:spacing w:after="0" w:line="240" w:lineRule="auto"/>
        <w:ind w:left="1276" w:hanging="425"/>
      </w:pPr>
      <w:proofErr w:type="spellStart"/>
      <w:r w:rsidRPr="00292CB0">
        <w:t>Podopatrenie</w:t>
      </w:r>
      <w:proofErr w:type="spellEnd"/>
      <w:r w:rsidRPr="00292CB0">
        <w:t xml:space="preserve"> 7.4 – 8 kritérií (povinné kritéria + voliteľné kritéria)</w:t>
      </w:r>
    </w:p>
    <w:p w14:paraId="7E3A95B2" w14:textId="77777777" w:rsidR="005E78FB" w:rsidRPr="00292CB0" w:rsidRDefault="005E78FB" w:rsidP="004800B7">
      <w:pPr>
        <w:pStyle w:val="Odsekzoznamu"/>
        <w:numPr>
          <w:ilvl w:val="0"/>
          <w:numId w:val="543"/>
        </w:numPr>
        <w:spacing w:after="0" w:line="240" w:lineRule="auto"/>
        <w:ind w:left="1276" w:hanging="425"/>
      </w:pPr>
      <w:proofErr w:type="spellStart"/>
      <w:r w:rsidRPr="00292CB0">
        <w:t>Podopatrenie</w:t>
      </w:r>
      <w:proofErr w:type="spellEnd"/>
      <w:r w:rsidRPr="00292CB0">
        <w:t xml:space="preserve"> 7.5 – 8 kritérií (povinné kritéria + voliteľné kritéria)</w:t>
      </w:r>
    </w:p>
    <w:p w14:paraId="288DC986" w14:textId="77777777" w:rsidR="005E78FB" w:rsidRPr="0073260C" w:rsidRDefault="005E78FB" w:rsidP="004800B7">
      <w:pPr>
        <w:pStyle w:val="Odsekzoznamu"/>
        <w:numPr>
          <w:ilvl w:val="0"/>
          <w:numId w:val="543"/>
        </w:numPr>
        <w:spacing w:after="0" w:line="240" w:lineRule="auto"/>
        <w:ind w:left="1276" w:hanging="425"/>
        <w:rPr>
          <w:strike/>
          <w:color w:val="00B050"/>
        </w:rPr>
      </w:pPr>
      <w:proofErr w:type="spellStart"/>
      <w:r w:rsidRPr="0073260C">
        <w:rPr>
          <w:strike/>
          <w:color w:val="00B050"/>
        </w:rPr>
        <w:t>Podopatrenie</w:t>
      </w:r>
      <w:proofErr w:type="spellEnd"/>
      <w:r w:rsidRPr="0073260C">
        <w:rPr>
          <w:strike/>
          <w:color w:val="00B050"/>
        </w:rPr>
        <w:t xml:space="preserve"> 7.6 – 8 kritérií (povinné kritéria + voliteľné kritéria)</w:t>
      </w:r>
    </w:p>
    <w:p w14:paraId="6278D6E5" w14:textId="77777777" w:rsidR="005E78FB" w:rsidRPr="0073260C" w:rsidRDefault="005E78FB" w:rsidP="004800B7">
      <w:pPr>
        <w:pStyle w:val="Odsekzoznamu"/>
        <w:numPr>
          <w:ilvl w:val="0"/>
          <w:numId w:val="543"/>
        </w:numPr>
        <w:spacing w:after="0" w:line="240" w:lineRule="auto"/>
        <w:ind w:left="1276" w:hanging="425"/>
        <w:rPr>
          <w:strike/>
          <w:color w:val="00B050"/>
        </w:rPr>
      </w:pPr>
      <w:proofErr w:type="spellStart"/>
      <w:r w:rsidRPr="0073260C">
        <w:rPr>
          <w:strike/>
          <w:color w:val="00B050"/>
        </w:rPr>
        <w:t>Podopatrenie</w:t>
      </w:r>
      <w:proofErr w:type="spellEnd"/>
      <w:r w:rsidRPr="0073260C">
        <w:rPr>
          <w:strike/>
          <w:color w:val="00B050"/>
        </w:rPr>
        <w:t xml:space="preserve"> 8.3 (jednotlivé oprávnené oblasti) – 8 kritérií (povinné kritéria + voliteľné kritéria)</w:t>
      </w:r>
    </w:p>
    <w:p w14:paraId="50D8F864" w14:textId="77777777" w:rsidR="005E78FB" w:rsidRPr="0073260C" w:rsidRDefault="005E78FB" w:rsidP="004800B7">
      <w:pPr>
        <w:pStyle w:val="Odsekzoznamu"/>
        <w:numPr>
          <w:ilvl w:val="0"/>
          <w:numId w:val="543"/>
        </w:numPr>
        <w:spacing w:after="0" w:line="240" w:lineRule="auto"/>
        <w:ind w:left="1276" w:hanging="425"/>
        <w:rPr>
          <w:strike/>
          <w:color w:val="00B050"/>
        </w:rPr>
      </w:pPr>
      <w:proofErr w:type="spellStart"/>
      <w:r w:rsidRPr="0073260C">
        <w:rPr>
          <w:strike/>
          <w:color w:val="00B050"/>
        </w:rPr>
        <w:t>Podopatrenie</w:t>
      </w:r>
      <w:proofErr w:type="spellEnd"/>
      <w:r w:rsidRPr="0073260C">
        <w:rPr>
          <w:strike/>
          <w:color w:val="00B050"/>
        </w:rPr>
        <w:t xml:space="preserve"> 8.5 - 7 kritérií (povinné kritéria)</w:t>
      </w:r>
    </w:p>
    <w:p w14:paraId="478937BE" w14:textId="3681D23B" w:rsidR="005E78FB" w:rsidRPr="0073260C" w:rsidRDefault="003C4E3D" w:rsidP="004800B7">
      <w:pPr>
        <w:pStyle w:val="Odsekzoznamu"/>
        <w:numPr>
          <w:ilvl w:val="0"/>
          <w:numId w:val="543"/>
        </w:numPr>
        <w:spacing w:after="0" w:line="240" w:lineRule="auto"/>
        <w:ind w:left="1276" w:hanging="425"/>
        <w:rPr>
          <w:strike/>
          <w:color w:val="00B050"/>
        </w:rPr>
      </w:pPr>
      <w:proofErr w:type="spellStart"/>
      <w:r w:rsidRPr="0073260C">
        <w:rPr>
          <w:strike/>
          <w:color w:val="00B050"/>
        </w:rPr>
        <w:t>Podopatrenie</w:t>
      </w:r>
      <w:proofErr w:type="spellEnd"/>
      <w:r w:rsidRPr="0073260C">
        <w:rPr>
          <w:strike/>
          <w:color w:val="00B050"/>
        </w:rPr>
        <w:t xml:space="preserve"> 8.6 - 7</w:t>
      </w:r>
      <w:r w:rsidR="005E78FB" w:rsidRPr="0073260C">
        <w:rPr>
          <w:strike/>
          <w:color w:val="00B050"/>
        </w:rPr>
        <w:t xml:space="preserve"> kritérií (povinné kritéria)</w:t>
      </w:r>
    </w:p>
    <w:p w14:paraId="7D2E829E" w14:textId="74456A9C" w:rsidR="005E78FB" w:rsidRPr="00292CB0" w:rsidRDefault="005E78FB" w:rsidP="005E78FB">
      <w:pPr>
        <w:pStyle w:val="Odsekzoznamu"/>
        <w:spacing w:after="0" w:line="240" w:lineRule="auto"/>
        <w:rPr>
          <w:sz w:val="20"/>
          <w:szCs w:val="20"/>
          <w:u w:val="single"/>
        </w:rPr>
      </w:pPr>
      <w:r w:rsidRPr="00292CB0">
        <w:rPr>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292CB0">
        <w:rPr>
          <w:b/>
          <w:bCs/>
          <w:sz w:val="20"/>
          <w:szCs w:val="20"/>
        </w:rPr>
        <w:t>min. 60</w:t>
      </w:r>
      <w:r w:rsidRPr="00292CB0">
        <w:rPr>
          <w:sz w:val="20"/>
          <w:szCs w:val="20"/>
        </w:rPr>
        <w:t>% z maximálne stanoveného počtu bodov</w:t>
      </w:r>
      <w:r w:rsidR="0073260C">
        <w:rPr>
          <w:sz w:val="20"/>
          <w:szCs w:val="20"/>
        </w:rPr>
        <w:t xml:space="preserve">. </w:t>
      </w:r>
      <w:r w:rsidR="004F0782" w:rsidRPr="00292CB0">
        <w:rPr>
          <w:sz w:val="20"/>
          <w:szCs w:val="20"/>
        </w:rPr>
        <w:t xml:space="preserve"> </w:t>
      </w:r>
      <w:r w:rsidR="004F0782" w:rsidRPr="0073260C">
        <w:rPr>
          <w:strike/>
          <w:color w:val="00B050"/>
          <w:sz w:val="20"/>
          <w:szCs w:val="20"/>
        </w:rPr>
        <w:t xml:space="preserve">s výnimkou </w:t>
      </w:r>
      <w:proofErr w:type="spellStart"/>
      <w:r w:rsidR="004F0782" w:rsidRPr="0073260C">
        <w:rPr>
          <w:strike/>
          <w:color w:val="00B050"/>
          <w:sz w:val="20"/>
          <w:szCs w:val="20"/>
        </w:rPr>
        <w:t>podopatrenia</w:t>
      </w:r>
      <w:proofErr w:type="spellEnd"/>
      <w:r w:rsidR="004F0782" w:rsidRPr="0073260C">
        <w:rPr>
          <w:strike/>
          <w:color w:val="00B050"/>
          <w:sz w:val="20"/>
          <w:szCs w:val="20"/>
        </w:rPr>
        <w:t xml:space="preserve">  6.1 a </w:t>
      </w:r>
      <w:proofErr w:type="spellStart"/>
      <w:r w:rsidR="004F0782" w:rsidRPr="0073260C">
        <w:rPr>
          <w:strike/>
          <w:color w:val="00B050"/>
          <w:sz w:val="20"/>
          <w:szCs w:val="20"/>
        </w:rPr>
        <w:t>podopatrenia</w:t>
      </w:r>
      <w:proofErr w:type="spellEnd"/>
      <w:r w:rsidR="004F0782" w:rsidRPr="0073260C">
        <w:rPr>
          <w:strike/>
          <w:color w:val="00B050"/>
          <w:sz w:val="20"/>
          <w:szCs w:val="20"/>
        </w:rPr>
        <w:t xml:space="preserve"> 6.3</w:t>
      </w:r>
      <w:r w:rsidRPr="0073260C">
        <w:rPr>
          <w:strike/>
          <w:color w:val="00B050"/>
          <w:sz w:val="20"/>
          <w:szCs w:val="20"/>
        </w:rPr>
        <w:t xml:space="preserve">. </w:t>
      </w:r>
      <w:r w:rsidR="006D2DF7" w:rsidRPr="0073260C">
        <w:rPr>
          <w:strike/>
          <w:color w:val="00B050"/>
          <w:sz w:val="20"/>
          <w:szCs w:val="20"/>
        </w:rPr>
        <w:t xml:space="preserve"> V rámci  </w:t>
      </w:r>
      <w:proofErr w:type="spellStart"/>
      <w:r w:rsidR="006D2DF7" w:rsidRPr="0073260C">
        <w:rPr>
          <w:strike/>
          <w:color w:val="00B050"/>
          <w:sz w:val="20"/>
          <w:szCs w:val="20"/>
        </w:rPr>
        <w:t>podopatrenia</w:t>
      </w:r>
      <w:proofErr w:type="spellEnd"/>
      <w:r w:rsidR="006D2DF7" w:rsidRPr="0073260C">
        <w:rPr>
          <w:strike/>
          <w:color w:val="00B050"/>
          <w:sz w:val="20"/>
          <w:szCs w:val="20"/>
        </w:rPr>
        <w:t xml:space="preserve">  6.1 a </w:t>
      </w:r>
      <w:proofErr w:type="spellStart"/>
      <w:r w:rsidR="006D2DF7" w:rsidRPr="0073260C">
        <w:rPr>
          <w:strike/>
          <w:color w:val="00B050"/>
          <w:sz w:val="20"/>
          <w:szCs w:val="20"/>
        </w:rPr>
        <w:t>podopatrenia</w:t>
      </w:r>
      <w:proofErr w:type="spellEnd"/>
      <w:r w:rsidR="006D2DF7" w:rsidRPr="0073260C">
        <w:rPr>
          <w:strike/>
          <w:color w:val="00B050"/>
          <w:sz w:val="20"/>
          <w:szCs w:val="20"/>
        </w:rPr>
        <w:t xml:space="preserve"> 6.3 je stanovený počet bodov 51 bodov.</w:t>
      </w:r>
      <w:r w:rsidR="006D2DF7" w:rsidRPr="00292CB0">
        <w:rPr>
          <w:sz w:val="20"/>
          <w:szCs w:val="20"/>
        </w:rPr>
        <w:t xml:space="preserve"> </w:t>
      </w:r>
      <w:r w:rsidRPr="00292CB0">
        <w:rPr>
          <w:sz w:val="20"/>
          <w:szCs w:val="20"/>
        </w:rPr>
        <w:t xml:space="preserve">V rámci ITMS 2014+ sa povinné a voliteľné kritéria stanovené MAS vygenerujú automaticky. </w:t>
      </w:r>
      <w:r w:rsidRPr="00292CB0">
        <w:rPr>
          <w:sz w:val="20"/>
          <w:szCs w:val="20"/>
          <w:u w:val="single"/>
        </w:rPr>
        <w:t>Spôsob overenia splnenia sa vykonáva na úrovni MAS a na úrovni PPA (v rámci činností v zmysle kapitoly 8.5 Systému riadenia CLLD).</w:t>
      </w:r>
    </w:p>
    <w:p w14:paraId="2F2F04C0" w14:textId="77777777" w:rsidR="000C18C6" w:rsidRPr="00292CB0" w:rsidRDefault="000C18C6"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ROZLIŠOVACIE KRITÉRIA PRE VÝBER PROJEKTOV</w:t>
      </w:r>
    </w:p>
    <w:p w14:paraId="6CCF177F" w14:textId="120E0320" w:rsidR="0046750F" w:rsidRPr="00292CB0" w:rsidRDefault="000C18C6" w:rsidP="00970EDB">
      <w:pPr>
        <w:pStyle w:val="Odsekzoznamu"/>
        <w:spacing w:after="0" w:line="240" w:lineRule="auto"/>
        <w:ind w:right="428"/>
        <w:jc w:val="both"/>
        <w:rPr>
          <w:rFonts w:cstheme="minorHAnsi"/>
          <w:b/>
          <w:sz w:val="20"/>
          <w:szCs w:val="20"/>
        </w:rPr>
      </w:pPr>
      <w:r w:rsidRPr="00292CB0">
        <w:rPr>
          <w:rFonts w:cstheme="minorHAnsi"/>
          <w:sz w:val="20"/>
          <w:szCs w:val="20"/>
        </w:rPr>
        <w:t xml:space="preserve">Aplikujú sa len kritéria v nadväznosti na povinné a voliteľné kritéria, ktoré si MAS stanovila. V prípade, že požiadavka na finančné prostriedky prevýši finančný limit na kontrahovanie, budú pri výbere </w:t>
      </w:r>
      <w:proofErr w:type="spellStart"/>
      <w:r w:rsidRPr="00292CB0">
        <w:rPr>
          <w:rFonts w:cstheme="minorHAnsi"/>
          <w:sz w:val="20"/>
          <w:szCs w:val="20"/>
        </w:rPr>
        <w:t>ŽoNFP</w:t>
      </w:r>
      <w:proofErr w:type="spellEnd"/>
      <w:r w:rsidRPr="00292CB0">
        <w:rPr>
          <w:rFonts w:cstheme="minorHAnsi"/>
          <w:sz w:val="20"/>
          <w:szCs w:val="20"/>
        </w:rPr>
        <w:t xml:space="preserve"> v prípade rovnakého počtu bodov upred</w:t>
      </w:r>
      <w:r w:rsidR="00F65770" w:rsidRPr="00292CB0">
        <w:rPr>
          <w:rFonts w:cstheme="minorHAnsi"/>
          <w:sz w:val="20"/>
          <w:szCs w:val="20"/>
        </w:rPr>
        <w:t xml:space="preserve">nostnené kritériá s prideleným </w:t>
      </w:r>
      <w:r w:rsidRPr="00292CB0">
        <w:rPr>
          <w:rFonts w:cstheme="minorHAnsi"/>
          <w:sz w:val="20"/>
          <w:szCs w:val="20"/>
        </w:rPr>
        <w:t xml:space="preserve">väčším počtom bodov za </w:t>
      </w:r>
      <w:r w:rsidR="00DD35FA" w:rsidRPr="00292CB0">
        <w:rPr>
          <w:rFonts w:cstheme="minorHAnsi"/>
          <w:sz w:val="20"/>
          <w:szCs w:val="20"/>
        </w:rPr>
        <w:t xml:space="preserve">hodnotiace kritérium pre výber projektov (bodovacie kritérium) </w:t>
      </w:r>
      <w:r w:rsidRPr="00292CB0">
        <w:rPr>
          <w:rFonts w:cstheme="minorHAnsi"/>
          <w:sz w:val="20"/>
          <w:szCs w:val="20"/>
        </w:rPr>
        <w:t xml:space="preserve">podľa poradia stanoveného MAS. Ak by sa ani pri takomto postupnom uplatnení kritérií nevedelo určiť konečné poradie </w:t>
      </w:r>
      <w:r w:rsidR="00F65770" w:rsidRPr="00292CB0">
        <w:rPr>
          <w:rFonts w:cstheme="minorHAnsi"/>
          <w:sz w:val="20"/>
          <w:szCs w:val="20"/>
        </w:rPr>
        <w:t xml:space="preserve">pri rovnosti bodov, </w:t>
      </w:r>
      <w:r w:rsidRPr="00292CB0">
        <w:rPr>
          <w:rFonts w:cstheme="minorHAnsi"/>
          <w:sz w:val="20"/>
          <w:szCs w:val="20"/>
        </w:rPr>
        <w:t xml:space="preserve">MAS uplatní princíp nižších oprávnených výdavkov v rámci projektu. Pre každú oblasť, ktorú MAS bude implementovať v rámci </w:t>
      </w:r>
      <w:r w:rsidR="00434D4B" w:rsidRPr="00292CB0">
        <w:rPr>
          <w:rFonts w:cstheme="minorHAnsi"/>
          <w:sz w:val="20"/>
          <w:szCs w:val="20"/>
        </w:rPr>
        <w:t>jednotlivých</w:t>
      </w:r>
      <w:r w:rsidR="00F65770" w:rsidRPr="00292CB0">
        <w:rPr>
          <w:rFonts w:cstheme="minorHAnsi"/>
          <w:sz w:val="20"/>
          <w:szCs w:val="20"/>
        </w:rPr>
        <w:t xml:space="preserve"> </w:t>
      </w:r>
      <w:proofErr w:type="spellStart"/>
      <w:r w:rsidR="00F65770" w:rsidRPr="00292CB0">
        <w:rPr>
          <w:rFonts w:cstheme="minorHAnsi"/>
          <w:sz w:val="20"/>
          <w:szCs w:val="20"/>
        </w:rPr>
        <w:t>podopatrení</w:t>
      </w:r>
      <w:proofErr w:type="spellEnd"/>
      <w:r w:rsidR="00F65770" w:rsidRPr="00292CB0">
        <w:rPr>
          <w:rFonts w:cstheme="minorHAnsi"/>
          <w:sz w:val="20"/>
          <w:szCs w:val="20"/>
        </w:rPr>
        <w:t xml:space="preserve"> sa musia stanoviť </w:t>
      </w:r>
      <w:r w:rsidRPr="00292CB0">
        <w:rPr>
          <w:rFonts w:cstheme="minorHAnsi"/>
          <w:sz w:val="20"/>
          <w:szCs w:val="20"/>
        </w:rPr>
        <w:t>rozlišovacie kritéria pre výber projektov. V rámci ITMS 2014+ sa vygeneruje automaticky.</w:t>
      </w:r>
      <w:r w:rsidR="0046750F" w:rsidRPr="00292CB0">
        <w:rPr>
          <w:rFonts w:cstheme="minorHAnsi"/>
          <w:sz w:val="20"/>
          <w:szCs w:val="20"/>
        </w:rPr>
        <w:t xml:space="preserve"> </w:t>
      </w:r>
    </w:p>
    <w:p w14:paraId="44B42372" w14:textId="190DCC80" w:rsidR="00F65770" w:rsidRPr="00292CB0" w:rsidRDefault="00F65770" w:rsidP="00200D2F"/>
    <w:p w14:paraId="72410296" w14:textId="77777777" w:rsidR="00F65770" w:rsidRPr="00292CB0" w:rsidRDefault="00F65770" w:rsidP="002C09AB">
      <w:pPr>
        <w:spacing w:after="0" w:line="240" w:lineRule="auto"/>
        <w:rPr>
          <w:rFonts w:eastAsiaTheme="majorEastAsia" w:cstheme="minorHAnsi"/>
          <w:sz w:val="24"/>
          <w:szCs w:val="24"/>
        </w:rPr>
      </w:pPr>
      <w:r w:rsidRPr="00292CB0">
        <w:rPr>
          <w:rFonts w:cstheme="minorHAnsi"/>
          <w:sz w:val="24"/>
          <w:szCs w:val="24"/>
        </w:rPr>
        <w:br w:type="page"/>
      </w:r>
    </w:p>
    <w:p w14:paraId="1C59684A" w14:textId="3D22F660" w:rsidR="00996DF1" w:rsidRPr="00292CB0" w:rsidRDefault="00A53E2D" w:rsidP="009F1D61">
      <w:pPr>
        <w:pStyle w:val="Nadpis2"/>
        <w:numPr>
          <w:ilvl w:val="0"/>
          <w:numId w:val="70"/>
        </w:numPr>
        <w:spacing w:before="0" w:after="0"/>
        <w:ind w:left="567" w:hanging="425"/>
        <w:jc w:val="both"/>
        <w:rPr>
          <w:rFonts w:asciiTheme="minorHAnsi" w:hAnsiTheme="minorHAnsi" w:cstheme="minorHAnsi"/>
          <w:smallCaps/>
          <w:sz w:val="24"/>
          <w:szCs w:val="24"/>
        </w:rPr>
      </w:pPr>
      <w:bookmarkStart w:id="2" w:name="_Toc104282829"/>
      <w:r w:rsidRPr="00292CB0">
        <w:rPr>
          <w:rFonts w:asciiTheme="minorHAnsi" w:hAnsiTheme="minorHAnsi" w:cstheme="minorHAnsi"/>
          <w:b/>
          <w:sz w:val="24"/>
          <w:szCs w:val="24"/>
        </w:rPr>
        <w:lastRenderedPageBreak/>
        <w:t>VŠEOBECNÉ</w:t>
      </w:r>
      <w:r w:rsidRPr="00292CB0">
        <w:rPr>
          <w:rFonts w:asciiTheme="minorHAnsi" w:hAnsiTheme="minorHAnsi" w:cstheme="minorHAnsi"/>
          <w:sz w:val="24"/>
          <w:szCs w:val="24"/>
        </w:rPr>
        <w:t xml:space="preserve"> </w:t>
      </w:r>
      <w:r w:rsidR="00996DF1" w:rsidRPr="00292CB0">
        <w:rPr>
          <w:rFonts w:asciiTheme="minorHAnsi" w:hAnsiTheme="minorHAnsi" w:cstheme="minorHAnsi"/>
          <w:b/>
          <w:sz w:val="24"/>
          <w:szCs w:val="24"/>
        </w:rPr>
        <w:t>PODMIENKY POSKYTNUTIA PRÍSPEVKU</w:t>
      </w:r>
      <w:bookmarkEnd w:id="2"/>
      <w:r w:rsidR="00C964DD" w:rsidRPr="00292CB0">
        <w:rPr>
          <w:rStyle w:val="Odkaznapoznmkupodiarou"/>
          <w:rFonts w:asciiTheme="minorHAnsi" w:hAnsiTheme="minorHAnsi" w:cstheme="minorHAnsi"/>
          <w:b/>
          <w:sz w:val="24"/>
          <w:szCs w:val="24"/>
        </w:rPr>
        <w:footnoteReference w:id="2"/>
      </w:r>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292CB0" w:rsidRPr="00292CB0" w14:paraId="66F28F34" w14:textId="08C11A4F" w:rsidTr="00970EDB">
        <w:trPr>
          <w:trHeight w:val="397"/>
          <w:jc w:val="right"/>
        </w:trPr>
        <w:tc>
          <w:tcPr>
            <w:tcW w:w="14170" w:type="dxa"/>
            <w:gridSpan w:val="2"/>
            <w:shd w:val="clear" w:color="auto" w:fill="FFC000"/>
            <w:vAlign w:val="center"/>
          </w:tcPr>
          <w:p w14:paraId="731B0D08" w14:textId="389A91AA" w:rsidR="00EF1C91" w:rsidRPr="00292CB0" w:rsidRDefault="009D17DD" w:rsidP="002C09AB">
            <w:pPr>
              <w:spacing w:after="0" w:line="240" w:lineRule="auto"/>
              <w:jc w:val="center"/>
              <w:rPr>
                <w:rFonts w:cstheme="minorHAnsi"/>
                <w:b/>
              </w:rPr>
            </w:pPr>
            <w:r w:rsidRPr="00292CB0">
              <w:rPr>
                <w:rFonts w:cstheme="minorHAnsi"/>
                <w:b/>
              </w:rPr>
              <w:t>1</w:t>
            </w:r>
            <w:r w:rsidR="00EF1C91" w:rsidRPr="00292CB0">
              <w:rPr>
                <w:rFonts w:cstheme="minorHAnsi"/>
                <w:b/>
              </w:rPr>
              <w:t xml:space="preserve">. </w:t>
            </w:r>
            <w:r w:rsidR="00C21763" w:rsidRPr="00292CB0">
              <w:rPr>
                <w:rFonts w:cstheme="minorHAnsi"/>
                <w:b/>
              </w:rPr>
              <w:t xml:space="preserve">VŠEOBECNÉ </w:t>
            </w:r>
            <w:r w:rsidR="00EF1C91" w:rsidRPr="00292CB0">
              <w:rPr>
                <w:rFonts w:cstheme="minorHAnsi"/>
                <w:b/>
              </w:rPr>
              <w:t>PODMIENKY POSKYTNUTIA PRÍSPEVKU</w:t>
            </w:r>
          </w:p>
        </w:tc>
      </w:tr>
      <w:tr w:rsidR="00292CB0" w:rsidRPr="00292CB0"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292CB0" w:rsidRDefault="0098594E" w:rsidP="002C09AB">
            <w:pPr>
              <w:spacing w:after="0" w:line="240" w:lineRule="auto"/>
              <w:jc w:val="center"/>
              <w:rPr>
                <w:rFonts w:cstheme="minorHAnsi"/>
                <w:b/>
                <w:bCs/>
                <w:sz w:val="18"/>
                <w:szCs w:val="18"/>
              </w:rPr>
            </w:pPr>
            <w:proofErr w:type="spellStart"/>
            <w:r w:rsidRPr="00292CB0">
              <w:rPr>
                <w:rFonts w:cstheme="minorHAnsi"/>
                <w:b/>
                <w:bCs/>
                <w:iCs/>
                <w:sz w:val="18"/>
                <w:szCs w:val="18"/>
              </w:rPr>
              <w:t>P.č</w:t>
            </w:r>
            <w:proofErr w:type="spellEnd"/>
            <w:r w:rsidRPr="00292CB0">
              <w:rPr>
                <w:rFonts w:cstheme="minorHAnsi"/>
                <w:b/>
                <w:bCs/>
                <w:iCs/>
                <w:sz w:val="18"/>
                <w:szCs w:val="18"/>
              </w:rPr>
              <w:t>.</w:t>
            </w:r>
          </w:p>
        </w:tc>
        <w:tc>
          <w:tcPr>
            <w:tcW w:w="13608" w:type="dxa"/>
            <w:shd w:val="clear" w:color="auto" w:fill="FFF2CC" w:themeFill="accent4" w:themeFillTint="33"/>
            <w:vAlign w:val="center"/>
          </w:tcPr>
          <w:p w14:paraId="14A7D6AF" w14:textId="6D4B9800" w:rsidR="0098594E" w:rsidRPr="00292CB0" w:rsidRDefault="00923F66" w:rsidP="002C09AB">
            <w:pPr>
              <w:spacing w:after="0" w:line="240" w:lineRule="auto"/>
              <w:jc w:val="center"/>
              <w:rPr>
                <w:rFonts w:cstheme="minorHAnsi"/>
                <w:b/>
                <w:bCs/>
                <w:iCs/>
                <w:strike/>
                <w:sz w:val="18"/>
                <w:szCs w:val="18"/>
              </w:rPr>
            </w:pPr>
            <w:r w:rsidRPr="00292CB0">
              <w:rPr>
                <w:rFonts w:cstheme="minorHAnsi"/>
                <w:b/>
                <w:sz w:val="18"/>
                <w:szCs w:val="18"/>
              </w:rPr>
              <w:t>Podmienka poskytnutia príspevku (PPP) a jej popis</w:t>
            </w:r>
            <w:r w:rsidR="0098594E" w:rsidRPr="00292CB0">
              <w:rPr>
                <w:rFonts w:cstheme="minorHAnsi"/>
                <w:b/>
                <w:sz w:val="18"/>
                <w:szCs w:val="18"/>
              </w:rPr>
              <w:t xml:space="preserve"> </w:t>
            </w:r>
          </w:p>
        </w:tc>
      </w:tr>
      <w:tr w:rsidR="00292CB0" w:rsidRPr="00292CB0" w14:paraId="15022617" w14:textId="2591FEB6" w:rsidTr="006F6409">
        <w:trPr>
          <w:trHeight w:val="284"/>
          <w:jc w:val="right"/>
        </w:trPr>
        <w:tc>
          <w:tcPr>
            <w:tcW w:w="562" w:type="dxa"/>
            <w:shd w:val="clear" w:color="auto" w:fill="auto"/>
            <w:vAlign w:val="center"/>
          </w:tcPr>
          <w:p w14:paraId="4B1C6B6F" w14:textId="0615E788" w:rsidR="0098594E" w:rsidRPr="00292CB0" w:rsidRDefault="00403E7C" w:rsidP="002C09AB">
            <w:pPr>
              <w:spacing w:after="0" w:line="240" w:lineRule="auto"/>
              <w:jc w:val="center"/>
              <w:rPr>
                <w:rFonts w:cstheme="minorHAnsi"/>
                <w:b/>
                <w:bCs/>
                <w:sz w:val="16"/>
                <w:szCs w:val="16"/>
              </w:rPr>
            </w:pPr>
            <w:r w:rsidRPr="00292CB0">
              <w:rPr>
                <w:rFonts w:cstheme="minorHAnsi"/>
                <w:b/>
                <w:bCs/>
                <w:sz w:val="16"/>
                <w:szCs w:val="16"/>
              </w:rPr>
              <w:t>1.1</w:t>
            </w:r>
          </w:p>
        </w:tc>
        <w:tc>
          <w:tcPr>
            <w:tcW w:w="13608" w:type="dxa"/>
            <w:shd w:val="clear" w:color="auto" w:fill="auto"/>
            <w:vAlign w:val="center"/>
          </w:tcPr>
          <w:p w14:paraId="6F4ABEC7" w14:textId="538E7FC2" w:rsidR="0098594E" w:rsidRPr="00292CB0" w:rsidRDefault="0098594E" w:rsidP="002C09AB">
            <w:pPr>
              <w:pStyle w:val="Default"/>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že žiadateľ nie je v</w:t>
            </w:r>
            <w:r w:rsidR="00C747E7" w:rsidRPr="00292CB0">
              <w:rPr>
                <w:rFonts w:asciiTheme="minorHAnsi" w:hAnsiTheme="minorHAnsi" w:cstheme="minorHAnsi"/>
                <w:b/>
                <w:color w:val="auto"/>
                <w:sz w:val="18"/>
                <w:szCs w:val="18"/>
              </w:rPr>
              <w:t> </w:t>
            </w:r>
            <w:r w:rsidRPr="00292CB0">
              <w:rPr>
                <w:rFonts w:asciiTheme="minorHAnsi" w:hAnsiTheme="minorHAnsi" w:cstheme="minorHAnsi"/>
                <w:b/>
                <w:color w:val="auto"/>
                <w:sz w:val="18"/>
                <w:szCs w:val="18"/>
              </w:rPr>
              <w:t>likvidácii</w:t>
            </w:r>
            <w:r w:rsidR="00C747E7" w:rsidRPr="00292CB0">
              <w:rPr>
                <w:rFonts w:asciiTheme="minorHAnsi" w:hAnsiTheme="minorHAnsi" w:cstheme="minorHAnsi"/>
                <w:b/>
                <w:color w:val="auto"/>
                <w:sz w:val="18"/>
                <w:szCs w:val="18"/>
              </w:rPr>
              <w:t xml:space="preserve"> a neporušil zákaz nelegálneho zamestnávania</w:t>
            </w:r>
            <w:r w:rsidR="002C347D" w:rsidRPr="00292CB0">
              <w:rPr>
                <w:rFonts w:asciiTheme="minorHAnsi" w:hAnsiTheme="minorHAnsi" w:cstheme="minorHAnsi"/>
                <w:b/>
                <w:color w:val="auto"/>
                <w:sz w:val="18"/>
                <w:szCs w:val="18"/>
              </w:rPr>
              <w:t xml:space="preserve"> </w:t>
            </w:r>
          </w:p>
          <w:p w14:paraId="69C7C38D" w14:textId="4E5CE075" w:rsidR="00314487" w:rsidRPr="00292CB0" w:rsidRDefault="0098594E" w:rsidP="002C09AB">
            <w:pPr>
              <w:pStyle w:val="Default"/>
              <w:jc w:val="both"/>
              <w:rPr>
                <w:rFonts w:asciiTheme="minorHAnsi" w:hAnsiTheme="minorHAnsi" w:cstheme="minorHAnsi"/>
                <w:color w:val="auto"/>
                <w:sz w:val="18"/>
                <w:szCs w:val="18"/>
              </w:rPr>
            </w:pPr>
            <w:r w:rsidRPr="00292CB0">
              <w:rPr>
                <w:rFonts w:asciiTheme="minorHAnsi" w:hAnsiTheme="minorHAnsi" w:cstheme="minorHAnsi"/>
                <w:color w:val="auto"/>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292CB0">
              <w:rPr>
                <w:rStyle w:val="Odkaznapoznmkupodiarou"/>
                <w:rFonts w:asciiTheme="minorHAnsi" w:hAnsiTheme="minorHAnsi" w:cstheme="minorHAnsi"/>
                <w:color w:val="auto"/>
                <w:sz w:val="18"/>
                <w:szCs w:val="18"/>
              </w:rPr>
              <w:footnoteReference w:id="3"/>
            </w:r>
            <w:r w:rsidR="008A4018" w:rsidRPr="00292CB0">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V priebehu trvania zmluvy o poskytnutí NFP táto skutočnosť podlieha oznamovacej povinnosti prijímateľa voči PPA.</w:t>
            </w:r>
          </w:p>
          <w:p w14:paraId="05E32E58" w14:textId="7007742D" w:rsidR="0098594E" w:rsidRPr="00292CB0" w:rsidRDefault="0098594E"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6D14D78" w14:textId="57F9B5AB" w:rsidR="0098594E" w:rsidRPr="00292CB0" w:rsidRDefault="0098594E" w:rsidP="009F1D61">
            <w:pPr>
              <w:pStyle w:val="Odsekzoznamu"/>
              <w:numPr>
                <w:ilvl w:val="0"/>
                <w:numId w:val="102"/>
              </w:numPr>
              <w:spacing w:after="0" w:line="240" w:lineRule="auto"/>
              <w:ind w:left="211" w:hanging="211"/>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 žiadateľa) </w:t>
            </w:r>
          </w:p>
          <w:p w14:paraId="5695EF1A" w14:textId="3D13F7AE" w:rsidR="0098594E" w:rsidRPr="00292CB0" w:rsidRDefault="00BA3291" w:rsidP="002C09AB">
            <w:pPr>
              <w:pStyle w:val="Default"/>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6CE542F6" w14:textId="39D9F5B0" w:rsidR="0098594E" w:rsidRPr="00292CB0" w:rsidRDefault="008A4018" w:rsidP="004800B7">
            <w:pPr>
              <w:pStyle w:val="Default"/>
              <w:numPr>
                <w:ilvl w:val="0"/>
                <w:numId w:val="220"/>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w:t>
            </w:r>
            <w:r w:rsidR="0098594E" w:rsidRPr="00292CB0">
              <w:rPr>
                <w:rFonts w:asciiTheme="minorHAnsi" w:hAnsiTheme="minorHAnsi" w:cstheme="minorHAnsi"/>
                <w:color w:val="auto"/>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4" w:history="1">
              <w:r w:rsidR="0098594E" w:rsidRPr="00292CB0">
                <w:rPr>
                  <w:rStyle w:val="Hypertextovprepojenie"/>
                  <w:rFonts w:asciiTheme="minorHAnsi" w:hAnsiTheme="minorHAnsi" w:cstheme="minorHAnsi"/>
                  <w:color w:val="auto"/>
                  <w:sz w:val="16"/>
                  <w:szCs w:val="16"/>
                </w:rPr>
                <w:t>https://www.justice.gov.sk/PortalApp/ObchodnyVestnik/Web/Zoznam.aspx</w:t>
              </w:r>
            </w:hyperlink>
          </w:p>
        </w:tc>
      </w:tr>
      <w:tr w:rsidR="00292CB0" w:rsidRPr="00292CB0" w14:paraId="6D84210E" w14:textId="77777777" w:rsidTr="006F6409">
        <w:trPr>
          <w:trHeight w:val="284"/>
          <w:jc w:val="right"/>
        </w:trPr>
        <w:tc>
          <w:tcPr>
            <w:tcW w:w="562" w:type="dxa"/>
            <w:shd w:val="clear" w:color="auto" w:fill="auto"/>
            <w:vAlign w:val="center"/>
          </w:tcPr>
          <w:p w14:paraId="4CD3F7B2" w14:textId="3451A99C" w:rsidR="003E4086" w:rsidRPr="00292CB0" w:rsidRDefault="003E4086" w:rsidP="002C09AB">
            <w:pPr>
              <w:spacing w:after="0" w:line="240" w:lineRule="auto"/>
              <w:jc w:val="center"/>
              <w:rPr>
                <w:rFonts w:cstheme="minorHAnsi"/>
                <w:b/>
                <w:bCs/>
                <w:sz w:val="16"/>
                <w:szCs w:val="16"/>
              </w:rPr>
            </w:pPr>
            <w:r w:rsidRPr="00292CB0">
              <w:rPr>
                <w:rFonts w:cstheme="minorHAnsi"/>
                <w:b/>
                <w:bCs/>
                <w:sz w:val="16"/>
                <w:szCs w:val="16"/>
              </w:rPr>
              <w:t>1.2</w:t>
            </w:r>
          </w:p>
        </w:tc>
        <w:tc>
          <w:tcPr>
            <w:tcW w:w="13608" w:type="dxa"/>
            <w:shd w:val="clear" w:color="auto" w:fill="auto"/>
            <w:vAlign w:val="center"/>
          </w:tcPr>
          <w:p w14:paraId="383A1A9F" w14:textId="3EDE0205" w:rsidR="003E4086" w:rsidRPr="00292CB0" w:rsidRDefault="003E4086" w:rsidP="002C09AB">
            <w:pPr>
              <w:spacing w:after="0" w:line="240" w:lineRule="auto"/>
              <w:jc w:val="both"/>
              <w:rPr>
                <w:rFonts w:cstheme="minorHAnsi"/>
                <w:b/>
                <w:strike/>
                <w:sz w:val="16"/>
                <w:szCs w:val="16"/>
              </w:rPr>
            </w:pPr>
            <w:r w:rsidRPr="00292CB0">
              <w:rPr>
                <w:rFonts w:cstheme="minorHAnsi"/>
                <w:b/>
                <w:sz w:val="18"/>
                <w:szCs w:val="18"/>
              </w:rPr>
              <w:t>Žiadateľ nemá evidované nedoplatky poistného na zdravotné poistenie, sociálne poistenie a príspevkov na starobné dôchodkové poistenie</w:t>
            </w:r>
            <w:r w:rsidRPr="00292CB0">
              <w:rPr>
                <w:rFonts w:cstheme="minorHAnsi"/>
                <w:b/>
                <w:sz w:val="16"/>
                <w:szCs w:val="16"/>
              </w:rPr>
              <w:t xml:space="preserve"> </w:t>
            </w:r>
            <w:bookmarkStart w:id="3" w:name="_Ref523411750"/>
          </w:p>
          <w:p w14:paraId="56C4CD58" w14:textId="7E527022" w:rsidR="003E4086" w:rsidRPr="00292CB0" w:rsidRDefault="003E4086" w:rsidP="002C09AB">
            <w:pPr>
              <w:tabs>
                <w:tab w:val="left" w:pos="567"/>
              </w:tabs>
              <w:spacing w:after="0" w:line="240" w:lineRule="auto"/>
              <w:jc w:val="both"/>
              <w:rPr>
                <w:rFonts w:cstheme="minorHAnsi"/>
                <w:sz w:val="16"/>
                <w:szCs w:val="16"/>
              </w:rPr>
            </w:pPr>
            <w:r w:rsidRPr="00292CB0">
              <w:rPr>
                <w:rFonts w:cstheme="minorHAnsi"/>
                <w:sz w:val="16"/>
                <w:szCs w:val="16"/>
              </w:rPr>
              <w:t>Žiadateľ nesmie byť dlžníkom poistného na zdravotnom poistení v žiadnej zdravotnej poisťovni poskytujúcej verejné zdravotné poistenie v</w:t>
            </w:r>
            <w:r w:rsidR="008A4018" w:rsidRPr="00292CB0">
              <w:rPr>
                <w:rFonts w:cstheme="minorHAnsi"/>
                <w:sz w:val="16"/>
                <w:szCs w:val="16"/>
              </w:rPr>
              <w:t xml:space="preserve"> SR </w:t>
            </w:r>
            <w:r w:rsidRPr="00292CB0">
              <w:rPr>
                <w:rFonts w:cstheme="minorHAnsi"/>
                <w:sz w:val="16"/>
                <w:szCs w:val="16"/>
              </w:rPr>
              <w:t>v sume vyššej ako 100 EUR vo vzťahu ku každej jednej zdravotnej poisťovni samostatne. Za dlžníka na zdravotnom poistení sa považuje subjekt (poistenec aleb</w:t>
            </w:r>
            <w:r w:rsidR="008A4018" w:rsidRPr="00292CB0">
              <w:rPr>
                <w:rFonts w:cstheme="minorHAnsi"/>
                <w:sz w:val="16"/>
                <w:szCs w:val="16"/>
              </w:rPr>
              <w:t>o platiteľ poistného), ktorý má</w:t>
            </w:r>
            <w:r w:rsidRPr="00292CB0">
              <w:rPr>
                <w:rFonts w:cstheme="minorHAnsi"/>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292CB0">
              <w:rPr>
                <w:rFonts w:cstheme="minorHAnsi"/>
                <w:bCs/>
                <w:sz w:val="16"/>
                <w:szCs w:val="16"/>
              </w:rPr>
              <w:t>v sume vyššej ako 40 EUR</w:t>
            </w:r>
            <w:r w:rsidR="008A4018"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32AF3006" w14:textId="169CA3A0" w:rsidR="003E4086" w:rsidRPr="00292CB0" w:rsidRDefault="003E4086"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05D224A2" w14:textId="77777777"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 žiadateľa)</w:t>
            </w:r>
          </w:p>
          <w:p w14:paraId="083C126C" w14:textId="11820AE9"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Splátkový kalendár potvrdený veriteľom (ak relevantné), </w:t>
            </w:r>
            <w:proofErr w:type="spellStart"/>
            <w:r w:rsidRPr="00292CB0">
              <w:rPr>
                <w:rFonts w:cstheme="minorHAnsi"/>
                <w:b/>
                <w:sz w:val="16"/>
                <w:szCs w:val="16"/>
              </w:rPr>
              <w:t>sken</w:t>
            </w:r>
            <w:proofErr w:type="spellEnd"/>
            <w:r w:rsidRPr="00292CB0">
              <w:rPr>
                <w:rFonts w:cstheme="minorHAnsi"/>
                <w:b/>
                <w:sz w:val="16"/>
                <w:szCs w:val="16"/>
              </w:rPr>
              <w:t xml:space="preserve"> listinného</w:t>
            </w:r>
            <w:r w:rsidRPr="00292CB0">
              <w:rPr>
                <w:rFonts w:cstheme="minorHAnsi"/>
                <w:sz w:val="16"/>
                <w:szCs w:val="16"/>
              </w:rPr>
              <w:t xml:space="preserve"> </w:t>
            </w:r>
            <w:r w:rsidRPr="00292CB0">
              <w:rPr>
                <w:rFonts w:cstheme="minorHAnsi"/>
                <w:b/>
                <w:sz w:val="16"/>
                <w:szCs w:val="16"/>
              </w:rPr>
              <w:t>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39B74E2" w14:textId="6F1B4927" w:rsidR="003E4086"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F7BBAE4" w14:textId="77777777" w:rsidR="008B20BE" w:rsidRPr="00292CB0" w:rsidRDefault="008B20BE" w:rsidP="004800B7">
            <w:pPr>
              <w:pStyle w:val="Odsekzoznamu"/>
              <w:keepLines/>
              <w:widowControl w:val="0"/>
              <w:numPr>
                <w:ilvl w:val="0"/>
                <w:numId w:val="512"/>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sociálnom poistení v ITMS2014+“</w:t>
            </w:r>
          </w:p>
          <w:p w14:paraId="78BDA14E" w14:textId="433C241E" w:rsidR="008B20BE" w:rsidRPr="00292CB0" w:rsidRDefault="008B20BE" w:rsidP="004800B7">
            <w:pPr>
              <w:pStyle w:val="Odsekzoznamu"/>
              <w:keepLines/>
              <w:widowControl w:val="0"/>
              <w:numPr>
                <w:ilvl w:val="0"/>
                <w:numId w:val="512"/>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zdravotnom poistení v ITMS2014+“</w:t>
            </w:r>
          </w:p>
          <w:p w14:paraId="75426A90" w14:textId="771EACAC" w:rsidR="008B20BE" w:rsidRPr="00292CB0" w:rsidRDefault="008B20BE" w:rsidP="008B20BE">
            <w:pPr>
              <w:keepLines/>
              <w:widowControl w:val="0"/>
              <w:tabs>
                <w:tab w:val="left" w:pos="709"/>
              </w:tabs>
              <w:spacing w:after="0" w:line="240" w:lineRule="auto"/>
              <w:rPr>
                <w:rFonts w:cstheme="minorHAnsi"/>
                <w:sz w:val="16"/>
                <w:szCs w:val="16"/>
              </w:rPr>
            </w:pPr>
            <w:r w:rsidRPr="00292CB0">
              <w:rPr>
                <w:rFonts w:cstheme="minorHAnsi"/>
                <w:sz w:val="16"/>
                <w:szCs w:val="16"/>
              </w:rPr>
              <w:t>V prípade, ak integračné akcie nefungujú:</w:t>
            </w:r>
          </w:p>
          <w:p w14:paraId="07E45BDC" w14:textId="585062B1" w:rsidR="003E4086" w:rsidRPr="00292CB0" w:rsidRDefault="003E4086" w:rsidP="004800B7">
            <w:pPr>
              <w:pStyle w:val="Odsekzoznamu"/>
              <w:numPr>
                <w:ilvl w:val="0"/>
                <w:numId w:val="219"/>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Všeobecná zdravotná poisťovňa:</w:t>
            </w:r>
            <w:r w:rsidR="008A4018" w:rsidRPr="00292CB0">
              <w:rPr>
                <w:rFonts w:cstheme="minorHAnsi"/>
                <w:sz w:val="16"/>
                <w:szCs w:val="16"/>
              </w:rPr>
              <w:t xml:space="preserve"> </w:t>
            </w:r>
            <w:hyperlink r:id="rId15" w:history="1">
              <w:r w:rsidRPr="00292CB0">
                <w:rPr>
                  <w:rStyle w:val="Hypertextovprepojenie"/>
                  <w:rFonts w:cstheme="minorHAnsi"/>
                  <w:color w:val="auto"/>
                  <w:sz w:val="16"/>
                  <w:szCs w:val="16"/>
                </w:rPr>
                <w:t>https://www.vszp.sk/platitelia/platenie-poistneho/zoznam-dlznikov.html</w:t>
              </w:r>
            </w:hyperlink>
            <w:r w:rsidRPr="00292CB0">
              <w:rPr>
                <w:rFonts w:cstheme="minorHAnsi"/>
                <w:sz w:val="16"/>
                <w:szCs w:val="16"/>
              </w:rPr>
              <w:t xml:space="preserve"> </w:t>
            </w:r>
          </w:p>
          <w:p w14:paraId="5EA4B168" w14:textId="77777777" w:rsidR="003E4086" w:rsidRPr="00292CB0" w:rsidRDefault="003E4086" w:rsidP="004800B7">
            <w:pPr>
              <w:pStyle w:val="Odsekzoznamu"/>
              <w:keepLines/>
              <w:widowControl w:val="0"/>
              <w:numPr>
                <w:ilvl w:val="0"/>
                <w:numId w:val="219"/>
              </w:numPr>
              <w:tabs>
                <w:tab w:val="left" w:pos="709"/>
                <w:tab w:val="left" w:pos="851"/>
              </w:tabs>
              <w:spacing w:after="0" w:line="240" w:lineRule="auto"/>
              <w:ind w:left="213" w:hanging="213"/>
              <w:rPr>
                <w:rFonts w:cstheme="minorHAnsi"/>
                <w:sz w:val="16"/>
                <w:szCs w:val="16"/>
              </w:rPr>
            </w:pPr>
            <w:r w:rsidRPr="00292CB0">
              <w:rPr>
                <w:rFonts w:cstheme="minorHAnsi"/>
                <w:sz w:val="16"/>
                <w:szCs w:val="16"/>
              </w:rPr>
              <w:t xml:space="preserve">Dôvera zdravotná </w:t>
            </w:r>
            <w:proofErr w:type="spellStart"/>
            <w:r w:rsidRPr="00292CB0">
              <w:rPr>
                <w:rFonts w:cstheme="minorHAnsi"/>
                <w:sz w:val="16"/>
                <w:szCs w:val="16"/>
              </w:rPr>
              <w:t>poisťovňa:</w:t>
            </w:r>
            <w:hyperlink r:id="rId16" w:history="1">
              <w:r w:rsidRPr="00292CB0">
                <w:rPr>
                  <w:rStyle w:val="Hypertextovprepojenie"/>
                  <w:rFonts w:cstheme="minorHAnsi"/>
                  <w:color w:val="auto"/>
                  <w:sz w:val="16"/>
                  <w:szCs w:val="16"/>
                </w:rPr>
                <w:t>http</w:t>
              </w:r>
              <w:proofErr w:type="spellEnd"/>
              <w:r w:rsidRPr="00292CB0">
                <w:rPr>
                  <w:rStyle w:val="Hypertextovprepojenie"/>
                  <w:rFonts w:cstheme="minorHAnsi"/>
                  <w:color w:val="auto"/>
                  <w:sz w:val="16"/>
                  <w:szCs w:val="16"/>
                </w:rPr>
                <w:t>://www.dovera.sk/overenia/dlznici/zoznam-dlznikov</w:t>
              </w:r>
            </w:hyperlink>
          </w:p>
          <w:p w14:paraId="6F36BC3E" w14:textId="77777777" w:rsidR="003E4086" w:rsidRPr="00292CB0" w:rsidRDefault="003E4086" w:rsidP="004800B7">
            <w:pPr>
              <w:pStyle w:val="Odsekzoznamu"/>
              <w:keepLines/>
              <w:widowControl w:val="0"/>
              <w:numPr>
                <w:ilvl w:val="0"/>
                <w:numId w:val="219"/>
              </w:numPr>
              <w:tabs>
                <w:tab w:val="left" w:pos="709"/>
                <w:tab w:val="left" w:pos="851"/>
              </w:tabs>
              <w:spacing w:after="0" w:line="240" w:lineRule="auto"/>
              <w:ind w:left="213" w:hanging="213"/>
              <w:rPr>
                <w:rStyle w:val="Hypertextovprepojenie"/>
                <w:rFonts w:cstheme="minorHAnsi"/>
                <w:color w:val="auto"/>
                <w:sz w:val="16"/>
                <w:szCs w:val="16"/>
              </w:rPr>
            </w:pPr>
            <w:proofErr w:type="spellStart"/>
            <w:r w:rsidRPr="00292CB0">
              <w:rPr>
                <w:rFonts w:cstheme="minorHAnsi"/>
                <w:sz w:val="16"/>
                <w:szCs w:val="16"/>
              </w:rPr>
              <w:t>Union</w:t>
            </w:r>
            <w:proofErr w:type="spellEnd"/>
            <w:r w:rsidRPr="00292CB0">
              <w:rPr>
                <w:rFonts w:cstheme="minorHAnsi"/>
                <w:sz w:val="16"/>
                <w:szCs w:val="16"/>
              </w:rPr>
              <w:t xml:space="preserve">: </w:t>
            </w:r>
            <w:hyperlink r:id="rId17" w:history="1">
              <w:r w:rsidRPr="00292CB0">
                <w:rPr>
                  <w:rStyle w:val="Hypertextovprepojenie"/>
                  <w:rFonts w:cstheme="minorHAnsi"/>
                  <w:color w:val="auto"/>
                  <w:sz w:val="16"/>
                  <w:szCs w:val="16"/>
                </w:rPr>
                <w:t>https://www.union.sk/zoznam-dlznikov</w:t>
              </w:r>
            </w:hyperlink>
          </w:p>
          <w:p w14:paraId="21E09215" w14:textId="77777777" w:rsidR="003E4086" w:rsidRPr="00292CB0" w:rsidRDefault="003E4086" w:rsidP="004800B7">
            <w:pPr>
              <w:pStyle w:val="Odsekzoznamu"/>
              <w:keepLines/>
              <w:widowControl w:val="0"/>
              <w:numPr>
                <w:ilvl w:val="0"/>
                <w:numId w:val="219"/>
              </w:numPr>
              <w:tabs>
                <w:tab w:val="left" w:pos="709"/>
                <w:tab w:val="left" w:pos="851"/>
              </w:tabs>
              <w:spacing w:after="0" w:line="240" w:lineRule="auto"/>
              <w:ind w:left="213" w:hanging="213"/>
              <w:rPr>
                <w:rFonts w:cstheme="minorHAnsi"/>
                <w:sz w:val="16"/>
                <w:szCs w:val="16"/>
              </w:rPr>
            </w:pPr>
            <w:r w:rsidRPr="00292CB0">
              <w:rPr>
                <w:rFonts w:cstheme="minorHAnsi"/>
                <w:sz w:val="16"/>
                <w:szCs w:val="16"/>
              </w:rPr>
              <w:t xml:space="preserve">Sociálna poisťovňa: </w:t>
            </w:r>
            <w:hyperlink r:id="rId18" w:history="1">
              <w:r w:rsidRPr="00292CB0">
                <w:rPr>
                  <w:rStyle w:val="Hypertextovprepojenie"/>
                  <w:rFonts w:cstheme="minorHAnsi"/>
                  <w:color w:val="auto"/>
                  <w:sz w:val="16"/>
                  <w:szCs w:val="16"/>
                </w:rPr>
                <w:t>http://www.socpoist.sk/zoznam-dlznikov-emw/487s</w:t>
              </w:r>
            </w:hyperlink>
          </w:p>
          <w:p w14:paraId="6E41CDE1" w14:textId="6898B49E" w:rsidR="003E4086" w:rsidRPr="00292CB0" w:rsidRDefault="00403E7C" w:rsidP="00C747E7">
            <w:pPr>
              <w:keepLines/>
              <w:widowControl w:val="0"/>
              <w:tabs>
                <w:tab w:val="left" w:pos="709"/>
                <w:tab w:val="left" w:pos="851"/>
              </w:tabs>
              <w:spacing w:after="0" w:line="240" w:lineRule="auto"/>
              <w:jc w:val="both"/>
              <w:rPr>
                <w:rFonts w:cstheme="minorHAnsi"/>
                <w:sz w:val="16"/>
                <w:szCs w:val="16"/>
              </w:rPr>
            </w:pPr>
            <w:r w:rsidRPr="00292CB0">
              <w:rPr>
                <w:rFonts w:cstheme="minorHAnsi"/>
                <w:sz w:val="16"/>
                <w:szCs w:val="16"/>
              </w:rPr>
              <w:t>V prípade, ak</w:t>
            </w:r>
            <w:r w:rsidR="003E4086" w:rsidRPr="00292CB0">
              <w:rPr>
                <w:rFonts w:cstheme="minorHAnsi"/>
                <w:sz w:val="16"/>
                <w:szCs w:val="16"/>
              </w:rPr>
              <w:t xml:space="preserve"> PPA identifikuje nesplnenie tejto podmienky, vyzve žiadateľa na doplnenie </w:t>
            </w:r>
            <w:proofErr w:type="spellStart"/>
            <w:r w:rsidR="003E4086" w:rsidRPr="00292CB0">
              <w:rPr>
                <w:rFonts w:cstheme="minorHAnsi"/>
                <w:sz w:val="16"/>
                <w:szCs w:val="16"/>
              </w:rPr>
              <w:t>ŽoNFP</w:t>
            </w:r>
            <w:proofErr w:type="spellEnd"/>
            <w:r w:rsidR="003E4086" w:rsidRPr="00292CB0">
              <w:rPr>
                <w:rFonts w:cstheme="minorHAnsi"/>
                <w:sz w:val="16"/>
                <w:szCs w:val="16"/>
              </w:rPr>
              <w:t>, a to prostredníctvom doručenia</w:t>
            </w:r>
            <w:r w:rsidR="00C747E7" w:rsidRPr="00292CB0">
              <w:rPr>
                <w:rFonts w:cstheme="minorHAnsi"/>
                <w:sz w:val="16"/>
                <w:szCs w:val="16"/>
              </w:rPr>
              <w:t xml:space="preserve"> potvrdenia zdravotnej/Sociálnej poisťovne</w:t>
            </w:r>
            <w:r w:rsidR="003E4086" w:rsidRPr="00292CB0">
              <w:rPr>
                <w:rFonts w:cstheme="minorHAnsi"/>
                <w:sz w:val="16"/>
                <w:szCs w:val="16"/>
              </w:rPr>
              <w:t xml:space="preserve"> o tom, že nie je dlžníkom na zdravotnom</w:t>
            </w:r>
            <w:r w:rsidR="00C747E7" w:rsidRPr="00292CB0">
              <w:rPr>
                <w:rFonts w:cstheme="minorHAnsi"/>
                <w:sz w:val="16"/>
                <w:szCs w:val="16"/>
              </w:rPr>
              <w:t>/sociálnom</w:t>
            </w:r>
            <w:r w:rsidR="003E4086" w:rsidRPr="00292CB0">
              <w:rPr>
                <w:rFonts w:cstheme="minorHAnsi"/>
                <w:sz w:val="16"/>
                <w:szCs w:val="16"/>
              </w:rPr>
              <w:t xml:space="preserve"> poistení. Toto potvrdenie sa predkladá vo forme </w:t>
            </w:r>
            <w:proofErr w:type="spellStart"/>
            <w:r w:rsidR="003E4086" w:rsidRPr="00292CB0">
              <w:rPr>
                <w:rFonts w:cstheme="minorHAnsi"/>
                <w:sz w:val="16"/>
                <w:szCs w:val="16"/>
              </w:rPr>
              <w:t>sken</w:t>
            </w:r>
            <w:proofErr w:type="spellEnd"/>
            <w:r w:rsidR="003E4086" w:rsidRPr="00292CB0">
              <w:rPr>
                <w:rFonts w:cstheme="minorHAnsi"/>
                <w:sz w:val="16"/>
                <w:szCs w:val="16"/>
              </w:rPr>
              <w:t xml:space="preserve"> originálu alebo úradne overenej fotokópie, nie</w:t>
            </w:r>
            <w:r w:rsidR="00CB7AB9" w:rsidRPr="00292CB0">
              <w:rPr>
                <w:rFonts w:cstheme="minorHAnsi"/>
                <w:bCs/>
                <w:sz w:val="16"/>
                <w:szCs w:val="16"/>
              </w:rPr>
              <w:t xml:space="preserve"> starší ako</w:t>
            </w:r>
            <w:r w:rsidR="00A721B0" w:rsidRPr="00292CB0">
              <w:rPr>
                <w:rFonts w:cstheme="minorHAnsi"/>
                <w:bCs/>
                <w:sz w:val="16"/>
                <w:szCs w:val="16"/>
              </w:rPr>
              <w:t xml:space="preserve"> </w:t>
            </w:r>
            <w:r w:rsidR="00C747E7" w:rsidRPr="00292CB0">
              <w:rPr>
                <w:rFonts w:cstheme="minorHAnsi"/>
                <w:bCs/>
                <w:sz w:val="16"/>
                <w:szCs w:val="16"/>
              </w:rPr>
              <w:t>1</w:t>
            </w:r>
            <w:r w:rsidR="00A721B0" w:rsidRPr="00292CB0">
              <w:rPr>
                <w:rFonts w:cstheme="minorHAnsi"/>
                <w:bCs/>
                <w:sz w:val="16"/>
                <w:szCs w:val="16"/>
              </w:rPr>
              <w:t xml:space="preserve"> mesiace </w:t>
            </w:r>
            <w:r w:rsidR="003E4086" w:rsidRPr="00292CB0">
              <w:rPr>
                <w:rFonts w:cstheme="minorHAnsi"/>
                <w:bCs/>
                <w:sz w:val="16"/>
                <w:szCs w:val="16"/>
              </w:rPr>
              <w:t xml:space="preserve">ku dňu doplnenia </w:t>
            </w:r>
            <w:proofErr w:type="spellStart"/>
            <w:r w:rsidR="003E4086" w:rsidRPr="00292CB0">
              <w:rPr>
                <w:rFonts w:cstheme="minorHAnsi"/>
                <w:bCs/>
                <w:sz w:val="16"/>
                <w:szCs w:val="16"/>
              </w:rPr>
              <w:t>ŽoNFP</w:t>
            </w:r>
            <w:proofErr w:type="spellEnd"/>
            <w:r w:rsidR="003E4086" w:rsidRPr="00292CB0">
              <w:rPr>
                <w:rFonts w:cstheme="minorHAnsi"/>
                <w:bCs/>
                <w:sz w:val="16"/>
                <w:szCs w:val="16"/>
              </w:rPr>
              <w:t xml:space="preserve"> </w:t>
            </w:r>
            <w:r w:rsidR="003E4086" w:rsidRPr="00292CB0">
              <w:rPr>
                <w:rFonts w:cstheme="minorHAnsi"/>
                <w:b/>
                <w:bCs/>
                <w:sz w:val="16"/>
                <w:szCs w:val="16"/>
              </w:rPr>
              <w:t>(</w:t>
            </w:r>
            <w:proofErr w:type="spellStart"/>
            <w:r w:rsidR="003E4086" w:rsidRPr="00292CB0">
              <w:rPr>
                <w:rFonts w:cstheme="minorHAnsi"/>
                <w:b/>
                <w:sz w:val="16"/>
                <w:szCs w:val="16"/>
              </w:rPr>
              <w:t>sken</w:t>
            </w:r>
            <w:proofErr w:type="spellEnd"/>
            <w:r w:rsidR="003E4086" w:rsidRPr="00292CB0">
              <w:rPr>
                <w:rFonts w:cstheme="minorHAnsi"/>
                <w:b/>
                <w:sz w:val="16"/>
                <w:szCs w:val="16"/>
              </w:rPr>
              <w:t xml:space="preserve"> vo formáte .</w:t>
            </w:r>
            <w:proofErr w:type="spellStart"/>
            <w:r w:rsidR="003E4086" w:rsidRPr="00292CB0">
              <w:rPr>
                <w:rFonts w:cstheme="minorHAnsi"/>
                <w:b/>
                <w:sz w:val="16"/>
                <w:szCs w:val="16"/>
              </w:rPr>
              <w:t>pdf</w:t>
            </w:r>
            <w:proofErr w:type="spellEnd"/>
            <w:r w:rsidR="003E4086" w:rsidRPr="00292CB0">
              <w:rPr>
                <w:rFonts w:cstheme="minorHAnsi"/>
                <w:b/>
                <w:sz w:val="16"/>
                <w:szCs w:val="16"/>
              </w:rPr>
              <w:t xml:space="preserve"> prostredníctvom ITMS2014+).</w:t>
            </w:r>
            <w:bookmarkEnd w:id="3"/>
            <w:r w:rsidR="00C747E7" w:rsidRPr="00292CB0">
              <w:rPr>
                <w:rFonts w:cstheme="minorHAnsi"/>
                <w:b/>
                <w:sz w:val="16"/>
                <w:szCs w:val="16"/>
              </w:rPr>
              <w:t xml:space="preserve"> </w:t>
            </w:r>
            <w:r w:rsidR="00C747E7" w:rsidRPr="00292CB0">
              <w:rPr>
                <w:rFonts w:cstheme="minorHAnsi"/>
                <w:sz w:val="16"/>
                <w:szCs w:val="16"/>
              </w:rPr>
              <w:t>Podmienka sa týka aj Sociálnej poisťovne.</w:t>
            </w:r>
          </w:p>
        </w:tc>
      </w:tr>
      <w:tr w:rsidR="00292CB0" w:rsidRPr="00292CB0" w14:paraId="620744DB" w14:textId="77777777" w:rsidTr="006F6409">
        <w:trPr>
          <w:trHeight w:val="284"/>
          <w:jc w:val="right"/>
        </w:trPr>
        <w:tc>
          <w:tcPr>
            <w:tcW w:w="562" w:type="dxa"/>
            <w:shd w:val="clear" w:color="auto" w:fill="auto"/>
            <w:vAlign w:val="center"/>
          </w:tcPr>
          <w:p w14:paraId="0C46F954" w14:textId="40D9C0BD"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1.3</w:t>
            </w:r>
          </w:p>
        </w:tc>
        <w:tc>
          <w:tcPr>
            <w:tcW w:w="13608" w:type="dxa"/>
            <w:shd w:val="clear" w:color="auto" w:fill="auto"/>
            <w:vAlign w:val="center"/>
          </w:tcPr>
          <w:p w14:paraId="47ED6A2C" w14:textId="24E35581"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292CB0">
              <w:rPr>
                <w:rStyle w:val="Odkaznapoznmkupodiarou"/>
                <w:rFonts w:cstheme="minorHAnsi"/>
                <w:b/>
                <w:sz w:val="18"/>
                <w:szCs w:val="18"/>
              </w:rPr>
              <w:footnoteReference w:id="4"/>
            </w:r>
          </w:p>
          <w:p w14:paraId="2D412D19" w14:textId="1C8A3AEF"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292CB0">
              <w:rPr>
                <w:rFonts w:asciiTheme="minorHAnsi" w:hAnsiTheme="minorHAnsi" w:cstheme="minorHAnsi"/>
                <w:sz w:val="16"/>
                <w:szCs w:val="16"/>
              </w:rPr>
              <w:t>zodpovednosti právnickej osoby.</w:t>
            </w:r>
          </w:p>
          <w:p w14:paraId="386BD141" w14:textId="64202F31"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1F5862D8" w14:textId="5C9F022C"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 žiadateľa</w:t>
            </w:r>
            <w:r w:rsidR="008A4018" w:rsidRPr="00292CB0">
              <w:rPr>
                <w:rFonts w:cstheme="minorHAnsi"/>
                <w:sz w:val="16"/>
                <w:szCs w:val="16"/>
              </w:rPr>
              <w:t>)</w:t>
            </w:r>
            <w:r w:rsidRPr="00292CB0">
              <w:rPr>
                <w:rFonts w:cstheme="minorHAnsi"/>
                <w:sz w:val="16"/>
                <w:szCs w:val="16"/>
              </w:rPr>
              <w:t xml:space="preserve"> </w:t>
            </w:r>
          </w:p>
          <w:p w14:paraId="1CD4BCCE" w14:textId="412B9AF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2AA8043" w14:textId="6623D3CA" w:rsidR="00261FF9" w:rsidRPr="00292CB0" w:rsidRDefault="008A4018" w:rsidP="004800B7">
            <w:pPr>
              <w:pStyle w:val="Odsekzoznamu"/>
              <w:numPr>
                <w:ilvl w:val="0"/>
                <w:numId w:val="218"/>
              </w:numPr>
              <w:spacing w:after="0" w:line="240" w:lineRule="auto"/>
              <w:ind w:left="213" w:hanging="213"/>
              <w:jc w:val="both"/>
              <w:rPr>
                <w:rFonts w:cstheme="minorHAnsi"/>
                <w:bCs/>
                <w:iCs/>
                <w:sz w:val="16"/>
                <w:szCs w:val="16"/>
              </w:rPr>
            </w:pPr>
            <w:r w:rsidRPr="00292CB0">
              <w:rPr>
                <w:rFonts w:cstheme="minorHAnsi"/>
                <w:bCs/>
                <w:iCs/>
                <w:sz w:val="16"/>
                <w:szCs w:val="16"/>
              </w:rPr>
              <w:t>overenie</w:t>
            </w:r>
            <w:r w:rsidR="00261FF9" w:rsidRPr="00292CB0">
              <w:rPr>
                <w:rFonts w:cstheme="minorHAnsi"/>
                <w:bCs/>
                <w:iCs/>
                <w:sz w:val="16"/>
                <w:szCs w:val="16"/>
              </w:rPr>
              <w:t xml:space="preserve"> na základe vyhodnotenia informácií uvedených v zozname odsúdených právnických osôb, ktorý je verejne dostupný v elektronickej podobe na stránke: </w:t>
            </w:r>
            <w:hyperlink r:id="rId19" w:history="1">
              <w:r w:rsidR="00261FF9" w:rsidRPr="00292CB0">
                <w:rPr>
                  <w:rStyle w:val="Hypertextovprepojenie"/>
                  <w:rFonts w:cstheme="minorHAnsi"/>
                  <w:bCs/>
                  <w:iCs/>
                  <w:color w:val="auto"/>
                  <w:sz w:val="16"/>
                  <w:szCs w:val="16"/>
                </w:rPr>
                <w:t>https://esluzby.genpro.gov.sk/zoznam-odsudenych-pravnickych-osob</w:t>
              </w:r>
            </w:hyperlink>
            <w:r w:rsidR="00261FF9" w:rsidRPr="00292CB0">
              <w:rPr>
                <w:rFonts w:cstheme="minorHAnsi"/>
                <w:bCs/>
                <w:iCs/>
                <w:sz w:val="16"/>
                <w:szCs w:val="16"/>
              </w:rPr>
              <w:t xml:space="preserve">. Upozorňujeme žiadateľov, aby si pred predložením </w:t>
            </w:r>
            <w:proofErr w:type="spellStart"/>
            <w:r w:rsidR="00261FF9" w:rsidRPr="00292CB0">
              <w:rPr>
                <w:rFonts w:cstheme="minorHAnsi"/>
                <w:bCs/>
                <w:iCs/>
                <w:sz w:val="16"/>
                <w:szCs w:val="16"/>
              </w:rPr>
              <w:t>ŽoNFP</w:t>
            </w:r>
            <w:proofErr w:type="spellEnd"/>
            <w:r w:rsidR="00261FF9" w:rsidRPr="00292CB0">
              <w:rPr>
                <w:rFonts w:cstheme="minorHAnsi"/>
                <w:bCs/>
                <w:iCs/>
                <w:sz w:val="16"/>
                <w:szCs w:val="16"/>
              </w:rPr>
              <w:t xml:space="preserve"> overili správnosť údajov vo vyššie uvedenom zozname odsúdených právnických osôb a v prípade nesprávnych údajov zabezpečili relevantné kroky na ich úpravu ešte pred predložením </w:t>
            </w:r>
            <w:proofErr w:type="spellStart"/>
            <w:r w:rsidR="00261FF9" w:rsidRPr="00292CB0">
              <w:rPr>
                <w:rFonts w:cstheme="minorHAnsi"/>
                <w:bCs/>
                <w:iCs/>
                <w:sz w:val="16"/>
                <w:szCs w:val="16"/>
              </w:rPr>
              <w:t>ŽoNFP</w:t>
            </w:r>
            <w:proofErr w:type="spellEnd"/>
            <w:r w:rsidR="00261FF9" w:rsidRPr="00292CB0">
              <w:rPr>
                <w:rFonts w:cstheme="minorHAnsi"/>
                <w:bCs/>
                <w:iCs/>
                <w:sz w:val="16"/>
                <w:szCs w:val="16"/>
              </w:rPr>
              <w:t>.</w:t>
            </w:r>
          </w:p>
        </w:tc>
      </w:tr>
      <w:tr w:rsidR="00292CB0" w:rsidRPr="00292CB0" w14:paraId="1697D51B" w14:textId="77777777" w:rsidTr="006F6409">
        <w:trPr>
          <w:trHeight w:val="284"/>
          <w:jc w:val="right"/>
        </w:trPr>
        <w:tc>
          <w:tcPr>
            <w:tcW w:w="562" w:type="dxa"/>
            <w:shd w:val="clear" w:color="auto" w:fill="auto"/>
            <w:vAlign w:val="center"/>
          </w:tcPr>
          <w:p w14:paraId="107E7B7E" w14:textId="51210338"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lastRenderedPageBreak/>
              <w:t>1.4</w:t>
            </w:r>
          </w:p>
        </w:tc>
        <w:tc>
          <w:tcPr>
            <w:tcW w:w="13608" w:type="dxa"/>
            <w:shd w:val="clear" w:color="auto" w:fill="auto"/>
            <w:vAlign w:val="center"/>
          </w:tcPr>
          <w:p w14:paraId="0B44A29E" w14:textId="0E72B584"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Podmienka, že žiadateľ ani jeho štatutárny orgán, ani žiadny člen štatutárneho orgánu, ani prokurista/i, ani osoba splnomocnená zastupovať ho v konaní o </w:t>
            </w:r>
            <w:proofErr w:type="spellStart"/>
            <w:r w:rsidRPr="00292CB0">
              <w:rPr>
                <w:rFonts w:cstheme="minorHAnsi"/>
                <w:b/>
                <w:sz w:val="18"/>
                <w:szCs w:val="18"/>
              </w:rPr>
              <w:t>ŽoNFP</w:t>
            </w:r>
            <w:proofErr w:type="spellEnd"/>
            <w:r w:rsidRPr="00292CB0">
              <w:rPr>
                <w:rFonts w:cstheme="minorHAnsi"/>
                <w:b/>
                <w:sz w:val="18"/>
                <w:szCs w:val="18"/>
              </w:rPr>
              <w:t xml:space="preserve"> neboli právoplatne odsúdení za trestný čin korupcie, za trestný čin poškodzovania finančných záujmov </w:t>
            </w:r>
            <w:r w:rsidR="00403E7C" w:rsidRPr="00292CB0">
              <w:rPr>
                <w:rFonts w:cstheme="minorHAnsi"/>
                <w:b/>
                <w:sz w:val="18"/>
                <w:szCs w:val="18"/>
              </w:rPr>
              <w:t>EÚ</w:t>
            </w:r>
            <w:r w:rsidRPr="00292CB0">
              <w:rPr>
                <w:rFonts w:cstheme="minorHAnsi"/>
                <w:b/>
                <w:sz w:val="18"/>
                <w:szCs w:val="18"/>
              </w:rPr>
              <w:t>, za trestný čin legalizácie príjmu z trestnej činnosti, za trestný čin založenia, zosnovania a podporovania zločineckej skupiny, alebo za trestný čin machinácie pri verejnom obstarávaní a verejnej dražbe</w:t>
            </w:r>
            <w:r w:rsidRPr="00292CB0">
              <w:rPr>
                <w:rStyle w:val="Odkaznapoznmkupodiarou"/>
                <w:rFonts w:cstheme="minorHAnsi"/>
                <w:b/>
                <w:sz w:val="18"/>
                <w:szCs w:val="18"/>
              </w:rPr>
              <w:footnoteReference w:id="5"/>
            </w:r>
          </w:p>
          <w:p w14:paraId="631F46C9" w14:textId="6D0816F6" w:rsidR="00261FF9" w:rsidRPr="00292CB0" w:rsidRDefault="00261FF9" w:rsidP="002C09AB">
            <w:pPr>
              <w:spacing w:after="0" w:line="240" w:lineRule="auto"/>
              <w:jc w:val="both"/>
              <w:rPr>
                <w:rFonts w:cstheme="minorHAnsi"/>
                <w:sz w:val="16"/>
                <w:szCs w:val="16"/>
              </w:rPr>
            </w:pPr>
            <w:r w:rsidRPr="00292CB0">
              <w:rPr>
                <w:rFonts w:cstheme="minorHAnsi"/>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292CB0">
              <w:rPr>
                <w:rFonts w:cstheme="minorHAnsi"/>
                <w:strike/>
                <w:sz w:val="16"/>
                <w:szCs w:val="16"/>
              </w:rPr>
              <w:t>e</w:t>
            </w:r>
            <w:r w:rsidRPr="00292CB0">
              <w:rPr>
                <w:rFonts w:cstheme="minorHAnsi"/>
                <w:sz w:val="16"/>
                <w:szCs w:val="16"/>
              </w:rPr>
              <w:t xml:space="preserv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r w:rsidRPr="00292CB0">
              <w:rPr>
                <w:rFonts w:cstheme="minorHAnsi"/>
                <w:bCs/>
                <w:iCs/>
                <w:sz w:val="16"/>
                <w:szCs w:val="16"/>
              </w:rPr>
              <w:t>a to za každú osobu oprávnenú konať v mene žiadateľa</w:t>
            </w:r>
            <w:r w:rsidRPr="00292CB0">
              <w:rPr>
                <w:rFonts w:cstheme="minorHAnsi"/>
                <w:sz w:val="16"/>
                <w:szCs w:val="16"/>
              </w:rPr>
              <w:t xml:space="preserve">. Udelený súhlas pre poskytnutie výpisu z registra trestov bude využitý </w:t>
            </w:r>
            <w:r w:rsidRPr="00292CB0">
              <w:rPr>
                <w:rFonts w:cstheme="minorHAnsi"/>
                <w:b/>
                <w:sz w:val="16"/>
                <w:szCs w:val="16"/>
              </w:rPr>
              <w:t>PPA na overenie splnenia podmienky poskytnutia príspevku prostredníctvom integračnej funkcie ITMS2014+</w:t>
            </w:r>
            <w:r w:rsidRPr="00292CB0">
              <w:rPr>
                <w:rFonts w:cstheme="minorHAnsi"/>
                <w:sz w:val="16"/>
                <w:szCs w:val="16"/>
              </w:rPr>
              <w:t xml:space="preserve">, resp. údajov a informácií v úschovni dát </w:t>
            </w:r>
            <w:proofErr w:type="spellStart"/>
            <w:r w:rsidRPr="00292CB0">
              <w:rPr>
                <w:rFonts w:cstheme="minorHAnsi"/>
                <w:sz w:val="16"/>
                <w:szCs w:val="16"/>
              </w:rPr>
              <w:t>OverSi</w:t>
            </w:r>
            <w:proofErr w:type="spellEnd"/>
            <w:r w:rsidRPr="00292CB0">
              <w:rPr>
                <w:rFonts w:cstheme="minorHAnsi"/>
                <w:sz w:val="16"/>
                <w:szCs w:val="16"/>
              </w:rPr>
              <w:t xml:space="preserve"> prostredníctvom webového sídla: </w:t>
            </w:r>
            <w:hyperlink r:id="rId20"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 </w:t>
            </w:r>
            <w:r w:rsidRPr="00292CB0">
              <w:rPr>
                <w:rStyle w:val="Hypertextovprepojenie"/>
                <w:rFonts w:cstheme="minorHAnsi"/>
                <w:color w:val="auto"/>
                <w:sz w:val="16"/>
                <w:szCs w:val="16"/>
                <w:u w:val="none"/>
              </w:rPr>
              <w:t>len v prípade nefunkčnosti integračnej akcie v</w:t>
            </w:r>
            <w:r w:rsidRPr="00292CB0">
              <w:rPr>
                <w:rStyle w:val="Hypertextovprepojenie"/>
                <w:rFonts w:cstheme="minorHAnsi"/>
                <w:color w:val="auto"/>
                <w:sz w:val="16"/>
                <w:szCs w:val="16"/>
              </w:rPr>
              <w:t xml:space="preserve"> </w:t>
            </w:r>
            <w:r w:rsidRPr="00292CB0">
              <w:rPr>
                <w:rFonts w:cstheme="minorHAnsi"/>
                <w:sz w:val="16"/>
                <w:szCs w:val="16"/>
              </w:rPr>
              <w:t xml:space="preserve">ITMS2014+. </w:t>
            </w:r>
          </w:p>
          <w:p w14:paraId="41EB807C" w14:textId="77777777"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Poskytnutie súhlasu sa týka štatutárneho orgánu žiadateľa, každého člena štatutárneho orgánu žiadateľa, prokuristu a osoby splnomocnenej zastupovať žiadateľa v konaní o </w:t>
            </w:r>
            <w:proofErr w:type="spellStart"/>
            <w:r w:rsidRPr="00292CB0">
              <w:rPr>
                <w:rFonts w:cstheme="minorHAnsi"/>
                <w:sz w:val="16"/>
                <w:szCs w:val="16"/>
              </w:rPr>
              <w:t>ŽoNFP</w:t>
            </w:r>
            <w:proofErr w:type="spellEnd"/>
            <w:r w:rsidRPr="00292CB0">
              <w:rPr>
                <w:rFonts w:cstheme="minorHAnsi"/>
                <w:sz w:val="16"/>
                <w:szCs w:val="16"/>
              </w:rPr>
              <w:t xml:space="preserve">. Súhlas udeľuje dotknutá fyzická osoba. V prípade viacerých osôb je potrebné, aby súhlas udelila každá fyzická osoba samostatne na samostatnom tlačive. </w:t>
            </w:r>
          </w:p>
          <w:p w14:paraId="02ACEB5E" w14:textId="6A65CCCE"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292CB0">
              <w:rPr>
                <w:rFonts w:cstheme="minorHAnsi"/>
                <w:sz w:val="16"/>
                <w:szCs w:val="16"/>
              </w:rPr>
              <w:t>mesiac</w:t>
            </w:r>
            <w:r w:rsidRPr="00292CB0">
              <w:rPr>
                <w:rFonts w:cstheme="minorHAnsi"/>
                <w:sz w:val="16"/>
                <w:szCs w:val="16"/>
              </w:rPr>
              <w:t xml:space="preserv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
          <w:p w14:paraId="3ECE3237" w14:textId="77777777" w:rsidR="00261FF9" w:rsidRPr="00292CB0" w:rsidRDefault="00261FF9" w:rsidP="002C09AB">
            <w:pPr>
              <w:tabs>
                <w:tab w:val="left" w:pos="567"/>
              </w:tabs>
              <w:spacing w:after="0" w:line="240" w:lineRule="auto"/>
              <w:jc w:val="both"/>
              <w:rPr>
                <w:rFonts w:cstheme="minorHAnsi"/>
                <w:sz w:val="16"/>
                <w:szCs w:val="16"/>
              </w:rPr>
            </w:pPr>
            <w:r w:rsidRPr="00292CB0">
              <w:rPr>
                <w:rFonts w:cstheme="minorHAnsi"/>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292CB0">
              <w:rPr>
                <w:rFonts w:cstheme="minorHAnsi"/>
                <w:sz w:val="16"/>
                <w:szCs w:val="16"/>
              </w:rPr>
              <w:t>OverSi</w:t>
            </w:r>
            <w:proofErr w:type="spellEnd"/>
            <w:r w:rsidRPr="00292CB0">
              <w:rPr>
                <w:rFonts w:cstheme="minorHAnsi"/>
                <w:sz w:val="16"/>
                <w:szCs w:val="16"/>
              </w:rPr>
              <w:t xml:space="preserve"> prostredníctvom webového sídla: </w:t>
            </w:r>
            <w:hyperlink r:id="rId21" w:history="1">
              <w:r w:rsidRPr="00292CB0">
                <w:rPr>
                  <w:rStyle w:val="Hypertextovprepojenie"/>
                  <w:rFonts w:eastAsia="Arial Unicode MS" w:cstheme="minorHAnsi"/>
                  <w:color w:val="auto"/>
                  <w:sz w:val="16"/>
                  <w:szCs w:val="16"/>
                </w:rPr>
                <w:t>https://oversi.gov.sk/</w:t>
              </w:r>
            </w:hyperlink>
            <w:r w:rsidRPr="00292CB0">
              <w:rPr>
                <w:rFonts w:cstheme="minorHAnsi"/>
                <w:sz w:val="16"/>
                <w:szCs w:val="16"/>
              </w:rPr>
              <w:t xml:space="preserve">, PPA vyzve žiadateľa na predloženie výpisu z registra trestov, ktorý nie je starší ako 1 mesiac ku dňu doplnenia </w:t>
            </w:r>
            <w:proofErr w:type="spellStart"/>
            <w:r w:rsidRPr="00292CB0">
              <w:rPr>
                <w:rFonts w:cstheme="minorHAnsi"/>
                <w:sz w:val="16"/>
                <w:szCs w:val="16"/>
              </w:rPr>
              <w:t>ŽoNFP</w:t>
            </w:r>
            <w:proofErr w:type="spellEnd"/>
            <w:r w:rsidRPr="00292CB0">
              <w:rPr>
                <w:rFonts w:cstheme="minorHAnsi"/>
                <w:sz w:val="16"/>
                <w:szCs w:val="16"/>
              </w:rPr>
              <w:t>.</w:t>
            </w:r>
          </w:p>
          <w:p w14:paraId="07694340" w14:textId="77777777" w:rsidR="00261FF9" w:rsidRPr="00292CB0" w:rsidRDefault="00261FF9" w:rsidP="002C09AB">
            <w:pPr>
              <w:spacing w:after="0" w:line="240" w:lineRule="auto"/>
              <w:jc w:val="both"/>
              <w:rPr>
                <w:rFonts w:cstheme="minorHAnsi"/>
                <w:b/>
                <w:sz w:val="16"/>
                <w:szCs w:val="16"/>
              </w:rPr>
            </w:pPr>
            <w:r w:rsidRPr="00292CB0">
              <w:rPr>
                <w:rFonts w:cstheme="minorHAnsi"/>
                <w:b/>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292CB0" w:rsidRDefault="00261FF9" w:rsidP="002C09AB">
            <w:pPr>
              <w:spacing w:after="0" w:line="240" w:lineRule="auto"/>
              <w:jc w:val="both"/>
              <w:rPr>
                <w:rFonts w:cstheme="minorHAnsi"/>
                <w:b/>
                <w:bCs/>
                <w:iCs/>
                <w:sz w:val="16"/>
                <w:szCs w:val="16"/>
              </w:rPr>
            </w:pPr>
            <w:r w:rsidRPr="00292CB0">
              <w:rPr>
                <w:rFonts w:cstheme="minorHAnsi"/>
                <w:b/>
                <w:sz w:val="16"/>
                <w:szCs w:val="16"/>
              </w:rPr>
              <w:t xml:space="preserve">Ak v priebehu konania o </w:t>
            </w:r>
            <w:proofErr w:type="spellStart"/>
            <w:r w:rsidRPr="00292CB0">
              <w:rPr>
                <w:rFonts w:cstheme="minorHAnsi"/>
                <w:b/>
                <w:sz w:val="16"/>
                <w:szCs w:val="16"/>
              </w:rPr>
              <w:t>ŽoNFP</w:t>
            </w:r>
            <w:proofErr w:type="spellEnd"/>
            <w:r w:rsidRPr="00292CB0">
              <w:rPr>
                <w:rFonts w:cstheme="minorHAnsi"/>
                <w:b/>
                <w:sz w:val="16"/>
                <w:szCs w:val="16"/>
              </w:rPr>
              <w:t xml:space="preserve"> dôjde k zmene štatutárneho orgánu, resp. člena štatutárneho orgánu alebo k zmene či k doplneniu osoby splnomocnenej zastupovať žiadateľa v konan</w:t>
            </w:r>
            <w:r w:rsidR="00BA3291" w:rsidRPr="00292CB0">
              <w:rPr>
                <w:rFonts w:cstheme="minorHAnsi"/>
                <w:b/>
                <w:sz w:val="16"/>
                <w:szCs w:val="16"/>
              </w:rPr>
              <w:t>í a žiadateľ zasiela oznámenie</w:t>
            </w:r>
            <w:r w:rsidRPr="00292CB0">
              <w:rPr>
                <w:rFonts w:cstheme="minorHAnsi"/>
                <w:b/>
                <w:sz w:val="16"/>
                <w:szCs w:val="16"/>
              </w:rPr>
              <w:t xml:space="preserve"> </w:t>
            </w:r>
            <w:r w:rsidR="00BA3291" w:rsidRPr="00292CB0">
              <w:rPr>
                <w:rFonts w:cstheme="minorHAnsi"/>
                <w:b/>
                <w:sz w:val="16"/>
                <w:szCs w:val="16"/>
              </w:rPr>
              <w:t>o takejto zmene</w:t>
            </w:r>
            <w:r w:rsidRPr="00292CB0">
              <w:rPr>
                <w:rFonts w:cstheme="minorHAnsi"/>
                <w:b/>
                <w:sz w:val="16"/>
                <w:szCs w:val="16"/>
              </w:rPr>
              <w:t xml:space="preserve"> spolu s </w:t>
            </w:r>
            <w:r w:rsidRPr="00292CB0">
              <w:rPr>
                <w:rFonts w:cstheme="minorHAnsi"/>
                <w:b/>
                <w:bCs/>
                <w:iCs/>
                <w:sz w:val="16"/>
                <w:szCs w:val="16"/>
              </w:rPr>
              <w:t xml:space="preserve">údajmi potrebnými na vyžiadanie výpisu z registra trestov alebo Výpisom z registra trestov </w:t>
            </w:r>
            <w:r w:rsidRPr="00292CB0">
              <w:rPr>
                <w:rFonts w:cstheme="minorHAnsi"/>
                <w:b/>
                <w:sz w:val="16"/>
                <w:szCs w:val="16"/>
              </w:rPr>
              <w:t>nie starším ako 1 mesiac ku dňu zaslania oznámenia.</w:t>
            </w:r>
          </w:p>
          <w:p w14:paraId="4C759346" w14:textId="48BD37AF"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559FC3D0" w14:textId="6D81BBFC" w:rsidR="00261FF9" w:rsidRPr="00292CB0" w:rsidRDefault="001E75C8" w:rsidP="009F1D61">
            <w:pPr>
              <w:pStyle w:val="Odsekzoznamu"/>
              <w:numPr>
                <w:ilvl w:val="0"/>
                <w:numId w:val="102"/>
              </w:numPr>
              <w:spacing w:after="0" w:line="240" w:lineRule="auto"/>
              <w:ind w:left="209" w:hanging="209"/>
              <w:jc w:val="both"/>
              <w:rPr>
                <w:rFonts w:cstheme="minorHAnsi"/>
                <w:bCs/>
                <w:iCs/>
                <w:sz w:val="16"/>
                <w:szCs w:val="16"/>
              </w:rPr>
            </w:pPr>
            <w:r w:rsidRPr="00292CB0">
              <w:rPr>
                <w:rFonts w:cstheme="minorHAnsi"/>
                <w:bCs/>
                <w:iCs/>
                <w:sz w:val="16"/>
                <w:szCs w:val="16"/>
              </w:rPr>
              <w:t>Udelenie súhlasu</w:t>
            </w:r>
            <w:r w:rsidR="00261FF9" w:rsidRPr="00292CB0">
              <w:rPr>
                <w:rFonts w:cstheme="minorHAnsi"/>
                <w:bCs/>
                <w:iCs/>
                <w:sz w:val="16"/>
                <w:szCs w:val="16"/>
              </w:rPr>
              <w:t xml:space="preserve"> o výpis z registra trestov</w:t>
            </w:r>
            <w:r w:rsidR="00261FF9" w:rsidRPr="00292CB0">
              <w:rPr>
                <w:rFonts w:cstheme="minorHAnsi"/>
                <w:sz w:val="16"/>
                <w:szCs w:val="16"/>
              </w:rPr>
              <w:t xml:space="preserve"> (</w:t>
            </w:r>
            <w:r w:rsidR="00261FF9" w:rsidRPr="00292CB0">
              <w:rPr>
                <w:rFonts w:cstheme="minorHAnsi"/>
                <w:bCs/>
                <w:iCs/>
                <w:sz w:val="16"/>
                <w:szCs w:val="16"/>
              </w:rPr>
              <w:t xml:space="preserve">Príloha č. 22B), </w:t>
            </w:r>
            <w:proofErr w:type="spellStart"/>
            <w:r w:rsidR="00261FF9" w:rsidRPr="00292CB0">
              <w:rPr>
                <w:rFonts w:cstheme="minorHAnsi"/>
                <w:b/>
                <w:sz w:val="16"/>
                <w:szCs w:val="16"/>
              </w:rPr>
              <w:t>sken</w:t>
            </w:r>
            <w:proofErr w:type="spellEnd"/>
            <w:r w:rsidR="00261FF9" w:rsidRPr="00292CB0">
              <w:rPr>
                <w:rFonts w:cstheme="minorHAnsi"/>
                <w:b/>
                <w:sz w:val="16"/>
                <w:szCs w:val="16"/>
              </w:rPr>
              <w:t xml:space="preserve"> listinného originálu vo formáte .</w:t>
            </w:r>
            <w:proofErr w:type="spellStart"/>
            <w:r w:rsidR="00261FF9" w:rsidRPr="00292CB0">
              <w:rPr>
                <w:rFonts w:cstheme="minorHAnsi"/>
                <w:b/>
                <w:sz w:val="16"/>
                <w:szCs w:val="16"/>
              </w:rPr>
              <w:t>pdf</w:t>
            </w:r>
            <w:proofErr w:type="spellEnd"/>
            <w:r w:rsidR="00261FF9" w:rsidRPr="00292CB0">
              <w:rPr>
                <w:rFonts w:cstheme="minorHAnsi"/>
                <w:b/>
                <w:sz w:val="16"/>
                <w:szCs w:val="16"/>
              </w:rPr>
              <w:t xml:space="preserve"> prostredníctvom ITMS2014+</w:t>
            </w:r>
          </w:p>
          <w:p w14:paraId="2E8F7DF6" w14:textId="5B4F95C1" w:rsidR="00261FF9" w:rsidRPr="00292CB0" w:rsidRDefault="00261FF9" w:rsidP="009F1D61">
            <w:pPr>
              <w:pStyle w:val="Odsekzoznamu"/>
              <w:numPr>
                <w:ilvl w:val="0"/>
                <w:numId w:val="102"/>
              </w:numPr>
              <w:spacing w:after="0" w:line="240" w:lineRule="auto"/>
              <w:ind w:left="209" w:hanging="209"/>
              <w:jc w:val="both"/>
              <w:rPr>
                <w:rFonts w:cstheme="minorHAnsi"/>
                <w:b/>
                <w:sz w:val="16"/>
                <w:szCs w:val="16"/>
              </w:rPr>
            </w:pPr>
            <w:r w:rsidRPr="00292CB0">
              <w:rPr>
                <w:rFonts w:cstheme="minorHAnsi"/>
                <w:bCs/>
                <w:iCs/>
                <w:sz w:val="16"/>
                <w:szCs w:val="16"/>
              </w:rPr>
              <w:t>V</w:t>
            </w:r>
            <w:r w:rsidRPr="00292CB0">
              <w:rPr>
                <w:rFonts w:cstheme="minorHAnsi"/>
                <w:iCs/>
                <w:sz w:val="16"/>
                <w:szCs w:val="16"/>
              </w:rPr>
              <w:t>ýpis z registra trestov</w:t>
            </w:r>
            <w:r w:rsidRPr="00292CB0">
              <w:rPr>
                <w:rFonts w:cstheme="minorHAnsi"/>
                <w:sz w:val="16"/>
                <w:szCs w:val="16"/>
              </w:rPr>
              <w:t>, nie</w:t>
            </w:r>
            <w:r w:rsidR="00566347" w:rsidRPr="00292CB0">
              <w:rPr>
                <w:rFonts w:cstheme="minorHAnsi"/>
                <w:bCs/>
                <w:sz w:val="16"/>
                <w:szCs w:val="16"/>
              </w:rPr>
              <w:t xml:space="preserve"> starší</w:t>
            </w:r>
            <w:r w:rsidRPr="00292CB0">
              <w:rPr>
                <w:rFonts w:cstheme="minorHAnsi"/>
                <w:bCs/>
                <w:sz w:val="16"/>
                <w:szCs w:val="16"/>
              </w:rPr>
              <w:t xml:space="preserve"> ako 1 mesiac ku dňu predloženia </w:t>
            </w:r>
            <w:proofErr w:type="spellStart"/>
            <w:r w:rsidRPr="00292CB0">
              <w:rPr>
                <w:rFonts w:cstheme="minorHAnsi"/>
                <w:bCs/>
                <w:sz w:val="16"/>
                <w:szCs w:val="16"/>
              </w:rPr>
              <w:t>ŽoNFP</w:t>
            </w:r>
            <w:proofErr w:type="spellEnd"/>
            <w:r w:rsidRPr="00292CB0">
              <w:rPr>
                <w:rFonts w:cstheme="minorHAnsi"/>
                <w:sz w:val="16"/>
                <w:szCs w:val="16"/>
              </w:rPr>
              <w:t xml:space="preserve">, </w:t>
            </w:r>
            <w:r w:rsidRPr="00292CB0">
              <w:rPr>
                <w:rFonts w:cstheme="minorHAnsi"/>
                <w:bCs/>
                <w:iCs/>
                <w:sz w:val="16"/>
                <w:szCs w:val="16"/>
              </w:rPr>
              <w:t xml:space="preserve">a to za každú osobu oprávnenú konať v mene žiadateľa </w:t>
            </w:r>
            <w:r w:rsidRPr="00292CB0">
              <w:rPr>
                <w:rFonts w:cstheme="minorHAnsi"/>
                <w:sz w:val="16"/>
                <w:szCs w:val="16"/>
              </w:rPr>
              <w:t>(len v prípade technických problémov, nefunkčnosti ITMS2014+ alebo v prípade ak je žiadateľ štatutárny orgán, člen štatutárneho orgánu, prokurista/osoba splnomocnená zastup</w:t>
            </w:r>
            <w:r w:rsidR="008A4018" w:rsidRPr="00292CB0">
              <w:rPr>
                <w:rFonts w:cstheme="minorHAnsi"/>
                <w:sz w:val="16"/>
                <w:szCs w:val="16"/>
              </w:rPr>
              <w:t>ovať v konaní o </w:t>
            </w:r>
            <w:proofErr w:type="spellStart"/>
            <w:r w:rsidR="008A4018" w:rsidRPr="00292CB0">
              <w:rPr>
                <w:rFonts w:cstheme="minorHAnsi"/>
                <w:sz w:val="16"/>
                <w:szCs w:val="16"/>
              </w:rPr>
              <w:t>ŽoNFP</w:t>
            </w:r>
            <w:proofErr w:type="spellEnd"/>
            <w:r w:rsidR="008A4018" w:rsidRPr="00292CB0">
              <w:rPr>
                <w:rFonts w:cstheme="minorHAnsi"/>
                <w:sz w:val="16"/>
                <w:szCs w:val="16"/>
              </w:rPr>
              <w:t xml:space="preserve"> osobou zo zahraničia a pod.), </w:t>
            </w:r>
            <w:proofErr w:type="spellStart"/>
            <w:r w:rsidR="00403E7C" w:rsidRPr="00292CB0">
              <w:rPr>
                <w:rFonts w:cstheme="minorHAnsi"/>
                <w:b/>
                <w:sz w:val="16"/>
                <w:szCs w:val="16"/>
              </w:rPr>
              <w:t>sken</w:t>
            </w:r>
            <w:proofErr w:type="spellEnd"/>
            <w:r w:rsidR="00403E7C" w:rsidRPr="00292CB0">
              <w:rPr>
                <w:rFonts w:cstheme="minorHAnsi"/>
                <w:b/>
                <w:sz w:val="16"/>
                <w:szCs w:val="16"/>
              </w:rPr>
              <w:t xml:space="preserve"> listinného originálu</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1E00A07" w14:textId="77777777" w:rsidR="00261FF9" w:rsidRPr="0073260C" w:rsidRDefault="00261FF9" w:rsidP="002C09AB">
            <w:pPr>
              <w:pStyle w:val="Default"/>
              <w:keepLines/>
              <w:widowControl w:val="0"/>
              <w:jc w:val="both"/>
              <w:rPr>
                <w:rFonts w:asciiTheme="minorHAnsi" w:hAnsiTheme="minorHAnsi" w:cstheme="minorHAnsi"/>
                <w:b/>
                <w:bCs/>
                <w:i/>
                <w:iCs/>
                <w:strike/>
                <w:color w:val="00B050"/>
                <w:sz w:val="16"/>
                <w:szCs w:val="16"/>
              </w:rPr>
            </w:pPr>
            <w:proofErr w:type="spellStart"/>
            <w:r w:rsidRPr="0073260C">
              <w:rPr>
                <w:rFonts w:asciiTheme="minorHAnsi" w:hAnsiTheme="minorHAnsi" w:cstheme="minorHAnsi"/>
                <w:b/>
                <w:bCs/>
                <w:i/>
                <w:iCs/>
                <w:strike/>
                <w:color w:val="00B050"/>
                <w:sz w:val="16"/>
                <w:szCs w:val="16"/>
              </w:rPr>
              <w:t>Podopatrenie</w:t>
            </w:r>
            <w:proofErr w:type="spellEnd"/>
            <w:r w:rsidRPr="0073260C">
              <w:rPr>
                <w:rFonts w:asciiTheme="minorHAnsi" w:hAnsiTheme="minorHAnsi" w:cstheme="minorHAnsi"/>
                <w:b/>
                <w:bCs/>
                <w:i/>
                <w:iCs/>
                <w:strike/>
                <w:color w:val="00B050"/>
                <w:sz w:val="16"/>
                <w:szCs w:val="16"/>
              </w:rPr>
              <w:t xml:space="preserve"> 6.1, </w:t>
            </w:r>
            <w:proofErr w:type="spellStart"/>
            <w:r w:rsidRPr="0073260C">
              <w:rPr>
                <w:rFonts w:asciiTheme="minorHAnsi" w:hAnsiTheme="minorHAnsi" w:cstheme="minorHAnsi"/>
                <w:b/>
                <w:bCs/>
                <w:i/>
                <w:iCs/>
                <w:strike/>
                <w:color w:val="00B050"/>
                <w:sz w:val="16"/>
                <w:szCs w:val="16"/>
              </w:rPr>
              <w:t>Podopatrenie</w:t>
            </w:r>
            <w:proofErr w:type="spellEnd"/>
            <w:r w:rsidRPr="0073260C">
              <w:rPr>
                <w:rFonts w:asciiTheme="minorHAnsi" w:hAnsiTheme="minorHAnsi" w:cstheme="minorHAnsi"/>
                <w:b/>
                <w:bCs/>
                <w:i/>
                <w:iCs/>
                <w:strike/>
                <w:color w:val="00B050"/>
                <w:sz w:val="16"/>
                <w:szCs w:val="16"/>
              </w:rPr>
              <w:t xml:space="preserve"> 6.3 </w:t>
            </w:r>
          </w:p>
          <w:p w14:paraId="1AED8935" w14:textId="36099E9A" w:rsidR="00261FF9" w:rsidRPr="0073260C" w:rsidRDefault="001E75C8" w:rsidP="004800B7">
            <w:pPr>
              <w:pStyle w:val="Odsekzoznamu"/>
              <w:numPr>
                <w:ilvl w:val="0"/>
                <w:numId w:val="203"/>
              </w:numPr>
              <w:spacing w:after="0" w:line="240" w:lineRule="auto"/>
              <w:ind w:left="210" w:hanging="210"/>
              <w:jc w:val="both"/>
              <w:rPr>
                <w:rFonts w:cstheme="minorHAnsi"/>
                <w:bCs/>
                <w:iCs/>
                <w:strike/>
                <w:color w:val="00B050"/>
                <w:sz w:val="16"/>
                <w:szCs w:val="16"/>
              </w:rPr>
            </w:pPr>
            <w:r w:rsidRPr="0073260C">
              <w:rPr>
                <w:rFonts w:cstheme="minorHAnsi"/>
                <w:bCs/>
                <w:iCs/>
                <w:strike/>
                <w:color w:val="00B050"/>
                <w:sz w:val="16"/>
                <w:szCs w:val="16"/>
              </w:rPr>
              <w:t xml:space="preserve">Udelenie súhlasu </w:t>
            </w:r>
            <w:r w:rsidR="00261FF9" w:rsidRPr="0073260C">
              <w:rPr>
                <w:rFonts w:cstheme="minorHAnsi"/>
                <w:bCs/>
                <w:iCs/>
                <w:strike/>
                <w:color w:val="00B050"/>
                <w:sz w:val="16"/>
                <w:szCs w:val="16"/>
              </w:rPr>
              <w:t>o výpis z registra trestov</w:t>
            </w:r>
            <w:r w:rsidR="00261FF9" w:rsidRPr="0073260C">
              <w:rPr>
                <w:rFonts w:cstheme="minorHAnsi"/>
                <w:strike/>
                <w:color w:val="00B050"/>
                <w:sz w:val="16"/>
                <w:szCs w:val="16"/>
              </w:rPr>
              <w:t xml:space="preserve"> (</w:t>
            </w:r>
            <w:r w:rsidR="00261FF9" w:rsidRPr="0073260C">
              <w:rPr>
                <w:rFonts w:cstheme="minorHAnsi"/>
                <w:bCs/>
                <w:iCs/>
                <w:strike/>
                <w:color w:val="00B050"/>
                <w:sz w:val="16"/>
                <w:szCs w:val="16"/>
              </w:rPr>
              <w:t xml:space="preserve">Príloha č. 22B), </w:t>
            </w:r>
            <w:proofErr w:type="spellStart"/>
            <w:r w:rsidR="00261FF9" w:rsidRPr="0073260C">
              <w:rPr>
                <w:rFonts w:cstheme="minorHAnsi"/>
                <w:b/>
                <w:strike/>
                <w:color w:val="00B050"/>
                <w:sz w:val="16"/>
                <w:szCs w:val="16"/>
              </w:rPr>
              <w:t>sken</w:t>
            </w:r>
            <w:proofErr w:type="spellEnd"/>
            <w:r w:rsidR="00261FF9" w:rsidRPr="0073260C">
              <w:rPr>
                <w:rFonts w:cstheme="minorHAnsi"/>
                <w:b/>
                <w:strike/>
                <w:color w:val="00B050"/>
                <w:sz w:val="16"/>
                <w:szCs w:val="16"/>
              </w:rPr>
              <w:t xml:space="preserve"> listinného originálu vo formáte .</w:t>
            </w:r>
            <w:proofErr w:type="spellStart"/>
            <w:r w:rsidR="00261FF9" w:rsidRPr="0073260C">
              <w:rPr>
                <w:rFonts w:cstheme="minorHAnsi"/>
                <w:b/>
                <w:strike/>
                <w:color w:val="00B050"/>
                <w:sz w:val="16"/>
                <w:szCs w:val="16"/>
              </w:rPr>
              <w:t>pdf</w:t>
            </w:r>
            <w:proofErr w:type="spellEnd"/>
            <w:r w:rsidR="00261FF9" w:rsidRPr="0073260C">
              <w:rPr>
                <w:rFonts w:cstheme="minorHAnsi"/>
                <w:b/>
                <w:strike/>
                <w:color w:val="00B050"/>
                <w:sz w:val="16"/>
                <w:szCs w:val="16"/>
              </w:rPr>
              <w:t xml:space="preserve"> prostredníctvom ITMS2014+</w:t>
            </w:r>
          </w:p>
          <w:p w14:paraId="4029889E" w14:textId="1B4A47C8" w:rsidR="00261FF9" w:rsidRPr="0073260C" w:rsidRDefault="00261FF9" w:rsidP="004800B7">
            <w:pPr>
              <w:pStyle w:val="Odsekzoznamu"/>
              <w:numPr>
                <w:ilvl w:val="0"/>
                <w:numId w:val="203"/>
              </w:numPr>
              <w:spacing w:after="0" w:line="240" w:lineRule="auto"/>
              <w:ind w:left="210" w:hanging="210"/>
              <w:jc w:val="both"/>
              <w:rPr>
                <w:rFonts w:cstheme="minorHAnsi"/>
                <w:bCs/>
                <w:iCs/>
                <w:strike/>
                <w:color w:val="00B050"/>
                <w:sz w:val="16"/>
                <w:szCs w:val="16"/>
              </w:rPr>
            </w:pPr>
            <w:r w:rsidRPr="0073260C">
              <w:rPr>
                <w:rFonts w:cstheme="minorHAnsi"/>
                <w:bCs/>
                <w:iCs/>
                <w:strike/>
                <w:color w:val="00B050"/>
                <w:sz w:val="16"/>
                <w:szCs w:val="16"/>
              </w:rPr>
              <w:t>V</w:t>
            </w:r>
            <w:r w:rsidRPr="0073260C">
              <w:rPr>
                <w:rFonts w:cstheme="minorHAnsi"/>
                <w:iCs/>
                <w:strike/>
                <w:color w:val="00B050"/>
                <w:sz w:val="16"/>
                <w:szCs w:val="16"/>
              </w:rPr>
              <w:t>ýpis z registra trestov</w:t>
            </w:r>
            <w:r w:rsidRPr="0073260C">
              <w:rPr>
                <w:rFonts w:cstheme="minorHAnsi"/>
                <w:strike/>
                <w:color w:val="00B050"/>
                <w:sz w:val="16"/>
                <w:szCs w:val="16"/>
              </w:rPr>
              <w:t>, nie</w:t>
            </w:r>
            <w:r w:rsidR="00A721B0" w:rsidRPr="0073260C">
              <w:rPr>
                <w:rFonts w:cstheme="minorHAnsi"/>
                <w:bCs/>
                <w:strike/>
                <w:color w:val="00B050"/>
                <w:sz w:val="16"/>
                <w:szCs w:val="16"/>
              </w:rPr>
              <w:t xml:space="preserve"> starší</w:t>
            </w:r>
            <w:r w:rsidRPr="0073260C">
              <w:rPr>
                <w:rFonts w:cstheme="minorHAnsi"/>
                <w:bCs/>
                <w:strike/>
                <w:color w:val="00B050"/>
                <w:sz w:val="16"/>
                <w:szCs w:val="16"/>
              </w:rPr>
              <w:t xml:space="preserve"> ako 1 mesiac ku dňu predloženia </w:t>
            </w:r>
            <w:proofErr w:type="spellStart"/>
            <w:r w:rsidRPr="0073260C">
              <w:rPr>
                <w:rFonts w:cstheme="minorHAnsi"/>
                <w:bCs/>
                <w:strike/>
                <w:color w:val="00B050"/>
                <w:sz w:val="16"/>
                <w:szCs w:val="16"/>
              </w:rPr>
              <w:t>ŽoNFP</w:t>
            </w:r>
            <w:proofErr w:type="spellEnd"/>
            <w:r w:rsidRPr="0073260C">
              <w:rPr>
                <w:rFonts w:cstheme="minorHAnsi"/>
                <w:strike/>
                <w:color w:val="00B050"/>
                <w:sz w:val="16"/>
                <w:szCs w:val="16"/>
              </w:rPr>
              <w:t xml:space="preserve">. </w:t>
            </w:r>
            <w:r w:rsidRPr="0073260C">
              <w:rPr>
                <w:rFonts w:cstheme="minorHAnsi"/>
                <w:bCs/>
                <w:iCs/>
                <w:strike/>
                <w:color w:val="00B050"/>
                <w:sz w:val="16"/>
                <w:szCs w:val="16"/>
              </w:rPr>
              <w:t>Údaje potrebné na vyžiadanie výpisu z registra trestov</w:t>
            </w:r>
            <w:r w:rsidRPr="0073260C">
              <w:rPr>
                <w:rFonts w:cstheme="minorHAnsi"/>
                <w:strike/>
                <w:color w:val="00B050"/>
                <w:sz w:val="16"/>
                <w:szCs w:val="16"/>
              </w:rPr>
              <w:t xml:space="preserve"> sa týkajú štatutárneho orgánu žiadateľa, každého člena štatutárneho orgánu žiadateľa, prokuristu a osoby splnomocnenej zastupovať žiadateľa v konaní 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Údaje poskytuje dotknutá fyzická osoba. V prípade viacerých osôb je potrebné, aby </w:t>
            </w:r>
            <w:r w:rsidRPr="0073260C">
              <w:rPr>
                <w:rFonts w:cstheme="minorHAnsi"/>
                <w:bCs/>
                <w:iCs/>
                <w:strike/>
                <w:color w:val="00B050"/>
                <w:sz w:val="16"/>
                <w:szCs w:val="16"/>
              </w:rPr>
              <w:t>údaje potrebné na vyžiadanie výpisu z registra trestov</w:t>
            </w:r>
            <w:r w:rsidRPr="0073260C">
              <w:rPr>
                <w:rFonts w:cstheme="minorHAnsi"/>
                <w:strike/>
                <w:color w:val="00B050"/>
                <w:sz w:val="16"/>
                <w:szCs w:val="16"/>
              </w:rPr>
              <w:t xml:space="preserve"> poskytla každá fyzická osoba samostatne na samostatnom tlačive (</w:t>
            </w:r>
            <w:r w:rsidRPr="0073260C">
              <w:rPr>
                <w:rFonts w:cstheme="minorHAnsi"/>
                <w:bCs/>
                <w:strike/>
                <w:color w:val="00B050"/>
                <w:sz w:val="16"/>
                <w:szCs w:val="16"/>
              </w:rPr>
              <w:t>príloha musí byť predložená ako</w:t>
            </w:r>
            <w:r w:rsidRPr="0073260C">
              <w:rPr>
                <w:rFonts w:cstheme="minorHAnsi"/>
                <w:b/>
                <w:bCs/>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146AE7BF" w14:textId="687124E6"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773E24" w14:textId="1AB1B023" w:rsidR="00261FF9" w:rsidRPr="00292CB0" w:rsidRDefault="00D93F23" w:rsidP="004800B7">
            <w:pPr>
              <w:pStyle w:val="Odsekzoznamu"/>
              <w:numPr>
                <w:ilvl w:val="0"/>
                <w:numId w:val="217"/>
              </w:numPr>
              <w:spacing w:after="0" w:line="240" w:lineRule="auto"/>
              <w:ind w:left="213" w:hanging="213"/>
              <w:jc w:val="both"/>
              <w:rPr>
                <w:rFonts w:cstheme="minorHAnsi"/>
                <w:sz w:val="16"/>
                <w:szCs w:val="16"/>
              </w:rPr>
            </w:pPr>
            <w:r w:rsidRPr="00292CB0">
              <w:rPr>
                <w:rFonts w:cstheme="minorHAnsi"/>
                <w:sz w:val="16"/>
                <w:szCs w:val="16"/>
              </w:rPr>
              <w:t>o</w:t>
            </w:r>
            <w:r w:rsidR="008A4018" w:rsidRPr="00292CB0">
              <w:rPr>
                <w:rFonts w:cstheme="minorHAnsi"/>
                <w:sz w:val="16"/>
                <w:szCs w:val="16"/>
              </w:rPr>
              <w:t>verenie prostredníctvom</w:t>
            </w:r>
            <w:r w:rsidR="00261FF9" w:rsidRPr="00292CB0">
              <w:rPr>
                <w:rFonts w:cstheme="minorHAnsi"/>
                <w:sz w:val="16"/>
                <w:szCs w:val="16"/>
              </w:rPr>
              <w:t xml:space="preserve"> integrácie na register trestov fyzických osôb (Generálna prokuratúra SR). Žiada</w:t>
            </w:r>
            <w:r w:rsidR="00C747E7" w:rsidRPr="00292CB0">
              <w:rPr>
                <w:rFonts w:cstheme="minorHAnsi"/>
                <w:sz w:val="16"/>
                <w:szCs w:val="16"/>
              </w:rPr>
              <w:t>teľ je povinný  predložiť</w:t>
            </w:r>
            <w:r w:rsidRPr="00292CB0">
              <w:rPr>
                <w:rFonts w:cstheme="minorHAnsi"/>
                <w:sz w:val="16"/>
                <w:szCs w:val="16"/>
              </w:rPr>
              <w:t xml:space="preserve"> Prílohu č. 22B </w:t>
            </w:r>
            <w:r w:rsidR="00261FF9" w:rsidRPr="00292CB0">
              <w:rPr>
                <w:rFonts w:cstheme="minorHAnsi"/>
                <w:sz w:val="16"/>
                <w:szCs w:val="16"/>
              </w:rPr>
              <w:t>v zmysle zákona č. 330/2007 Z. z. v spojitosti s § 47a zákona o príspevku z</w:t>
            </w:r>
            <w:r w:rsidR="00C747E7" w:rsidRPr="00292CB0">
              <w:rPr>
                <w:rFonts w:cstheme="minorHAnsi"/>
                <w:sz w:val="16"/>
                <w:szCs w:val="16"/>
              </w:rPr>
              <w:t> </w:t>
            </w:r>
            <w:r w:rsidR="00261FF9" w:rsidRPr="00292CB0">
              <w:rPr>
                <w:rFonts w:cstheme="minorHAnsi"/>
                <w:sz w:val="16"/>
                <w:szCs w:val="16"/>
              </w:rPr>
              <w:t>EŠIF</w:t>
            </w:r>
            <w:r w:rsidR="00C747E7" w:rsidRPr="00292CB0">
              <w:rPr>
                <w:rFonts w:cstheme="minorHAnsi"/>
                <w:sz w:val="16"/>
                <w:szCs w:val="16"/>
              </w:rPr>
              <w:t xml:space="preserve"> alebo výpis z</w:t>
            </w:r>
            <w:r w:rsidR="001E75C8" w:rsidRPr="00292CB0">
              <w:rPr>
                <w:rFonts w:cstheme="minorHAnsi"/>
                <w:sz w:val="16"/>
                <w:szCs w:val="16"/>
              </w:rPr>
              <w:t> registra trestov</w:t>
            </w:r>
            <w:r w:rsidR="00261FF9" w:rsidRPr="00292CB0">
              <w:rPr>
                <w:rFonts w:cstheme="minorHAnsi"/>
                <w:sz w:val="16"/>
                <w:szCs w:val="16"/>
              </w:rPr>
              <w:t>. Poskytnutie súhlasu sa týka štatutára žiadateľa, člena štatutárneho orgánu, prokuristu a osoby splnomocnenej zastupovať žiadateľa v konaní  o </w:t>
            </w:r>
            <w:proofErr w:type="spellStart"/>
            <w:r w:rsidR="00261FF9" w:rsidRPr="00292CB0">
              <w:rPr>
                <w:rFonts w:cstheme="minorHAnsi"/>
                <w:sz w:val="16"/>
                <w:szCs w:val="16"/>
              </w:rPr>
              <w:t>ŽoNFP</w:t>
            </w:r>
            <w:proofErr w:type="spellEnd"/>
            <w:r w:rsidR="00261FF9" w:rsidRPr="00292CB0">
              <w:rPr>
                <w:rFonts w:cstheme="minorHAnsi"/>
                <w:sz w:val="16"/>
                <w:szCs w:val="16"/>
              </w:rPr>
              <w:t xml:space="preserve">. Pokiaľ je týchto osôb viacero je potrebné, aby súhlas udelila každá fyzická osoba samostatne na samostatnom tlačive, resp. v zmysle </w:t>
            </w:r>
            <w:r w:rsidR="00BA3291" w:rsidRPr="00292CB0">
              <w:rPr>
                <w:rFonts w:cstheme="minorHAnsi"/>
                <w:sz w:val="16"/>
                <w:szCs w:val="16"/>
              </w:rPr>
              <w:t xml:space="preserve">dokumentácie uvedenej  v časti </w:t>
            </w:r>
            <w:r w:rsidR="00261FF9" w:rsidRPr="00292CB0">
              <w:rPr>
                <w:rFonts w:cstheme="minorHAnsi"/>
                <w:sz w:val="16"/>
                <w:szCs w:val="16"/>
              </w:rPr>
              <w:t>„Forma a spôsob preukázania splnenia PPP“</w:t>
            </w:r>
          </w:p>
        </w:tc>
      </w:tr>
      <w:tr w:rsidR="00292CB0" w:rsidRPr="00292CB0" w14:paraId="581AA4E1" w14:textId="77777777" w:rsidTr="006F6409">
        <w:trPr>
          <w:trHeight w:val="284"/>
          <w:jc w:val="right"/>
        </w:trPr>
        <w:tc>
          <w:tcPr>
            <w:tcW w:w="562" w:type="dxa"/>
            <w:shd w:val="clear" w:color="auto" w:fill="auto"/>
            <w:vAlign w:val="center"/>
          </w:tcPr>
          <w:p w14:paraId="76AFCEF0" w14:textId="79E5C730"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1.5</w:t>
            </w:r>
          </w:p>
        </w:tc>
        <w:tc>
          <w:tcPr>
            <w:tcW w:w="13608" w:type="dxa"/>
            <w:shd w:val="clear" w:color="auto" w:fill="auto"/>
            <w:vAlign w:val="center"/>
          </w:tcPr>
          <w:p w14:paraId="11F75274" w14:textId="1DE732A8" w:rsidR="00261FF9" w:rsidRPr="00292CB0" w:rsidRDefault="00261FF9" w:rsidP="002C09AB">
            <w:pPr>
              <w:spacing w:after="0" w:line="240" w:lineRule="auto"/>
              <w:rPr>
                <w:rFonts w:cstheme="minorHAnsi"/>
                <w:b/>
                <w:sz w:val="18"/>
                <w:szCs w:val="18"/>
              </w:rPr>
            </w:pPr>
            <w:r w:rsidRPr="00292CB0">
              <w:rPr>
                <w:rFonts w:cstheme="minorHAnsi"/>
                <w:b/>
                <w:sz w:val="18"/>
                <w:szCs w:val="18"/>
              </w:rPr>
              <w:t>Podmienka, že žiadateľ je zapísaný v registri partnerov verejného sektora podľa osobitného predpisu</w:t>
            </w:r>
          </w:p>
          <w:p w14:paraId="5822E622" w14:textId="77777777" w:rsidR="00261FF9" w:rsidRPr="00292CB0" w:rsidRDefault="00261FF9" w:rsidP="002C09AB">
            <w:pPr>
              <w:tabs>
                <w:tab w:val="left" w:pos="1276"/>
              </w:tabs>
              <w:spacing w:after="0" w:line="240" w:lineRule="auto"/>
              <w:jc w:val="both"/>
              <w:rPr>
                <w:rFonts w:cstheme="minorHAnsi"/>
                <w:sz w:val="16"/>
                <w:szCs w:val="16"/>
              </w:rPr>
            </w:pPr>
            <w:r w:rsidRPr="00292CB0">
              <w:rPr>
                <w:rFonts w:cstheme="minorHAnsi"/>
                <w:sz w:val="16"/>
                <w:szCs w:val="16"/>
              </w:rPr>
              <w:t xml:space="preserve">Žiadateľ, na ktorého sa vzťahuje povinnosť registrácie v registri partnerov verejného sektora, musí byť zapísaný v registri podľa zákona č. 315/2016 </w:t>
            </w:r>
            <w:proofErr w:type="spellStart"/>
            <w:r w:rsidRPr="00292CB0">
              <w:rPr>
                <w:rFonts w:cstheme="minorHAnsi"/>
                <w:sz w:val="16"/>
                <w:szCs w:val="16"/>
              </w:rPr>
              <w:t>Z.z</w:t>
            </w:r>
            <w:proofErr w:type="spellEnd"/>
            <w:r w:rsidRPr="00292CB0">
              <w:rPr>
                <w:rFonts w:cstheme="minorHAnsi"/>
                <w:sz w:val="16"/>
                <w:szCs w:val="16"/>
              </w:rPr>
              <w:t xml:space="preserve">. o registri partnerov verejného sektora a o zmene a doplnení niektorých zákonov. </w:t>
            </w:r>
          </w:p>
          <w:p w14:paraId="4DE396D2"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Podmienka sa nevzťahuje: </w:t>
            </w:r>
          </w:p>
          <w:p w14:paraId="2F1DC26B"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na obec ako subjekt verejnej správy,</w:t>
            </w:r>
          </w:p>
          <w:p w14:paraId="23B84B54" w14:textId="67F91FF8"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 na subjekty podľa § 2 ods. 2 až </w:t>
            </w:r>
            <w:r w:rsidR="00566347" w:rsidRPr="00292CB0">
              <w:rPr>
                <w:rFonts w:asciiTheme="minorHAnsi" w:hAnsiTheme="minorHAnsi" w:cstheme="minorHAnsi"/>
                <w:sz w:val="16"/>
                <w:szCs w:val="16"/>
              </w:rPr>
              <w:t>4 zákona o registri partnerov verejného sektora</w:t>
            </w:r>
            <w:r w:rsidRPr="00292CB0">
              <w:rPr>
                <w:rFonts w:asciiTheme="minorHAnsi" w:hAnsiTheme="minorHAnsi" w:cstheme="minorHAnsi"/>
                <w:sz w:val="16"/>
                <w:szCs w:val="16"/>
              </w:rPr>
              <w:t xml:space="preserve">. </w:t>
            </w:r>
          </w:p>
          <w:p w14:paraId="702EA1CA" w14:textId="77777777" w:rsidR="00261FF9" w:rsidRPr="00292CB0" w:rsidRDefault="00261FF9" w:rsidP="002C09AB">
            <w:pPr>
              <w:spacing w:after="0" w:line="240" w:lineRule="auto"/>
              <w:jc w:val="both"/>
              <w:rPr>
                <w:rFonts w:eastAsiaTheme="minorHAnsi" w:cstheme="minorHAnsi"/>
                <w:sz w:val="16"/>
                <w:szCs w:val="16"/>
              </w:rPr>
            </w:pPr>
            <w:r w:rsidRPr="00292CB0">
              <w:rPr>
                <w:rFonts w:cstheme="minorHAnsi"/>
                <w:bCs/>
                <w:iCs/>
                <w:sz w:val="16"/>
                <w:szCs w:val="16"/>
                <w:u w:val="single"/>
              </w:rPr>
              <w:t xml:space="preserve">Podmienka má byť splnená najneskôr pred uzatvorením zmluvy o poskytnutí NFP. </w:t>
            </w:r>
            <w:r w:rsidRPr="00292CB0">
              <w:rPr>
                <w:rFonts w:eastAsiaTheme="minorHAnsi" w:cstheme="minorHAnsi"/>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2"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p w14:paraId="4801BF23" w14:textId="52CBC099"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724EB8B" w14:textId="54146BB9"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 žiadateľa) </w:t>
            </w:r>
          </w:p>
          <w:p w14:paraId="338C4124" w14:textId="6B7C2AEE" w:rsidR="00403E7C"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BF95ABB" w14:textId="29EC5484" w:rsidR="00261FF9" w:rsidRPr="00292CB0" w:rsidRDefault="00461D54" w:rsidP="004800B7">
            <w:pPr>
              <w:pStyle w:val="Odsekzoznamu"/>
              <w:keepLines/>
              <w:widowControl w:val="0"/>
              <w:numPr>
                <w:ilvl w:val="0"/>
                <w:numId w:val="217"/>
              </w:numPr>
              <w:tabs>
                <w:tab w:val="left" w:pos="210"/>
                <w:tab w:val="left" w:pos="851"/>
              </w:tabs>
              <w:spacing w:after="0" w:line="240" w:lineRule="auto"/>
              <w:ind w:hanging="720"/>
              <w:rPr>
                <w:rFonts w:cstheme="minorHAnsi"/>
                <w:sz w:val="16"/>
                <w:szCs w:val="16"/>
              </w:rPr>
            </w:pPr>
            <w:r w:rsidRPr="00292CB0">
              <w:rPr>
                <w:rFonts w:cstheme="minorHAnsi"/>
                <w:sz w:val="16"/>
                <w:szCs w:val="16"/>
              </w:rPr>
              <w:t xml:space="preserve"> Overenie na webovom sídle </w:t>
            </w:r>
            <w:hyperlink r:id="rId23"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tc>
      </w:tr>
      <w:tr w:rsidR="00292CB0" w:rsidRPr="00292CB0" w14:paraId="46A69113" w14:textId="77777777" w:rsidTr="006F6409">
        <w:trPr>
          <w:trHeight w:val="284"/>
          <w:jc w:val="right"/>
        </w:trPr>
        <w:tc>
          <w:tcPr>
            <w:tcW w:w="562" w:type="dxa"/>
            <w:shd w:val="clear" w:color="auto" w:fill="auto"/>
            <w:vAlign w:val="center"/>
          </w:tcPr>
          <w:p w14:paraId="7A8D9F53" w14:textId="4366AEC6" w:rsidR="00261FF9"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1.6</w:t>
            </w:r>
          </w:p>
        </w:tc>
        <w:tc>
          <w:tcPr>
            <w:tcW w:w="13608" w:type="dxa"/>
            <w:shd w:val="clear" w:color="auto" w:fill="auto"/>
            <w:vAlign w:val="center"/>
          </w:tcPr>
          <w:p w14:paraId="161C9D07" w14:textId="6A64169F" w:rsidR="00261FF9" w:rsidRPr="00292CB0" w:rsidRDefault="00261FF9" w:rsidP="002C09AB">
            <w:pPr>
              <w:spacing w:after="0" w:line="240" w:lineRule="auto"/>
              <w:rPr>
                <w:rFonts w:cstheme="minorHAnsi"/>
                <w:b/>
                <w:iCs/>
                <w:sz w:val="18"/>
                <w:szCs w:val="18"/>
              </w:rPr>
            </w:pPr>
            <w:r w:rsidRPr="00292CB0">
              <w:rPr>
                <w:rFonts w:cstheme="minorHAnsi"/>
                <w:b/>
                <w:bCs/>
                <w:sz w:val="18"/>
                <w:szCs w:val="18"/>
              </w:rPr>
              <w:t>Podmienka realizácie investície na oprávnenom území</w:t>
            </w:r>
          </w:p>
          <w:p w14:paraId="62C0D408"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292CB0" w:rsidRDefault="00261FF9" w:rsidP="002C09AB">
            <w:pPr>
              <w:spacing w:after="0" w:line="240" w:lineRule="auto"/>
              <w:jc w:val="both"/>
              <w:rPr>
                <w:rFonts w:cstheme="minorHAnsi"/>
                <w:sz w:val="16"/>
                <w:szCs w:val="16"/>
              </w:rPr>
            </w:pPr>
            <w:r w:rsidRPr="00292CB0">
              <w:rPr>
                <w:rFonts w:cstheme="minorHAnsi"/>
                <w:sz w:val="16"/>
                <w:szCs w:val="16"/>
              </w:rPr>
              <w:lastRenderedPageBreak/>
              <w:t>Žiadateľ sa zaviaže, že bude využívať predmet projektu na účel uvedený v </w:t>
            </w:r>
            <w:proofErr w:type="spellStart"/>
            <w:r w:rsidRPr="00292CB0">
              <w:rPr>
                <w:rFonts w:cstheme="minorHAnsi"/>
                <w:sz w:val="16"/>
                <w:szCs w:val="16"/>
              </w:rPr>
              <w:t>ŽoNFP</w:t>
            </w:r>
            <w:proofErr w:type="spellEnd"/>
            <w:r w:rsidRPr="00292CB0">
              <w:rPr>
                <w:rFonts w:cstheme="minorHAnsi"/>
                <w:sz w:val="16"/>
                <w:szCs w:val="16"/>
              </w:rPr>
              <w:t xml:space="preserve">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w:t>
            </w:r>
            <w:proofErr w:type="spellStart"/>
            <w:r w:rsidRPr="00292CB0">
              <w:rPr>
                <w:rFonts w:cstheme="minorHAnsi"/>
                <w:sz w:val="16"/>
                <w:szCs w:val="16"/>
              </w:rPr>
              <w:t>ŽoNFP</w:t>
            </w:r>
            <w:proofErr w:type="spellEnd"/>
            <w:r w:rsidRPr="00292CB0">
              <w:rPr>
                <w:rFonts w:cstheme="minorHAnsi"/>
                <w:sz w:val="16"/>
                <w:szCs w:val="16"/>
              </w:rPr>
              <w:t>.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Forma a spôsob preukázania splnenia PPP</w:t>
            </w:r>
          </w:p>
          <w:p w14:paraId="3A151A06" w14:textId="7777777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 žiadateľa)</w:t>
            </w:r>
          </w:p>
          <w:p w14:paraId="0C7E1071" w14:textId="3CD083D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6 - </w:t>
            </w:r>
            <w:r w:rsidRPr="00292CB0">
              <w:rPr>
                <w:rFonts w:cstheme="minorHAnsi"/>
                <w:bCs/>
                <w:sz w:val="16"/>
                <w:szCs w:val="16"/>
              </w:rPr>
              <w:t xml:space="preserve">Miesto </w:t>
            </w:r>
            <w:r w:rsidRPr="00292CB0">
              <w:rPr>
                <w:rFonts w:cstheme="minorHAnsi"/>
                <w:sz w:val="16"/>
                <w:szCs w:val="16"/>
              </w:rPr>
              <w:t>realizácie</w:t>
            </w:r>
            <w:r w:rsidRPr="00292CB0">
              <w:rPr>
                <w:rFonts w:cstheme="minorHAnsi"/>
                <w:bCs/>
                <w:sz w:val="16"/>
                <w:szCs w:val="16"/>
              </w:rPr>
              <w:t xml:space="preserve"> projektu)</w:t>
            </w:r>
          </w:p>
          <w:p w14:paraId="5B498183" w14:textId="34D95FE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3E5EC4A" w14:textId="58EDEAD7" w:rsidR="00261FF9" w:rsidRPr="00292CB0" w:rsidRDefault="00BA3291" w:rsidP="004800B7">
            <w:pPr>
              <w:pStyle w:val="Odsekzoznamu"/>
              <w:numPr>
                <w:ilvl w:val="0"/>
                <w:numId w:val="203"/>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261FF9" w:rsidRPr="00292CB0">
              <w:rPr>
                <w:rFonts w:cstheme="minorHAnsi"/>
                <w:sz w:val="16"/>
                <w:szCs w:val="16"/>
              </w:rPr>
              <w:t xml:space="preserve"> „Forma a spôsob preukázania splnenia PPP“</w:t>
            </w:r>
          </w:p>
        </w:tc>
      </w:tr>
      <w:tr w:rsidR="00292CB0" w:rsidRPr="00292CB0" w14:paraId="70EC6C41" w14:textId="77777777" w:rsidTr="006F6409">
        <w:trPr>
          <w:trHeight w:val="284"/>
          <w:jc w:val="right"/>
        </w:trPr>
        <w:tc>
          <w:tcPr>
            <w:tcW w:w="562" w:type="dxa"/>
            <w:shd w:val="clear" w:color="auto" w:fill="auto"/>
            <w:vAlign w:val="center"/>
          </w:tcPr>
          <w:p w14:paraId="2E5625BB" w14:textId="08F16F17" w:rsidR="00BD65BB" w:rsidRPr="00292CB0" w:rsidRDefault="00BD65BB" w:rsidP="002C09AB">
            <w:pPr>
              <w:spacing w:after="0" w:line="240" w:lineRule="auto"/>
              <w:jc w:val="center"/>
              <w:rPr>
                <w:rFonts w:cstheme="minorHAnsi"/>
                <w:b/>
                <w:strike/>
                <w:sz w:val="16"/>
                <w:szCs w:val="16"/>
              </w:rPr>
            </w:pPr>
            <w:r w:rsidRPr="00292CB0">
              <w:rPr>
                <w:rFonts w:cstheme="minorHAnsi"/>
                <w:b/>
                <w:bCs/>
                <w:sz w:val="16"/>
                <w:szCs w:val="16"/>
              </w:rPr>
              <w:lastRenderedPageBreak/>
              <w:t>1.7</w:t>
            </w:r>
          </w:p>
        </w:tc>
        <w:tc>
          <w:tcPr>
            <w:tcW w:w="13608" w:type="dxa"/>
            <w:shd w:val="clear" w:color="auto" w:fill="auto"/>
            <w:vAlign w:val="center"/>
          </w:tcPr>
          <w:p w14:paraId="6D4777FE" w14:textId="6A424117" w:rsidR="00BD65BB" w:rsidRPr="00292CB0" w:rsidRDefault="00BD65BB" w:rsidP="002C09AB">
            <w:pPr>
              <w:spacing w:after="0" w:line="240" w:lineRule="auto"/>
              <w:rPr>
                <w:rFonts w:cstheme="minorHAnsi"/>
                <w:b/>
                <w:iCs/>
                <w:sz w:val="18"/>
                <w:szCs w:val="18"/>
              </w:rPr>
            </w:pPr>
            <w:r w:rsidRPr="00292CB0">
              <w:rPr>
                <w:rFonts w:cstheme="minorHAnsi"/>
                <w:b/>
                <w:iCs/>
                <w:sz w:val="18"/>
                <w:szCs w:val="18"/>
              </w:rPr>
              <w:t xml:space="preserve">Podmienky týkajúce sa štátnej pomoci a vyplývajúce zo schém štátnej pomoci/pomoci de </w:t>
            </w:r>
            <w:proofErr w:type="spellStart"/>
            <w:r w:rsidRPr="00292CB0">
              <w:rPr>
                <w:rFonts w:cstheme="minorHAnsi"/>
                <w:b/>
                <w:iCs/>
                <w:sz w:val="18"/>
                <w:szCs w:val="18"/>
              </w:rPr>
              <w:t>minimis</w:t>
            </w:r>
            <w:proofErr w:type="spellEnd"/>
          </w:p>
          <w:p w14:paraId="39AF1596" w14:textId="77777777" w:rsidR="00315DDC" w:rsidRPr="00292CB0" w:rsidRDefault="00315DDC" w:rsidP="00315DDC">
            <w:pPr>
              <w:tabs>
                <w:tab w:val="left" w:pos="567"/>
                <w:tab w:val="left" w:pos="851"/>
              </w:tabs>
              <w:spacing w:after="0" w:line="240" w:lineRule="auto"/>
              <w:jc w:val="both"/>
              <w:rPr>
                <w:sz w:val="16"/>
                <w:szCs w:val="16"/>
              </w:rPr>
            </w:pPr>
            <w:r w:rsidRPr="00292CB0">
              <w:rPr>
                <w:sz w:val="16"/>
                <w:szCs w:val="16"/>
              </w:rPr>
              <w:t xml:space="preserve">V prípade, že sa na dané činnosti vzťahujú pravidlá štátnej pomoci resp. pomoci de </w:t>
            </w:r>
            <w:proofErr w:type="spellStart"/>
            <w:r w:rsidRPr="00292CB0">
              <w:rPr>
                <w:sz w:val="16"/>
                <w:szCs w:val="16"/>
              </w:rPr>
              <w:t>minimis</w:t>
            </w:r>
            <w:proofErr w:type="spellEnd"/>
            <w:r w:rsidRPr="00292CB0">
              <w:rPr>
                <w:sz w:val="16"/>
                <w:szCs w:val="16"/>
              </w:rPr>
              <w:t xml:space="preserve">, žiadateľ musí spĺňať podmienky vyplývajúce zo schém štátnej pomoci/pomoci de </w:t>
            </w:r>
            <w:proofErr w:type="spellStart"/>
            <w:r w:rsidRPr="00292CB0">
              <w:rPr>
                <w:sz w:val="16"/>
                <w:szCs w:val="16"/>
              </w:rPr>
              <w:t>minimis</w:t>
            </w:r>
            <w:proofErr w:type="spellEnd"/>
            <w:r w:rsidRPr="00292CB0">
              <w:rPr>
                <w:sz w:val="16"/>
                <w:szCs w:val="16"/>
              </w:rPr>
              <w:t xml:space="preserve">.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w:t>
            </w:r>
            <w:proofErr w:type="spellStart"/>
            <w:r w:rsidRPr="00292CB0">
              <w:rPr>
                <w:sz w:val="16"/>
                <w:szCs w:val="16"/>
              </w:rPr>
              <w:t>minimis</w:t>
            </w:r>
            <w:proofErr w:type="spellEnd"/>
            <w:r w:rsidRPr="00292CB0">
              <w:rPr>
                <w:sz w:val="16"/>
                <w:szCs w:val="16"/>
              </w:rPr>
              <w:t xml:space="preserve">. Nariadenie Komisie (EÚ) č. 651/2014 o vyhlásení určitých kategórií pomoci za </w:t>
            </w:r>
            <w:proofErr w:type="spellStart"/>
            <w:r w:rsidRPr="00292CB0">
              <w:rPr>
                <w:sz w:val="16"/>
                <w:szCs w:val="16"/>
              </w:rPr>
              <w:t>zlúčiteľné</w:t>
            </w:r>
            <w:proofErr w:type="spellEnd"/>
            <w:r w:rsidRPr="00292CB0">
              <w:rPr>
                <w:sz w:val="16"/>
                <w:szCs w:val="16"/>
              </w:rPr>
              <w:t xml:space="preserve"> s vnútorným trhom podľa článkov 107 a 108 Zmluvy o fungovaní Európskej únie. Podmienka je relevantná iba pre subjekty, ktoré sú v zmysle výzvy povinné preukázať splnenie tejto podmienky poskytnutia príspevku.</w:t>
            </w:r>
          </w:p>
          <w:p w14:paraId="39C2451D" w14:textId="77777777" w:rsidR="00315DDC" w:rsidRPr="00292CB0" w:rsidRDefault="00315DDC" w:rsidP="00315DDC">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6CE23FB3" w14:textId="77777777" w:rsidR="00315DDC" w:rsidRPr="00292CB0" w:rsidRDefault="00315DDC" w:rsidP="004800B7">
            <w:pPr>
              <w:pStyle w:val="Default"/>
              <w:keepLines/>
              <w:widowControl w:val="0"/>
              <w:numPr>
                <w:ilvl w:val="0"/>
                <w:numId w:val="232"/>
              </w:numPr>
              <w:ind w:left="293"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15 - Čestné vyhlásenie žiadateľa)</w:t>
            </w:r>
          </w:p>
          <w:p w14:paraId="3EB2B1E2" w14:textId="77777777" w:rsidR="00315DDC" w:rsidRPr="00292CB0" w:rsidRDefault="00315DDC" w:rsidP="00315DD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5F0EAE" w14:textId="77777777" w:rsidR="00315DDC" w:rsidRPr="00292CB0" w:rsidRDefault="00315DDC" w:rsidP="004800B7">
            <w:pPr>
              <w:pStyle w:val="Odsekzoznamu"/>
              <w:numPr>
                <w:ilvl w:val="0"/>
                <w:numId w:val="407"/>
              </w:numPr>
              <w:spacing w:after="0" w:line="240" w:lineRule="auto"/>
              <w:ind w:left="151" w:hanging="151"/>
              <w:rPr>
                <w:rFonts w:cstheme="minorHAnsi"/>
                <w:sz w:val="16"/>
                <w:szCs w:val="16"/>
              </w:rPr>
            </w:pPr>
            <w:r w:rsidRPr="00292CB0">
              <w:rPr>
                <w:rFonts w:cstheme="minorHAnsi"/>
                <w:sz w:val="16"/>
                <w:szCs w:val="16"/>
              </w:rPr>
              <w:t>v zmysle dokumentácie uvedenej v časti "Forma a spôsob preukázania splnenia PPP"</w:t>
            </w:r>
          </w:p>
          <w:p w14:paraId="7AACBB79" w14:textId="6E7153EA" w:rsidR="00315DDC" w:rsidRPr="00292CB0" w:rsidRDefault="00315DDC" w:rsidP="004800B7">
            <w:pPr>
              <w:pStyle w:val="Odsekzoznamu"/>
              <w:numPr>
                <w:ilvl w:val="0"/>
                <w:numId w:val="407"/>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 (podľa relevantnosti)</w:t>
            </w:r>
          </w:p>
          <w:p w14:paraId="1B5A43EC" w14:textId="3E696127" w:rsidR="00BD65BB" w:rsidRPr="00292CB0" w:rsidRDefault="00315DDC" w:rsidP="004800B7">
            <w:pPr>
              <w:pStyle w:val="Odsekzoznamu"/>
              <w:numPr>
                <w:ilvl w:val="0"/>
                <w:numId w:val="407"/>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 (podľa relevantnosti)</w:t>
            </w:r>
          </w:p>
        </w:tc>
      </w:tr>
      <w:tr w:rsidR="00292CB0" w:rsidRPr="00292CB0" w14:paraId="724763CB" w14:textId="77777777" w:rsidTr="006F6409">
        <w:trPr>
          <w:trHeight w:val="284"/>
          <w:jc w:val="right"/>
        </w:trPr>
        <w:tc>
          <w:tcPr>
            <w:tcW w:w="562" w:type="dxa"/>
            <w:shd w:val="clear" w:color="auto" w:fill="auto"/>
            <w:vAlign w:val="center"/>
          </w:tcPr>
          <w:p w14:paraId="5C661992" w14:textId="7F449D87" w:rsidR="00BD65BB"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1.8</w:t>
            </w:r>
          </w:p>
        </w:tc>
        <w:tc>
          <w:tcPr>
            <w:tcW w:w="13608" w:type="dxa"/>
            <w:shd w:val="clear" w:color="auto" w:fill="auto"/>
            <w:vAlign w:val="center"/>
          </w:tcPr>
          <w:p w14:paraId="4F6B8EDA" w14:textId="0F488E98" w:rsidR="00BD65BB" w:rsidRPr="00292CB0" w:rsidRDefault="00BD65BB" w:rsidP="002C09AB">
            <w:pPr>
              <w:spacing w:after="0" w:line="240" w:lineRule="auto"/>
              <w:jc w:val="both"/>
              <w:rPr>
                <w:rFonts w:cstheme="minorHAnsi"/>
                <w:b/>
                <w:bCs/>
                <w:sz w:val="18"/>
                <w:szCs w:val="18"/>
              </w:rPr>
            </w:pPr>
            <w:r w:rsidRPr="00292CB0">
              <w:rPr>
                <w:rFonts w:cstheme="minorHAnsi"/>
                <w:b/>
                <w:bCs/>
                <w:sz w:val="18"/>
                <w:szCs w:val="18"/>
              </w:rPr>
              <w:t>Podmienka oprávnenosti z hľadiska preukázania súladu s požiadavkami v oblasti posudzovania vplyvov navrhovanej činnosti na životné prostredie</w:t>
            </w:r>
          </w:p>
          <w:p w14:paraId="2E95BCD8" w14:textId="39A7B23C" w:rsidR="00C01431" w:rsidRPr="0073260C" w:rsidRDefault="00BD65BB" w:rsidP="002C09AB">
            <w:pPr>
              <w:pStyle w:val="Standard"/>
              <w:tabs>
                <w:tab w:val="left" w:pos="709"/>
              </w:tabs>
              <w:jc w:val="both"/>
              <w:rPr>
                <w:rFonts w:asciiTheme="minorHAnsi" w:hAnsiTheme="minorHAnsi" w:cstheme="minorHAnsi"/>
                <w:strike/>
                <w:color w:val="00B050"/>
                <w:sz w:val="16"/>
                <w:szCs w:val="16"/>
              </w:rPr>
            </w:pPr>
            <w:r w:rsidRPr="00292CB0">
              <w:rPr>
                <w:rFonts w:asciiTheme="minorHAnsi" w:hAnsiTheme="minorHAnsi" w:cstheme="minorHAnsi"/>
                <w:sz w:val="16"/>
                <w:szCs w:val="16"/>
              </w:rPr>
              <w:t xml:space="preserve">Každá investičná operácia, ak sa na ňu vzťahuje zákon č. 24/2006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posudzovaní vplyvov na životné prostredie, musí byť vopred posúdená na základe tohto zákona</w:t>
            </w:r>
            <w:r w:rsidRPr="00292CB0">
              <w:rPr>
                <w:rStyle w:val="Odkaznapoznmkupodiarou"/>
                <w:rFonts w:asciiTheme="minorHAnsi" w:eastAsiaTheme="majorEastAsia" w:hAnsiTheme="minorHAnsi" w:cstheme="minorHAnsi"/>
                <w:sz w:val="16"/>
                <w:szCs w:val="16"/>
              </w:rPr>
              <w:footnoteReference w:id="6"/>
            </w:r>
            <w:r w:rsidRPr="00292CB0">
              <w:rPr>
                <w:rFonts w:asciiTheme="minorHAnsi" w:hAnsiTheme="minorHAnsi" w:cstheme="minorHAnsi"/>
                <w:sz w:val="16"/>
                <w:szCs w:val="16"/>
              </w:rPr>
              <w:t>.</w:t>
            </w:r>
            <w:r w:rsidR="00C01431" w:rsidRPr="00292CB0">
              <w:rPr>
                <w:rFonts w:asciiTheme="minorHAnsi" w:hAnsiTheme="minorHAnsi" w:cstheme="minorHAnsi"/>
                <w:sz w:val="16"/>
                <w:szCs w:val="16"/>
              </w:rPr>
              <w:t xml:space="preserve"> </w:t>
            </w:r>
            <w:r w:rsidR="00D93F23" w:rsidRPr="0073260C">
              <w:rPr>
                <w:rFonts w:asciiTheme="minorHAnsi" w:hAnsiTheme="minorHAnsi" w:cstheme="minorHAnsi"/>
                <w:strike/>
                <w:color w:val="00B050"/>
                <w:sz w:val="16"/>
                <w:szCs w:val="16"/>
              </w:rPr>
              <w:t>U</w:t>
            </w:r>
            <w:r w:rsidR="00C01431" w:rsidRPr="0073260C">
              <w:rPr>
                <w:rFonts w:asciiTheme="minorHAnsi" w:hAnsiTheme="minorHAnsi" w:cstheme="minorHAnsi"/>
                <w:strike/>
                <w:color w:val="00B050"/>
                <w:sz w:val="16"/>
                <w:szCs w:val="16"/>
              </w:rPr>
              <w:t xml:space="preserve">vedená podmienka poskytnutia príspevku sa na </w:t>
            </w:r>
            <w:proofErr w:type="spellStart"/>
            <w:r w:rsidR="00C01431" w:rsidRPr="0073260C">
              <w:rPr>
                <w:rFonts w:asciiTheme="minorHAnsi" w:hAnsiTheme="minorHAnsi" w:cstheme="minorHAnsi"/>
                <w:strike/>
                <w:color w:val="00B050"/>
                <w:sz w:val="16"/>
                <w:szCs w:val="16"/>
              </w:rPr>
              <w:t>podopatren</w:t>
            </w:r>
            <w:r w:rsidR="00D93F23" w:rsidRPr="0073260C">
              <w:rPr>
                <w:rFonts w:asciiTheme="minorHAnsi" w:hAnsiTheme="minorHAnsi" w:cstheme="minorHAnsi"/>
                <w:strike/>
                <w:color w:val="00B050"/>
                <w:sz w:val="16"/>
                <w:szCs w:val="16"/>
              </w:rPr>
              <w:t>ie</w:t>
            </w:r>
            <w:proofErr w:type="spellEnd"/>
            <w:r w:rsidR="00D93F23" w:rsidRPr="0073260C">
              <w:rPr>
                <w:rFonts w:asciiTheme="minorHAnsi" w:hAnsiTheme="minorHAnsi" w:cstheme="minorHAnsi"/>
                <w:strike/>
                <w:color w:val="00B050"/>
                <w:sz w:val="16"/>
                <w:szCs w:val="16"/>
              </w:rPr>
              <w:t xml:space="preserve"> 6.1 </w:t>
            </w:r>
            <w:r w:rsidR="00C01431" w:rsidRPr="0073260C">
              <w:rPr>
                <w:rFonts w:asciiTheme="minorHAnsi" w:hAnsiTheme="minorHAnsi" w:cstheme="minorHAnsi"/>
                <w:strike/>
                <w:color w:val="00B050"/>
                <w:sz w:val="16"/>
                <w:szCs w:val="16"/>
              </w:rPr>
              <w:t xml:space="preserve">a </w:t>
            </w:r>
            <w:proofErr w:type="spellStart"/>
            <w:r w:rsidR="00C01431" w:rsidRPr="0073260C">
              <w:rPr>
                <w:rFonts w:asciiTheme="minorHAnsi" w:hAnsiTheme="minorHAnsi" w:cstheme="minorHAnsi"/>
                <w:strike/>
                <w:color w:val="00B050"/>
                <w:sz w:val="16"/>
                <w:szCs w:val="16"/>
              </w:rPr>
              <w:t>podopatrenie</w:t>
            </w:r>
            <w:proofErr w:type="spellEnd"/>
            <w:r w:rsidR="00C01431" w:rsidRPr="0073260C">
              <w:rPr>
                <w:rFonts w:asciiTheme="minorHAnsi" w:hAnsiTheme="minorHAnsi" w:cstheme="minorHAnsi"/>
                <w:strike/>
                <w:color w:val="00B050"/>
                <w:sz w:val="16"/>
                <w:szCs w:val="16"/>
              </w:rPr>
              <w:t xml:space="preserve"> 6.3 nevzťahuje.</w:t>
            </w:r>
          </w:p>
          <w:p w14:paraId="0D46BC43" w14:textId="739FF771" w:rsidR="00BD65BB" w:rsidRPr="00292CB0" w:rsidRDefault="00BD65BB"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6DB10312" w14:textId="07BF7A64"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Ak je výstup z procesu posudzovania vplyvov činnosti, resp. jej zmeny na životné prostredie podľa zákona o posudzovaní vplyvov zverejnený na webovom sídle </w:t>
            </w:r>
            <w:hyperlink r:id="rId24" w:history="1">
              <w:r w:rsidRPr="00292CB0">
                <w:rPr>
                  <w:rStyle w:val="Hypertextovprepojenie"/>
                  <w:rFonts w:cstheme="minorHAnsi"/>
                  <w:color w:val="auto"/>
                  <w:sz w:val="16"/>
                  <w:szCs w:val="16"/>
                </w:rPr>
                <w:t>www.enviroportal.sk</w:t>
              </w:r>
            </w:hyperlink>
            <w:r w:rsidRPr="00292CB0">
              <w:rPr>
                <w:rFonts w:cstheme="minorHAnsi"/>
                <w:sz w:val="16"/>
                <w:szCs w:val="16"/>
              </w:rPr>
              <w:t xml:space="preserve"> je po</w:t>
            </w:r>
            <w:r w:rsidR="00C01431" w:rsidRPr="00292CB0">
              <w:rPr>
                <w:rFonts w:cstheme="minorHAnsi"/>
                <w:sz w:val="16"/>
                <w:szCs w:val="16"/>
              </w:rPr>
              <w:t xml:space="preserve">stačujúce, aby žiadateľ vo Formulári </w:t>
            </w:r>
            <w:proofErr w:type="spellStart"/>
            <w:r w:rsidR="00C01431" w:rsidRPr="00292CB0">
              <w:rPr>
                <w:rFonts w:cstheme="minorHAnsi"/>
                <w:sz w:val="16"/>
                <w:szCs w:val="16"/>
              </w:rPr>
              <w:t>ŽoNFP</w:t>
            </w:r>
            <w:proofErr w:type="spellEnd"/>
            <w:r w:rsidR="00C01431" w:rsidRPr="00292CB0">
              <w:rPr>
                <w:rFonts w:cstheme="minorHAnsi"/>
                <w:sz w:val="16"/>
                <w:szCs w:val="16"/>
              </w:rPr>
              <w:t xml:space="preserve"> – (tabuľka č. 7 - Popis projektu) </w:t>
            </w:r>
            <w:r w:rsidRPr="00292CB0">
              <w:rPr>
                <w:rFonts w:cstheme="minorHAnsi"/>
                <w:sz w:val="16"/>
                <w:szCs w:val="16"/>
              </w:rPr>
              <w:t xml:space="preserve">uviedol aktuálny odkaz na webové sídlo (funkčnú a verejne prístupnú adresu) na konkrétny zverejnený dokument. </w:t>
            </w:r>
            <w:r w:rsidRPr="00292CB0">
              <w:rPr>
                <w:rFonts w:cstheme="minorHAnsi"/>
                <w:b/>
                <w:sz w:val="16"/>
                <w:szCs w:val="16"/>
              </w:rPr>
              <w:t xml:space="preserve">V tomto prípade sa </w:t>
            </w:r>
            <w:r w:rsidRPr="00292CB0">
              <w:rPr>
                <w:rFonts w:cstheme="minorHAnsi"/>
                <w:b/>
                <w:bCs/>
                <w:sz w:val="16"/>
                <w:szCs w:val="16"/>
              </w:rPr>
              <w:t>nevyžaduje predloženie prílohy v elektronickej ani písomnej podobe.</w:t>
            </w:r>
            <w:r w:rsidRPr="00292CB0">
              <w:rPr>
                <w:rFonts w:cstheme="minorHAnsi"/>
                <w:b/>
                <w:bCs/>
                <w:i/>
                <w:strike/>
                <w:sz w:val="16"/>
                <w:szCs w:val="16"/>
                <w:u w:val="single"/>
              </w:rPr>
              <w:t xml:space="preserve"> </w:t>
            </w:r>
          </w:p>
          <w:p w14:paraId="3ACFB43D" w14:textId="7C4B83E1"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Vyjadrenie Odboru starostlivosti o životné prostredie, či projekt podl</w:t>
            </w:r>
            <w:r w:rsidR="00D93F23" w:rsidRPr="00292CB0">
              <w:rPr>
                <w:rFonts w:cstheme="minorHAnsi"/>
                <w:sz w:val="16"/>
                <w:szCs w:val="16"/>
              </w:rPr>
              <w:t>ieha zisťovaciemu konaniu alebo</w:t>
            </w:r>
            <w:r w:rsidRPr="00292CB0">
              <w:rPr>
                <w:rFonts w:cstheme="minorHAnsi"/>
                <w:sz w:val="16"/>
                <w:szCs w:val="16"/>
              </w:rPr>
              <w:t xml:space="preserve"> podlieha povinnému hodnoteniu podľa zákona č. 24/2006 Z. z.,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4D4254D0" w14:textId="53958A30"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Rozhodnutie Odboru starostlivosti o životné prostredie zo zisťovacieho konania alebo vyjadrenie k zmene činnosti, ak činnosť podlieha povinnému hodnoteniu v zmysle zákona č. 24/2006,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(relevantné len v prípade ak činnosť podlieha zisťovaciemu konaniu) len v prípade, že dokument nie je zverejnený na webovom sídle www.enviroportal.sk </w:t>
            </w:r>
          </w:p>
          <w:p w14:paraId="04BC8270" w14:textId="25AF7EA9"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Záverečné stanovisko Ministerstva životného prostredia SR alebo vyjadrenie k zmene činnosti, </w:t>
            </w:r>
            <w:proofErr w:type="spellStart"/>
            <w:r w:rsidRPr="00292CB0">
              <w:rPr>
                <w:rFonts w:cstheme="minorHAnsi"/>
                <w:b/>
                <w:sz w:val="16"/>
                <w:szCs w:val="16"/>
              </w:rPr>
              <w:t>sken</w:t>
            </w:r>
            <w:proofErr w:type="spellEnd"/>
            <w:r w:rsidRPr="00292CB0">
              <w:rPr>
                <w:rFonts w:cstheme="minorHAnsi"/>
                <w:b/>
                <w:sz w:val="16"/>
                <w:szCs w:val="16"/>
              </w:rPr>
              <w:t xml:space="preserve"> listinného origin</w:t>
            </w:r>
            <w:r w:rsidR="00923F66" w:rsidRPr="00292CB0">
              <w:rPr>
                <w:rFonts w:cstheme="minorHAnsi"/>
                <w:b/>
                <w:sz w:val="16"/>
                <w:szCs w:val="16"/>
              </w:rPr>
              <w:t>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00923F66" w:rsidRPr="00292CB0">
              <w:rPr>
                <w:rFonts w:cstheme="minorHAnsi"/>
                <w:b/>
                <w:sz w:val="16"/>
                <w:szCs w:val="16"/>
              </w:rPr>
              <w:t>sken</w:t>
            </w:r>
            <w:proofErr w:type="spellEnd"/>
            <w:r w:rsidR="00923F66" w:rsidRPr="00292CB0">
              <w:rPr>
                <w:rFonts w:cstheme="minorHAnsi"/>
                <w:b/>
                <w:sz w:val="16"/>
                <w:szCs w:val="16"/>
              </w:rPr>
              <w:t xml:space="preserve"> listinného originálu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1A603FC2" w14:textId="4D69CBAA"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00923F66" w:rsidRPr="00292CB0">
              <w:rPr>
                <w:rFonts w:cstheme="minorHAnsi"/>
                <w:b/>
                <w:sz w:val="16"/>
                <w:szCs w:val="16"/>
              </w:rPr>
              <w:t>sken</w:t>
            </w:r>
            <w:proofErr w:type="spellEnd"/>
            <w:r w:rsidR="00923F66" w:rsidRPr="00292CB0">
              <w:rPr>
                <w:rFonts w:cstheme="minorHAnsi"/>
                <w:b/>
                <w:sz w:val="16"/>
                <w:szCs w:val="16"/>
              </w:rPr>
              <w:t xml:space="preserve"> listinného originálu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dokument nie je zverejnený na webovom sídle www.enviroportal.sk</w:t>
            </w:r>
          </w:p>
          <w:p w14:paraId="797AAF78" w14:textId="4C49289D" w:rsidR="00BD65BB"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BBD2D3" w14:textId="77777777" w:rsidR="000A5341" w:rsidRPr="00292CB0" w:rsidRDefault="00C01431" w:rsidP="009F1D61">
            <w:pPr>
              <w:pStyle w:val="Odsekzoznamu"/>
              <w:numPr>
                <w:ilvl w:val="0"/>
                <w:numId w:val="102"/>
              </w:numPr>
              <w:spacing w:after="0" w:line="240" w:lineRule="auto"/>
              <w:ind w:left="210" w:hanging="210"/>
              <w:rPr>
                <w:rStyle w:val="Hypertextovprepojenie"/>
                <w:rFonts w:cstheme="minorHAnsi"/>
                <w:color w:val="auto"/>
                <w:sz w:val="16"/>
                <w:szCs w:val="16"/>
                <w:u w:val="none"/>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7 - Popis projektu), v prípade ak je výstup z procesu posudzovania vplyvov činnosti, resp. jej zmeny na životné prostredie podľa zákona o posudzovaní vplyvov zverejnený na webovom sídle </w:t>
            </w:r>
            <w:hyperlink r:id="rId25" w:history="1">
              <w:r w:rsidRPr="00292CB0">
                <w:rPr>
                  <w:rStyle w:val="Hypertextovprepojenie"/>
                  <w:rFonts w:cstheme="minorHAnsi"/>
                  <w:color w:val="auto"/>
                  <w:sz w:val="16"/>
                  <w:szCs w:val="16"/>
                </w:rPr>
                <w:t>www.enviroportal.sk</w:t>
              </w:r>
            </w:hyperlink>
          </w:p>
          <w:p w14:paraId="522CAC34" w14:textId="68A2203E" w:rsidR="00D93F23" w:rsidRPr="00292CB0" w:rsidRDefault="00D93F23" w:rsidP="009F1D61">
            <w:pPr>
              <w:pStyle w:val="Odsekzoznamu"/>
              <w:numPr>
                <w:ilvl w:val="0"/>
                <w:numId w:val="102"/>
              </w:numPr>
              <w:spacing w:after="0" w:line="240" w:lineRule="auto"/>
              <w:ind w:left="210" w:hanging="210"/>
              <w:rPr>
                <w:rFonts w:cstheme="minorHAnsi"/>
                <w:sz w:val="16"/>
                <w:szCs w:val="16"/>
              </w:rPr>
            </w:pPr>
            <w:r w:rsidRPr="00292CB0">
              <w:rPr>
                <w:rFonts w:cstheme="minorHAnsi"/>
                <w:sz w:val="16"/>
                <w:szCs w:val="16"/>
              </w:rPr>
              <w:t>v zmysle dokumentácie uvedenej  v časti  „Forma a spôsob preukázania splnenia PPP“</w:t>
            </w:r>
          </w:p>
          <w:p w14:paraId="2A2C3D12" w14:textId="6ED3E608" w:rsidR="00C01431" w:rsidRPr="00292CB0" w:rsidRDefault="00C01431" w:rsidP="002C09AB">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Referenčný termín pre preukázanie splnenia PPP</w:t>
            </w:r>
          </w:p>
          <w:p w14:paraId="3514993C" w14:textId="01CAAFB8" w:rsidR="00BD65BB" w:rsidRPr="00292CB0" w:rsidRDefault="00C01431" w:rsidP="004800B7">
            <w:pPr>
              <w:pStyle w:val="Odsekzoznamu"/>
              <w:numPr>
                <w:ilvl w:val="0"/>
                <w:numId w:val="401"/>
              </w:numPr>
              <w:spacing w:after="0" w:line="240" w:lineRule="auto"/>
              <w:ind w:left="211" w:hanging="211"/>
              <w:jc w:val="both"/>
              <w:rPr>
                <w:rFonts w:cstheme="minorHAnsi"/>
                <w:b/>
                <w:sz w:val="16"/>
                <w:szCs w:val="16"/>
              </w:rPr>
            </w:pPr>
            <w:r w:rsidRPr="00292CB0">
              <w:rPr>
                <w:rFonts w:cstheme="minorHAnsi"/>
                <w:sz w:val="16"/>
                <w:szCs w:val="16"/>
              </w:rPr>
              <w:t xml:space="preserve">Prílohy na preukázanie splnenia kritéria musia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w:t>
            </w:r>
            <w:r w:rsidRPr="00292CB0">
              <w:rPr>
                <w:rFonts w:cstheme="minorHAnsi"/>
                <w:b/>
                <w:sz w:val="16"/>
                <w:szCs w:val="16"/>
              </w:rPr>
              <w:t xml:space="preserve">Prílohy môžu byť vydané aj po termíne predloženia </w:t>
            </w:r>
            <w:proofErr w:type="spellStart"/>
            <w:r w:rsidRPr="00292CB0">
              <w:rPr>
                <w:rFonts w:cstheme="minorHAnsi"/>
                <w:b/>
                <w:sz w:val="16"/>
                <w:szCs w:val="16"/>
              </w:rPr>
              <w:t>ŽoNFP</w:t>
            </w:r>
            <w:proofErr w:type="spellEnd"/>
            <w:r w:rsidRPr="00292CB0">
              <w:rPr>
                <w:rFonts w:cstheme="minorHAnsi"/>
                <w:b/>
                <w:sz w:val="16"/>
                <w:szCs w:val="16"/>
              </w:rPr>
              <w:t xml:space="preserve">, avšak najneskôr ku dňu doplnenia chýbajúcich náležitostí na základe prvej výzvy na doplnenie </w:t>
            </w:r>
            <w:proofErr w:type="spellStart"/>
            <w:r w:rsidRPr="00292CB0">
              <w:rPr>
                <w:rFonts w:cstheme="minorHAnsi"/>
                <w:b/>
                <w:sz w:val="16"/>
                <w:szCs w:val="16"/>
              </w:rPr>
              <w:t>ŽoNFP</w:t>
            </w:r>
            <w:proofErr w:type="spellEnd"/>
            <w:r w:rsidRPr="00292CB0">
              <w:rPr>
                <w:rFonts w:cstheme="minorHAnsi"/>
                <w:b/>
                <w:sz w:val="16"/>
                <w:szCs w:val="16"/>
              </w:rPr>
              <w:t xml:space="preserve"> zo strany príslušnej MAS</w:t>
            </w:r>
            <w:r w:rsidRPr="00292CB0">
              <w:rPr>
                <w:rFonts w:cstheme="minorHAnsi"/>
                <w:sz w:val="16"/>
                <w:szCs w:val="16"/>
              </w:rPr>
              <w:t xml:space="preserve">. </w:t>
            </w:r>
            <w:r w:rsidRPr="00292CB0">
              <w:rPr>
                <w:rFonts w:cstheme="minorHAnsi"/>
                <w:b/>
                <w:bCs/>
                <w:sz w:val="16"/>
                <w:szCs w:val="16"/>
              </w:rPr>
              <w:t xml:space="preserve">Vydané dokumenty musia nadobudnúť právoplatnosť najneskôr ku dňu predloženia doplnenia chýbajúcich náležitostí </w:t>
            </w:r>
            <w:r w:rsidRPr="00292CB0">
              <w:rPr>
                <w:rFonts w:cstheme="minorHAnsi"/>
                <w:b/>
                <w:sz w:val="16"/>
                <w:szCs w:val="16"/>
              </w:rPr>
              <w:t xml:space="preserve">na základe prvej výzvy na doplnenie </w:t>
            </w:r>
            <w:proofErr w:type="spellStart"/>
            <w:r w:rsidRPr="00292CB0">
              <w:rPr>
                <w:rFonts w:cstheme="minorHAnsi"/>
                <w:b/>
                <w:sz w:val="16"/>
                <w:szCs w:val="16"/>
              </w:rPr>
              <w:t>ŽoNFP</w:t>
            </w:r>
            <w:proofErr w:type="spellEnd"/>
            <w:r w:rsidRPr="00292CB0">
              <w:rPr>
                <w:rFonts w:cstheme="minorHAnsi"/>
                <w:b/>
                <w:sz w:val="16"/>
                <w:szCs w:val="16"/>
              </w:rPr>
              <w:t xml:space="preserve"> zo strany príslušnej MAS </w:t>
            </w:r>
          </w:p>
        </w:tc>
      </w:tr>
      <w:tr w:rsidR="00292CB0" w:rsidRPr="00292CB0" w14:paraId="5547EF85" w14:textId="77777777" w:rsidTr="006F6409">
        <w:trPr>
          <w:trHeight w:val="284"/>
          <w:jc w:val="right"/>
        </w:trPr>
        <w:tc>
          <w:tcPr>
            <w:tcW w:w="562" w:type="dxa"/>
            <w:shd w:val="clear" w:color="auto" w:fill="auto"/>
            <w:vAlign w:val="center"/>
          </w:tcPr>
          <w:p w14:paraId="6C17937F" w14:textId="4F372E52"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lastRenderedPageBreak/>
              <w:t>1.9</w:t>
            </w:r>
          </w:p>
        </w:tc>
        <w:tc>
          <w:tcPr>
            <w:tcW w:w="13608" w:type="dxa"/>
            <w:shd w:val="clear" w:color="auto" w:fill="auto"/>
            <w:vAlign w:val="center"/>
          </w:tcPr>
          <w:p w14:paraId="680CA9C4" w14:textId="0FA8AE23"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292CB0" w:rsidRDefault="00BD34B8" w:rsidP="004800B7">
            <w:pPr>
              <w:pStyle w:val="Odsekzoznamu"/>
              <w:numPr>
                <w:ilvl w:val="0"/>
                <w:numId w:val="204"/>
              </w:numPr>
              <w:spacing w:after="0" w:line="240" w:lineRule="auto"/>
              <w:jc w:val="both"/>
              <w:rPr>
                <w:rFonts w:cstheme="minorHAnsi"/>
                <w:sz w:val="16"/>
                <w:szCs w:val="16"/>
              </w:rPr>
            </w:pPr>
            <w:r w:rsidRPr="00292CB0">
              <w:rPr>
                <w:rFonts w:cstheme="minorHAnsi"/>
                <w:sz w:val="16"/>
                <w:szCs w:val="16"/>
              </w:rPr>
              <w:t>je žiadateľom subjekt verejnej správy alebo</w:t>
            </w:r>
          </w:p>
          <w:p w14:paraId="63DDCC22" w14:textId="77777777" w:rsidR="00BD34B8" w:rsidRPr="00292CB0" w:rsidRDefault="00BD34B8" w:rsidP="004800B7">
            <w:pPr>
              <w:pStyle w:val="Odsekzoznamu"/>
              <w:numPr>
                <w:ilvl w:val="0"/>
                <w:numId w:val="204"/>
              </w:numPr>
              <w:spacing w:after="0" w:line="240" w:lineRule="auto"/>
              <w:jc w:val="both"/>
              <w:rPr>
                <w:rFonts w:cstheme="minorHAnsi"/>
                <w:sz w:val="16"/>
                <w:szCs w:val="16"/>
              </w:rPr>
            </w:pPr>
            <w:r w:rsidRPr="00292CB0">
              <w:rPr>
                <w:rFonts w:cstheme="minorHAnsi"/>
                <w:sz w:val="16"/>
                <w:szCs w:val="16"/>
              </w:rPr>
              <w:t>je žiadateľom štátny podnik alebo</w:t>
            </w:r>
          </w:p>
          <w:p w14:paraId="4EED2EA2" w14:textId="77777777" w:rsidR="00BD34B8" w:rsidRPr="00292CB0" w:rsidRDefault="00BD34B8" w:rsidP="004800B7">
            <w:pPr>
              <w:pStyle w:val="Odsekzoznamu"/>
              <w:numPr>
                <w:ilvl w:val="0"/>
                <w:numId w:val="204"/>
              </w:numPr>
              <w:spacing w:after="0" w:line="240" w:lineRule="auto"/>
              <w:jc w:val="both"/>
              <w:rPr>
                <w:rFonts w:cstheme="minorHAnsi"/>
                <w:sz w:val="16"/>
                <w:szCs w:val="16"/>
              </w:rPr>
            </w:pPr>
            <w:r w:rsidRPr="00292CB0">
              <w:rPr>
                <w:rFonts w:cstheme="minorHAnsi"/>
                <w:sz w:val="16"/>
                <w:szCs w:val="16"/>
              </w:rPr>
              <w:t xml:space="preserve">je výkon rozhodnutia vedený na podiel v spoločnej nehnuteľnosti alebo na pozemok v spoločne obhospodarovanej nehnuteľnosti podľa zákona č. 97/2013 </w:t>
            </w:r>
            <w:proofErr w:type="spellStart"/>
            <w:r w:rsidRPr="00292CB0">
              <w:rPr>
                <w:rFonts w:cstheme="minorHAnsi"/>
                <w:sz w:val="16"/>
                <w:szCs w:val="16"/>
              </w:rPr>
              <w:t>Z.z</w:t>
            </w:r>
            <w:proofErr w:type="spellEnd"/>
            <w:r w:rsidRPr="00292CB0">
              <w:rPr>
                <w:rFonts w:cstheme="minorHAnsi"/>
                <w:sz w:val="16"/>
                <w:szCs w:val="16"/>
              </w:rPr>
              <w:t xml:space="preserve">. </w:t>
            </w:r>
            <w:r w:rsidRPr="00292CB0">
              <w:rPr>
                <w:rFonts w:cstheme="minorHAnsi"/>
                <w:iCs/>
                <w:sz w:val="16"/>
                <w:szCs w:val="16"/>
              </w:rPr>
              <w:t xml:space="preserve">o pozemkových spoločenstvách </w:t>
            </w:r>
            <w:r w:rsidRPr="00292CB0">
              <w:rPr>
                <w:rFonts w:cstheme="minorHAnsi"/>
                <w:sz w:val="16"/>
                <w:szCs w:val="16"/>
              </w:rPr>
              <w:t>v znení neskorších predpisov.</w:t>
            </w:r>
            <w:r w:rsidRPr="00292CB0">
              <w:rPr>
                <w:rFonts w:cstheme="minorHAnsi"/>
                <w:b/>
                <w:sz w:val="16"/>
                <w:szCs w:val="16"/>
              </w:rPr>
              <w:t xml:space="preserve"> </w:t>
            </w:r>
          </w:p>
          <w:p w14:paraId="7C22E779" w14:textId="139E1E3B" w:rsidR="00BD34B8" w:rsidRPr="00292CB0" w:rsidRDefault="00C01431" w:rsidP="002C09AB">
            <w:pPr>
              <w:tabs>
                <w:tab w:val="left" w:pos="567"/>
              </w:tabs>
              <w:spacing w:after="0" w:line="240" w:lineRule="auto"/>
              <w:jc w:val="both"/>
              <w:rPr>
                <w:rFonts w:cstheme="minorHAnsi"/>
                <w:sz w:val="16"/>
                <w:szCs w:val="16"/>
              </w:rPr>
            </w:pPr>
            <w:r w:rsidRPr="00292CB0">
              <w:rPr>
                <w:rFonts w:cstheme="minorHAnsi"/>
                <w:sz w:val="16"/>
                <w:szCs w:val="16"/>
              </w:rPr>
              <w:t>§ 8a</w:t>
            </w:r>
            <w:r w:rsidR="00BD34B8" w:rsidRPr="00292CB0">
              <w:rPr>
                <w:rFonts w:cstheme="minorHAnsi"/>
                <w:sz w:val="16"/>
                <w:szCs w:val="16"/>
              </w:rPr>
              <w:t xml:space="preserve"> ods. 4 zákona č. 523/2004 </w:t>
            </w:r>
            <w:proofErr w:type="spellStart"/>
            <w:r w:rsidR="00BD34B8" w:rsidRPr="00292CB0">
              <w:rPr>
                <w:rFonts w:cstheme="minorHAnsi"/>
                <w:sz w:val="16"/>
                <w:szCs w:val="16"/>
              </w:rPr>
              <w:t>Z.z</w:t>
            </w:r>
            <w:proofErr w:type="spellEnd"/>
            <w:r w:rsidR="00BD34B8" w:rsidRPr="00292CB0">
              <w:rPr>
                <w:rFonts w:cstheme="minorHAnsi"/>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292CB0" w:rsidRDefault="00BD34B8" w:rsidP="002C09AB">
            <w:pPr>
              <w:tabs>
                <w:tab w:val="left" w:pos="567"/>
              </w:tabs>
              <w:spacing w:after="0" w:line="240" w:lineRule="auto"/>
              <w:jc w:val="both"/>
              <w:rPr>
                <w:rFonts w:cstheme="minorHAnsi"/>
                <w:sz w:val="16"/>
                <w:szCs w:val="16"/>
              </w:rPr>
            </w:pPr>
            <w:r w:rsidRPr="00292CB0">
              <w:rPr>
                <w:rFonts w:cstheme="minorHAnsi"/>
                <w:sz w:val="16"/>
                <w:szCs w:val="16"/>
              </w:rPr>
              <w:t xml:space="preserve">Podmienka sa netýka výkonu rozhodnutia voči členom riadiacich a dozorných orgánov žiadateľa, ale je relevantná </w:t>
            </w:r>
            <w:r w:rsidR="00D93F23" w:rsidRPr="00292CB0">
              <w:rPr>
                <w:rFonts w:cstheme="minorHAnsi"/>
                <w:sz w:val="16"/>
                <w:szCs w:val="16"/>
              </w:rPr>
              <w:t xml:space="preserve">vo vzťahu k subjektu žiadateľa. </w:t>
            </w:r>
            <w:r w:rsidRPr="00292CB0">
              <w:rPr>
                <w:rFonts w:cstheme="minorHAnsi"/>
                <w:bCs/>
                <w:iCs/>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6D1012A3" w14:textId="6B938E63"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1CA7DE52" w14:textId="77777777" w:rsidR="00BD34B8" w:rsidRPr="00292CB0" w:rsidRDefault="00BD34B8" w:rsidP="004800B7">
            <w:pPr>
              <w:pStyle w:val="Default"/>
              <w:keepLines/>
              <w:widowControl w:val="0"/>
              <w:numPr>
                <w:ilvl w:val="0"/>
                <w:numId w:val="204"/>
              </w:numPr>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15 - Čestné vyhlásenie žiadateľa)</w:t>
            </w:r>
          </w:p>
          <w:p w14:paraId="34FE38EA" w14:textId="77777777" w:rsidR="00BB7CE5" w:rsidRPr="00292CB0" w:rsidRDefault="00BD34B8" w:rsidP="004800B7">
            <w:pPr>
              <w:pStyle w:val="Default"/>
              <w:keepLines/>
              <w:widowControl w:val="0"/>
              <w:numPr>
                <w:ilvl w:val="0"/>
                <w:numId w:val="204"/>
              </w:numPr>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Splátkový kalendár potvrdený daňovým úradom,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bCs/>
                <w:color w:val="auto"/>
                <w:sz w:val="16"/>
                <w:szCs w:val="16"/>
              </w:rPr>
              <w:t xml:space="preserve"> (ak je relevantný)</w:t>
            </w:r>
          </w:p>
          <w:p w14:paraId="1244B2E7" w14:textId="77777777" w:rsidR="00360032" w:rsidRPr="00292CB0" w:rsidRDefault="00BB7CE5" w:rsidP="004800B7">
            <w:pPr>
              <w:pStyle w:val="Default"/>
              <w:keepLines/>
              <w:widowControl w:val="0"/>
              <w:numPr>
                <w:ilvl w:val="0"/>
                <w:numId w:val="204"/>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potvrdenie Colného úradu,  využitie integračnej akcie "Získanie informácie o</w:t>
            </w:r>
            <w:r w:rsidR="00842C5D" w:rsidRPr="00292CB0">
              <w:rPr>
                <w:rFonts w:asciiTheme="minorHAnsi" w:hAnsiTheme="minorHAnsi" w:cstheme="minorHAnsi"/>
                <w:color w:val="auto"/>
                <w:sz w:val="18"/>
                <w:szCs w:val="18"/>
              </w:rPr>
              <w:t xml:space="preserve"> daňovom nedoplatku </w:t>
            </w:r>
            <w:r w:rsidRPr="00292CB0">
              <w:rPr>
                <w:rFonts w:asciiTheme="minorHAnsi" w:hAnsiTheme="minorHAnsi" w:cstheme="minorHAnsi"/>
                <w:color w:val="auto"/>
                <w:sz w:val="18"/>
                <w:szCs w:val="18"/>
              </w:rPr>
              <w:t>v ITMS2014+“</w:t>
            </w:r>
          </w:p>
          <w:p w14:paraId="5CFB21D9" w14:textId="66258DE1" w:rsidR="00360032" w:rsidRPr="00292CB0" w:rsidRDefault="003B7C50" w:rsidP="004800B7">
            <w:pPr>
              <w:pStyle w:val="Default"/>
              <w:keepLines/>
              <w:widowControl w:val="0"/>
              <w:numPr>
                <w:ilvl w:val="0"/>
                <w:numId w:val="204"/>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v </w:t>
            </w:r>
            <w:proofErr w:type="spellStart"/>
            <w:r w:rsidRPr="00292CB0">
              <w:rPr>
                <w:rFonts w:asciiTheme="minorHAnsi" w:hAnsiTheme="minorHAnsi" w:cstheme="minorHAnsi"/>
                <w:color w:val="auto"/>
                <w:sz w:val="18"/>
                <w:szCs w:val="18"/>
              </w:rPr>
              <w:t>pripade</w:t>
            </w:r>
            <w:proofErr w:type="spellEnd"/>
            <w:r w:rsidRPr="00292CB0">
              <w:rPr>
                <w:rFonts w:asciiTheme="minorHAnsi" w:hAnsiTheme="minorHAnsi" w:cstheme="minorHAnsi"/>
                <w:color w:val="auto"/>
                <w:sz w:val="18"/>
                <w:szCs w:val="18"/>
              </w:rPr>
              <w:t xml:space="preserve"> </w:t>
            </w:r>
            <w:r w:rsidR="0083618A" w:rsidRPr="00292CB0">
              <w:rPr>
                <w:rFonts w:asciiTheme="minorHAnsi" w:hAnsiTheme="minorHAnsi" w:cstheme="minorHAnsi"/>
                <w:color w:val="auto"/>
                <w:sz w:val="18"/>
                <w:szCs w:val="18"/>
              </w:rPr>
              <w:t xml:space="preserve">technických problémov, </w:t>
            </w:r>
            <w:r w:rsidRPr="00292CB0">
              <w:rPr>
                <w:rFonts w:asciiTheme="minorHAnsi" w:hAnsiTheme="minorHAnsi" w:cstheme="minorHAnsi"/>
                <w:color w:val="auto"/>
                <w:sz w:val="18"/>
                <w:szCs w:val="18"/>
              </w:rPr>
              <w:t>nefunkčnosti integračnej akcie</w:t>
            </w:r>
            <w:r w:rsidR="00360032" w:rsidRPr="00292CB0">
              <w:rPr>
                <w:rFonts w:asciiTheme="minorHAnsi" w:hAnsiTheme="minorHAnsi" w:cstheme="minorHAnsi"/>
                <w:color w:val="auto"/>
                <w:sz w:val="18"/>
                <w:szCs w:val="18"/>
              </w:rPr>
              <w:t xml:space="preserve"> "Získanie informácie o daňovom nedoplatku v ITMS2014+“:</w:t>
            </w:r>
          </w:p>
          <w:p w14:paraId="30960308" w14:textId="77777777" w:rsidR="00AA394F" w:rsidRPr="00292CB0" w:rsidRDefault="00AA394F" w:rsidP="004800B7">
            <w:pPr>
              <w:pStyle w:val="Default"/>
              <w:keepLines/>
              <w:widowControl w:val="0"/>
              <w:numPr>
                <w:ilvl w:val="0"/>
                <w:numId w:val="204"/>
              </w:numPr>
              <w:jc w:val="both"/>
              <w:rPr>
                <w:rFonts w:asciiTheme="minorHAnsi" w:hAnsiTheme="minorHAnsi" w:cstheme="minorHAnsi"/>
                <w:color w:val="auto"/>
                <w:sz w:val="16"/>
                <w:szCs w:val="16"/>
              </w:rPr>
            </w:pPr>
            <w:r w:rsidRPr="00292CB0">
              <w:rPr>
                <w:rFonts w:asciiTheme="minorHAnsi" w:hAnsiTheme="minorHAnsi" w:cstheme="minorHAnsi"/>
                <w:bCs/>
                <w:iCs/>
                <w:color w:val="auto"/>
                <w:sz w:val="16"/>
                <w:szCs w:val="16"/>
              </w:rPr>
              <w:t xml:space="preserve">Potvrdenie o vyrovnaných záväzkoch - príslušný colný úrad, nie staršie ako 3 mesiace ku dňu predloženia </w:t>
            </w:r>
            <w:proofErr w:type="spellStart"/>
            <w:r w:rsidRPr="00292CB0">
              <w:rPr>
                <w:rFonts w:asciiTheme="minorHAnsi" w:hAnsiTheme="minorHAnsi" w:cstheme="minorHAnsi"/>
                <w:bCs/>
                <w:iCs/>
                <w:color w:val="auto"/>
                <w:sz w:val="16"/>
                <w:szCs w:val="16"/>
              </w:rPr>
              <w:t>ŽoNFP</w:t>
            </w:r>
            <w:proofErr w:type="spellEnd"/>
            <w:r w:rsidRPr="00292CB0">
              <w:rPr>
                <w:rFonts w:asciiTheme="minorHAnsi" w:hAnsiTheme="minorHAnsi" w:cstheme="minorHAnsi"/>
                <w:bCs/>
                <w:iCs/>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7A76E3D" w14:textId="77777777" w:rsidR="00E97EC8" w:rsidRPr="00292CB0" w:rsidRDefault="00E97EC8" w:rsidP="004800B7">
            <w:pPr>
              <w:pStyle w:val="Odsekzoznamu"/>
              <w:numPr>
                <w:ilvl w:val="0"/>
                <w:numId w:val="204"/>
              </w:numPr>
              <w:spacing w:after="0" w:line="240" w:lineRule="auto"/>
              <w:jc w:val="both"/>
              <w:rPr>
                <w:rFonts w:cstheme="minorHAnsi"/>
                <w:b/>
                <w:bCs/>
                <w:iCs/>
                <w:sz w:val="16"/>
                <w:szCs w:val="16"/>
              </w:rPr>
            </w:pPr>
            <w:r w:rsidRPr="00292CB0">
              <w:rPr>
                <w:rFonts w:cstheme="minorHAnsi"/>
                <w:sz w:val="16"/>
                <w:szCs w:val="16"/>
              </w:rPr>
              <w:t>Potvrdenie príslušného daňového úradu v zmysle zákona č. 563/2009 Z. z. o správe daní a o zmene a doplnení niektorých zákonov v znení neskorších predpisov nie</w:t>
            </w:r>
            <w:r w:rsidRPr="00292CB0">
              <w:rPr>
                <w:rFonts w:cstheme="minorHAnsi"/>
                <w:bCs/>
                <w:sz w:val="16"/>
                <w:szCs w:val="16"/>
              </w:rPr>
              <w:t xml:space="preserve"> staršie ako 3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6EE3648" w14:textId="030423CE" w:rsidR="00BB7CE5" w:rsidRPr="00292CB0" w:rsidRDefault="00E97EC8" w:rsidP="00CC31D3">
            <w:pPr>
              <w:pStyle w:val="Default"/>
              <w:keepLines/>
              <w:widowControl w:val="0"/>
              <w:ind w:left="360"/>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 xml:space="preserve">Zmluva o vedení bankového účtu žiadateľa alebo potvrdenie banky o vedení bankového účtu žiadateľa vrátane uvedenia čísla bankového účtu vo formáte IBAN, </w:t>
            </w:r>
            <w:proofErr w:type="spellStart"/>
            <w:r w:rsidRPr="00292CB0">
              <w:rPr>
                <w:rFonts w:cstheme="minorHAnsi"/>
                <w:b/>
                <w:color w:val="auto"/>
                <w:sz w:val="16"/>
                <w:szCs w:val="16"/>
              </w:rPr>
              <w:t>sken</w:t>
            </w:r>
            <w:proofErr w:type="spellEnd"/>
            <w:r w:rsidRPr="00292CB0">
              <w:rPr>
                <w:rFonts w:cstheme="minorHAnsi"/>
                <w:b/>
                <w:color w:val="auto"/>
                <w:sz w:val="16"/>
                <w:szCs w:val="16"/>
              </w:rPr>
              <w:t xml:space="preserve"> listinného </w:t>
            </w:r>
            <w:r w:rsidR="0083618A" w:rsidRPr="00292CB0">
              <w:rPr>
                <w:rFonts w:cstheme="minorHAnsi"/>
                <w:b/>
                <w:color w:val="auto"/>
                <w:sz w:val="16"/>
                <w:szCs w:val="16"/>
              </w:rPr>
              <w:t xml:space="preserve"> </w:t>
            </w:r>
            <w:r w:rsidRPr="00292CB0">
              <w:rPr>
                <w:rFonts w:cstheme="minorHAnsi"/>
                <w:b/>
                <w:color w:val="auto"/>
                <w:sz w:val="16"/>
                <w:szCs w:val="16"/>
              </w:rPr>
              <w:t>originálu alebo úradne overenej fotokópie</w:t>
            </w:r>
            <w:r w:rsidRPr="00292CB0">
              <w:rPr>
                <w:rFonts w:cstheme="minorHAnsi"/>
                <w:color w:val="auto"/>
                <w:sz w:val="16"/>
                <w:szCs w:val="16"/>
              </w:rPr>
              <w:t xml:space="preserve"> </w:t>
            </w:r>
            <w:r w:rsidRPr="00292CB0">
              <w:rPr>
                <w:rFonts w:cstheme="minorHAnsi"/>
                <w:b/>
                <w:color w:val="auto"/>
                <w:sz w:val="16"/>
                <w:szCs w:val="16"/>
              </w:rPr>
              <w:t>vo formáte .</w:t>
            </w:r>
            <w:proofErr w:type="spellStart"/>
            <w:r w:rsidRPr="00292CB0">
              <w:rPr>
                <w:rFonts w:cstheme="minorHAnsi"/>
                <w:b/>
                <w:color w:val="auto"/>
                <w:sz w:val="16"/>
                <w:szCs w:val="16"/>
              </w:rPr>
              <w:t>pdf</w:t>
            </w:r>
            <w:proofErr w:type="spellEnd"/>
            <w:r w:rsidRPr="00292CB0">
              <w:rPr>
                <w:rFonts w:cstheme="minorHAnsi"/>
                <w:b/>
                <w:color w:val="auto"/>
                <w:sz w:val="16"/>
                <w:szCs w:val="16"/>
              </w:rPr>
              <w:t xml:space="preserve"> prostredníctvom ITMS2014+</w:t>
            </w:r>
          </w:p>
          <w:p w14:paraId="36494E5C" w14:textId="4C1357B3" w:rsidR="00BD34B8"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5FF7C15" w14:textId="1798C659" w:rsidR="00BD34B8" w:rsidRPr="00292CB0" w:rsidRDefault="00735538" w:rsidP="004800B7">
            <w:pPr>
              <w:pStyle w:val="Odsekzoznamu"/>
              <w:numPr>
                <w:ilvl w:val="0"/>
                <w:numId w:val="204"/>
              </w:numPr>
              <w:spacing w:after="0" w:line="240" w:lineRule="auto"/>
              <w:jc w:val="both"/>
              <w:rPr>
                <w:rFonts w:cstheme="minorHAnsi"/>
                <w:b/>
                <w:sz w:val="16"/>
                <w:szCs w:val="16"/>
              </w:rPr>
            </w:pPr>
            <w:r w:rsidRPr="00292CB0">
              <w:rPr>
                <w:rFonts w:cstheme="minorHAnsi"/>
                <w:bCs/>
                <w:iCs/>
                <w:sz w:val="16"/>
                <w:szCs w:val="16"/>
              </w:rPr>
              <w:t>v</w:t>
            </w:r>
            <w:r w:rsidR="00BD34B8" w:rsidRPr="00292CB0">
              <w:rPr>
                <w:rFonts w:cstheme="minorHAnsi"/>
                <w:bCs/>
                <w:iCs/>
                <w:sz w:val="16"/>
                <w:szCs w:val="16"/>
              </w:rPr>
              <w:t xml:space="preserve"> zozname daňových dlžníkov, ktorý je verejne dostupný na </w:t>
            </w:r>
            <w:hyperlink r:id="rId26" w:history="1">
              <w:r w:rsidR="00BD34B8" w:rsidRPr="00292CB0">
                <w:rPr>
                  <w:rStyle w:val="Hypertextovprepojenie"/>
                  <w:rFonts w:cstheme="minorHAnsi"/>
                  <w:color w:val="auto"/>
                  <w:sz w:val="16"/>
                  <w:szCs w:val="16"/>
                </w:rPr>
                <w:t>https://www.financnasprava.sk/sk/elektronicke-sluzby/verejne-sluzby/zoznamy/detail/_f4211cf3-eb6d-4b43-928e-a62800e27a3a</w:t>
              </w:r>
            </w:hyperlink>
            <w:r w:rsidR="00BD34B8" w:rsidRPr="00292CB0">
              <w:rPr>
                <w:rFonts w:cstheme="minorHAnsi"/>
                <w:bCs/>
                <w:iCs/>
                <w:sz w:val="16"/>
                <w:szCs w:val="16"/>
              </w:rPr>
              <w:t xml:space="preserve">, </w:t>
            </w:r>
            <w:r w:rsidR="00BD34B8" w:rsidRPr="00292CB0">
              <w:rPr>
                <w:rFonts w:cstheme="minorHAnsi"/>
                <w:sz w:val="16"/>
                <w:szCs w:val="16"/>
              </w:rPr>
              <w:t xml:space="preserve">resp. </w:t>
            </w:r>
            <w:r w:rsidRPr="00292CB0">
              <w:rPr>
                <w:rFonts w:cstheme="minorHAnsi"/>
                <w:sz w:val="16"/>
                <w:szCs w:val="16"/>
              </w:rPr>
              <w:t xml:space="preserve">v zmysle dokumentácie uvedenej </w:t>
            </w:r>
            <w:r w:rsidR="00BD34B8" w:rsidRPr="00292CB0">
              <w:rPr>
                <w:rFonts w:cstheme="minorHAnsi"/>
                <w:sz w:val="16"/>
                <w:szCs w:val="16"/>
              </w:rPr>
              <w:t>v časti „Forma a spôsob preukázania splnenia PPP“</w:t>
            </w:r>
            <w:r w:rsidR="0010015A" w:rsidRPr="00292CB0">
              <w:rPr>
                <w:rFonts w:cstheme="minorHAnsi"/>
                <w:sz w:val="16"/>
                <w:szCs w:val="16"/>
              </w:rPr>
              <w:t>.</w:t>
            </w:r>
          </w:p>
        </w:tc>
      </w:tr>
      <w:tr w:rsidR="00292CB0" w:rsidRPr="00292CB0" w14:paraId="4F9CBF68" w14:textId="77777777" w:rsidTr="006F6409">
        <w:trPr>
          <w:trHeight w:val="284"/>
          <w:jc w:val="right"/>
        </w:trPr>
        <w:tc>
          <w:tcPr>
            <w:tcW w:w="562" w:type="dxa"/>
            <w:shd w:val="clear" w:color="auto" w:fill="auto"/>
            <w:vAlign w:val="center"/>
          </w:tcPr>
          <w:p w14:paraId="2EF7BA94" w14:textId="7149BADC"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t>1.10</w:t>
            </w:r>
          </w:p>
        </w:tc>
        <w:tc>
          <w:tcPr>
            <w:tcW w:w="13608" w:type="dxa"/>
            <w:shd w:val="clear" w:color="auto" w:fill="auto"/>
            <w:vAlign w:val="center"/>
          </w:tcPr>
          <w:p w14:paraId="1898F586" w14:textId="5FFF906F"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292CB0">
              <w:rPr>
                <w:rStyle w:val="Odkaznapoznmkupodiarou"/>
                <w:rFonts w:cstheme="minorHAnsi"/>
                <w:b/>
                <w:sz w:val="16"/>
                <w:szCs w:val="16"/>
              </w:rPr>
              <w:footnoteReference w:id="7"/>
            </w:r>
            <w:r w:rsidRPr="00292CB0">
              <w:rPr>
                <w:rFonts w:cstheme="minorHAnsi"/>
                <w:b/>
                <w:sz w:val="16"/>
                <w:szCs w:val="16"/>
              </w:rPr>
              <w:t>.</w:t>
            </w:r>
          </w:p>
          <w:p w14:paraId="5B3A79FD" w14:textId="367D8D84" w:rsidR="00BD34B8" w:rsidRPr="00292CB0" w:rsidRDefault="00BD34B8"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V priebehu trvania zmluvy o poskytnutí NFP táto skutočnosť podlieha oznamovacej povinnosti prijímateľa voči PPA. </w:t>
            </w:r>
          </w:p>
          <w:p w14:paraId="6D66B753" w14:textId="34BBF880"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79E77FC6" w14:textId="48327E2D" w:rsidR="00BD34B8" w:rsidRPr="00292CB0" w:rsidRDefault="00BD34B8" w:rsidP="009F1D61">
            <w:pPr>
              <w:pStyle w:val="Odsekzoznamu"/>
              <w:numPr>
                <w:ilvl w:val="0"/>
                <w:numId w:val="103"/>
              </w:numPr>
              <w:spacing w:after="0" w:line="240" w:lineRule="auto"/>
              <w:ind w:left="209" w:hanging="209"/>
              <w:jc w:val="both"/>
              <w:rPr>
                <w:rFonts w:cstheme="minorHAnsi"/>
                <w:b/>
                <w:smallCaps/>
                <w:sz w:val="16"/>
                <w:szCs w:val="16"/>
                <w:u w:val="single"/>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 žiadateľa)</w:t>
            </w:r>
          </w:p>
          <w:p w14:paraId="411DC35E" w14:textId="68471D9A" w:rsidR="00BD34B8" w:rsidRPr="00292CB0" w:rsidRDefault="00BD34B8"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w:t>
            </w:r>
            <w:r w:rsidR="00C01431" w:rsidRPr="00292CB0">
              <w:rPr>
                <w:rFonts w:cstheme="minorHAnsi"/>
                <w:b/>
                <w:sz w:val="18"/>
                <w:szCs w:val="18"/>
                <w:u w:val="single"/>
              </w:rPr>
              <w:t xml:space="preserve">erenia </w:t>
            </w:r>
          </w:p>
          <w:p w14:paraId="33369271" w14:textId="0313BA43" w:rsidR="00BD34B8" w:rsidRPr="00292CB0" w:rsidRDefault="00735538" w:rsidP="004800B7">
            <w:pPr>
              <w:pStyle w:val="Odsekzoznamu"/>
              <w:numPr>
                <w:ilvl w:val="0"/>
                <w:numId w:val="225"/>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BD34B8" w:rsidRPr="00292CB0">
              <w:rPr>
                <w:rFonts w:cstheme="minorHAnsi"/>
                <w:sz w:val="16"/>
                <w:szCs w:val="16"/>
              </w:rPr>
              <w:t>„Forma a spôsob preukázania splnenia PPP“</w:t>
            </w:r>
          </w:p>
        </w:tc>
      </w:tr>
      <w:tr w:rsidR="00292CB0" w:rsidRPr="00292CB0" w14:paraId="76B56BD9" w14:textId="77777777" w:rsidTr="006F6409">
        <w:trPr>
          <w:trHeight w:val="284"/>
          <w:jc w:val="right"/>
        </w:trPr>
        <w:tc>
          <w:tcPr>
            <w:tcW w:w="562" w:type="dxa"/>
            <w:shd w:val="clear" w:color="auto" w:fill="auto"/>
            <w:vAlign w:val="center"/>
          </w:tcPr>
          <w:p w14:paraId="61FC8540" w14:textId="778390B8" w:rsidR="0010015A" w:rsidRPr="00292CB0" w:rsidRDefault="0010015A" w:rsidP="002C09AB">
            <w:pPr>
              <w:spacing w:after="0" w:line="240" w:lineRule="auto"/>
              <w:jc w:val="center"/>
              <w:rPr>
                <w:rFonts w:cstheme="minorHAnsi"/>
                <w:b/>
                <w:sz w:val="16"/>
                <w:szCs w:val="16"/>
              </w:rPr>
            </w:pPr>
            <w:r w:rsidRPr="00292CB0">
              <w:rPr>
                <w:rFonts w:cstheme="minorHAnsi"/>
                <w:b/>
                <w:sz w:val="16"/>
                <w:szCs w:val="16"/>
              </w:rPr>
              <w:t>1.11</w:t>
            </w:r>
          </w:p>
        </w:tc>
        <w:tc>
          <w:tcPr>
            <w:tcW w:w="13608" w:type="dxa"/>
            <w:shd w:val="clear" w:color="auto" w:fill="auto"/>
            <w:vAlign w:val="center"/>
          </w:tcPr>
          <w:p w14:paraId="3E022253" w14:textId="77777777" w:rsidR="00B7733D" w:rsidRPr="00292CB0" w:rsidRDefault="00B7733D" w:rsidP="00B7733D">
            <w:pPr>
              <w:spacing w:after="0" w:line="240" w:lineRule="auto"/>
              <w:rPr>
                <w:rFonts w:cstheme="minorHAnsi"/>
                <w:b/>
                <w:iCs/>
                <w:sz w:val="16"/>
                <w:szCs w:val="16"/>
              </w:rPr>
            </w:pPr>
            <w:r w:rsidRPr="00292CB0">
              <w:rPr>
                <w:rFonts w:cstheme="minorHAnsi"/>
                <w:b/>
                <w:iCs/>
                <w:sz w:val="18"/>
                <w:szCs w:val="18"/>
              </w:rPr>
              <w:t>Podmienka mať vysporiadané majetkovo-právne vzťahy a povolenia na realizáciu aktivít</w:t>
            </w:r>
            <w:r w:rsidRPr="00292CB0">
              <w:rPr>
                <w:rFonts w:cstheme="minorHAnsi"/>
                <w:b/>
                <w:iCs/>
                <w:sz w:val="16"/>
                <w:szCs w:val="16"/>
              </w:rPr>
              <w:t xml:space="preserve"> </w:t>
            </w:r>
            <w:r w:rsidRPr="00292CB0">
              <w:rPr>
                <w:rFonts w:cstheme="minorHAnsi"/>
                <w:b/>
                <w:iCs/>
                <w:sz w:val="18"/>
                <w:szCs w:val="18"/>
              </w:rPr>
              <w:t xml:space="preserve">projektu </w:t>
            </w:r>
          </w:p>
          <w:p w14:paraId="72EBA02B" w14:textId="77777777" w:rsidR="00B7733D" w:rsidRPr="0073260C" w:rsidRDefault="00B7733D" w:rsidP="00B7733D">
            <w:pPr>
              <w:spacing w:after="0" w:line="240" w:lineRule="auto"/>
              <w:jc w:val="both"/>
              <w:rPr>
                <w:rFonts w:cstheme="minorHAnsi"/>
                <w:strike/>
                <w:color w:val="00B050"/>
                <w:sz w:val="16"/>
                <w:szCs w:val="16"/>
              </w:rPr>
            </w:pPr>
            <w:r w:rsidRPr="00292CB0">
              <w:rPr>
                <w:rFonts w:cstheme="minorHAnsi"/>
                <w:sz w:val="16"/>
                <w:szCs w:val="16"/>
              </w:rPr>
              <w:t xml:space="preserve">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w:t>
            </w:r>
            <w:proofErr w:type="spellStart"/>
            <w:r w:rsidRPr="00292CB0">
              <w:rPr>
                <w:rFonts w:cstheme="minorHAnsi"/>
                <w:sz w:val="16"/>
                <w:szCs w:val="16"/>
              </w:rPr>
              <w:t>ŽoNFP</w:t>
            </w:r>
            <w:proofErr w:type="spellEnd"/>
            <w:r w:rsidRPr="00292CB0">
              <w:rPr>
                <w:rFonts w:cstheme="minorHAnsi"/>
                <w:sz w:val="16"/>
                <w:szCs w:val="16"/>
              </w:rPr>
              <w:t xml:space="preserve"> s výnimkou špecifických prípadov - vzťahuje sa len na investície do výstavby a rekonštrukcie objektov. </w:t>
            </w:r>
            <w:r w:rsidRPr="0073260C">
              <w:rPr>
                <w:rFonts w:cstheme="minorHAnsi"/>
                <w:strike/>
                <w:color w:val="00B050"/>
                <w:sz w:val="16"/>
                <w:szCs w:val="16"/>
              </w:rPr>
              <w:t xml:space="preserve">Uvedená podmienka poskytnutia príspevku sa na </w:t>
            </w:r>
            <w:proofErr w:type="spellStart"/>
            <w:r w:rsidRPr="0073260C">
              <w:rPr>
                <w:rFonts w:cstheme="minorHAnsi"/>
                <w:strike/>
                <w:color w:val="00B050"/>
                <w:sz w:val="16"/>
                <w:szCs w:val="16"/>
              </w:rPr>
              <w:t>podopatrenie</w:t>
            </w:r>
            <w:proofErr w:type="spellEnd"/>
            <w:r w:rsidRPr="0073260C">
              <w:rPr>
                <w:rFonts w:cstheme="minorHAnsi"/>
                <w:strike/>
                <w:color w:val="00B050"/>
                <w:sz w:val="16"/>
                <w:szCs w:val="16"/>
              </w:rPr>
              <w:t xml:space="preserve"> 6.1a </w:t>
            </w:r>
            <w:proofErr w:type="spellStart"/>
            <w:r w:rsidRPr="0073260C">
              <w:rPr>
                <w:rFonts w:cstheme="minorHAnsi"/>
                <w:strike/>
                <w:color w:val="00B050"/>
                <w:sz w:val="16"/>
                <w:szCs w:val="16"/>
              </w:rPr>
              <w:t>podopatrenie</w:t>
            </w:r>
            <w:proofErr w:type="spellEnd"/>
            <w:r w:rsidRPr="0073260C">
              <w:rPr>
                <w:rFonts w:cstheme="minorHAnsi"/>
                <w:strike/>
                <w:color w:val="00B050"/>
                <w:sz w:val="16"/>
                <w:szCs w:val="16"/>
              </w:rPr>
              <w:t xml:space="preserve"> 6.3 nevzťahuje.</w:t>
            </w:r>
          </w:p>
          <w:p w14:paraId="546C7F8A" w14:textId="77777777" w:rsidR="00B7733D" w:rsidRPr="00292CB0" w:rsidRDefault="00B7733D" w:rsidP="00B7733D">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165BCF4" w14:textId="77777777" w:rsidR="00B7733D" w:rsidRPr="00292CB0" w:rsidRDefault="00B7733D" w:rsidP="00B7733D">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Žiadateľ predkladá jeden z nasledovných výstupov z procesu vysporiadania majetkovo – právnych procesov (podľa relevantnosti):</w:t>
            </w:r>
          </w:p>
          <w:p w14:paraId="170EC518" w14:textId="77777777" w:rsidR="00B7733D" w:rsidRPr="00292CB0" w:rsidRDefault="00B7733D" w:rsidP="00B7733D">
            <w:pPr>
              <w:pStyle w:val="Standard"/>
              <w:tabs>
                <w:tab w:val="left" w:pos="709"/>
              </w:tabs>
              <w:jc w:val="both"/>
              <w:rPr>
                <w:rFonts w:asciiTheme="minorHAnsi" w:hAnsiTheme="minorHAnsi" w:cstheme="minorHAnsi"/>
                <w:b/>
                <w:bCs/>
                <w:i/>
                <w:sz w:val="16"/>
                <w:szCs w:val="16"/>
                <w:u w:val="single"/>
              </w:rPr>
            </w:pPr>
            <w:r w:rsidRPr="00292CB0">
              <w:rPr>
                <w:rFonts w:asciiTheme="minorHAnsi" w:hAnsiTheme="minorHAnsi" w:cstheme="minorHAnsi"/>
                <w:b/>
                <w:sz w:val="16"/>
                <w:szCs w:val="16"/>
              </w:rPr>
              <w:t>Forma a spôsob preukázania splnenia PPP.</w:t>
            </w:r>
          </w:p>
          <w:p w14:paraId="2CABE523" w14:textId="77777777" w:rsidR="00B7733D" w:rsidRPr="00292CB0" w:rsidRDefault="00B7733D" w:rsidP="004800B7">
            <w:pPr>
              <w:pStyle w:val="Default"/>
              <w:keepLines/>
              <w:widowControl w:val="0"/>
              <w:numPr>
                <w:ilvl w:val="0"/>
                <w:numId w:val="402"/>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K</w:t>
            </w:r>
            <w:bookmarkStart w:id="4" w:name="_Ref101769686"/>
            <w:r w:rsidRPr="00292CB0">
              <w:rPr>
                <w:rFonts w:asciiTheme="minorHAnsi" w:eastAsia="Times New Roman" w:hAnsiTheme="minorHAnsi" w:cstheme="minorHAnsi"/>
                <w:color w:val="auto"/>
                <w:sz w:val="16"/>
                <w:szCs w:val="16"/>
              </w:rPr>
              <w:t>ópia originálu</w:t>
            </w:r>
            <w:r w:rsidRPr="00292CB0">
              <w:rPr>
                <w:rStyle w:val="Odkaznapoznmkupodiarou"/>
                <w:rFonts w:asciiTheme="minorHAnsi" w:eastAsia="Times New Roman" w:hAnsiTheme="minorHAnsi" w:cstheme="minorHAnsi"/>
                <w:color w:val="auto"/>
                <w:sz w:val="16"/>
                <w:szCs w:val="16"/>
              </w:rPr>
              <w:footnoteReference w:id="8"/>
            </w:r>
            <w:bookmarkEnd w:id="4"/>
            <w:r w:rsidRPr="00292CB0">
              <w:rPr>
                <w:rFonts w:asciiTheme="minorHAnsi" w:eastAsia="Times New Roman" w:hAnsiTheme="minorHAnsi" w:cstheme="minorHAnsi"/>
                <w:color w:val="auto"/>
                <w:sz w:val="16"/>
                <w:szCs w:val="16"/>
              </w:rPr>
              <w:t xml:space="preserve"> z katastrálnej mapy zo situačným  zakreslením plánovanej investície (nepredkladá sa v prípade investícii do strojov), </w:t>
            </w:r>
            <w:proofErr w:type="spellStart"/>
            <w:r w:rsidRPr="00292CB0">
              <w:rPr>
                <w:rFonts w:asciiTheme="minorHAnsi" w:eastAsia="Times New Roman" w:hAnsiTheme="minorHAnsi" w:cstheme="minorHAnsi"/>
                <w:b/>
                <w:color w:val="auto"/>
                <w:sz w:val="16"/>
                <w:szCs w:val="16"/>
              </w:rPr>
              <w:t>sken</w:t>
            </w:r>
            <w:proofErr w:type="spellEnd"/>
            <w:r w:rsidRPr="00292CB0">
              <w:rPr>
                <w:rFonts w:asciiTheme="minorHAnsi" w:eastAsia="Times New Roman" w:hAnsiTheme="minorHAnsi" w:cstheme="minorHAnsi"/>
                <w:b/>
                <w:color w:val="auto"/>
                <w:sz w:val="16"/>
                <w:szCs w:val="16"/>
              </w:rPr>
              <w:t xml:space="preserve"> listinného originálu vo formáte .</w:t>
            </w:r>
            <w:proofErr w:type="spellStart"/>
            <w:r w:rsidRPr="00292CB0">
              <w:rPr>
                <w:rFonts w:asciiTheme="minorHAnsi" w:eastAsia="Times New Roman" w:hAnsiTheme="minorHAnsi" w:cstheme="minorHAnsi"/>
                <w:b/>
                <w:color w:val="auto"/>
                <w:sz w:val="16"/>
                <w:szCs w:val="16"/>
              </w:rPr>
              <w:t>pdf</w:t>
            </w:r>
            <w:proofErr w:type="spellEnd"/>
            <w:r w:rsidRPr="00292CB0">
              <w:rPr>
                <w:rFonts w:asciiTheme="minorHAnsi" w:eastAsia="Times New Roman" w:hAnsiTheme="minorHAnsi" w:cstheme="minorHAnsi"/>
                <w:b/>
                <w:color w:val="auto"/>
                <w:sz w:val="16"/>
                <w:szCs w:val="16"/>
              </w:rPr>
              <w:t xml:space="preserve"> prostredníctvom ITMS2014+</w:t>
            </w:r>
          </w:p>
          <w:p w14:paraId="59824B20" w14:textId="77777777"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r w:rsidRPr="00292CB0">
              <w:rPr>
                <w:rFonts w:eastAsia="Times New Roman" w:cstheme="minorHAnsi"/>
                <w:sz w:val="16"/>
                <w:szCs w:val="16"/>
              </w:rPr>
              <w:t>v prípade ak je prenajímateľom Slovenský pozemkový fond a nehnuteľnosti sú prenajaté na dobu neurčitú, takéto zmluvy, bude PPA akceptovať)</w:t>
            </w:r>
          </w:p>
          <w:p w14:paraId="7688FB8A" w14:textId="77777777" w:rsidR="00B7733D" w:rsidRPr="00292CB0" w:rsidRDefault="00B7733D" w:rsidP="004800B7">
            <w:pPr>
              <w:pStyle w:val="Odsekzoznamu"/>
              <w:numPr>
                <w:ilvl w:val="0"/>
                <w:numId w:val="402"/>
              </w:numPr>
              <w:spacing w:after="0" w:line="240" w:lineRule="auto"/>
              <w:ind w:left="211" w:hanging="211"/>
              <w:jc w:val="both"/>
              <w:rPr>
                <w:rFonts w:eastAsia="Times New Roman" w:cstheme="minorHAnsi"/>
                <w:sz w:val="16"/>
                <w:szCs w:val="16"/>
              </w:rPr>
            </w:pPr>
            <w:r w:rsidRPr="00292CB0">
              <w:rPr>
                <w:rFonts w:eastAsia="Times New Roman" w:cstheme="minorHAnsi"/>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292CB0" w:rsidRDefault="00B7733D" w:rsidP="004800B7">
            <w:pPr>
              <w:pStyle w:val="Default"/>
              <w:keepLines/>
              <w:widowControl w:val="0"/>
              <w:numPr>
                <w:ilvl w:val="0"/>
                <w:numId w:val="402"/>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lastRenderedPageBreak/>
              <w:t>Znalecký posudok a kúpnu zmluvu v prípade, kúpy nezastavaného a zastavaného pozemku za sumu nepresahujúcu 10 % celkových oprávnených nákladov na príslušnú operáciu</w:t>
            </w:r>
            <w:bookmarkStart w:id="5" w:name="_Ref24530722"/>
            <w:r w:rsidRPr="00292CB0">
              <w:rPr>
                <w:rStyle w:val="Odkaznapoznmkupodiarou"/>
                <w:rFonts w:asciiTheme="minorHAnsi" w:eastAsia="Times New Roman" w:hAnsiTheme="minorHAnsi" w:cstheme="minorHAnsi"/>
                <w:color w:val="auto"/>
                <w:sz w:val="16"/>
                <w:szCs w:val="16"/>
              </w:rPr>
              <w:footnoteReference w:id="9"/>
            </w:r>
            <w:bookmarkEnd w:id="5"/>
            <w:r w:rsidRPr="00292CB0">
              <w:rPr>
                <w:rFonts w:asciiTheme="minorHAnsi" w:eastAsia="Times New Roman" w:hAnsiTheme="minorHAnsi" w:cstheme="minorHAnsi"/>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6C7C2FC7" w14:textId="41D306BC"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p>
          <w:p w14:paraId="7341E81E" w14:textId="046B0F59"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Právoplatné stavebné povolenie v zmysle § 66 zákona č. 50/1976 Zb. v znení neskorších predpisov</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eastAsia="Times New Roman" w:cstheme="minorHAnsi"/>
                <w:sz w:val="16"/>
                <w:szCs w:val="16"/>
              </w:rPr>
              <w:t xml:space="preserve">, </w:t>
            </w:r>
            <w:proofErr w:type="spellStart"/>
            <w:r w:rsidRPr="00292CB0">
              <w:rPr>
                <w:rFonts w:eastAsia="Times New Roman" w:cstheme="minorHAnsi"/>
                <w:b/>
                <w:sz w:val="16"/>
                <w:szCs w:val="16"/>
              </w:rPr>
              <w:t>sken</w:t>
            </w:r>
            <w:proofErr w:type="spellEnd"/>
            <w:r w:rsidRPr="00292CB0">
              <w:rPr>
                <w:rFonts w:eastAsia="Times New Roman" w:cstheme="minorHAnsi"/>
                <w:b/>
                <w:sz w:val="16"/>
                <w:szCs w:val="16"/>
              </w:rPr>
              <w:t xml:space="preserve"> listinného originálu alebo úradne overenej fotokópie vo formáte .</w:t>
            </w:r>
            <w:proofErr w:type="spellStart"/>
            <w:r w:rsidRPr="00292CB0">
              <w:rPr>
                <w:rFonts w:eastAsia="Times New Roman" w:cstheme="minorHAnsi"/>
                <w:b/>
                <w:sz w:val="16"/>
                <w:szCs w:val="16"/>
              </w:rPr>
              <w:t>pdf</w:t>
            </w:r>
            <w:proofErr w:type="spellEnd"/>
            <w:r w:rsidRPr="00292CB0">
              <w:rPr>
                <w:rFonts w:eastAsia="Times New Roman" w:cstheme="minorHAnsi"/>
                <w:b/>
                <w:sz w:val="16"/>
                <w:szCs w:val="16"/>
              </w:rPr>
              <w:t xml:space="preserve"> prostredníctvom ITMS2014+</w:t>
            </w:r>
          </w:p>
          <w:p w14:paraId="4272B4AB" w14:textId="77777777"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List vlastníctva, v prípade výlučného vlastníctva žiadateľa</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cstheme="minorHAnsi"/>
                <w:sz w:val="16"/>
                <w:szCs w:val="16"/>
              </w:rPr>
              <w:t xml:space="preserve"> - </w:t>
            </w:r>
            <w:r w:rsidRPr="00292CB0">
              <w:rPr>
                <w:rFonts w:cstheme="minorHAnsi"/>
                <w:bCs/>
                <w:sz w:val="16"/>
                <w:szCs w:val="16"/>
              </w:rPr>
              <w:t>nevyžaduje sa predloženie prílohy</w:t>
            </w:r>
          </w:p>
          <w:p w14:paraId="546E88E1" w14:textId="77777777"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 xml:space="preserve">nevyžaduje sa predloženie prílohy </w:t>
            </w:r>
          </w:p>
          <w:p w14:paraId="2F85F861" w14:textId="77777777" w:rsidR="00B7733D" w:rsidRPr="00292CB0" w:rsidRDefault="00B7733D" w:rsidP="00B7733D">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967682" w14:textId="77777777" w:rsidR="00B7733D" w:rsidRPr="00292CB0" w:rsidRDefault="00B7733D" w:rsidP="004800B7">
            <w:pPr>
              <w:pStyle w:val="Odsekzoznamu"/>
              <w:numPr>
                <w:ilvl w:val="0"/>
                <w:numId w:val="500"/>
              </w:numPr>
              <w:tabs>
                <w:tab w:val="left" w:pos="567"/>
              </w:tabs>
              <w:spacing w:after="0" w:line="240" w:lineRule="auto"/>
              <w:ind w:left="211" w:hanging="211"/>
              <w:jc w:val="both"/>
              <w:rPr>
                <w:rFonts w:cstheme="minorHAnsi"/>
                <w:b/>
                <w:sz w:val="18"/>
                <w:szCs w:val="18"/>
                <w:u w:val="single"/>
              </w:rPr>
            </w:pPr>
            <w:r w:rsidRPr="00292CB0">
              <w:rPr>
                <w:rFonts w:cstheme="minorHAnsi"/>
                <w:sz w:val="16"/>
                <w:szCs w:val="16"/>
              </w:rPr>
              <w:t xml:space="preserve">overenie informácií v </w:t>
            </w:r>
            <w:r w:rsidRPr="00292CB0">
              <w:rPr>
                <w:rStyle w:val="Hypertextovprepojenie"/>
                <w:rFonts w:cstheme="minorHAnsi"/>
                <w:color w:val="auto"/>
                <w:sz w:val="16"/>
                <w:szCs w:val="16"/>
                <w:u w:val="none"/>
              </w:rPr>
              <w:t xml:space="preserve">prostredníctvom </w:t>
            </w:r>
            <w:r w:rsidRPr="00292CB0">
              <w:rPr>
                <w:rFonts w:cstheme="minorHAnsi"/>
                <w:sz w:val="16"/>
                <w:szCs w:val="16"/>
              </w:rPr>
              <w:t xml:space="preserve">portálu </w:t>
            </w:r>
            <w:hyperlink r:id="rId27" w:history="1">
              <w:r w:rsidRPr="00292CB0">
                <w:rPr>
                  <w:rStyle w:val="Hypertextovprepojenie"/>
                  <w:rFonts w:cstheme="minorHAnsi"/>
                  <w:color w:val="auto"/>
                  <w:sz w:val="16"/>
                  <w:szCs w:val="16"/>
                  <w:u w:val="none"/>
                </w:rPr>
                <w:t>https://oversi.gov.sk</w:t>
              </w:r>
            </w:hyperlink>
            <w:r w:rsidRPr="00292CB0">
              <w:rPr>
                <w:rStyle w:val="Hypertextovprepojenie"/>
                <w:rFonts w:cstheme="minorHAnsi"/>
                <w:color w:val="auto"/>
                <w:sz w:val="16"/>
                <w:szCs w:val="16"/>
                <w:u w:val="none"/>
              </w:rPr>
              <w:t xml:space="preserve"> a </w:t>
            </w:r>
            <w:r w:rsidRPr="00292CB0">
              <w:rPr>
                <w:rFonts w:cstheme="minorHAnsi"/>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292CB0" w:rsidRDefault="00B7733D" w:rsidP="00B7733D">
            <w:pPr>
              <w:pStyle w:val="Odsekzoznamu"/>
              <w:tabs>
                <w:tab w:val="left" w:pos="567"/>
              </w:tabs>
              <w:spacing w:after="0" w:line="240" w:lineRule="auto"/>
              <w:ind w:left="211"/>
              <w:jc w:val="both"/>
              <w:rPr>
                <w:rFonts w:cstheme="minorHAnsi"/>
                <w:b/>
                <w:sz w:val="18"/>
                <w:szCs w:val="18"/>
                <w:u w:val="single"/>
              </w:rPr>
            </w:pPr>
            <w:r w:rsidRPr="00292CB0">
              <w:rPr>
                <w:rFonts w:cstheme="minorHAnsi"/>
                <w:sz w:val="16"/>
                <w:szCs w:val="16"/>
              </w:rPr>
              <w:t xml:space="preserve">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w:t>
            </w:r>
            <w:proofErr w:type="spellStart"/>
            <w:r w:rsidRPr="00292CB0">
              <w:rPr>
                <w:rFonts w:cstheme="minorHAnsi"/>
                <w:sz w:val="16"/>
                <w:szCs w:val="16"/>
              </w:rPr>
              <w:t>ŽoNFP</w:t>
            </w:r>
            <w:proofErr w:type="spellEnd"/>
            <w:r w:rsidRPr="00292CB0">
              <w:rPr>
                <w:rFonts w:cstheme="minorHAnsi"/>
                <w:sz w:val="16"/>
                <w:szCs w:val="16"/>
              </w:rPr>
              <w:t xml:space="preserve"> žiadateľa na predloženie výpisu z listu vlastníctva, pričom tento nesmie byť starší ako 30 dní ku dňu doplnenia chýbajúcich náležitostí </w:t>
            </w:r>
            <w:proofErr w:type="spellStart"/>
            <w:r w:rsidRPr="00292CB0">
              <w:rPr>
                <w:rFonts w:cstheme="minorHAnsi"/>
                <w:sz w:val="16"/>
                <w:szCs w:val="16"/>
              </w:rPr>
              <w:t>ŽoNFP</w:t>
            </w:r>
            <w:proofErr w:type="spellEnd"/>
            <w:r w:rsidRPr="00292CB0">
              <w:rPr>
                <w:rFonts w:cstheme="minorHAnsi"/>
                <w:sz w:val="16"/>
                <w:szCs w:val="16"/>
              </w:rPr>
              <w:t>.</w:t>
            </w:r>
          </w:p>
        </w:tc>
      </w:tr>
      <w:tr w:rsidR="00292CB0" w:rsidRPr="00292CB0" w14:paraId="7B80348E" w14:textId="77777777" w:rsidTr="006F6409">
        <w:trPr>
          <w:trHeight w:val="284"/>
          <w:jc w:val="right"/>
        </w:trPr>
        <w:tc>
          <w:tcPr>
            <w:tcW w:w="562" w:type="dxa"/>
            <w:shd w:val="clear" w:color="auto" w:fill="auto"/>
            <w:vAlign w:val="center"/>
          </w:tcPr>
          <w:p w14:paraId="3FF88BD7" w14:textId="50871BA1"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lastRenderedPageBreak/>
              <w:t>1.12</w:t>
            </w:r>
          </w:p>
        </w:tc>
        <w:tc>
          <w:tcPr>
            <w:tcW w:w="13608" w:type="dxa"/>
            <w:shd w:val="clear" w:color="auto" w:fill="auto"/>
            <w:vAlign w:val="center"/>
          </w:tcPr>
          <w:p w14:paraId="781862DC" w14:textId="13F80ACB"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V priebehu trvania zmluvy o poskytnutí NFP táto skutočnosť podlieha oznamovacej povinnosti prijímateľa voči PPA.</w:t>
            </w:r>
          </w:p>
          <w:p w14:paraId="7E024FC3" w14:textId="65E7DB10"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E5EC382" w14:textId="1794A716" w:rsidR="0010015A" w:rsidRPr="00292CB0" w:rsidRDefault="0010015A" w:rsidP="004800B7">
            <w:pPr>
              <w:pStyle w:val="Default"/>
              <w:keepLines/>
              <w:widowControl w:val="0"/>
              <w:numPr>
                <w:ilvl w:val="0"/>
                <w:numId w:val="228"/>
              </w:numPr>
              <w:ind w:left="217" w:hanging="217"/>
              <w:jc w:val="both"/>
              <w:rPr>
                <w:rFonts w:asciiTheme="minorHAnsi" w:hAnsiTheme="minorHAnsi" w:cstheme="minorHAnsi"/>
                <w:bCs/>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15 - Čestné vyhlásenie žiadateľa) </w:t>
            </w:r>
          </w:p>
          <w:p w14:paraId="4EEB2B93" w14:textId="2E1C6110"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A52F4A6" w14:textId="139BCA85" w:rsidR="0010015A" w:rsidRPr="00292CB0" w:rsidRDefault="00735538" w:rsidP="009F1D61">
            <w:pPr>
              <w:pStyle w:val="Odsekzoznamu"/>
              <w:numPr>
                <w:ilvl w:val="0"/>
                <w:numId w:val="103"/>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10015A" w:rsidRPr="00292CB0">
              <w:rPr>
                <w:rFonts w:cstheme="minorHAnsi"/>
                <w:sz w:val="16"/>
                <w:szCs w:val="16"/>
              </w:rPr>
              <w:t xml:space="preserve"> „Forma a spôsob preukázania splnenia PPP“</w:t>
            </w:r>
          </w:p>
        </w:tc>
      </w:tr>
      <w:tr w:rsidR="00292CB0" w:rsidRPr="00292CB0" w14:paraId="215E5A9E" w14:textId="77777777" w:rsidTr="006F6409">
        <w:trPr>
          <w:trHeight w:val="284"/>
          <w:jc w:val="right"/>
        </w:trPr>
        <w:tc>
          <w:tcPr>
            <w:tcW w:w="562" w:type="dxa"/>
            <w:shd w:val="clear" w:color="auto" w:fill="auto"/>
            <w:vAlign w:val="center"/>
          </w:tcPr>
          <w:p w14:paraId="1963B878" w14:textId="064DD759"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1.13</w:t>
            </w:r>
          </w:p>
        </w:tc>
        <w:tc>
          <w:tcPr>
            <w:tcW w:w="13608" w:type="dxa"/>
            <w:shd w:val="clear" w:color="auto" w:fill="auto"/>
            <w:vAlign w:val="center"/>
          </w:tcPr>
          <w:p w14:paraId="6C678CBD" w14:textId="5E5BB2B6" w:rsidR="0010015A" w:rsidRPr="00292CB0" w:rsidRDefault="0010015A" w:rsidP="002C09AB">
            <w:pPr>
              <w:spacing w:after="0" w:line="240" w:lineRule="auto"/>
              <w:rPr>
                <w:rFonts w:cstheme="minorHAnsi"/>
                <w:b/>
                <w:sz w:val="18"/>
                <w:szCs w:val="18"/>
              </w:rPr>
            </w:pPr>
            <w:r w:rsidRPr="00292CB0">
              <w:rPr>
                <w:rFonts w:cstheme="minorHAnsi"/>
                <w:b/>
                <w:sz w:val="18"/>
                <w:szCs w:val="18"/>
              </w:rPr>
              <w:t>Podmienka, že investícia musí byť v súlade s normami EÚ a SR, týkajúcimi sa danej investície</w:t>
            </w:r>
          </w:p>
          <w:p w14:paraId="1D39BABA" w14:textId="280BDB3C" w:rsidR="0010015A" w:rsidRPr="00292CB0" w:rsidRDefault="0010015A" w:rsidP="002C09AB">
            <w:pPr>
              <w:pStyle w:val="Default"/>
              <w:keepLines/>
              <w:widowControl w:val="0"/>
              <w:jc w:val="both"/>
              <w:rPr>
                <w:rFonts w:asciiTheme="minorHAnsi" w:hAnsiTheme="minorHAnsi" w:cstheme="minorHAnsi"/>
                <w:b/>
                <w:bCs/>
                <w:iCs/>
                <w:color w:val="auto"/>
                <w:sz w:val="16"/>
                <w:szCs w:val="16"/>
              </w:rPr>
            </w:pPr>
            <w:r w:rsidRPr="00292CB0">
              <w:rPr>
                <w:rFonts w:asciiTheme="minorHAnsi" w:hAnsiTheme="minorHAnsi" w:cstheme="minorHAnsi"/>
                <w:b/>
                <w:color w:val="auto"/>
                <w:sz w:val="16"/>
                <w:szCs w:val="16"/>
              </w:rPr>
              <w:t>Investícia musí byť v súlade s normami EÚ a SR, týkajúcimi sa danej investície</w:t>
            </w:r>
            <w:r w:rsidR="00735538" w:rsidRPr="00292CB0">
              <w:rPr>
                <w:rFonts w:asciiTheme="minorHAnsi" w:hAnsiTheme="minorHAnsi" w:cstheme="minorHAnsi"/>
                <w:b/>
                <w:color w:val="auto"/>
                <w:sz w:val="16"/>
                <w:szCs w:val="16"/>
              </w:rPr>
              <w:t xml:space="preserve">. </w:t>
            </w:r>
            <w:r w:rsidR="00735538" w:rsidRPr="0073260C">
              <w:rPr>
                <w:rFonts w:asciiTheme="minorHAnsi" w:hAnsiTheme="minorHAnsi" w:cstheme="minorHAnsi"/>
                <w:strike/>
                <w:color w:val="00B050"/>
                <w:sz w:val="16"/>
                <w:szCs w:val="16"/>
              </w:rPr>
              <w:t>P</w:t>
            </w:r>
            <w:r w:rsidR="00C01431" w:rsidRPr="0073260C">
              <w:rPr>
                <w:rFonts w:asciiTheme="minorHAnsi" w:hAnsiTheme="minorHAnsi" w:cstheme="minorHAnsi"/>
                <w:strike/>
                <w:color w:val="00B050"/>
                <w:sz w:val="16"/>
                <w:szCs w:val="16"/>
              </w:rPr>
              <w:t xml:space="preserve">odmienka poskytnutia príspevku sa na </w:t>
            </w:r>
            <w:proofErr w:type="spellStart"/>
            <w:r w:rsidR="00C01431" w:rsidRPr="0073260C">
              <w:rPr>
                <w:rFonts w:asciiTheme="minorHAnsi" w:hAnsiTheme="minorHAnsi" w:cstheme="minorHAnsi"/>
                <w:strike/>
                <w:color w:val="00B050"/>
                <w:sz w:val="16"/>
                <w:szCs w:val="16"/>
              </w:rPr>
              <w:t>podopatrenie</w:t>
            </w:r>
            <w:proofErr w:type="spellEnd"/>
            <w:r w:rsidR="00C01431" w:rsidRPr="0073260C">
              <w:rPr>
                <w:rFonts w:asciiTheme="minorHAnsi" w:hAnsiTheme="minorHAnsi" w:cstheme="minorHAnsi"/>
                <w:strike/>
                <w:color w:val="00B050"/>
                <w:sz w:val="16"/>
                <w:szCs w:val="16"/>
              </w:rPr>
              <w:t xml:space="preserve"> 6.1</w:t>
            </w:r>
            <w:r w:rsidR="00CB7AB9" w:rsidRPr="0073260C">
              <w:rPr>
                <w:rFonts w:asciiTheme="minorHAnsi" w:hAnsiTheme="minorHAnsi" w:cstheme="minorHAnsi"/>
                <w:strike/>
                <w:color w:val="00B050"/>
                <w:sz w:val="16"/>
                <w:szCs w:val="16"/>
              </w:rPr>
              <w:t xml:space="preserve"> </w:t>
            </w:r>
            <w:r w:rsidR="00C01431" w:rsidRPr="0073260C">
              <w:rPr>
                <w:rFonts w:asciiTheme="minorHAnsi" w:hAnsiTheme="minorHAnsi" w:cstheme="minorHAnsi"/>
                <w:strike/>
                <w:color w:val="00B050"/>
                <w:sz w:val="16"/>
                <w:szCs w:val="16"/>
              </w:rPr>
              <w:t xml:space="preserve">a </w:t>
            </w:r>
            <w:proofErr w:type="spellStart"/>
            <w:r w:rsidR="00C01431" w:rsidRPr="0073260C">
              <w:rPr>
                <w:rFonts w:asciiTheme="minorHAnsi" w:hAnsiTheme="minorHAnsi" w:cstheme="minorHAnsi"/>
                <w:strike/>
                <w:color w:val="00B050"/>
                <w:sz w:val="16"/>
                <w:szCs w:val="16"/>
              </w:rPr>
              <w:t>podopatrenie</w:t>
            </w:r>
            <w:proofErr w:type="spellEnd"/>
            <w:r w:rsidR="00C01431" w:rsidRPr="0073260C">
              <w:rPr>
                <w:rFonts w:asciiTheme="minorHAnsi" w:hAnsiTheme="minorHAnsi" w:cstheme="minorHAnsi"/>
                <w:strike/>
                <w:color w:val="00B050"/>
                <w:sz w:val="16"/>
                <w:szCs w:val="16"/>
              </w:rPr>
              <w:t xml:space="preserve"> 6.3 nevzťahuje.</w:t>
            </w:r>
          </w:p>
          <w:p w14:paraId="4ABD32C2"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CFA3149" w14:textId="1D725A51"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15 - Čestné vyhlásenie žiadateľa)</w:t>
            </w:r>
          </w:p>
          <w:p w14:paraId="0541A9F2" w14:textId="2A4BF0E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w:t>
            </w:r>
            <w:r w:rsidR="00C01431" w:rsidRPr="00292CB0">
              <w:rPr>
                <w:rFonts w:cstheme="minorHAnsi"/>
                <w:b/>
                <w:sz w:val="18"/>
                <w:szCs w:val="18"/>
                <w:u w:val="single"/>
              </w:rPr>
              <w:t>b overenia</w:t>
            </w:r>
          </w:p>
          <w:p w14:paraId="5D29A2FB" w14:textId="3C4D1219" w:rsidR="0010015A" w:rsidRPr="00292CB0" w:rsidRDefault="0010015A" w:rsidP="000E4642">
            <w:pPr>
              <w:pStyle w:val="Odsekzoznamu"/>
              <w:numPr>
                <w:ilvl w:val="0"/>
                <w:numId w:val="39"/>
              </w:numPr>
              <w:tabs>
                <w:tab w:val="left" w:pos="213"/>
              </w:tabs>
              <w:spacing w:after="0" w:line="240" w:lineRule="auto"/>
              <w:ind w:hanging="720"/>
              <w:jc w:val="both"/>
              <w:rPr>
                <w:rFonts w:cstheme="minorHAnsi"/>
                <w:b/>
                <w:sz w:val="16"/>
                <w:szCs w:val="16"/>
                <w:u w:val="single"/>
              </w:rPr>
            </w:pPr>
            <w:r w:rsidRPr="00292CB0">
              <w:rPr>
                <w:rFonts w:cstheme="minorHAnsi"/>
                <w:sz w:val="16"/>
                <w:szCs w:val="16"/>
              </w:rPr>
              <w:t xml:space="preserve">v zmysle </w:t>
            </w:r>
            <w:r w:rsidR="00735538" w:rsidRPr="00292CB0">
              <w:rPr>
                <w:rFonts w:cstheme="minorHAnsi"/>
                <w:sz w:val="16"/>
                <w:szCs w:val="16"/>
              </w:rPr>
              <w:t xml:space="preserve">dokumentácie uvedenej </w:t>
            </w:r>
            <w:r w:rsidR="00C01431" w:rsidRPr="00292CB0">
              <w:rPr>
                <w:rFonts w:cstheme="minorHAnsi"/>
                <w:sz w:val="16"/>
                <w:szCs w:val="16"/>
              </w:rPr>
              <w:t xml:space="preserve">v časti </w:t>
            </w:r>
            <w:r w:rsidRPr="00292CB0">
              <w:rPr>
                <w:rFonts w:cstheme="minorHAnsi"/>
                <w:sz w:val="16"/>
                <w:szCs w:val="16"/>
              </w:rPr>
              <w:t>„Forma a spôsob preukázania splnenia PPP“</w:t>
            </w:r>
          </w:p>
        </w:tc>
      </w:tr>
      <w:tr w:rsidR="00292CB0" w:rsidRPr="00292CB0" w14:paraId="4CE90D9B" w14:textId="77777777" w:rsidTr="006F6409">
        <w:trPr>
          <w:trHeight w:val="284"/>
          <w:jc w:val="right"/>
        </w:trPr>
        <w:tc>
          <w:tcPr>
            <w:tcW w:w="562" w:type="dxa"/>
            <w:shd w:val="clear" w:color="auto" w:fill="auto"/>
            <w:vAlign w:val="center"/>
          </w:tcPr>
          <w:p w14:paraId="3DBBD5C9" w14:textId="34188932"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1.14</w:t>
            </w:r>
          </w:p>
        </w:tc>
        <w:tc>
          <w:tcPr>
            <w:tcW w:w="13608" w:type="dxa"/>
            <w:shd w:val="clear" w:color="auto" w:fill="auto"/>
            <w:vAlign w:val="center"/>
          </w:tcPr>
          <w:p w14:paraId="46166C2F" w14:textId="0D8C9DC3"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292CB0" w:rsidRDefault="0010015A" w:rsidP="004800B7">
            <w:pPr>
              <w:pStyle w:val="Odsekzoznamu"/>
              <w:numPr>
                <w:ilvl w:val="1"/>
                <w:numId w:val="215"/>
              </w:numPr>
              <w:tabs>
                <w:tab w:val="left" w:pos="1276"/>
              </w:tabs>
              <w:suppressAutoHyphens/>
              <w:spacing w:after="0" w:line="240" w:lineRule="auto"/>
              <w:ind w:left="352" w:hanging="283"/>
              <w:contextualSpacing w:val="0"/>
              <w:rPr>
                <w:rFonts w:cstheme="minorHAnsi"/>
                <w:sz w:val="16"/>
                <w:szCs w:val="16"/>
              </w:rPr>
            </w:pPr>
            <w:r w:rsidRPr="00292CB0">
              <w:rPr>
                <w:rFonts w:cstheme="minorHAnsi"/>
                <w:sz w:val="16"/>
                <w:szCs w:val="16"/>
              </w:rPr>
              <w:t>skončenia alebo premiestnenia produktívnej činnosti mimo Slovenska;</w:t>
            </w:r>
          </w:p>
          <w:p w14:paraId="0F02DDE6" w14:textId="77777777" w:rsidR="0010015A" w:rsidRPr="00292CB0" w:rsidRDefault="0010015A" w:rsidP="004800B7">
            <w:pPr>
              <w:pStyle w:val="Odsekzoznamu"/>
              <w:numPr>
                <w:ilvl w:val="1"/>
                <w:numId w:val="215"/>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zmeny vlastníctva položky infraštruktúry, ktorá poskytuje firme alebo orgánu verejnej moci neoprávnené zvýhodnenie;</w:t>
            </w:r>
          </w:p>
          <w:p w14:paraId="450F47AC" w14:textId="782498D5" w:rsidR="0010015A" w:rsidRPr="00292CB0" w:rsidRDefault="0010015A" w:rsidP="004800B7">
            <w:pPr>
              <w:pStyle w:val="Odsekzoznamu"/>
              <w:numPr>
                <w:ilvl w:val="1"/>
                <w:numId w:val="215"/>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podstatnej zmeny, ktorá ovplyvňuje jej povahu, ciele alebo podmienky realizácie, čo by spôsobilo narušenie jej pôvodných cieľov.</w:t>
            </w:r>
          </w:p>
          <w:p w14:paraId="2F080E4E" w14:textId="3D7A11CA" w:rsidR="00735538" w:rsidRPr="0073260C" w:rsidRDefault="00735538" w:rsidP="002C09AB">
            <w:pPr>
              <w:tabs>
                <w:tab w:val="left" w:pos="1276"/>
              </w:tabs>
              <w:suppressAutoHyphens/>
              <w:spacing w:after="0" w:line="240" w:lineRule="auto"/>
              <w:ind w:left="69"/>
              <w:jc w:val="both"/>
              <w:rPr>
                <w:rFonts w:cstheme="minorHAnsi"/>
                <w:strike/>
                <w:color w:val="00B050"/>
                <w:sz w:val="16"/>
                <w:szCs w:val="16"/>
              </w:rPr>
            </w:pPr>
            <w:r w:rsidRPr="0073260C">
              <w:rPr>
                <w:rFonts w:cstheme="minorHAnsi"/>
                <w:strike/>
                <w:color w:val="00B050"/>
                <w:sz w:val="16"/>
                <w:szCs w:val="16"/>
              </w:rPr>
              <w:t xml:space="preserve">Podmienka poskytnutia príspevku sa na </w:t>
            </w:r>
            <w:proofErr w:type="spellStart"/>
            <w:r w:rsidRPr="0073260C">
              <w:rPr>
                <w:rFonts w:cstheme="minorHAnsi"/>
                <w:strike/>
                <w:color w:val="00B050"/>
                <w:sz w:val="16"/>
                <w:szCs w:val="16"/>
              </w:rPr>
              <w:t>podopatrenie</w:t>
            </w:r>
            <w:proofErr w:type="spellEnd"/>
            <w:r w:rsidRPr="0073260C">
              <w:rPr>
                <w:rFonts w:cstheme="minorHAnsi"/>
                <w:strike/>
                <w:color w:val="00B050"/>
                <w:sz w:val="16"/>
                <w:szCs w:val="16"/>
              </w:rPr>
              <w:t xml:space="preserve"> 6.1</w:t>
            </w:r>
            <w:r w:rsidR="00CB7AB9" w:rsidRPr="0073260C">
              <w:rPr>
                <w:rFonts w:cstheme="minorHAnsi"/>
                <w:strike/>
                <w:color w:val="00B050"/>
                <w:sz w:val="16"/>
                <w:szCs w:val="16"/>
              </w:rPr>
              <w:t xml:space="preserve"> </w:t>
            </w:r>
            <w:r w:rsidRPr="0073260C">
              <w:rPr>
                <w:rFonts w:cstheme="minorHAnsi"/>
                <w:strike/>
                <w:color w:val="00B050"/>
                <w:sz w:val="16"/>
                <w:szCs w:val="16"/>
              </w:rPr>
              <w:t xml:space="preserve">a </w:t>
            </w:r>
            <w:proofErr w:type="spellStart"/>
            <w:r w:rsidRPr="0073260C">
              <w:rPr>
                <w:rFonts w:cstheme="minorHAnsi"/>
                <w:strike/>
                <w:color w:val="00B050"/>
                <w:sz w:val="16"/>
                <w:szCs w:val="16"/>
              </w:rPr>
              <w:t>podopatrenie</w:t>
            </w:r>
            <w:proofErr w:type="spellEnd"/>
            <w:r w:rsidRPr="0073260C">
              <w:rPr>
                <w:rFonts w:cstheme="minorHAnsi"/>
                <w:strike/>
                <w:color w:val="00B050"/>
                <w:sz w:val="16"/>
                <w:szCs w:val="16"/>
              </w:rPr>
              <w:t xml:space="preserve"> 6.3 nevzťahuje.</w:t>
            </w:r>
          </w:p>
          <w:p w14:paraId="763D7476"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3C58EB4" w14:textId="5E6076F9"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15 - Čestné vyhlásenie žiadateľa)</w:t>
            </w:r>
          </w:p>
          <w:p w14:paraId="0D0064F6" w14:textId="3A7DB125"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99D26DE" w14:textId="7732DA6C" w:rsidR="0010015A" w:rsidRPr="00292CB0" w:rsidRDefault="00735538" w:rsidP="000E4642">
            <w:pPr>
              <w:pStyle w:val="Odsekzoznamu"/>
              <w:numPr>
                <w:ilvl w:val="0"/>
                <w:numId w:val="39"/>
              </w:numPr>
              <w:tabs>
                <w:tab w:val="left" w:pos="2268"/>
              </w:tabs>
              <w:spacing w:after="0" w:line="240" w:lineRule="auto"/>
              <w:ind w:left="213" w:hanging="213"/>
              <w:jc w:val="both"/>
              <w:rPr>
                <w:rFonts w:cstheme="minorHAnsi"/>
                <w:bCs/>
                <w:iCs/>
                <w:sz w:val="16"/>
                <w:szCs w:val="16"/>
              </w:rPr>
            </w:pPr>
            <w:r w:rsidRPr="00292CB0">
              <w:rPr>
                <w:rFonts w:cstheme="minorHAnsi"/>
                <w:bCs/>
                <w:iCs/>
                <w:sz w:val="16"/>
                <w:szCs w:val="16"/>
              </w:rPr>
              <w:t>overenie</w:t>
            </w:r>
            <w:r w:rsidR="0010015A" w:rsidRPr="00292CB0">
              <w:rPr>
                <w:rFonts w:cstheme="minorHAnsi"/>
                <w:bCs/>
                <w:iCs/>
                <w:sz w:val="16"/>
                <w:szCs w:val="16"/>
              </w:rPr>
              <w:t xml:space="preserve"> prostredníctvom finančnej kontroly na mieste a ex post kontrol. V rámci „skončenia“ produktívnej činnosti sa ráta aj nezačatie produktívnej činnosti po vyplatení záverečnej </w:t>
            </w:r>
            <w:proofErr w:type="spellStart"/>
            <w:r w:rsidR="0010015A" w:rsidRPr="00292CB0">
              <w:rPr>
                <w:rFonts w:cstheme="minorHAnsi"/>
                <w:bCs/>
                <w:iCs/>
                <w:sz w:val="16"/>
                <w:szCs w:val="16"/>
              </w:rPr>
              <w:t>ŽoP</w:t>
            </w:r>
            <w:proofErr w:type="spellEnd"/>
            <w:r w:rsidR="0010015A" w:rsidRPr="00292CB0">
              <w:rPr>
                <w:rFonts w:cstheme="minorHAnsi"/>
                <w:bCs/>
                <w:iCs/>
                <w:sz w:val="16"/>
                <w:szCs w:val="16"/>
              </w:rPr>
              <w:t>. Predmet realizácie projektu je potrebné využívať na svoj cieľ v rámci celej doby udržateľnosti projektu.</w:t>
            </w:r>
          </w:p>
        </w:tc>
      </w:tr>
      <w:tr w:rsidR="00292CB0" w:rsidRPr="00292CB0" w14:paraId="58ED2722" w14:textId="77777777" w:rsidTr="006F6409">
        <w:trPr>
          <w:trHeight w:val="284"/>
          <w:jc w:val="right"/>
        </w:trPr>
        <w:tc>
          <w:tcPr>
            <w:tcW w:w="562" w:type="dxa"/>
            <w:shd w:val="clear" w:color="auto" w:fill="auto"/>
            <w:vAlign w:val="center"/>
          </w:tcPr>
          <w:p w14:paraId="262E1695" w14:textId="09D9DBEA"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1.15</w:t>
            </w:r>
          </w:p>
        </w:tc>
        <w:tc>
          <w:tcPr>
            <w:tcW w:w="13608" w:type="dxa"/>
            <w:shd w:val="clear" w:color="auto" w:fill="auto"/>
            <w:vAlign w:val="center"/>
          </w:tcPr>
          <w:p w14:paraId="30A4228F" w14:textId="07959EE5"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 xml:space="preserve">Podmienka, že žiadateľ dodržuje princíp zákazu konfliktu záujmov v súlade so zákonom č. 292/2014 </w:t>
            </w:r>
            <w:proofErr w:type="spellStart"/>
            <w:r w:rsidRPr="00292CB0">
              <w:rPr>
                <w:rFonts w:cstheme="minorHAnsi"/>
                <w:b/>
                <w:sz w:val="18"/>
                <w:szCs w:val="18"/>
              </w:rPr>
              <w:t>Z.z</w:t>
            </w:r>
            <w:proofErr w:type="spellEnd"/>
            <w:r w:rsidRPr="00292CB0">
              <w:rPr>
                <w:rFonts w:cstheme="minorHAnsi"/>
                <w:b/>
                <w:sz w:val="18"/>
                <w:szCs w:val="18"/>
              </w:rPr>
              <w:t>. o príspevku poskytovanom z európskych štrukturálnych a investičných fondov a o zmene a doplnení niektorých zákonov</w:t>
            </w:r>
          </w:p>
          <w:p w14:paraId="4655D442" w14:textId="40D6B31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Žiadateľ musí dodržiavať princíp zákazu konfliktu záujmov v súlade so zákonom č. 292/2014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príspevku poskytovanom z európskych štrukturálnych a investičných fondov a o zmene a doplnení niektorých zákonov</w:t>
            </w:r>
            <w:r w:rsidRPr="00292CB0">
              <w:rPr>
                <w:rStyle w:val="Odkaznapoznmkupodiarou"/>
                <w:rFonts w:asciiTheme="minorHAnsi" w:hAnsiTheme="minorHAnsi" w:cstheme="minorHAnsi"/>
                <w:sz w:val="16"/>
                <w:szCs w:val="16"/>
              </w:rPr>
              <w:footnoteReference w:id="10"/>
            </w:r>
            <w:r w:rsidRPr="00292CB0">
              <w:rPr>
                <w:rFonts w:asciiTheme="minorHAnsi" w:hAnsiTheme="minorHAnsi" w:cstheme="minorHAnsi"/>
                <w:sz w:val="16"/>
                <w:szCs w:val="16"/>
              </w:rPr>
              <w:t>.</w:t>
            </w:r>
          </w:p>
          <w:p w14:paraId="65BCB7B3"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AED2FBC" w14:textId="064595E7"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 žiadateľa)</w:t>
            </w:r>
          </w:p>
          <w:p w14:paraId="184D0150" w14:textId="0182D19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lastRenderedPageBreak/>
              <w:t xml:space="preserve">Spôsob overenia </w:t>
            </w:r>
          </w:p>
          <w:p w14:paraId="18964BF8" w14:textId="42A97646" w:rsidR="0010015A" w:rsidRPr="00292CB0"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sz w:val="16"/>
                <w:szCs w:val="16"/>
              </w:rPr>
            </w:pPr>
            <w:r w:rsidRPr="00292CB0">
              <w:rPr>
                <w:rFonts w:cstheme="minorHAnsi"/>
                <w:sz w:val="16"/>
                <w:szCs w:val="16"/>
              </w:rPr>
              <w:t xml:space="preserve">overenie </w:t>
            </w:r>
            <w:r w:rsidR="0010015A" w:rsidRPr="00292CB0">
              <w:rPr>
                <w:rFonts w:cstheme="minorHAnsi"/>
                <w:sz w:val="16"/>
                <w:szCs w:val="16"/>
              </w:rPr>
              <w:t>konflikt</w:t>
            </w:r>
            <w:r w:rsidRPr="00292CB0">
              <w:rPr>
                <w:rFonts w:cstheme="minorHAnsi"/>
                <w:sz w:val="16"/>
                <w:szCs w:val="16"/>
              </w:rPr>
              <w:t>u</w:t>
            </w:r>
            <w:r w:rsidR="0010015A" w:rsidRPr="00292CB0">
              <w:rPr>
                <w:rFonts w:cstheme="minorHAnsi"/>
                <w:sz w:val="16"/>
                <w:szCs w:val="16"/>
              </w:rPr>
              <w:t xml:space="preserve"> záujmov prostredníctvom automatizovanej databázy</w:t>
            </w:r>
            <w:r w:rsidRPr="00292CB0">
              <w:rPr>
                <w:rFonts w:cstheme="minorHAnsi"/>
                <w:sz w:val="16"/>
                <w:szCs w:val="16"/>
              </w:rPr>
              <w:t xml:space="preserve"> PPA</w:t>
            </w:r>
          </w:p>
        </w:tc>
      </w:tr>
      <w:tr w:rsidR="00292CB0" w:rsidRPr="00292CB0" w14:paraId="365AC948" w14:textId="77777777" w:rsidTr="006F6409">
        <w:trPr>
          <w:trHeight w:val="284"/>
          <w:jc w:val="right"/>
        </w:trPr>
        <w:tc>
          <w:tcPr>
            <w:tcW w:w="562" w:type="dxa"/>
            <w:shd w:val="clear" w:color="auto" w:fill="auto"/>
            <w:vAlign w:val="center"/>
          </w:tcPr>
          <w:p w14:paraId="3112BDC5" w14:textId="79CE0BB6"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lastRenderedPageBreak/>
              <w:t>1.16</w:t>
            </w:r>
          </w:p>
        </w:tc>
        <w:tc>
          <w:tcPr>
            <w:tcW w:w="13608" w:type="dxa"/>
            <w:shd w:val="clear" w:color="auto" w:fill="auto"/>
            <w:vAlign w:val="center"/>
          </w:tcPr>
          <w:p w14:paraId="736BEA52" w14:textId="1A869D8D" w:rsidR="00314487" w:rsidRPr="00292CB0" w:rsidRDefault="00314487" w:rsidP="002C09AB">
            <w:pPr>
              <w:spacing w:after="0" w:line="240" w:lineRule="auto"/>
              <w:jc w:val="both"/>
              <w:rPr>
                <w:rFonts w:cstheme="minorHAnsi"/>
                <w:b/>
                <w:sz w:val="16"/>
                <w:szCs w:val="16"/>
              </w:rPr>
            </w:pPr>
            <w:r w:rsidRPr="00292CB0">
              <w:rPr>
                <w:rFonts w:cstheme="minorHAnsi"/>
                <w:b/>
                <w:sz w:val="18"/>
                <w:szCs w:val="18"/>
              </w:rPr>
              <w:t>Podmienka, že žiadateľ zabezpečí hospodárnosť, efektívnosť a účinnosť použitia verejných prostriedkov</w:t>
            </w:r>
            <w:r w:rsidRPr="00292CB0">
              <w:rPr>
                <w:rStyle w:val="Odkaznapoznmkupodiarou"/>
                <w:rFonts w:cstheme="minorHAnsi"/>
                <w:b/>
                <w:sz w:val="16"/>
                <w:szCs w:val="16"/>
              </w:rPr>
              <w:footnoteReference w:id="11"/>
            </w:r>
          </w:p>
          <w:p w14:paraId="59AE08EB" w14:textId="77777777" w:rsidR="002E1B3F" w:rsidRDefault="00314487" w:rsidP="002E1B3F">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musí zabezpečiť hospodárnosť, efektívnosť a účinnosť p</w:t>
            </w:r>
            <w:r w:rsidR="001A7F27" w:rsidRPr="00292CB0">
              <w:rPr>
                <w:rFonts w:asciiTheme="minorHAnsi" w:hAnsiTheme="minorHAnsi" w:cstheme="minorHAnsi"/>
                <w:color w:val="auto"/>
                <w:sz w:val="16"/>
                <w:szCs w:val="16"/>
              </w:rPr>
              <w:t xml:space="preserve">oužitia verejných prostriedkov. </w:t>
            </w:r>
            <w:r w:rsidR="002E1B3F">
              <w:rPr>
                <w:rFonts w:asciiTheme="minorHAnsi" w:hAnsiTheme="minorHAnsi" w:cstheme="minorHAnsi"/>
                <w:color w:val="auto"/>
                <w:sz w:val="16"/>
                <w:szCs w:val="16"/>
              </w:rPr>
              <w:t xml:space="preserve"> </w:t>
            </w:r>
          </w:p>
          <w:p w14:paraId="6E23F307" w14:textId="6A254B01" w:rsidR="002E1B3F" w:rsidRPr="002E1B3F" w:rsidRDefault="002E1B3F" w:rsidP="002E1B3F">
            <w:pPr>
              <w:spacing w:after="0" w:line="240" w:lineRule="auto"/>
              <w:jc w:val="both"/>
              <w:rPr>
                <w:color w:val="FF0000"/>
                <w:sz w:val="16"/>
                <w:szCs w:val="16"/>
              </w:rPr>
            </w:pPr>
            <w:r w:rsidRPr="002E1B3F">
              <w:rPr>
                <w:color w:val="FF0000"/>
                <w:sz w:val="16"/>
                <w:szCs w:val="16"/>
              </w:rPr>
              <w:t xml:space="preserve">Maximálna výška NFP na 1 projekt v rámci PRV (okrem aktivít zameraných na chod MAS a animácie) je 100 000 EUR. </w:t>
            </w:r>
            <w:r w:rsidRPr="002E1B3F">
              <w:rPr>
                <w:rFonts w:eastAsia="Calibri" w:cs="Calibri"/>
                <w:color w:val="FF0000"/>
                <w:sz w:val="16"/>
                <w:szCs w:val="16"/>
              </w:rPr>
              <w:t xml:space="preserve">V prípade aplikácie zjednodušeného vykazovania výdavkov (jednorazová platba) platí, že maximálna výška NFP na 1 projekt je 100 000 EUR z celkových oprávnených výdavkov na projekt. Suma 100 000 EUR sa považuje za maximálnu verejnú podporu, ktorá sa má vyplatiť prijímateľovi, </w:t>
            </w:r>
            <w:proofErr w:type="spellStart"/>
            <w:r w:rsidRPr="002E1B3F">
              <w:rPr>
                <w:rFonts w:eastAsia="Calibri" w:cs="Calibri"/>
                <w:color w:val="FF0000"/>
                <w:sz w:val="16"/>
                <w:szCs w:val="16"/>
              </w:rPr>
              <w:t>t.j</w:t>
            </w:r>
            <w:proofErr w:type="spellEnd"/>
            <w:r w:rsidRPr="002E1B3F">
              <w:rPr>
                <w:rFonts w:eastAsia="Calibri" w:cs="Calibri"/>
                <w:color w:val="FF0000"/>
                <w:sz w:val="16"/>
                <w:szCs w:val="16"/>
              </w:rPr>
              <w:t>. žiadateľ v </w:t>
            </w:r>
            <w:proofErr w:type="spellStart"/>
            <w:r w:rsidRPr="002E1B3F">
              <w:rPr>
                <w:rFonts w:eastAsia="Calibri" w:cs="Calibri"/>
                <w:color w:val="FF0000"/>
                <w:sz w:val="16"/>
                <w:szCs w:val="16"/>
              </w:rPr>
              <w:t>ŽoNFP</w:t>
            </w:r>
            <w:proofErr w:type="spellEnd"/>
            <w:r w:rsidRPr="002E1B3F">
              <w:rPr>
                <w:rFonts w:eastAsia="Calibri" w:cs="Calibri"/>
                <w:color w:val="FF0000"/>
                <w:sz w:val="16"/>
                <w:szCs w:val="16"/>
              </w:rPr>
              <w:t xml:space="preserve"> musí deklarovať, či na projekt dostáva, alebo plánuje žiadať aj iné verejné podpory (spolufinancovanie žiadateľa v zmysle stanovenej intenzity pomoci sa pri stanovení verejnej podpory vyplatenej prijímateľovi neberie do úvahy). </w:t>
            </w:r>
          </w:p>
          <w:p w14:paraId="2146BCAA" w14:textId="00527CD7" w:rsidR="002E1B3F" w:rsidRPr="002E1B3F" w:rsidRDefault="002E1B3F" w:rsidP="002E1B3F">
            <w:pPr>
              <w:spacing w:after="0" w:line="240" w:lineRule="auto"/>
              <w:jc w:val="both"/>
              <w:rPr>
                <w:rFonts w:cs="Calibri"/>
                <w:color w:val="FF0000"/>
                <w:sz w:val="16"/>
                <w:szCs w:val="16"/>
              </w:rPr>
            </w:pPr>
            <w:r w:rsidRPr="002E1B3F">
              <w:rPr>
                <w:rFonts w:eastAsia="Calibri" w:cs="Calibri"/>
                <w:color w:val="FF0000"/>
                <w:sz w:val="16"/>
                <w:szCs w:val="16"/>
              </w:rPr>
              <w:t xml:space="preserve">V prípade </w:t>
            </w:r>
            <w:proofErr w:type="spellStart"/>
            <w:r w:rsidRPr="002E1B3F">
              <w:rPr>
                <w:rFonts w:eastAsia="Calibri" w:cs="Calibri"/>
                <w:color w:val="FF0000"/>
                <w:sz w:val="16"/>
                <w:szCs w:val="16"/>
              </w:rPr>
              <w:t>podopatrenia</w:t>
            </w:r>
            <w:proofErr w:type="spellEnd"/>
            <w:r w:rsidRPr="002E1B3F">
              <w:rPr>
                <w:rFonts w:eastAsia="Calibri" w:cs="Calibri"/>
                <w:color w:val="FF0000"/>
                <w:sz w:val="16"/>
                <w:szCs w:val="16"/>
              </w:rPr>
              <w:t xml:space="preserve"> 7.2, </w:t>
            </w:r>
            <w:proofErr w:type="spellStart"/>
            <w:r w:rsidRPr="002E1B3F">
              <w:rPr>
                <w:rFonts w:eastAsia="Calibri" w:cs="Calibri"/>
                <w:color w:val="FF0000"/>
                <w:sz w:val="16"/>
                <w:szCs w:val="16"/>
              </w:rPr>
              <w:t>podopatrenia</w:t>
            </w:r>
            <w:proofErr w:type="spellEnd"/>
            <w:r w:rsidRPr="002E1B3F">
              <w:rPr>
                <w:rFonts w:eastAsia="Calibri" w:cs="Calibri"/>
                <w:color w:val="FF0000"/>
                <w:sz w:val="16"/>
                <w:szCs w:val="16"/>
              </w:rPr>
              <w:t xml:space="preserve"> 7.4, </w:t>
            </w:r>
            <w:proofErr w:type="spellStart"/>
            <w:r w:rsidRPr="002E1B3F">
              <w:rPr>
                <w:rFonts w:eastAsia="Calibri" w:cs="Calibri"/>
                <w:color w:val="FF0000"/>
                <w:sz w:val="16"/>
                <w:szCs w:val="16"/>
              </w:rPr>
              <w:t>podopatrenia</w:t>
            </w:r>
            <w:proofErr w:type="spellEnd"/>
            <w:r w:rsidRPr="002E1B3F">
              <w:rPr>
                <w:rFonts w:eastAsia="Calibri" w:cs="Calibri"/>
                <w:color w:val="FF0000"/>
                <w:sz w:val="16"/>
                <w:szCs w:val="16"/>
              </w:rPr>
              <w:t xml:space="preserve"> 7.5 a </w:t>
            </w:r>
            <w:proofErr w:type="spellStart"/>
            <w:r w:rsidRPr="002E1B3F">
              <w:rPr>
                <w:rFonts w:eastAsia="Calibri" w:cs="Calibri"/>
                <w:color w:val="FF0000"/>
                <w:sz w:val="16"/>
                <w:szCs w:val="16"/>
              </w:rPr>
              <w:t>podopatrenia</w:t>
            </w:r>
            <w:proofErr w:type="spellEnd"/>
            <w:r w:rsidRPr="002E1B3F">
              <w:rPr>
                <w:rFonts w:eastAsia="Calibri" w:cs="Calibri"/>
                <w:color w:val="FF0000"/>
                <w:sz w:val="16"/>
                <w:szCs w:val="16"/>
              </w:rPr>
              <w:t xml:space="preserve"> 7.6, ktorých celkové výdavky projektu presahujú sumu 100 000 EUR (bez ohľadu na intenzitu pomoci) nebude uplatňovaná jednorazová platba (návrh rozpočtu) v rámci zjednodušeného vykazovania výdavkov - </w:t>
            </w:r>
            <w:r w:rsidRPr="002E1B3F">
              <w:rPr>
                <w:rFonts w:eastAsia="Calibri" w:cs="Calibri"/>
                <w:color w:val="FF0000"/>
                <w:sz w:val="16"/>
                <w:szCs w:val="16"/>
                <w:shd w:val="clear" w:color="auto" w:fill="FFFFFF"/>
              </w:rPr>
              <w:t xml:space="preserve">žiadateľ/prijímateľ je povinný postupovať v zmysle </w:t>
            </w:r>
            <w:r w:rsidRPr="002E1B3F">
              <w:rPr>
                <w:rFonts w:eastAsia="Calibri" w:cs="Calibri"/>
                <w:color w:val="FF0000"/>
                <w:sz w:val="16"/>
                <w:szCs w:val="16"/>
              </w:rPr>
              <w:t xml:space="preserve">zákona o verejnom obstarávaní alebo prostredníctvom Usmernenia č.8 Pôdohospodárskej platobnej agentúry k obstarávaniu tovarov, stavebných prác a služieb financovaných z PRV SR 2014 – 2022. </w:t>
            </w:r>
            <w:r w:rsidRPr="002E1B3F">
              <w:rPr>
                <w:rFonts w:cs="Calibri"/>
                <w:color w:val="FF0000"/>
                <w:sz w:val="16"/>
                <w:szCs w:val="16"/>
              </w:rPr>
              <w:t xml:space="preserve"> </w:t>
            </w:r>
          </w:p>
          <w:p w14:paraId="0293C0EA" w14:textId="54A6E25C" w:rsidR="002E1B3F" w:rsidRPr="002E1B3F" w:rsidRDefault="002E1B3F" w:rsidP="002E1B3F">
            <w:pPr>
              <w:spacing w:after="0" w:line="240" w:lineRule="auto"/>
              <w:jc w:val="both"/>
              <w:rPr>
                <w:color w:val="FF0000"/>
                <w:sz w:val="16"/>
                <w:szCs w:val="16"/>
              </w:rPr>
            </w:pPr>
            <w:r w:rsidRPr="002E1B3F">
              <w:rPr>
                <w:color w:val="FF0000"/>
                <w:sz w:val="16"/>
                <w:szCs w:val="16"/>
              </w:rPr>
              <w:t>PPA u </w:t>
            </w:r>
            <w:proofErr w:type="spellStart"/>
            <w:r w:rsidRPr="002E1B3F">
              <w:rPr>
                <w:color w:val="FF0000"/>
                <w:sz w:val="16"/>
                <w:szCs w:val="16"/>
              </w:rPr>
              <w:t>podopatrení</w:t>
            </w:r>
            <w:proofErr w:type="spellEnd"/>
            <w:r w:rsidRPr="002E1B3F">
              <w:rPr>
                <w:color w:val="FF0000"/>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795C87ED" w14:textId="5FE6B380" w:rsidR="002E1B3F" w:rsidRPr="002E1B3F" w:rsidRDefault="002E1B3F" w:rsidP="002E1B3F">
            <w:pPr>
              <w:spacing w:after="0" w:line="240" w:lineRule="auto"/>
              <w:jc w:val="both"/>
              <w:rPr>
                <w:color w:val="FF0000"/>
                <w:sz w:val="16"/>
                <w:szCs w:val="16"/>
              </w:rPr>
            </w:pPr>
            <w:r w:rsidRPr="002E1B3F">
              <w:rPr>
                <w:bCs/>
                <w:color w:val="FF0000"/>
                <w:sz w:val="16"/>
                <w:szCs w:val="16"/>
                <w:lang w:eastAsia="sk-SK"/>
              </w:rPr>
              <w:t>Žiadateľ/prijímateľ, ktorý je  verejným obstarávateľom (§7 ZVO) alebo obstarávateľom  (§9 ZVO) je povinný postupovať v zmysle ustanovení tohto zákona.</w:t>
            </w:r>
          </w:p>
          <w:p w14:paraId="60D29F68" w14:textId="5A4FEB29" w:rsidR="00314487" w:rsidRPr="002E1B3F" w:rsidRDefault="00314487" w:rsidP="002C09AB">
            <w:pPr>
              <w:pStyle w:val="Default"/>
              <w:keepLines/>
              <w:widowControl w:val="0"/>
              <w:jc w:val="both"/>
              <w:rPr>
                <w:rFonts w:asciiTheme="minorHAnsi" w:hAnsiTheme="minorHAnsi" w:cstheme="minorHAnsi"/>
                <w:strike/>
                <w:color w:val="00B050"/>
                <w:sz w:val="16"/>
                <w:szCs w:val="16"/>
              </w:rPr>
            </w:pPr>
            <w:r w:rsidRPr="002E1B3F">
              <w:rPr>
                <w:rFonts w:asciiTheme="minorHAnsi" w:hAnsiTheme="minorHAnsi" w:cstheme="minorHAnsi"/>
                <w:strike/>
                <w:color w:val="00B050"/>
                <w:sz w:val="16"/>
                <w:szCs w:val="16"/>
              </w:rPr>
              <w:t>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r w:rsidR="001A7F27" w:rsidRPr="002E1B3F">
              <w:rPr>
                <w:rFonts w:asciiTheme="minorHAnsi" w:hAnsiTheme="minorHAnsi" w:cstheme="minorHAnsi"/>
                <w:strike/>
                <w:color w:val="00B050"/>
                <w:sz w:val="16"/>
                <w:szCs w:val="16"/>
              </w:rPr>
              <w:t xml:space="preserve"> </w:t>
            </w:r>
            <w:r w:rsidR="00735538" w:rsidRPr="002E1B3F">
              <w:rPr>
                <w:rFonts w:asciiTheme="minorHAnsi" w:hAnsiTheme="minorHAnsi" w:cstheme="minorHAnsi"/>
                <w:b/>
                <w:bCs/>
                <w:iCs/>
                <w:strike/>
                <w:color w:val="00B050"/>
                <w:sz w:val="16"/>
                <w:szCs w:val="16"/>
              </w:rPr>
              <w:t xml:space="preserve"> </w:t>
            </w:r>
            <w:r w:rsidR="00735538" w:rsidRPr="002E1B3F">
              <w:rPr>
                <w:rFonts w:asciiTheme="minorHAnsi" w:hAnsiTheme="minorHAnsi" w:cstheme="minorHAnsi"/>
                <w:strike/>
                <w:color w:val="00B050"/>
                <w:sz w:val="16"/>
                <w:szCs w:val="16"/>
              </w:rPr>
              <w:t xml:space="preserve">Podmienka poskytnutia príspevku sa na </w:t>
            </w:r>
            <w:proofErr w:type="spellStart"/>
            <w:r w:rsidR="00735538" w:rsidRPr="002E1B3F">
              <w:rPr>
                <w:rFonts w:asciiTheme="minorHAnsi" w:hAnsiTheme="minorHAnsi" w:cstheme="minorHAnsi"/>
                <w:strike/>
                <w:color w:val="00B050"/>
                <w:sz w:val="16"/>
                <w:szCs w:val="16"/>
              </w:rPr>
              <w:t>podopatrenie</w:t>
            </w:r>
            <w:proofErr w:type="spellEnd"/>
            <w:r w:rsidR="00735538" w:rsidRPr="002E1B3F">
              <w:rPr>
                <w:rFonts w:asciiTheme="minorHAnsi" w:hAnsiTheme="minorHAnsi" w:cstheme="minorHAnsi"/>
                <w:strike/>
                <w:color w:val="00B050"/>
                <w:sz w:val="16"/>
                <w:szCs w:val="16"/>
              </w:rPr>
              <w:t xml:space="preserve"> 6.1</w:t>
            </w:r>
            <w:r w:rsidR="00CB7AB9" w:rsidRPr="002E1B3F">
              <w:rPr>
                <w:rFonts w:asciiTheme="minorHAnsi" w:hAnsiTheme="minorHAnsi" w:cstheme="minorHAnsi"/>
                <w:strike/>
                <w:color w:val="00B050"/>
                <w:sz w:val="16"/>
                <w:szCs w:val="16"/>
              </w:rPr>
              <w:t xml:space="preserve"> </w:t>
            </w:r>
            <w:r w:rsidR="00735538" w:rsidRPr="002E1B3F">
              <w:rPr>
                <w:rFonts w:asciiTheme="minorHAnsi" w:hAnsiTheme="minorHAnsi" w:cstheme="minorHAnsi"/>
                <w:strike/>
                <w:color w:val="00B050"/>
                <w:sz w:val="16"/>
                <w:szCs w:val="16"/>
              </w:rPr>
              <w:t xml:space="preserve">a </w:t>
            </w:r>
            <w:proofErr w:type="spellStart"/>
            <w:r w:rsidR="00735538" w:rsidRPr="002E1B3F">
              <w:rPr>
                <w:rFonts w:asciiTheme="minorHAnsi" w:hAnsiTheme="minorHAnsi" w:cstheme="minorHAnsi"/>
                <w:strike/>
                <w:color w:val="00B050"/>
                <w:sz w:val="16"/>
                <w:szCs w:val="16"/>
              </w:rPr>
              <w:t>podopatrenie</w:t>
            </w:r>
            <w:proofErr w:type="spellEnd"/>
            <w:r w:rsidR="00735538" w:rsidRPr="002E1B3F">
              <w:rPr>
                <w:rFonts w:asciiTheme="minorHAnsi" w:hAnsiTheme="minorHAnsi" w:cstheme="minorHAnsi"/>
                <w:strike/>
                <w:color w:val="00B050"/>
                <w:sz w:val="16"/>
                <w:szCs w:val="16"/>
              </w:rPr>
              <w:t xml:space="preserve"> 6.3 nevzťahuje.</w:t>
            </w:r>
          </w:p>
          <w:p w14:paraId="0B3A42F5" w14:textId="77777777" w:rsidR="00314487" w:rsidRPr="00292CB0" w:rsidRDefault="00314487"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5527733D" w14:textId="2CA23269"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w:t>
            </w:r>
            <w:r w:rsidR="001A7F27" w:rsidRPr="00292CB0">
              <w:rPr>
                <w:rFonts w:cstheme="minorHAnsi"/>
                <w:sz w:val="16"/>
                <w:szCs w:val="16"/>
              </w:rPr>
              <w:t xml:space="preserve"> – Rozpočet </w:t>
            </w:r>
            <w:r w:rsidRPr="00292CB0">
              <w:rPr>
                <w:rFonts w:cstheme="minorHAnsi"/>
                <w:sz w:val="16"/>
                <w:szCs w:val="16"/>
              </w:rPr>
              <w:t>projektu)</w:t>
            </w:r>
          </w:p>
          <w:p w14:paraId="01E5BCEA" w14:textId="6BC09235"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15 - Čestné vyhlásenie žiadateľa)</w:t>
            </w:r>
          </w:p>
          <w:p w14:paraId="658D01F2" w14:textId="34EAD924" w:rsidR="00314487" w:rsidRPr="00292CB0" w:rsidRDefault="001A7F27"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464493F" w14:textId="33AC490A" w:rsidR="00842C5D" w:rsidRPr="00292CB0" w:rsidRDefault="001A7F27" w:rsidP="004800B7">
            <w:pPr>
              <w:pStyle w:val="Odsekzoznamu"/>
              <w:numPr>
                <w:ilvl w:val="0"/>
                <w:numId w:val="224"/>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314487" w:rsidRPr="00292CB0">
              <w:rPr>
                <w:rFonts w:cstheme="minorHAnsi"/>
                <w:sz w:val="16"/>
                <w:szCs w:val="16"/>
              </w:rPr>
              <w:t>„Forma a spôsob preukázania splnenia PPP“</w:t>
            </w:r>
          </w:p>
        </w:tc>
      </w:tr>
      <w:tr w:rsidR="00292CB0" w:rsidRPr="00292CB0" w14:paraId="5123643B" w14:textId="77777777" w:rsidTr="006F6409">
        <w:trPr>
          <w:trHeight w:val="284"/>
          <w:jc w:val="right"/>
        </w:trPr>
        <w:tc>
          <w:tcPr>
            <w:tcW w:w="562" w:type="dxa"/>
            <w:shd w:val="clear" w:color="auto" w:fill="auto"/>
            <w:vAlign w:val="center"/>
          </w:tcPr>
          <w:p w14:paraId="542CC0C2" w14:textId="506EFC52"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1.17</w:t>
            </w:r>
          </w:p>
        </w:tc>
        <w:tc>
          <w:tcPr>
            <w:tcW w:w="13608" w:type="dxa"/>
            <w:shd w:val="clear" w:color="auto" w:fill="auto"/>
            <w:vAlign w:val="center"/>
          </w:tcPr>
          <w:p w14:paraId="0A34DDE0" w14:textId="42AD6094" w:rsidR="00314487" w:rsidRPr="00292CB0" w:rsidRDefault="00314487" w:rsidP="002C09AB">
            <w:pPr>
              <w:pStyle w:val="Standard"/>
              <w:tabs>
                <w:tab w:val="left" w:pos="567"/>
              </w:tabs>
              <w:jc w:val="both"/>
              <w:rPr>
                <w:rFonts w:asciiTheme="minorHAnsi" w:hAnsiTheme="minorHAnsi" w:cstheme="minorHAnsi"/>
                <w:b/>
                <w:sz w:val="18"/>
                <w:szCs w:val="18"/>
              </w:rPr>
            </w:pPr>
            <w:r w:rsidRPr="00292CB0">
              <w:rPr>
                <w:rFonts w:asciiTheme="minorHAnsi" w:hAnsiTheme="minorHAnsi" w:cstheme="minorHAnsi"/>
                <w:b/>
                <w:sz w:val="18"/>
                <w:szCs w:val="18"/>
              </w:rPr>
              <w:t xml:space="preserve">Podmienka, že žiadateľ musí postupovať pri obstarávaní tovarov, stavebných prác a služieb, ktoré sú financované z verejných prostriedkov v súlade so zákonom č. 343/2015 </w:t>
            </w:r>
            <w:proofErr w:type="spellStart"/>
            <w:r w:rsidRPr="00292CB0">
              <w:rPr>
                <w:rFonts w:asciiTheme="minorHAnsi" w:hAnsiTheme="minorHAnsi" w:cstheme="minorHAnsi"/>
                <w:b/>
                <w:sz w:val="18"/>
                <w:szCs w:val="18"/>
              </w:rPr>
              <w:t>Z.z</w:t>
            </w:r>
            <w:proofErr w:type="spellEnd"/>
            <w:r w:rsidRPr="00292CB0">
              <w:rPr>
                <w:rFonts w:asciiTheme="minorHAnsi" w:hAnsiTheme="minorHAnsi" w:cstheme="minorHAnsi"/>
                <w:b/>
                <w:sz w:val="18"/>
                <w:szCs w:val="18"/>
              </w:rPr>
              <w:t>.</w:t>
            </w:r>
            <w:r w:rsidRPr="00292CB0">
              <w:rPr>
                <w:rFonts w:asciiTheme="minorHAnsi" w:hAnsiTheme="minorHAnsi" w:cstheme="minorHAnsi"/>
                <w:b/>
                <w:bCs/>
                <w:sz w:val="18"/>
                <w:szCs w:val="18"/>
              </w:rPr>
              <w:t xml:space="preserve"> o verejnom obstarávaní a o zmene a doplnení niektorých zákonov (ďalej ako „ZVO“)</w:t>
            </w:r>
            <w:r w:rsidRPr="00292CB0">
              <w:rPr>
                <w:rFonts w:asciiTheme="minorHAnsi" w:hAnsiTheme="minorHAnsi" w:cstheme="minorHAnsi"/>
                <w:b/>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292CB0" w:rsidRDefault="00842C5D" w:rsidP="00FD6481">
            <w:pPr>
              <w:pStyle w:val="Standard"/>
              <w:tabs>
                <w:tab w:val="left" w:pos="567"/>
              </w:tabs>
              <w:jc w:val="both"/>
              <w:rPr>
                <w:rFonts w:asciiTheme="minorHAnsi" w:hAnsiTheme="minorHAnsi" w:cstheme="minorHAnsi"/>
                <w:bCs/>
                <w:sz w:val="16"/>
                <w:szCs w:val="16"/>
              </w:rPr>
            </w:pPr>
            <w:r w:rsidRPr="00292CB0">
              <w:rPr>
                <w:rFonts w:asciiTheme="minorHAnsi" w:hAnsiTheme="minorHAnsi" w:cstheme="minorHAnsi"/>
                <w:bCs/>
                <w:sz w:val="16"/>
                <w:szCs w:val="16"/>
              </w:rPr>
              <w:t xml:space="preserve">Podmienka sa nevzťahuje na žiadateľa, </w:t>
            </w:r>
            <w:r w:rsidR="00FD6481" w:rsidRPr="00292CB0">
              <w:rPr>
                <w:rFonts w:asciiTheme="minorHAnsi" w:hAnsiTheme="minorHAnsi" w:cstheme="minorHAnsi"/>
                <w:bCs/>
                <w:sz w:val="16"/>
                <w:szCs w:val="16"/>
              </w:rPr>
              <w:t xml:space="preserve">ktorý realizuje projekt  prostredníctvom zjednodušeného vykazovania výdavkov. </w:t>
            </w:r>
          </w:p>
          <w:p w14:paraId="4AA0C6F3" w14:textId="5F78A6DF" w:rsidR="00FD6481" w:rsidRPr="00292CB0" w:rsidRDefault="00FD6481" w:rsidP="00FD6481">
            <w:pPr>
              <w:pStyle w:val="Standard"/>
              <w:tabs>
                <w:tab w:val="left" w:pos="567"/>
              </w:tabs>
              <w:jc w:val="both"/>
              <w:rPr>
                <w:rFonts w:asciiTheme="minorHAnsi" w:hAnsiTheme="minorHAnsi" w:cstheme="minorHAnsi"/>
                <w:sz w:val="16"/>
                <w:szCs w:val="16"/>
              </w:rPr>
            </w:pPr>
            <w:r w:rsidRPr="00292CB0">
              <w:rPr>
                <w:rFonts w:asciiTheme="minorHAnsi" w:hAnsiTheme="minorHAnsi" w:cstheme="minorHAnsi"/>
                <w:sz w:val="16"/>
                <w:szCs w:val="16"/>
              </w:rPr>
              <w:t xml:space="preserve">Aplikáciou </w:t>
            </w:r>
            <w:r w:rsidR="00CB7AB9" w:rsidRPr="00292CB0">
              <w:rPr>
                <w:rFonts w:asciiTheme="minorHAnsi" w:hAnsiTheme="minorHAnsi" w:cstheme="minorHAnsi"/>
                <w:sz w:val="16"/>
                <w:szCs w:val="16"/>
              </w:rPr>
              <w:t>zjednodušeného</w:t>
            </w:r>
            <w:r w:rsidRPr="00292CB0">
              <w:rPr>
                <w:rFonts w:asciiTheme="minorHAnsi" w:hAnsiTheme="minorHAnsi" w:cstheme="minorHAnsi"/>
                <w:sz w:val="16"/>
                <w:szCs w:val="16"/>
              </w:rPr>
              <w:t xml:space="preserve"> vykazovania výdavkov: </w:t>
            </w:r>
          </w:p>
          <w:p w14:paraId="1350A0CA" w14:textId="77777777" w:rsidR="00FD6481" w:rsidRPr="00292CB0" w:rsidRDefault="00FD6481" w:rsidP="004800B7">
            <w:pPr>
              <w:pStyle w:val="Odsekzoznamu"/>
              <w:numPr>
                <w:ilvl w:val="0"/>
                <w:numId w:val="545"/>
              </w:numPr>
              <w:tabs>
                <w:tab w:val="clear" w:pos="720"/>
                <w:tab w:val="num" w:pos="209"/>
              </w:tabs>
              <w:spacing w:after="0" w:line="240" w:lineRule="auto"/>
              <w:ind w:left="209" w:hanging="209"/>
              <w:jc w:val="both"/>
              <w:rPr>
                <w:rFonts w:cstheme="minorHAnsi"/>
                <w:sz w:val="16"/>
                <w:szCs w:val="16"/>
              </w:rPr>
            </w:pPr>
            <w:r w:rsidRPr="00292CB0">
              <w:rPr>
                <w:rFonts w:cstheme="minorHAnsi"/>
                <w:sz w:val="16"/>
                <w:szCs w:val="16"/>
              </w:rPr>
              <w:t>PPA u </w:t>
            </w:r>
            <w:proofErr w:type="spellStart"/>
            <w:r w:rsidRPr="00292CB0">
              <w:rPr>
                <w:rFonts w:cstheme="minorHAnsi"/>
                <w:sz w:val="16"/>
                <w:szCs w:val="16"/>
              </w:rPr>
              <w:t>podopatrení</w:t>
            </w:r>
            <w:proofErr w:type="spellEnd"/>
            <w:r w:rsidRPr="00292CB0">
              <w:rPr>
                <w:rFonts w:cstheme="minorHAnsi"/>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292CB0" w:rsidRDefault="00FD6481" w:rsidP="004800B7">
            <w:pPr>
              <w:pStyle w:val="Odsekzoznamu"/>
              <w:numPr>
                <w:ilvl w:val="0"/>
                <w:numId w:val="545"/>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žiadateľ/prijímateľ, ktorý je  verejným obstarávateľom (§7 ZVO) alebo</w:t>
            </w:r>
            <w:r w:rsidR="00CB7AB9" w:rsidRPr="00292CB0">
              <w:rPr>
                <w:rFonts w:cstheme="minorHAnsi"/>
                <w:bCs/>
                <w:sz w:val="16"/>
                <w:szCs w:val="16"/>
                <w:lang w:eastAsia="sk-SK"/>
              </w:rPr>
              <w:t xml:space="preserve"> </w:t>
            </w:r>
            <w:r w:rsidRPr="00292CB0">
              <w:rPr>
                <w:rFonts w:cstheme="minorHAnsi"/>
                <w:bCs/>
                <w:sz w:val="16"/>
                <w:szCs w:val="16"/>
                <w:lang w:eastAsia="sk-SK"/>
              </w:rPr>
              <w:t>obstarávateľom  (§9 ZVO) je povinný postupovať v zmysle ustanovení tohto zákona,</w:t>
            </w:r>
          </w:p>
          <w:p w14:paraId="1CB38DCF" w14:textId="405C18C9" w:rsidR="00FD6481" w:rsidRPr="00292CB0" w:rsidRDefault="00FD6481" w:rsidP="004800B7">
            <w:pPr>
              <w:pStyle w:val="Odsekzoznamu"/>
              <w:numPr>
                <w:ilvl w:val="0"/>
                <w:numId w:val="545"/>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 xml:space="preserve">žiadateľ/prijímateľ v rámci </w:t>
            </w:r>
            <w:proofErr w:type="spellStart"/>
            <w:r w:rsidRPr="00292CB0">
              <w:rPr>
                <w:rFonts w:cstheme="minorHAnsi"/>
                <w:bCs/>
                <w:sz w:val="16"/>
                <w:szCs w:val="16"/>
                <w:lang w:eastAsia="sk-SK"/>
              </w:rPr>
              <w:t>podopatrenia</w:t>
            </w:r>
            <w:proofErr w:type="spellEnd"/>
            <w:r w:rsidRPr="00292CB0">
              <w:rPr>
                <w:rFonts w:cstheme="minorHAnsi"/>
                <w:bCs/>
                <w:sz w:val="16"/>
                <w:szCs w:val="16"/>
                <w:lang w:eastAsia="sk-SK"/>
              </w:rPr>
              <w:t xml:space="preserve"> 19.4, ktorý aplikuje </w:t>
            </w:r>
            <w:r w:rsidRPr="00292CB0">
              <w:rPr>
                <w:rFonts w:cstheme="minorHAnsi"/>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282F9B81" w14:textId="7456DE5E" w:rsidR="00976B64" w:rsidRPr="002E1B3F" w:rsidRDefault="00976B64" w:rsidP="00976B64">
            <w:pPr>
              <w:spacing w:after="0" w:line="240" w:lineRule="auto"/>
              <w:jc w:val="both"/>
              <w:rPr>
                <w:rFonts w:cstheme="minorHAnsi"/>
                <w:strike/>
                <w:color w:val="00B050"/>
                <w:sz w:val="16"/>
                <w:szCs w:val="16"/>
              </w:rPr>
            </w:pPr>
            <w:r w:rsidRPr="002E1B3F">
              <w:rPr>
                <w:rFonts w:cstheme="minorHAnsi"/>
                <w:strike/>
                <w:color w:val="00B050"/>
                <w:sz w:val="16"/>
                <w:szCs w:val="16"/>
              </w:rPr>
              <w:t xml:space="preserve">Podmienka poskytnutia príspevku sa na </w:t>
            </w:r>
            <w:proofErr w:type="spellStart"/>
            <w:r w:rsidRPr="002E1B3F">
              <w:rPr>
                <w:rFonts w:cstheme="minorHAnsi"/>
                <w:strike/>
                <w:color w:val="00B050"/>
                <w:sz w:val="16"/>
                <w:szCs w:val="16"/>
              </w:rPr>
              <w:t>podopatrenie</w:t>
            </w:r>
            <w:proofErr w:type="spellEnd"/>
            <w:r w:rsidRPr="002E1B3F">
              <w:rPr>
                <w:rFonts w:cstheme="minorHAnsi"/>
                <w:strike/>
                <w:color w:val="00B050"/>
                <w:sz w:val="16"/>
                <w:szCs w:val="16"/>
              </w:rPr>
              <w:t xml:space="preserve"> 6.1</w:t>
            </w:r>
            <w:r w:rsidR="00CB7AB9" w:rsidRPr="002E1B3F">
              <w:rPr>
                <w:rFonts w:cstheme="minorHAnsi"/>
                <w:strike/>
                <w:color w:val="00B050"/>
                <w:sz w:val="16"/>
                <w:szCs w:val="16"/>
              </w:rPr>
              <w:t xml:space="preserve"> </w:t>
            </w:r>
            <w:r w:rsidRPr="002E1B3F">
              <w:rPr>
                <w:rFonts w:cstheme="minorHAnsi"/>
                <w:strike/>
                <w:color w:val="00B050"/>
                <w:sz w:val="16"/>
                <w:szCs w:val="16"/>
              </w:rPr>
              <w:t xml:space="preserve">a </w:t>
            </w:r>
            <w:proofErr w:type="spellStart"/>
            <w:r w:rsidRPr="002E1B3F">
              <w:rPr>
                <w:rFonts w:cstheme="minorHAnsi"/>
                <w:strike/>
                <w:color w:val="00B050"/>
                <w:sz w:val="16"/>
                <w:szCs w:val="16"/>
              </w:rPr>
              <w:t>podopatrenie</w:t>
            </w:r>
            <w:proofErr w:type="spellEnd"/>
            <w:r w:rsidRPr="002E1B3F">
              <w:rPr>
                <w:rFonts w:cstheme="minorHAnsi"/>
                <w:strike/>
                <w:color w:val="00B050"/>
                <w:sz w:val="16"/>
                <w:szCs w:val="16"/>
              </w:rPr>
              <w:t xml:space="preserve"> 6.3 nevzťahuje.</w:t>
            </w:r>
          </w:p>
          <w:p w14:paraId="486542DB" w14:textId="5C9FE1D6" w:rsidR="00314487" w:rsidRPr="00292CB0" w:rsidRDefault="00314487" w:rsidP="00E31A94">
            <w:pPr>
              <w:pStyle w:val="Standard"/>
              <w:tabs>
                <w:tab w:val="left" w:pos="709"/>
              </w:tabs>
              <w:jc w:val="both"/>
              <w:rPr>
                <w:b/>
                <w:smallCaps/>
                <w:u w:val="single"/>
              </w:rPr>
            </w:pPr>
            <w:r w:rsidRPr="00292CB0">
              <w:rPr>
                <w:rFonts w:asciiTheme="minorHAnsi" w:hAnsiTheme="minorHAnsi" w:cstheme="minorHAnsi"/>
                <w:b/>
                <w:sz w:val="18"/>
                <w:szCs w:val="18"/>
                <w:u w:val="single"/>
              </w:rPr>
              <w:t>Forma a spôsob preukázania splnenia PPP</w:t>
            </w:r>
            <w:r w:rsidRPr="00292CB0">
              <w:rPr>
                <w:bCs/>
                <w:iCs/>
              </w:rPr>
              <w:t xml:space="preserve"> </w:t>
            </w:r>
          </w:p>
          <w:p w14:paraId="460ED467" w14:textId="6D6520D9" w:rsidR="00B60A25" w:rsidRPr="00292CB0" w:rsidRDefault="00314487" w:rsidP="00E31A94">
            <w:pPr>
              <w:pStyle w:val="Odsekzoznamu"/>
              <w:numPr>
                <w:ilvl w:val="0"/>
                <w:numId w:val="45"/>
              </w:numPr>
              <w:spacing w:after="0" w:line="240" w:lineRule="auto"/>
              <w:ind w:left="219" w:hanging="219"/>
              <w:jc w:val="both"/>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15 - Čestné vyhlásenie žiadateľa)</w:t>
            </w:r>
          </w:p>
          <w:p w14:paraId="2A44C322" w14:textId="41DA4DB7" w:rsidR="00314487" w:rsidRPr="00292CB0" w:rsidRDefault="001A7F27" w:rsidP="007004FE">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6A849C9" w14:textId="669E1E27" w:rsidR="00314487" w:rsidRPr="00292CB0" w:rsidRDefault="001A7F27" w:rsidP="004800B7">
            <w:pPr>
              <w:pStyle w:val="Odsekzoznamu"/>
              <w:numPr>
                <w:ilvl w:val="0"/>
                <w:numId w:val="223"/>
              </w:numPr>
              <w:tabs>
                <w:tab w:val="left" w:pos="213"/>
              </w:tabs>
              <w:spacing w:after="0" w:line="240" w:lineRule="auto"/>
              <w:ind w:hanging="649"/>
              <w:jc w:val="both"/>
              <w:rPr>
                <w:rFonts w:cstheme="minorHAnsi"/>
                <w:b/>
                <w:sz w:val="16"/>
                <w:szCs w:val="16"/>
                <w:u w:val="single"/>
              </w:rPr>
            </w:pPr>
            <w:r w:rsidRPr="00292CB0">
              <w:rPr>
                <w:rFonts w:cstheme="minorHAnsi"/>
                <w:sz w:val="16"/>
                <w:szCs w:val="16"/>
              </w:rPr>
              <w:t>v zmysle dokumentácie uvedenej</w:t>
            </w:r>
            <w:r w:rsidR="00314487" w:rsidRPr="00292CB0">
              <w:rPr>
                <w:rFonts w:cstheme="minorHAnsi"/>
                <w:sz w:val="16"/>
                <w:szCs w:val="16"/>
              </w:rPr>
              <w:t xml:space="preserve"> v</w:t>
            </w:r>
            <w:r w:rsidRPr="00292CB0">
              <w:rPr>
                <w:rFonts w:cstheme="minorHAnsi"/>
                <w:sz w:val="16"/>
                <w:szCs w:val="16"/>
              </w:rPr>
              <w:t> časti</w:t>
            </w:r>
            <w:r w:rsidR="00314487" w:rsidRPr="00292CB0">
              <w:rPr>
                <w:rFonts w:cstheme="minorHAnsi"/>
                <w:sz w:val="16"/>
                <w:szCs w:val="16"/>
              </w:rPr>
              <w:t xml:space="preserve"> „Forma a spôsob preukázania splnenia PPP“</w:t>
            </w:r>
          </w:p>
        </w:tc>
      </w:tr>
    </w:tbl>
    <w:p w14:paraId="245972D0" w14:textId="4101E1FF" w:rsidR="00C77B19" w:rsidRPr="00292CB0" w:rsidRDefault="00332A2B" w:rsidP="002C09AB">
      <w:pPr>
        <w:spacing w:after="0" w:line="240" w:lineRule="auto"/>
        <w:rPr>
          <w:rFonts w:cstheme="minorHAnsi"/>
        </w:rPr>
      </w:pPr>
      <w:r w:rsidRPr="00292CB0">
        <w:rPr>
          <w:rFonts w:cstheme="minorHAnsi"/>
        </w:rPr>
        <w:br w:type="page"/>
      </w:r>
    </w:p>
    <w:p w14:paraId="6230B834" w14:textId="3A13A787" w:rsidR="009D17DD" w:rsidRPr="00292CB0" w:rsidRDefault="00E84FEE" w:rsidP="004800B7">
      <w:pPr>
        <w:pStyle w:val="Nadpis2"/>
        <w:numPr>
          <w:ilvl w:val="0"/>
          <w:numId w:val="524"/>
        </w:numPr>
        <w:spacing w:before="0" w:after="0"/>
        <w:ind w:left="426" w:hanging="426"/>
        <w:jc w:val="both"/>
        <w:rPr>
          <w:rFonts w:asciiTheme="minorHAnsi" w:hAnsiTheme="minorHAnsi" w:cstheme="minorHAnsi"/>
          <w:b/>
          <w:sz w:val="28"/>
          <w:szCs w:val="28"/>
        </w:rPr>
      </w:pPr>
      <w:bookmarkStart w:id="6" w:name="_Toc104282830"/>
      <w:r w:rsidRPr="00292CB0">
        <w:rPr>
          <w:rFonts w:asciiTheme="minorHAnsi" w:hAnsiTheme="minorHAnsi" w:cstheme="minorHAnsi"/>
          <w:b/>
          <w:sz w:val="28"/>
          <w:szCs w:val="28"/>
        </w:rPr>
        <w:lastRenderedPageBreak/>
        <w:t>ŠPECIF</w:t>
      </w:r>
      <w:r w:rsidR="009D17DD" w:rsidRPr="00292CB0">
        <w:rPr>
          <w:rFonts w:asciiTheme="minorHAnsi" w:hAnsiTheme="minorHAnsi" w:cstheme="minorHAnsi"/>
          <w:b/>
          <w:sz w:val="28"/>
          <w:szCs w:val="28"/>
        </w:rPr>
        <w:t>ICKÉ PODMIENKY POSKYTNUTIA PRÍSPEVKU, KRITÉRI</w:t>
      </w:r>
      <w:r w:rsidR="007F4D9A" w:rsidRPr="00292CB0">
        <w:rPr>
          <w:rFonts w:asciiTheme="minorHAnsi" w:hAnsiTheme="minorHAnsi" w:cstheme="minorHAnsi"/>
          <w:b/>
          <w:sz w:val="28"/>
          <w:szCs w:val="28"/>
        </w:rPr>
        <w:t>A</w:t>
      </w:r>
      <w:r w:rsidR="0018764F" w:rsidRPr="00292CB0">
        <w:rPr>
          <w:rFonts w:asciiTheme="minorHAnsi" w:hAnsiTheme="minorHAnsi" w:cstheme="minorHAnsi"/>
          <w:b/>
          <w:sz w:val="28"/>
          <w:szCs w:val="28"/>
        </w:rPr>
        <w:t xml:space="preserve"> PRE VÝBER PROJEKTOV</w:t>
      </w:r>
      <w:bookmarkEnd w:id="6"/>
    </w:p>
    <w:p w14:paraId="3A254FE2" w14:textId="748C9746" w:rsidR="00553186" w:rsidRPr="00292CB0" w:rsidRDefault="00553186" w:rsidP="002C09AB">
      <w:pPr>
        <w:spacing w:after="0" w:line="240" w:lineRule="auto"/>
        <w:rPr>
          <w:rFonts w:cstheme="minorHAnsi"/>
        </w:rPr>
      </w:pPr>
    </w:p>
    <w:p w14:paraId="6645DE1A" w14:textId="049EAED2" w:rsidR="00C0534D" w:rsidRPr="0073260C" w:rsidRDefault="00C0534D" w:rsidP="002C09AB">
      <w:pPr>
        <w:spacing w:after="0" w:line="240" w:lineRule="auto"/>
        <w:rPr>
          <w:rFonts w:cstheme="minorHAnsi"/>
          <w:b/>
          <w:strike/>
          <w:color w:val="00B050"/>
          <w:sz w:val="24"/>
          <w:szCs w:val="24"/>
        </w:rPr>
      </w:pPr>
      <w:r w:rsidRPr="0073260C">
        <w:rPr>
          <w:rFonts w:cstheme="minorHAnsi"/>
          <w:b/>
          <w:strike/>
          <w:color w:val="00B050"/>
          <w:sz w:val="24"/>
          <w:szCs w:val="24"/>
        </w:rPr>
        <w:t>M01 – Prenos znalostí a informačné akcie (čl. 14)</w:t>
      </w:r>
    </w:p>
    <w:p w14:paraId="719BA3EE" w14:textId="7CC92BD8" w:rsidR="00C0534D" w:rsidRPr="0073260C" w:rsidRDefault="0030386F" w:rsidP="002C09AB">
      <w:pPr>
        <w:pStyle w:val="tlXY"/>
        <w:spacing w:before="0" w:after="0"/>
        <w:rPr>
          <w:rFonts w:cstheme="minorHAnsi"/>
          <w:strike/>
          <w:color w:val="00B050"/>
          <w:sz w:val="24"/>
          <w:szCs w:val="24"/>
        </w:rPr>
      </w:pPr>
      <w:bookmarkStart w:id="7" w:name="_Toc512834733"/>
      <w:bookmarkStart w:id="8" w:name="_Toc104282831"/>
      <w:proofErr w:type="spellStart"/>
      <w:r w:rsidRPr="0073260C">
        <w:rPr>
          <w:rFonts w:cstheme="minorHAnsi"/>
          <w:strike/>
          <w:color w:val="00B050"/>
          <w:sz w:val="24"/>
          <w:szCs w:val="24"/>
        </w:rPr>
        <w:t>Podopatrenie</w:t>
      </w:r>
      <w:proofErr w:type="spellEnd"/>
      <w:r w:rsidRPr="0073260C">
        <w:rPr>
          <w:rFonts w:cstheme="minorHAnsi"/>
          <w:strike/>
          <w:color w:val="00B050"/>
          <w:sz w:val="24"/>
          <w:szCs w:val="24"/>
        </w:rPr>
        <w:t xml:space="preserve"> 1.2 </w:t>
      </w:r>
      <w:r w:rsidR="00C0534D" w:rsidRPr="0073260C">
        <w:rPr>
          <w:rFonts w:cstheme="minorHAnsi"/>
          <w:strike/>
          <w:color w:val="00B050"/>
          <w:sz w:val="24"/>
          <w:szCs w:val="24"/>
        </w:rPr>
        <w:t>Podpora na demonštračné činnosti a informačné akcie</w:t>
      </w:r>
      <w:bookmarkEnd w:id="7"/>
      <w:bookmarkEnd w:id="8"/>
    </w:p>
    <w:p w14:paraId="7AECC749" w14:textId="77777777" w:rsidR="00C0534D" w:rsidRPr="0073260C" w:rsidRDefault="00C0534D" w:rsidP="002C09AB">
      <w:pPr>
        <w:spacing w:after="0" w:line="240" w:lineRule="auto"/>
        <w:rPr>
          <w:rFonts w:cstheme="minorHAnsi"/>
          <w:strike/>
          <w:color w:val="00B050"/>
          <w:sz w:val="20"/>
        </w:rPr>
      </w:pPr>
    </w:p>
    <w:p w14:paraId="68A63606" w14:textId="77777777" w:rsidR="00C0534D" w:rsidRPr="0073260C" w:rsidRDefault="00C0534D" w:rsidP="002C09AB">
      <w:pPr>
        <w:pStyle w:val="Standard"/>
        <w:tabs>
          <w:tab w:val="left" w:pos="856"/>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Neoprávnené výdavky</w:t>
      </w:r>
    </w:p>
    <w:p w14:paraId="4B7383C8" w14:textId="784C116B" w:rsidR="00C0534D" w:rsidRPr="0073260C" w:rsidRDefault="00ED0BA6" w:rsidP="000E4642">
      <w:pPr>
        <w:pStyle w:val="Odsekzoznamu"/>
        <w:numPr>
          <w:ilvl w:val="0"/>
          <w:numId w:val="34"/>
        </w:numPr>
        <w:spacing w:after="0" w:line="240" w:lineRule="auto"/>
        <w:ind w:left="284" w:hanging="284"/>
        <w:jc w:val="both"/>
        <w:rPr>
          <w:rFonts w:cstheme="minorHAnsi"/>
          <w:strike/>
          <w:color w:val="00B050"/>
          <w:sz w:val="18"/>
          <w:szCs w:val="18"/>
        </w:rPr>
      </w:pPr>
      <w:r w:rsidRPr="0073260C">
        <w:rPr>
          <w:rFonts w:cstheme="minorHAnsi"/>
          <w:strike/>
          <w:color w:val="00B050"/>
          <w:sz w:val="18"/>
          <w:szCs w:val="18"/>
        </w:rPr>
        <w:t>v</w:t>
      </w:r>
      <w:r w:rsidR="00C0534D" w:rsidRPr="0073260C">
        <w:rPr>
          <w:rFonts w:cstheme="minorHAnsi"/>
          <w:strike/>
          <w:color w:val="00B050"/>
          <w:sz w:val="18"/>
          <w:szCs w:val="18"/>
        </w:rPr>
        <w:t>ýdavky</w:t>
      </w:r>
      <w:r w:rsidRPr="0073260C">
        <w:rPr>
          <w:rFonts w:cstheme="minorHAnsi"/>
          <w:strike/>
          <w:color w:val="00B050"/>
          <w:sz w:val="18"/>
          <w:szCs w:val="18"/>
        </w:rPr>
        <w:t>,</w:t>
      </w:r>
      <w:r w:rsidR="00C0534D" w:rsidRPr="0073260C">
        <w:rPr>
          <w:rFonts w:cstheme="minorHAnsi"/>
          <w:strike/>
          <w:color w:val="00B050"/>
          <w:sz w:val="18"/>
          <w:szCs w:val="18"/>
        </w:rPr>
        <w:t xml:space="preserve"> pri ktorých verejné obstarávanie bolo </w:t>
      </w:r>
      <w:r w:rsidR="00C0534D" w:rsidRPr="0073260C">
        <w:rPr>
          <w:rFonts w:cstheme="minorHAnsi"/>
          <w:b/>
          <w:strike/>
          <w:color w:val="00B050"/>
          <w:sz w:val="18"/>
          <w:szCs w:val="18"/>
        </w:rPr>
        <w:t>začaté pred dňom</w:t>
      </w:r>
      <w:r w:rsidR="00D44306" w:rsidRPr="0073260C">
        <w:rPr>
          <w:rFonts w:cstheme="minorHAnsi"/>
          <w:b/>
          <w:strike/>
          <w:color w:val="00B050"/>
          <w:sz w:val="18"/>
          <w:szCs w:val="18"/>
        </w:rPr>
        <w:t xml:space="preserve"> </w:t>
      </w:r>
      <w:r w:rsidR="00C0534D" w:rsidRPr="0073260C">
        <w:rPr>
          <w:rFonts w:cstheme="minorHAnsi"/>
          <w:b/>
          <w:strike/>
          <w:color w:val="00B050"/>
          <w:sz w:val="18"/>
          <w:szCs w:val="18"/>
        </w:rPr>
        <w:t>1</w:t>
      </w:r>
      <w:r w:rsidR="00D44306" w:rsidRPr="0073260C">
        <w:rPr>
          <w:rFonts w:cstheme="minorHAnsi"/>
          <w:b/>
          <w:strike/>
          <w:color w:val="00B050"/>
          <w:sz w:val="18"/>
          <w:szCs w:val="18"/>
        </w:rPr>
        <w:t>9.</w:t>
      </w:r>
      <w:r w:rsidR="00C0534D" w:rsidRPr="0073260C">
        <w:rPr>
          <w:rFonts w:cstheme="minorHAnsi"/>
          <w:b/>
          <w:strike/>
          <w:color w:val="00B050"/>
          <w:sz w:val="18"/>
          <w:szCs w:val="18"/>
        </w:rPr>
        <w:t>0</w:t>
      </w:r>
      <w:r w:rsidR="00D44306" w:rsidRPr="0073260C">
        <w:rPr>
          <w:rFonts w:cstheme="minorHAnsi"/>
          <w:b/>
          <w:strike/>
          <w:color w:val="00B050"/>
          <w:sz w:val="18"/>
          <w:szCs w:val="18"/>
        </w:rPr>
        <w:t>4</w:t>
      </w:r>
      <w:r w:rsidR="00C0534D" w:rsidRPr="0073260C">
        <w:rPr>
          <w:rFonts w:cstheme="minorHAnsi"/>
          <w:b/>
          <w:strike/>
          <w:color w:val="00B050"/>
          <w:sz w:val="18"/>
          <w:szCs w:val="18"/>
        </w:rPr>
        <w:t>.201</w:t>
      </w:r>
      <w:r w:rsidR="00D44306" w:rsidRPr="0073260C">
        <w:rPr>
          <w:rFonts w:cstheme="minorHAnsi"/>
          <w:b/>
          <w:strike/>
          <w:color w:val="00B050"/>
          <w:sz w:val="18"/>
          <w:szCs w:val="18"/>
        </w:rPr>
        <w:t>6</w:t>
      </w:r>
      <w:r w:rsidR="00C0534D" w:rsidRPr="0073260C">
        <w:rPr>
          <w:rFonts w:cstheme="minorHAnsi"/>
          <w:strike/>
          <w:color w:val="00B050"/>
          <w:sz w:val="18"/>
          <w:szCs w:val="18"/>
        </w:rPr>
        <w:t xml:space="preserve">, aj keď tieto výdavky vznikli až po predložení </w:t>
      </w:r>
      <w:proofErr w:type="spellStart"/>
      <w:r w:rsidR="00C0534D" w:rsidRPr="0073260C">
        <w:rPr>
          <w:rFonts w:cstheme="minorHAnsi"/>
          <w:strike/>
          <w:color w:val="00B050"/>
          <w:sz w:val="18"/>
          <w:szCs w:val="18"/>
        </w:rPr>
        <w:t>ŽoNFP</w:t>
      </w:r>
      <w:proofErr w:type="spellEnd"/>
      <w:r w:rsidR="00C0534D" w:rsidRPr="0073260C">
        <w:rPr>
          <w:rFonts w:cstheme="minorHAnsi"/>
          <w:strike/>
          <w:color w:val="00B050"/>
          <w:sz w:val="18"/>
          <w:szCs w:val="18"/>
        </w:rPr>
        <w:t xml:space="preserve"> na </w:t>
      </w:r>
      <w:r w:rsidR="00CB6271" w:rsidRPr="0073260C">
        <w:rPr>
          <w:rFonts w:cstheme="minorHAnsi"/>
          <w:strike/>
          <w:color w:val="00B050"/>
          <w:sz w:val="18"/>
          <w:szCs w:val="18"/>
        </w:rPr>
        <w:t>MAS</w:t>
      </w:r>
      <w:r w:rsidR="00D44306" w:rsidRPr="0073260C">
        <w:rPr>
          <w:rFonts w:cstheme="minorHAnsi"/>
          <w:strike/>
          <w:color w:val="00B050"/>
          <w:kern w:val="1"/>
          <w:sz w:val="18"/>
          <w:szCs w:val="18"/>
        </w:rPr>
        <w:t>;</w:t>
      </w:r>
      <w:r w:rsidR="00C0534D" w:rsidRPr="0073260C">
        <w:rPr>
          <w:rFonts w:cstheme="minorHAnsi"/>
          <w:strike/>
          <w:color w:val="00B050"/>
          <w:sz w:val="18"/>
          <w:szCs w:val="18"/>
        </w:rPr>
        <w:t xml:space="preserve"> </w:t>
      </w:r>
    </w:p>
    <w:p w14:paraId="2993764F" w14:textId="77777777" w:rsidR="00C0534D" w:rsidRPr="0073260C" w:rsidRDefault="00C0534D" w:rsidP="000E4642">
      <w:pPr>
        <w:pStyle w:val="Odsekzoznamu"/>
        <w:numPr>
          <w:ilvl w:val="0"/>
          <w:numId w:val="34"/>
        </w:numPr>
        <w:spacing w:after="0" w:line="240" w:lineRule="auto"/>
        <w:ind w:left="284" w:hanging="284"/>
        <w:rPr>
          <w:rFonts w:cstheme="minorHAnsi"/>
          <w:strike/>
          <w:color w:val="00B050"/>
          <w:sz w:val="18"/>
          <w:szCs w:val="18"/>
        </w:rPr>
      </w:pPr>
      <w:r w:rsidRPr="0073260C">
        <w:rPr>
          <w:rFonts w:cstheme="minorHAnsi"/>
          <w:strike/>
          <w:color w:val="00B050"/>
          <w:sz w:val="18"/>
          <w:szCs w:val="18"/>
        </w:rPr>
        <w:t xml:space="preserve">náklady mimo nákladov uvedených v bode 2.2 tohto </w:t>
      </w:r>
      <w:proofErr w:type="spellStart"/>
      <w:r w:rsidRPr="0073260C">
        <w:rPr>
          <w:rFonts w:cstheme="minorHAnsi"/>
          <w:strike/>
          <w:color w:val="00B050"/>
          <w:sz w:val="18"/>
          <w:szCs w:val="18"/>
        </w:rPr>
        <w:t>podopatrenia</w:t>
      </w:r>
      <w:proofErr w:type="spellEnd"/>
      <w:r w:rsidRPr="0073260C">
        <w:rPr>
          <w:rFonts w:cstheme="minorHAnsi"/>
          <w:strike/>
          <w:color w:val="00B050"/>
          <w:kern w:val="1"/>
          <w:sz w:val="18"/>
          <w:szCs w:val="18"/>
        </w:rPr>
        <w:t>;</w:t>
      </w:r>
      <w:r w:rsidRPr="0073260C">
        <w:rPr>
          <w:rFonts w:cstheme="minorHAnsi"/>
          <w:strike/>
          <w:color w:val="00B050"/>
          <w:sz w:val="18"/>
          <w:szCs w:val="18"/>
        </w:rPr>
        <w:t xml:space="preserve"> </w:t>
      </w:r>
    </w:p>
    <w:p w14:paraId="192E88B2" w14:textId="77777777" w:rsidR="00C0534D" w:rsidRPr="0073260C" w:rsidRDefault="00C0534D" w:rsidP="000E4642">
      <w:pPr>
        <w:pStyle w:val="Odsekzoznamu"/>
        <w:numPr>
          <w:ilvl w:val="3"/>
          <w:numId w:val="34"/>
        </w:numPr>
        <w:spacing w:after="0" w:line="240" w:lineRule="auto"/>
        <w:ind w:left="284" w:hanging="284"/>
        <w:rPr>
          <w:rFonts w:cstheme="minorHAnsi"/>
          <w:strike/>
          <w:color w:val="00B050"/>
          <w:kern w:val="1"/>
          <w:sz w:val="18"/>
          <w:szCs w:val="18"/>
        </w:rPr>
      </w:pPr>
      <w:r w:rsidRPr="0073260C">
        <w:rPr>
          <w:rFonts w:cstheme="minorHAnsi"/>
          <w:strike/>
          <w:color w:val="00B050"/>
          <w:sz w:val="18"/>
          <w:szCs w:val="18"/>
        </w:rPr>
        <w:t>úroky z dlžných súm;</w:t>
      </w:r>
    </w:p>
    <w:p w14:paraId="293EDFE5" w14:textId="77777777" w:rsidR="00C0534D" w:rsidRPr="0073260C" w:rsidRDefault="00C0534D" w:rsidP="000E4642">
      <w:pPr>
        <w:pStyle w:val="Odsekzoznamu"/>
        <w:numPr>
          <w:ilvl w:val="3"/>
          <w:numId w:val="34"/>
        </w:numPr>
        <w:spacing w:after="0" w:line="240" w:lineRule="auto"/>
        <w:ind w:left="284" w:hanging="284"/>
        <w:rPr>
          <w:rFonts w:cstheme="minorHAnsi"/>
          <w:strike/>
          <w:color w:val="00B050"/>
          <w:kern w:val="1"/>
          <w:sz w:val="18"/>
          <w:szCs w:val="18"/>
        </w:rPr>
      </w:pPr>
      <w:r w:rsidRPr="0073260C">
        <w:rPr>
          <w:rFonts w:cstheme="minorHAnsi"/>
          <w:strike/>
          <w:color w:val="00B050"/>
          <w:sz w:val="18"/>
          <w:szCs w:val="18"/>
          <w:lang w:eastAsia="sk-SK"/>
        </w:rPr>
        <w:t>výdavky súvisiace s realizovaním aktivít formou dištančného vzdelávania</w:t>
      </w:r>
      <w:r w:rsidRPr="0073260C">
        <w:rPr>
          <w:rFonts w:cstheme="minorHAnsi"/>
          <w:strike/>
          <w:color w:val="00B050"/>
          <w:sz w:val="18"/>
          <w:szCs w:val="18"/>
        </w:rPr>
        <w:t>;</w:t>
      </w:r>
    </w:p>
    <w:p w14:paraId="6C2015C0" w14:textId="77777777" w:rsidR="00C0534D" w:rsidRPr="0073260C" w:rsidRDefault="00C0534D" w:rsidP="000E4642">
      <w:pPr>
        <w:pStyle w:val="Odsekzoznamu"/>
        <w:numPr>
          <w:ilvl w:val="3"/>
          <w:numId w:val="34"/>
        </w:numPr>
        <w:spacing w:after="0" w:line="240" w:lineRule="auto"/>
        <w:ind w:left="284" w:hanging="284"/>
        <w:rPr>
          <w:rFonts w:cstheme="minorHAnsi"/>
          <w:strike/>
          <w:color w:val="00B050"/>
          <w:kern w:val="1"/>
          <w:sz w:val="18"/>
          <w:szCs w:val="18"/>
        </w:rPr>
      </w:pPr>
      <w:r w:rsidRPr="0073260C">
        <w:rPr>
          <w:rFonts w:cstheme="minorHAnsi"/>
          <w:strike/>
          <w:color w:val="00B050"/>
          <w:sz w:val="18"/>
          <w:szCs w:val="18"/>
        </w:rPr>
        <w:t xml:space="preserve">výdavky na </w:t>
      </w:r>
      <w:r w:rsidRPr="0073260C">
        <w:rPr>
          <w:rFonts w:cstheme="minorHAnsi"/>
          <w:strike/>
          <w:color w:val="00B050"/>
          <w:kern w:val="1"/>
          <w:sz w:val="18"/>
          <w:szCs w:val="18"/>
        </w:rPr>
        <w:t>vzdelávacie programy, ktoré sú súčasťou bežných programov alebo systémov vzdelávania na stredoškolskej alebo vyššej úrovni;</w:t>
      </w:r>
    </w:p>
    <w:p w14:paraId="25EF647B" w14:textId="1EAF9F2A" w:rsidR="00C0534D" w:rsidRPr="0073260C" w:rsidRDefault="00C0534D" w:rsidP="000E4642">
      <w:pPr>
        <w:pStyle w:val="Odsekzoznamu"/>
        <w:numPr>
          <w:ilvl w:val="3"/>
          <w:numId w:val="34"/>
        </w:numPr>
        <w:spacing w:after="0" w:line="240" w:lineRule="auto"/>
        <w:ind w:left="284" w:hanging="284"/>
        <w:rPr>
          <w:rFonts w:cstheme="minorHAnsi"/>
          <w:strike/>
          <w:color w:val="00B050"/>
          <w:kern w:val="1"/>
          <w:sz w:val="18"/>
          <w:szCs w:val="18"/>
        </w:rPr>
      </w:pPr>
      <w:r w:rsidRPr="0073260C">
        <w:rPr>
          <w:rFonts w:cstheme="minorHAnsi"/>
          <w:strike/>
          <w:color w:val="00B050"/>
          <w:kern w:val="1"/>
          <w:sz w:val="18"/>
          <w:szCs w:val="18"/>
        </w:rPr>
        <w:t>projekty, ktorých predmetom sú demonštračné činnosti a informačné akcie trvajúce via</w:t>
      </w:r>
      <w:r w:rsidR="003D1269" w:rsidRPr="0073260C">
        <w:rPr>
          <w:rFonts w:cstheme="minorHAnsi"/>
          <w:strike/>
          <w:color w:val="00B050"/>
          <w:kern w:val="1"/>
          <w:sz w:val="18"/>
          <w:szCs w:val="18"/>
        </w:rPr>
        <w:t>c</w:t>
      </w:r>
      <w:r w:rsidRPr="0073260C">
        <w:rPr>
          <w:rFonts w:cstheme="minorHAnsi"/>
          <w:strike/>
          <w:color w:val="00B050"/>
          <w:kern w:val="1"/>
          <w:sz w:val="18"/>
          <w:szCs w:val="18"/>
        </w:rPr>
        <w:t xml:space="preserve"> ako 3 dni</w:t>
      </w:r>
      <w:r w:rsidRPr="0073260C">
        <w:rPr>
          <w:rFonts w:cstheme="minorHAnsi"/>
          <w:strike/>
          <w:color w:val="00B050"/>
          <w:sz w:val="18"/>
          <w:szCs w:val="18"/>
        </w:rPr>
        <w:t>;</w:t>
      </w:r>
      <w:r w:rsidRPr="0073260C">
        <w:rPr>
          <w:rFonts w:cstheme="minorHAnsi"/>
          <w:strike/>
          <w:color w:val="00B050"/>
          <w:kern w:val="1"/>
          <w:sz w:val="18"/>
          <w:szCs w:val="18"/>
        </w:rPr>
        <w:t xml:space="preserve"> </w:t>
      </w:r>
    </w:p>
    <w:p w14:paraId="6BEE94BA" w14:textId="77777777" w:rsidR="00C0534D" w:rsidRPr="0073260C" w:rsidRDefault="00C0534D" w:rsidP="000E4642">
      <w:pPr>
        <w:pStyle w:val="Odsekzoznamu"/>
        <w:numPr>
          <w:ilvl w:val="3"/>
          <w:numId w:val="34"/>
        </w:numPr>
        <w:spacing w:after="0" w:line="240" w:lineRule="auto"/>
        <w:ind w:left="284" w:hanging="284"/>
        <w:rPr>
          <w:rFonts w:cstheme="minorHAnsi"/>
          <w:strike/>
          <w:color w:val="00B050"/>
          <w:kern w:val="1"/>
          <w:sz w:val="18"/>
          <w:szCs w:val="18"/>
        </w:rPr>
      </w:pPr>
      <w:r w:rsidRPr="0073260C">
        <w:rPr>
          <w:rFonts w:cstheme="minorHAnsi"/>
          <w:strike/>
          <w:color w:val="00B050"/>
          <w:kern w:val="1"/>
          <w:sz w:val="18"/>
          <w:szCs w:val="18"/>
        </w:rPr>
        <w:t>daň z pridanej hodnoty okrem prípadov, ak nie je vymáhateľná podľa vnútroštátnych predpisov o DPH</w:t>
      </w:r>
      <w:bookmarkStart w:id="9" w:name="_Ref500482663"/>
      <w:r w:rsidRPr="0073260C">
        <w:rPr>
          <w:rStyle w:val="Odkaznapoznmkupodiarou"/>
          <w:rFonts w:cstheme="minorHAnsi"/>
          <w:strike/>
          <w:color w:val="00B050"/>
          <w:kern w:val="1"/>
          <w:sz w:val="18"/>
          <w:szCs w:val="18"/>
        </w:rPr>
        <w:footnoteReference w:id="12"/>
      </w:r>
      <w:bookmarkEnd w:id="9"/>
      <w:r w:rsidRPr="0073260C">
        <w:rPr>
          <w:rFonts w:cstheme="minorHAnsi"/>
          <w:strike/>
          <w:color w:val="00B050"/>
          <w:kern w:val="1"/>
          <w:sz w:val="18"/>
          <w:szCs w:val="18"/>
        </w:rPr>
        <w:t>;</w:t>
      </w:r>
    </w:p>
    <w:p w14:paraId="5386100E" w14:textId="2C1F9BF5" w:rsidR="00CB559B" w:rsidRPr="0073260C" w:rsidRDefault="00C0534D" w:rsidP="000E4642">
      <w:pPr>
        <w:pStyle w:val="Odsekzoznamu"/>
        <w:numPr>
          <w:ilvl w:val="3"/>
          <w:numId w:val="34"/>
        </w:numPr>
        <w:spacing w:after="0" w:line="240" w:lineRule="auto"/>
        <w:ind w:left="284" w:hanging="284"/>
        <w:rPr>
          <w:rFonts w:cstheme="minorHAnsi"/>
          <w:strike/>
          <w:color w:val="00B050"/>
          <w:kern w:val="1"/>
          <w:sz w:val="18"/>
          <w:szCs w:val="18"/>
        </w:rPr>
      </w:pPr>
      <w:r w:rsidRPr="0073260C">
        <w:rPr>
          <w:rFonts w:cstheme="minorHAnsi"/>
          <w:strike/>
          <w:color w:val="00B050"/>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73260C" w:rsidRPr="0073260C" w14:paraId="1160C913" w14:textId="77777777" w:rsidTr="00990321">
        <w:trPr>
          <w:trHeight w:val="284"/>
        </w:trPr>
        <w:tc>
          <w:tcPr>
            <w:tcW w:w="5000" w:type="pct"/>
            <w:shd w:val="clear" w:color="auto" w:fill="FFC000"/>
            <w:vAlign w:val="center"/>
          </w:tcPr>
          <w:p w14:paraId="22D2F07E" w14:textId="09A1C7FC" w:rsidR="00CB559B" w:rsidRPr="0073260C" w:rsidRDefault="00AB1357" w:rsidP="00CB559B">
            <w:pPr>
              <w:pStyle w:val="Standard"/>
              <w:tabs>
                <w:tab w:val="left" w:pos="709"/>
              </w:tabs>
              <w:jc w:val="center"/>
              <w:rPr>
                <w:rFonts w:asciiTheme="minorHAnsi" w:hAnsiTheme="minorHAnsi" w:cstheme="minorHAnsi"/>
                <w:b/>
                <w:caps/>
                <w:strike/>
                <w:color w:val="00B050"/>
                <w:sz w:val="28"/>
                <w:szCs w:val="28"/>
              </w:rPr>
            </w:pPr>
            <w:r w:rsidRPr="0073260C">
              <w:rPr>
                <w:rFonts w:asciiTheme="minorHAnsi" w:hAnsiTheme="minorHAnsi" w:cstheme="minorHAnsi"/>
                <w:b/>
                <w:strike/>
                <w:color w:val="00B050"/>
                <w:sz w:val="28"/>
                <w:szCs w:val="28"/>
              </w:rPr>
              <w:t>3.1</w:t>
            </w:r>
            <w:r w:rsidR="00CB559B" w:rsidRPr="0073260C">
              <w:rPr>
                <w:rFonts w:asciiTheme="minorHAnsi" w:hAnsiTheme="minorHAnsi" w:cstheme="minorHAnsi"/>
                <w:b/>
                <w:strike/>
                <w:color w:val="00B050"/>
                <w:sz w:val="28"/>
                <w:szCs w:val="28"/>
              </w:rPr>
              <w:t xml:space="preserve">.1 </w:t>
            </w:r>
            <w:r w:rsidR="00CB559B" w:rsidRPr="0073260C">
              <w:rPr>
                <w:rFonts w:asciiTheme="minorHAnsi" w:hAnsiTheme="minorHAnsi" w:cstheme="minorHAnsi"/>
                <w:b/>
                <w:caps/>
                <w:strike/>
                <w:color w:val="00B050"/>
                <w:sz w:val="28"/>
                <w:szCs w:val="28"/>
              </w:rPr>
              <w:t>ŠpecificKÁ PRE PODOPATRENIE</w:t>
            </w:r>
          </w:p>
        </w:tc>
      </w:tr>
      <w:tr w:rsidR="0073260C" w:rsidRPr="0073260C" w14:paraId="01367AE4" w14:textId="77777777" w:rsidTr="00CB559B">
        <w:trPr>
          <w:trHeight w:val="284"/>
        </w:trPr>
        <w:tc>
          <w:tcPr>
            <w:tcW w:w="5000" w:type="pct"/>
            <w:shd w:val="clear" w:color="auto" w:fill="FFFFFF" w:themeFill="background1"/>
            <w:vAlign w:val="center"/>
          </w:tcPr>
          <w:p w14:paraId="06196DF3" w14:textId="5C654FB2" w:rsidR="00CB559B" w:rsidRPr="0073260C" w:rsidRDefault="00CB559B" w:rsidP="009F1D61">
            <w:pPr>
              <w:pStyle w:val="Odsekzoznamu"/>
              <w:numPr>
                <w:ilvl w:val="0"/>
                <w:numId w:val="65"/>
              </w:numPr>
              <w:spacing w:after="0" w:line="240" w:lineRule="auto"/>
              <w:ind w:left="284" w:hanging="284"/>
              <w:jc w:val="both"/>
              <w:rPr>
                <w:rFonts w:cstheme="minorHAnsi"/>
                <w:strike/>
                <w:color w:val="00B050"/>
                <w:sz w:val="18"/>
                <w:szCs w:val="18"/>
              </w:rPr>
            </w:pPr>
            <w:r w:rsidRPr="0073260C">
              <w:rPr>
                <w:rFonts w:cstheme="minorHAnsi"/>
                <w:strike/>
                <w:color w:val="00B050"/>
                <w:sz w:val="18"/>
                <w:szCs w:val="18"/>
              </w:rPr>
              <w:t xml:space="preserve">Informačné aktivity predstavujú krátkodobé, resp. jednorazové odborné informačné činnosti adresované pre pôdohospodárov a prijímateľov pomoci v rámci rozvoja vidieka, zamerané </w:t>
            </w:r>
            <w:r w:rsidRPr="0073260C">
              <w:rPr>
                <w:rFonts w:cstheme="minorHAnsi"/>
                <w:strike/>
                <w:color w:val="00B050"/>
                <w:sz w:val="18"/>
                <w:szCs w:val="18"/>
              </w:rPr>
              <w:br/>
              <w:t xml:space="preserve">na poskytnutie informácií a odovzdanie skúseností pre pracujúcich v pôdohospodárstve najmä v oblastiach: informácie o cieľoch spoločnej poľnohospodárskej politiky a nastavenia systému, dodržiavania jeho podmienok, ďalej v oblastiach: </w:t>
            </w:r>
            <w:proofErr w:type="spellStart"/>
            <w:r w:rsidRPr="0073260C">
              <w:rPr>
                <w:rFonts w:cstheme="minorHAnsi"/>
                <w:strike/>
                <w:color w:val="00B050"/>
                <w:sz w:val="18"/>
                <w:szCs w:val="18"/>
              </w:rPr>
              <w:t>Cross-compliance</w:t>
            </w:r>
            <w:proofErr w:type="spellEnd"/>
            <w:r w:rsidRPr="0073260C">
              <w:rPr>
                <w:rFonts w:cstheme="minorHAnsi"/>
                <w:strike/>
                <w:color w:val="00B050"/>
                <w:sz w:val="18"/>
                <w:szCs w:val="18"/>
              </w:rPr>
              <w:t xml:space="preserve">, biodiverzity, klimatických zmien, priaznivých vplyvov na životné prostredie, ekologickom poľnohospodárstve, informovaní o </w:t>
            </w:r>
            <w:proofErr w:type="spellStart"/>
            <w:r w:rsidRPr="0073260C">
              <w:rPr>
                <w:rFonts w:cstheme="minorHAnsi"/>
                <w:strike/>
                <w:color w:val="00B050"/>
                <w:sz w:val="18"/>
                <w:szCs w:val="18"/>
              </w:rPr>
              <w:t>eko-friendly</w:t>
            </w:r>
            <w:proofErr w:type="spellEnd"/>
            <w:r w:rsidRPr="0073260C">
              <w:rPr>
                <w:rFonts w:cstheme="minorHAnsi"/>
                <w:strike/>
                <w:color w:val="00B050"/>
                <w:sz w:val="18"/>
                <w:szCs w:val="18"/>
              </w:rPr>
              <w:t xml:space="preserve">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w:t>
            </w:r>
            <w:proofErr w:type="spellStart"/>
            <w:r w:rsidRPr="0073260C">
              <w:rPr>
                <w:rFonts w:cstheme="minorHAnsi"/>
                <w:strike/>
                <w:color w:val="00B050"/>
                <w:sz w:val="18"/>
                <w:szCs w:val="18"/>
              </w:rPr>
              <w:t>fokusovými</w:t>
            </w:r>
            <w:proofErr w:type="spellEnd"/>
            <w:r w:rsidRPr="0073260C">
              <w:rPr>
                <w:rFonts w:cstheme="minorHAnsi"/>
                <w:strike/>
                <w:color w:val="00B050"/>
                <w:sz w:val="18"/>
                <w:szCs w:val="18"/>
              </w:rPr>
              <w:t xml:space="preserve">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w:t>
            </w:r>
            <w:proofErr w:type="spellStart"/>
            <w:r w:rsidRPr="0073260C">
              <w:rPr>
                <w:rFonts w:cstheme="minorHAnsi"/>
                <w:strike/>
                <w:color w:val="00B050"/>
                <w:sz w:val="18"/>
                <w:szCs w:val="18"/>
              </w:rPr>
              <w:t>eko-friendly</w:t>
            </w:r>
            <w:proofErr w:type="spellEnd"/>
            <w:r w:rsidRPr="0073260C">
              <w:rPr>
                <w:rFonts w:cstheme="minorHAnsi"/>
                <w:strike/>
                <w:color w:val="00B050"/>
                <w:sz w:val="18"/>
                <w:szCs w:val="18"/>
              </w:rPr>
              <w:t xml:space="preserve">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189BB0B0" w14:textId="77777777" w:rsidR="00CB559B" w:rsidRPr="0073260C" w:rsidRDefault="00CB559B" w:rsidP="009F1D61">
            <w:pPr>
              <w:pStyle w:val="Odsekzoznamu"/>
              <w:numPr>
                <w:ilvl w:val="0"/>
                <w:numId w:val="65"/>
              </w:numPr>
              <w:spacing w:after="0" w:line="240" w:lineRule="auto"/>
              <w:ind w:left="284" w:hanging="284"/>
              <w:jc w:val="both"/>
              <w:rPr>
                <w:rFonts w:cstheme="minorHAnsi"/>
                <w:strike/>
                <w:color w:val="00B050"/>
                <w:sz w:val="18"/>
                <w:szCs w:val="18"/>
              </w:rPr>
            </w:pPr>
            <w:r w:rsidRPr="0073260C">
              <w:rPr>
                <w:rFonts w:cstheme="minorHAnsi"/>
                <w:strike/>
                <w:color w:val="00B050"/>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4F8CB642" w14:textId="0AA85D94" w:rsidR="00CB559B" w:rsidRPr="0073260C" w:rsidRDefault="00CB559B" w:rsidP="009F1D61">
            <w:pPr>
              <w:pStyle w:val="Odsekzoznamu"/>
              <w:numPr>
                <w:ilvl w:val="0"/>
                <w:numId w:val="65"/>
              </w:numPr>
              <w:tabs>
                <w:tab w:val="left" w:pos="289"/>
              </w:tabs>
              <w:suppressAutoHyphens/>
              <w:spacing w:after="0" w:line="240" w:lineRule="auto"/>
              <w:ind w:left="284" w:hanging="284"/>
              <w:jc w:val="both"/>
              <w:rPr>
                <w:strike/>
                <w:color w:val="00B050"/>
                <w:sz w:val="18"/>
                <w:szCs w:val="18"/>
              </w:rPr>
            </w:pP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musí byť kompletná po obsahovej stránke.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nebude schválená v prípade, že žiadateľ uviedol nepravdivé čestné vyhlásenie žiadateľa o konflikte záujmov a poskytol nesprávne </w:t>
            </w:r>
            <w:r w:rsidRPr="0073260C">
              <w:rPr>
                <w:rFonts w:cstheme="minorHAnsi"/>
                <w:strike/>
                <w:color w:val="00B050"/>
                <w:sz w:val="18"/>
                <w:szCs w:val="18"/>
              </w:rPr>
              <w:br/>
              <w:t xml:space="preserve">či nepravdivé údaje. </w:t>
            </w:r>
            <w:r w:rsidRPr="0073260C">
              <w:rPr>
                <w:strike/>
                <w:color w:val="00B050"/>
                <w:sz w:val="18"/>
                <w:szCs w:val="18"/>
              </w:rPr>
              <w:t xml:space="preserve">Suma finančných prostriedkov z verejných zdrojov, požadovaná žiadateľom vo formulári </w:t>
            </w:r>
            <w:proofErr w:type="spellStart"/>
            <w:r w:rsidRPr="0073260C">
              <w:rPr>
                <w:strike/>
                <w:color w:val="00B050"/>
                <w:sz w:val="18"/>
                <w:szCs w:val="18"/>
              </w:rPr>
              <w:t>ŽoNFP</w:t>
            </w:r>
            <w:proofErr w:type="spellEnd"/>
            <w:r w:rsidRPr="0073260C">
              <w:rPr>
                <w:strike/>
                <w:color w:val="00B050"/>
                <w:sz w:val="18"/>
                <w:szCs w:val="18"/>
              </w:rPr>
              <w:t xml:space="preserve"> v deň jej predloženia na MAS je konečná a nie je možné ju v rámci procesu spracovávania dodatočne zvyšovať.</w:t>
            </w:r>
          </w:p>
          <w:p w14:paraId="6438E495" w14:textId="5F3B972C" w:rsidR="00CB559B" w:rsidRPr="0073260C" w:rsidRDefault="00CB559B" w:rsidP="009F1D61">
            <w:pPr>
              <w:pStyle w:val="Odsekzoznamu"/>
              <w:numPr>
                <w:ilvl w:val="0"/>
                <w:numId w:val="65"/>
              </w:numPr>
              <w:tabs>
                <w:tab w:val="left" w:pos="289"/>
              </w:tabs>
              <w:suppressAutoHyphens/>
              <w:spacing w:after="0" w:line="240" w:lineRule="auto"/>
              <w:ind w:left="284" w:hanging="284"/>
              <w:jc w:val="both"/>
              <w:rPr>
                <w:rFonts w:cstheme="minorHAnsi"/>
                <w:strike/>
                <w:color w:val="00B050"/>
                <w:sz w:val="18"/>
                <w:szCs w:val="18"/>
              </w:rPr>
            </w:pPr>
            <w:r w:rsidRPr="0073260C">
              <w:rPr>
                <w:rFonts w:cstheme="minorHAnsi"/>
                <w:strike/>
                <w:color w:val="00B050"/>
                <w:sz w:val="18"/>
                <w:szCs w:val="18"/>
              </w:rPr>
              <w:t>Neoprávnené výdavky je žiadateľ povinný z požadovanej sumy odčleniť.  Pred uzavretím</w:t>
            </w:r>
            <w:r w:rsidR="00CB7AB9" w:rsidRPr="0073260C">
              <w:rPr>
                <w:rFonts w:cstheme="minorHAnsi"/>
                <w:strike/>
                <w:color w:val="00B050"/>
                <w:sz w:val="18"/>
                <w:szCs w:val="18"/>
              </w:rPr>
              <w:t xml:space="preserve"> z</w:t>
            </w:r>
            <w:r w:rsidRPr="0073260C">
              <w:rPr>
                <w:rFonts w:cstheme="minorHAnsi"/>
                <w:strike/>
                <w:color w:val="00B050"/>
                <w:sz w:val="18"/>
                <w:szCs w:val="18"/>
              </w:rPr>
              <w:t>mluvy o poskytnutí NFP neexistuje právny nárok na poskytnutie nenávratného finančného príspevku.</w:t>
            </w:r>
          </w:p>
          <w:p w14:paraId="3AF527CB" w14:textId="77777777" w:rsidR="00DA7DED" w:rsidRPr="0073260C" w:rsidRDefault="00CB559B" w:rsidP="009F1D61">
            <w:pPr>
              <w:pStyle w:val="Odsekzoznamu"/>
              <w:numPr>
                <w:ilvl w:val="0"/>
                <w:numId w:val="65"/>
              </w:numPr>
              <w:tabs>
                <w:tab w:val="left" w:pos="289"/>
              </w:tabs>
              <w:suppressAutoHyphens/>
              <w:spacing w:after="0" w:line="240" w:lineRule="auto"/>
              <w:ind w:left="284" w:hanging="284"/>
              <w:jc w:val="both"/>
              <w:rPr>
                <w:rFonts w:cstheme="minorHAnsi"/>
                <w:strike/>
                <w:color w:val="00B050"/>
                <w:sz w:val="18"/>
                <w:szCs w:val="18"/>
              </w:rPr>
            </w:pPr>
            <w:r w:rsidRPr="0073260C">
              <w:rPr>
                <w:rFonts w:cstheme="minorHAnsi"/>
                <w:strike/>
                <w:color w:val="00B050"/>
                <w:sz w:val="18"/>
                <w:szCs w:val="18"/>
              </w:rPr>
              <w:t>Žiadatelia môžu realizovať projekt aj pred uzatvorením zmluvy o poskytnutí NFP, znášajú však riziko, že projekt na financovanie z PRV SR 2014 - 2022 nebude schválený.</w:t>
            </w:r>
          </w:p>
          <w:p w14:paraId="526ED6E2" w14:textId="33ACE3FC" w:rsidR="00DA7DED" w:rsidRPr="0073260C" w:rsidRDefault="00DA7DED" w:rsidP="009F1D61">
            <w:pPr>
              <w:pStyle w:val="Odsekzoznamu"/>
              <w:numPr>
                <w:ilvl w:val="0"/>
                <w:numId w:val="65"/>
              </w:numPr>
              <w:tabs>
                <w:tab w:val="left" w:pos="289"/>
              </w:tabs>
              <w:suppressAutoHyphens/>
              <w:spacing w:after="0" w:line="240" w:lineRule="auto"/>
              <w:ind w:left="284" w:hanging="284"/>
              <w:jc w:val="both"/>
              <w:rPr>
                <w:rFonts w:cstheme="minorHAnsi"/>
                <w:strike/>
                <w:color w:val="00B050"/>
                <w:sz w:val="18"/>
                <w:szCs w:val="18"/>
              </w:rPr>
            </w:pPr>
            <w:r w:rsidRPr="0073260C">
              <w:rPr>
                <w:rFonts w:cstheme="minorHAnsi"/>
                <w:bCs/>
                <w:strike/>
                <w:color w:val="00B050"/>
                <w:sz w:val="18"/>
                <w:szCs w:val="18"/>
                <w:lang w:eastAsia="sk-SK"/>
              </w:rPr>
              <w:t>Forma zjedn</w:t>
            </w:r>
            <w:r w:rsidR="009B2C19" w:rsidRPr="0073260C">
              <w:rPr>
                <w:rFonts w:cstheme="minorHAnsi"/>
                <w:bCs/>
                <w:strike/>
                <w:color w:val="00B050"/>
                <w:sz w:val="18"/>
                <w:szCs w:val="18"/>
                <w:lang w:eastAsia="sk-SK"/>
              </w:rPr>
              <w:t xml:space="preserve">odušeného vykazovania výdavkov </w:t>
            </w:r>
            <w:r w:rsidRPr="0073260C">
              <w:rPr>
                <w:rFonts w:cstheme="minorHAnsi"/>
                <w:bCs/>
                <w:strike/>
                <w:color w:val="00B050"/>
                <w:sz w:val="18"/>
                <w:szCs w:val="18"/>
                <w:lang w:eastAsia="sk-SK"/>
              </w:rPr>
              <w:t xml:space="preserve">v zmysle Prílohy č. 29A k Príručke pre prijímateľa LEADER. </w:t>
            </w:r>
          </w:p>
        </w:tc>
      </w:tr>
    </w:tbl>
    <w:p w14:paraId="244BDFEA" w14:textId="1D483B6A" w:rsidR="00AA60C9" w:rsidRPr="0073260C" w:rsidRDefault="00AA60C9" w:rsidP="00CB559B">
      <w:pPr>
        <w:tabs>
          <w:tab w:val="left" w:pos="289"/>
        </w:tabs>
        <w:suppressAutoHyphens/>
        <w:spacing w:after="0" w:line="240" w:lineRule="auto"/>
        <w:jc w:val="both"/>
        <w:rPr>
          <w:rFonts w:cstheme="minorHAnsi"/>
          <w:strike/>
          <w:color w:val="00B050"/>
          <w:sz w:val="18"/>
          <w:szCs w:val="18"/>
        </w:rPr>
      </w:pP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994"/>
        <w:gridCol w:w="11991"/>
      </w:tblGrid>
      <w:tr w:rsidR="0073260C" w:rsidRPr="0073260C" w14:paraId="5713B263" w14:textId="77777777" w:rsidTr="00990321">
        <w:trPr>
          <w:trHeight w:val="284"/>
        </w:trPr>
        <w:tc>
          <w:tcPr>
            <w:tcW w:w="5000" w:type="pct"/>
            <w:gridSpan w:val="3"/>
            <w:shd w:val="clear" w:color="auto" w:fill="FFC000"/>
            <w:vAlign w:val="center"/>
          </w:tcPr>
          <w:p w14:paraId="2FEAA048" w14:textId="598FC476" w:rsidR="00CB559B" w:rsidRPr="0073260C" w:rsidRDefault="00CB559B" w:rsidP="004800B7">
            <w:pPr>
              <w:pStyle w:val="Standard"/>
              <w:numPr>
                <w:ilvl w:val="2"/>
                <w:numId w:val="526"/>
              </w:numPr>
              <w:tabs>
                <w:tab w:val="left" w:pos="709"/>
              </w:tabs>
              <w:jc w:val="center"/>
              <w:rPr>
                <w:rFonts w:asciiTheme="minorHAnsi" w:hAnsiTheme="minorHAnsi" w:cstheme="minorHAnsi"/>
                <w:b/>
                <w:caps/>
                <w:strike/>
                <w:color w:val="00B050"/>
                <w:sz w:val="28"/>
                <w:szCs w:val="28"/>
              </w:rPr>
            </w:pPr>
            <w:r w:rsidRPr="0073260C">
              <w:rPr>
                <w:rFonts w:asciiTheme="minorHAnsi" w:hAnsiTheme="minorHAnsi" w:cstheme="minorHAnsi"/>
                <w:b/>
                <w:caps/>
                <w:strike/>
                <w:color w:val="00B050"/>
                <w:sz w:val="28"/>
                <w:szCs w:val="28"/>
              </w:rPr>
              <w:lastRenderedPageBreak/>
              <w:t>podmienky poskytnutia príspevku</w:t>
            </w:r>
          </w:p>
        </w:tc>
      </w:tr>
      <w:tr w:rsidR="0073260C" w:rsidRPr="0073260C" w14:paraId="76EF2F80" w14:textId="77777777" w:rsidTr="00F76ECB">
        <w:trPr>
          <w:trHeight w:val="284"/>
        </w:trPr>
        <w:tc>
          <w:tcPr>
            <w:tcW w:w="5000" w:type="pct"/>
            <w:gridSpan w:val="3"/>
            <w:shd w:val="clear" w:color="auto" w:fill="FFE599" w:themeFill="accent4" w:themeFillTint="66"/>
            <w:vAlign w:val="center"/>
          </w:tcPr>
          <w:p w14:paraId="68CF61FE" w14:textId="77777777" w:rsidR="00625934" w:rsidRPr="0073260C" w:rsidRDefault="00625934" w:rsidP="002C09AB">
            <w:pPr>
              <w:spacing w:after="0" w:line="240" w:lineRule="auto"/>
              <w:rPr>
                <w:rFonts w:cstheme="minorHAnsi"/>
                <w:b/>
                <w:strike/>
                <w:color w:val="00B050"/>
                <w:sz w:val="22"/>
                <w:szCs w:val="22"/>
              </w:rPr>
            </w:pPr>
            <w:r w:rsidRPr="0073260C">
              <w:rPr>
                <w:rFonts w:cstheme="minorHAnsi"/>
                <w:b/>
                <w:strike/>
                <w:color w:val="00B050"/>
                <w:sz w:val="22"/>
                <w:szCs w:val="22"/>
              </w:rPr>
              <w:t>1. OPRÁVNENOSŤ ŽIADATEĽA</w:t>
            </w:r>
          </w:p>
        </w:tc>
      </w:tr>
      <w:tr w:rsidR="0073260C" w:rsidRPr="0073260C" w14:paraId="5F5AF57B" w14:textId="77777777" w:rsidTr="00F76ECB">
        <w:trPr>
          <w:trHeight w:val="284"/>
        </w:trPr>
        <w:tc>
          <w:tcPr>
            <w:tcW w:w="207" w:type="pct"/>
            <w:shd w:val="clear" w:color="auto" w:fill="FFF2CC" w:themeFill="accent4" w:themeFillTint="33"/>
            <w:vAlign w:val="center"/>
          </w:tcPr>
          <w:p w14:paraId="50FE46B9" w14:textId="77777777" w:rsidR="00625934" w:rsidRPr="0073260C" w:rsidRDefault="00625934"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93" w:type="pct"/>
            <w:gridSpan w:val="2"/>
            <w:shd w:val="clear" w:color="auto" w:fill="FFF2CC" w:themeFill="accent4" w:themeFillTint="33"/>
            <w:vAlign w:val="center"/>
          </w:tcPr>
          <w:p w14:paraId="09B77D9F" w14:textId="3752BD13" w:rsidR="00625934" w:rsidRPr="0073260C" w:rsidRDefault="00625934" w:rsidP="002C09AB">
            <w:pPr>
              <w:shd w:val="clear" w:color="auto" w:fill="FFFFFF" w:themeFill="background1"/>
              <w:spacing w:after="0" w:line="240" w:lineRule="auto"/>
              <w:jc w:val="center"/>
              <w:rPr>
                <w:rFonts w:cstheme="minorHAnsi"/>
                <w:b/>
                <w:strike/>
                <w:color w:val="00B050"/>
                <w:sz w:val="18"/>
                <w:szCs w:val="18"/>
              </w:rPr>
            </w:pPr>
            <w:r w:rsidRPr="0073260C">
              <w:rPr>
                <w:rFonts w:cstheme="minorHAnsi"/>
                <w:b/>
                <w:strike/>
                <w:color w:val="00B050"/>
                <w:sz w:val="18"/>
                <w:szCs w:val="18"/>
              </w:rPr>
              <w:t>Podmienka poskytnutia príspevku</w:t>
            </w:r>
            <w:r w:rsidR="00B704F7" w:rsidRPr="0073260C">
              <w:rPr>
                <w:rFonts w:cstheme="minorHAnsi"/>
                <w:b/>
                <w:strike/>
                <w:color w:val="00B050"/>
                <w:sz w:val="18"/>
                <w:szCs w:val="18"/>
              </w:rPr>
              <w:t xml:space="preserve"> (PPA)</w:t>
            </w:r>
            <w:r w:rsidRPr="0073260C">
              <w:rPr>
                <w:rFonts w:cstheme="minorHAnsi"/>
                <w:b/>
                <w:strike/>
                <w:color w:val="00B050"/>
                <w:sz w:val="18"/>
                <w:szCs w:val="18"/>
              </w:rPr>
              <w:t xml:space="preserve"> a jej popis </w:t>
            </w:r>
          </w:p>
        </w:tc>
      </w:tr>
      <w:tr w:rsidR="0073260C" w:rsidRPr="0073260C" w14:paraId="361E9E2D" w14:textId="77777777" w:rsidTr="00CB559B">
        <w:trPr>
          <w:trHeight w:val="284"/>
        </w:trPr>
        <w:tc>
          <w:tcPr>
            <w:tcW w:w="207" w:type="pct"/>
            <w:shd w:val="clear" w:color="auto" w:fill="auto"/>
            <w:vAlign w:val="center"/>
          </w:tcPr>
          <w:p w14:paraId="3F885CC8" w14:textId="77777777" w:rsidR="00625934" w:rsidRPr="0073260C" w:rsidRDefault="00625934"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1.1</w:t>
            </w:r>
          </w:p>
        </w:tc>
        <w:tc>
          <w:tcPr>
            <w:tcW w:w="4793" w:type="pct"/>
            <w:gridSpan w:val="2"/>
            <w:shd w:val="clear" w:color="auto" w:fill="FFFFFF" w:themeFill="background1"/>
            <w:vAlign w:val="center"/>
          </w:tcPr>
          <w:p w14:paraId="6D5C2A1D" w14:textId="77777777" w:rsidR="00625934" w:rsidRPr="0073260C" w:rsidRDefault="00625934" w:rsidP="002C09AB">
            <w:pPr>
              <w:shd w:val="clear" w:color="auto" w:fill="FFFFFF" w:themeFill="background1"/>
              <w:spacing w:after="0" w:line="240" w:lineRule="auto"/>
              <w:rPr>
                <w:rFonts w:cstheme="minorHAnsi"/>
                <w:b/>
                <w:strike/>
                <w:color w:val="00B050"/>
                <w:sz w:val="18"/>
                <w:szCs w:val="18"/>
              </w:rPr>
            </w:pPr>
            <w:r w:rsidRPr="0073260C">
              <w:rPr>
                <w:rFonts w:cstheme="minorHAnsi"/>
                <w:b/>
                <w:strike/>
                <w:color w:val="00B050"/>
                <w:sz w:val="18"/>
                <w:szCs w:val="18"/>
              </w:rPr>
              <w:t>Oprávnenosť žiadateľa (všeobecné podmienky)</w:t>
            </w:r>
          </w:p>
          <w:p w14:paraId="03C882FD" w14:textId="77777777" w:rsidR="00625934" w:rsidRPr="0073260C" w:rsidRDefault="00625934" w:rsidP="002C09AB">
            <w:pPr>
              <w:shd w:val="clear" w:color="auto" w:fill="FFFFFF" w:themeFill="background1"/>
              <w:spacing w:after="0" w:line="240" w:lineRule="auto"/>
              <w:jc w:val="both"/>
              <w:rPr>
                <w:rFonts w:cstheme="minorHAnsi"/>
                <w:bCs/>
                <w:strike/>
                <w:color w:val="00B050"/>
                <w:sz w:val="16"/>
                <w:szCs w:val="16"/>
              </w:rPr>
            </w:pPr>
            <w:r w:rsidRPr="0073260C">
              <w:rPr>
                <w:rFonts w:cstheme="minorHAnsi"/>
                <w:bCs/>
                <w:strike/>
                <w:color w:val="00B050"/>
                <w:sz w:val="16"/>
                <w:szCs w:val="16"/>
              </w:rPr>
              <w:t>Oprávneným žiadateľom je oprávnený žiadateľ v zmysle stratégie CLLD uvedený vo výzve ako oprávnený žiadateľ MAS, ktorý musí spĺňať aj nasledovné podmienky:</w:t>
            </w:r>
          </w:p>
          <w:p w14:paraId="3E55DF7B" w14:textId="77777777" w:rsidR="00625934" w:rsidRPr="0073260C" w:rsidRDefault="00625934" w:rsidP="002C09AB">
            <w:pPr>
              <w:shd w:val="clear" w:color="auto" w:fill="FFFFFF" w:themeFill="background1"/>
              <w:tabs>
                <w:tab w:val="left" w:pos="289"/>
              </w:tabs>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Oprávnenými žiadateľmi sú subjekty </w:t>
            </w:r>
            <w:r w:rsidRPr="0073260C">
              <w:rPr>
                <w:rFonts w:cstheme="minorHAnsi"/>
                <w:b/>
                <w:bCs/>
                <w:strike/>
                <w:color w:val="00B050"/>
                <w:sz w:val="16"/>
                <w:szCs w:val="16"/>
              </w:rPr>
              <w:t>s oficiálne zaregistrovaným sídlom resp. prevádzkou na území  príslušnej MAS,</w:t>
            </w:r>
            <w:r w:rsidRPr="0073260C">
              <w:rPr>
                <w:rFonts w:cstheme="minorHAnsi"/>
                <w:bCs/>
                <w:strike/>
                <w:color w:val="00B050"/>
                <w:sz w:val="16"/>
                <w:szCs w:val="16"/>
              </w:rPr>
              <w:t xml:space="preserve"> ktoré sú:</w:t>
            </w:r>
          </w:p>
          <w:p w14:paraId="7F6B34AA" w14:textId="77777777" w:rsidR="00625934" w:rsidRPr="0073260C" w:rsidRDefault="00625934" w:rsidP="004800B7">
            <w:pPr>
              <w:pStyle w:val="Odsekzoznamu"/>
              <w:numPr>
                <w:ilvl w:val="0"/>
                <w:numId w:val="137"/>
              </w:numPr>
              <w:shd w:val="clear" w:color="auto" w:fill="FFFFFF" w:themeFill="background1"/>
              <w:suppressAutoHyphens/>
              <w:spacing w:after="0" w:line="240" w:lineRule="auto"/>
              <w:ind w:left="162" w:hanging="142"/>
              <w:jc w:val="both"/>
              <w:rPr>
                <w:rFonts w:cstheme="minorHAnsi"/>
                <w:strike/>
                <w:color w:val="00B050"/>
                <w:sz w:val="16"/>
                <w:szCs w:val="16"/>
              </w:rPr>
            </w:pPr>
            <w:r w:rsidRPr="0073260C">
              <w:rPr>
                <w:rFonts w:cstheme="minorHAnsi"/>
                <w:bCs/>
                <w:strike/>
                <w:color w:val="00B050"/>
                <w:sz w:val="16"/>
                <w:szCs w:val="16"/>
              </w:rPr>
              <w:t>Fyzické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4ED06CCC" w14:textId="77777777" w:rsidR="00625934" w:rsidRPr="0073260C" w:rsidRDefault="00625934" w:rsidP="002C09AB">
            <w:pPr>
              <w:pStyle w:val="Odsekzoznamu"/>
              <w:shd w:val="clear" w:color="auto" w:fill="FFFFFF" w:themeFill="background1"/>
              <w:suppressAutoHyphens/>
              <w:spacing w:after="0" w:line="240" w:lineRule="auto"/>
              <w:ind w:left="245"/>
              <w:jc w:val="both"/>
              <w:rPr>
                <w:rFonts w:cstheme="minorHAnsi"/>
                <w:bCs/>
                <w:strike/>
                <w:color w:val="00B050"/>
                <w:sz w:val="16"/>
                <w:szCs w:val="16"/>
              </w:rPr>
            </w:pPr>
          </w:p>
          <w:p w14:paraId="2CEA9E82" w14:textId="68CF18D6" w:rsidR="00625934" w:rsidRPr="0073260C" w:rsidRDefault="00625934" w:rsidP="002C09AB">
            <w:pPr>
              <w:shd w:val="clear" w:color="auto" w:fill="FFFFFF" w:themeFill="background1"/>
              <w:spacing w:after="0" w:line="240" w:lineRule="auto"/>
              <w:jc w:val="both"/>
              <w:rPr>
                <w:rFonts w:cstheme="minorHAnsi"/>
                <w:b/>
                <w:bCs/>
                <w:strike/>
                <w:color w:val="00B050"/>
                <w:sz w:val="16"/>
                <w:szCs w:val="16"/>
              </w:rPr>
            </w:pPr>
            <w:r w:rsidRPr="0073260C">
              <w:rPr>
                <w:rFonts w:cstheme="minorHAnsi"/>
                <w:b/>
                <w:strike/>
                <w:color w:val="00B050"/>
                <w:sz w:val="16"/>
                <w:szCs w:val="16"/>
              </w:rPr>
              <w:t xml:space="preserve">Príjemcom pomoci je účastník vzdelávania. V prípade, ak účastník vzdelávania je podnik v zmysle čl. 107 ods. 1 ZFEÚ, musí spĺňať podmienky uvedené v schéme de </w:t>
            </w:r>
            <w:proofErr w:type="spellStart"/>
            <w:r w:rsidRPr="0073260C">
              <w:rPr>
                <w:rFonts w:cstheme="minorHAnsi"/>
                <w:b/>
                <w:strike/>
                <w:color w:val="00B050"/>
                <w:sz w:val="16"/>
                <w:szCs w:val="16"/>
              </w:rPr>
              <w:t>minimis</w:t>
            </w:r>
            <w:proofErr w:type="spellEnd"/>
            <w:r w:rsidRPr="0073260C">
              <w:rPr>
                <w:rFonts w:cstheme="minorHAnsi"/>
                <w:b/>
                <w:strike/>
                <w:color w:val="00B050"/>
                <w:sz w:val="16"/>
                <w:szCs w:val="16"/>
              </w:rPr>
              <w:t xml:space="preserve"> </w:t>
            </w:r>
            <w:r w:rsidRPr="0073260C">
              <w:rPr>
                <w:rFonts w:cstheme="minorHAnsi"/>
                <w:b/>
                <w:bCs/>
                <w:strike/>
                <w:color w:val="00B050"/>
                <w:sz w:val="16"/>
                <w:szCs w:val="16"/>
              </w:rPr>
              <w:t>DM – 4/2018 v platnom znení (Príloha 14B).</w:t>
            </w:r>
          </w:p>
          <w:p w14:paraId="3FCFB73F" w14:textId="77777777" w:rsidR="00625934" w:rsidRPr="0073260C" w:rsidRDefault="00625934" w:rsidP="002C09AB">
            <w:pPr>
              <w:shd w:val="clear" w:color="auto" w:fill="FFFFFF" w:themeFill="background1"/>
              <w:spacing w:after="0" w:line="240" w:lineRule="auto"/>
              <w:jc w:val="both"/>
              <w:rPr>
                <w:rFonts w:cstheme="minorHAnsi"/>
                <w:strike/>
                <w:color w:val="00B050"/>
                <w:sz w:val="16"/>
                <w:szCs w:val="16"/>
              </w:rPr>
            </w:pPr>
          </w:p>
          <w:p w14:paraId="1EB5B372" w14:textId="77777777" w:rsidR="00625934" w:rsidRPr="0073260C" w:rsidRDefault="00625934" w:rsidP="002C09AB">
            <w:pPr>
              <w:shd w:val="clear" w:color="auto" w:fill="FFFFFF" w:themeFill="background1"/>
              <w:spacing w:after="0" w:line="240" w:lineRule="auto"/>
              <w:jc w:val="both"/>
              <w:rPr>
                <w:strike/>
                <w:color w:val="00B050"/>
                <w:sz w:val="16"/>
                <w:szCs w:val="16"/>
                <w:lang w:eastAsia="sk-SK"/>
              </w:rPr>
            </w:pPr>
            <w:r w:rsidRPr="0073260C">
              <w:rPr>
                <w:b/>
                <w:strike/>
                <w:color w:val="00B050"/>
                <w:sz w:val="16"/>
                <w:szCs w:val="16"/>
                <w:lang w:eastAsia="sk-SK"/>
              </w:rPr>
              <w:t>Príjemcom pomoci</w:t>
            </w:r>
            <w:r w:rsidRPr="0073260C">
              <w:rPr>
                <w:strike/>
                <w:color w:val="00B050"/>
                <w:sz w:val="16"/>
                <w:szCs w:val="16"/>
                <w:lang w:eastAsia="sk-SK"/>
              </w:rPr>
              <w:t xml:space="preserve"> je pre každú minimálnu pomoc poskytnutú v rámci tejto schémy podnik v zmysle čl. 107, ods. 1 ZFEÚ, </w:t>
            </w:r>
            <w:proofErr w:type="spellStart"/>
            <w:r w:rsidRPr="0073260C">
              <w:rPr>
                <w:strike/>
                <w:color w:val="00B050"/>
                <w:sz w:val="16"/>
                <w:szCs w:val="16"/>
                <w:lang w:eastAsia="sk-SK"/>
              </w:rPr>
              <w:t>t.j</w:t>
            </w:r>
            <w:proofErr w:type="spellEnd"/>
            <w:r w:rsidRPr="0073260C">
              <w:rPr>
                <w:strike/>
                <w:color w:val="00B050"/>
                <w:sz w:val="16"/>
                <w:szCs w:val="16"/>
                <w:lang w:eastAsia="sk-SK"/>
              </w:rPr>
              <w:t>. subjekt, ktorý vykonáva hospodársku činnosť bez ohľadu na jeho právny status a spôsob financovania (ďalej len „príjemca minimálnej pomoci“).</w:t>
            </w:r>
          </w:p>
          <w:p w14:paraId="3BB1E1CC" w14:textId="1BEF7E21" w:rsidR="00625934" w:rsidRPr="0073260C" w:rsidRDefault="00625934" w:rsidP="002C09AB">
            <w:pPr>
              <w:shd w:val="clear" w:color="auto" w:fill="FFFFFF" w:themeFill="background1"/>
              <w:spacing w:after="0" w:line="240" w:lineRule="auto"/>
              <w:jc w:val="both"/>
              <w:rPr>
                <w:strike/>
                <w:color w:val="00B050"/>
                <w:sz w:val="16"/>
                <w:szCs w:val="16"/>
                <w:lang w:eastAsia="sk-SK"/>
              </w:rPr>
            </w:pPr>
            <w:r w:rsidRPr="0073260C">
              <w:rPr>
                <w:b/>
                <w:strike/>
                <w:color w:val="00B050"/>
                <w:sz w:val="16"/>
                <w:szCs w:val="16"/>
                <w:lang w:eastAsia="sk-SK"/>
              </w:rPr>
              <w:t>Príjemcom minimálnej pomoci</w:t>
            </w:r>
            <w:r w:rsidRPr="0073260C">
              <w:rPr>
                <w:strike/>
                <w:color w:val="00B050"/>
                <w:sz w:val="16"/>
                <w:szCs w:val="16"/>
              </w:rPr>
              <w:t xml:space="preserve"> </w:t>
            </w:r>
            <w:r w:rsidRPr="0073260C">
              <w:rPr>
                <w:strike/>
                <w:color w:val="00B050"/>
                <w:sz w:val="16"/>
                <w:szCs w:val="16"/>
                <w:lang w:eastAsia="sk-SK"/>
              </w:rPr>
              <w:t xml:space="preserve">je podnik - aktívny, ako i začínajúci poľnohospodár, obhospodarovateľ lesa, </w:t>
            </w:r>
            <w:r w:rsidR="000D0B55" w:rsidRPr="0073260C">
              <w:rPr>
                <w:strike/>
                <w:color w:val="00B050"/>
                <w:sz w:val="16"/>
                <w:szCs w:val="16"/>
                <w:lang w:eastAsia="sk-SK"/>
              </w:rPr>
              <w:t xml:space="preserve"> podnik pôsobiaci v sektore potravinárstva, </w:t>
            </w:r>
            <w:r w:rsidRPr="0073260C">
              <w:rPr>
                <w:strike/>
                <w:color w:val="00B050"/>
                <w:sz w:val="16"/>
                <w:szCs w:val="16"/>
                <w:lang w:eastAsia="sk-SK"/>
              </w:rPr>
              <w:t>spracovateľ 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32303098" w14:textId="77777777" w:rsidR="00625934" w:rsidRPr="0073260C" w:rsidRDefault="00625934" w:rsidP="002C09AB">
            <w:pPr>
              <w:shd w:val="clear" w:color="auto" w:fill="FFFFFF" w:themeFill="background1"/>
              <w:spacing w:after="0" w:line="240" w:lineRule="auto"/>
              <w:jc w:val="both"/>
              <w:rPr>
                <w:strike/>
                <w:color w:val="00B050"/>
                <w:sz w:val="16"/>
                <w:szCs w:val="16"/>
                <w:lang w:eastAsia="sk-SK"/>
              </w:rPr>
            </w:pPr>
            <w:r w:rsidRPr="0073260C">
              <w:rPr>
                <w:strike/>
                <w:color w:val="00B050"/>
                <w:sz w:val="16"/>
                <w:szCs w:val="16"/>
                <w:lang w:eastAsia="sk-SK"/>
              </w:rPr>
              <w:t xml:space="preserve">Príjemcami minimálnej pomoci, v prípade podnikov pôsobiacich v oblasti poľnohospodárstva, lesného hospodárstva a spracovania produktov poľnohospodárskej a lesnej prvovýroby, sú </w:t>
            </w:r>
            <w:proofErr w:type="spellStart"/>
            <w:r w:rsidRPr="0073260C">
              <w:rPr>
                <w:strike/>
                <w:color w:val="00B050"/>
                <w:sz w:val="16"/>
                <w:szCs w:val="16"/>
                <w:lang w:eastAsia="sk-SK"/>
              </w:rPr>
              <w:t>mikro</w:t>
            </w:r>
            <w:proofErr w:type="spellEnd"/>
            <w:r w:rsidRPr="0073260C">
              <w:rPr>
                <w:strike/>
                <w:color w:val="00B050"/>
                <w:sz w:val="16"/>
                <w:szCs w:val="16"/>
                <w:lang w:eastAsia="sk-SK"/>
              </w:rPr>
              <w:t xml:space="preserve">,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w:t>
            </w:r>
            <w:proofErr w:type="spellStart"/>
            <w:r w:rsidRPr="0073260C">
              <w:rPr>
                <w:strike/>
                <w:color w:val="00B050"/>
                <w:sz w:val="16"/>
                <w:szCs w:val="16"/>
                <w:lang w:eastAsia="sk-SK"/>
              </w:rPr>
              <w:t>mikro</w:t>
            </w:r>
            <w:proofErr w:type="spellEnd"/>
            <w:r w:rsidRPr="0073260C">
              <w:rPr>
                <w:strike/>
                <w:color w:val="00B050"/>
                <w:sz w:val="16"/>
                <w:szCs w:val="16"/>
                <w:lang w:eastAsia="sk-SK"/>
              </w:rPr>
              <w:t>, malé a stredné podniky v zmysle Prílohy I nariadenia Komisie (EÚ) č. 651/2014 pôsobiace mimo oblasti poľnohospodárstva, lesného hospodárstva alebo spracovania produktov poľnohospodárskej alebo lesnej prvovýroby.</w:t>
            </w:r>
          </w:p>
          <w:p w14:paraId="7DC4F6C1" w14:textId="77777777" w:rsidR="00625934" w:rsidRPr="0073260C" w:rsidRDefault="00625934" w:rsidP="002C09AB">
            <w:pPr>
              <w:shd w:val="clear" w:color="auto" w:fill="FFFFFF" w:themeFill="background1"/>
              <w:spacing w:after="0" w:line="240" w:lineRule="auto"/>
              <w:jc w:val="both"/>
              <w:rPr>
                <w:strike/>
                <w:color w:val="00B050"/>
                <w:sz w:val="16"/>
                <w:szCs w:val="16"/>
                <w:lang w:eastAsia="sk-SK"/>
              </w:rPr>
            </w:pPr>
            <w:r w:rsidRPr="0073260C">
              <w:rPr>
                <w:strike/>
                <w:color w:val="00B050"/>
                <w:sz w:val="16"/>
                <w:szCs w:val="16"/>
                <w:lang w:eastAsia="sk-SK"/>
              </w:rPr>
              <w:t xml:space="preserve">Príručka EK pre používateľov k definícii MSP je </w:t>
            </w:r>
            <w:r w:rsidRPr="0073260C">
              <w:rPr>
                <w:bCs/>
                <w:strike/>
                <w:color w:val="00B050"/>
                <w:sz w:val="16"/>
                <w:szCs w:val="16"/>
                <w:lang w:eastAsia="sk-SK"/>
              </w:rPr>
              <w:t>príloha č. 18B.</w:t>
            </w:r>
          </w:p>
          <w:p w14:paraId="083B4B85" w14:textId="77777777" w:rsidR="00625934" w:rsidRPr="0073260C" w:rsidRDefault="00625934" w:rsidP="002C09AB">
            <w:pPr>
              <w:shd w:val="clear" w:color="auto" w:fill="FFFFFF" w:themeFill="background1"/>
              <w:spacing w:after="0" w:line="240" w:lineRule="auto"/>
              <w:jc w:val="both"/>
              <w:rPr>
                <w:strike/>
                <w:color w:val="00B050"/>
                <w:sz w:val="16"/>
                <w:szCs w:val="16"/>
                <w:lang w:eastAsia="sk-SK"/>
              </w:rPr>
            </w:pPr>
          </w:p>
          <w:p w14:paraId="65CCD51A" w14:textId="77777777" w:rsidR="00625934" w:rsidRPr="0073260C" w:rsidRDefault="00625934" w:rsidP="002C09AB">
            <w:pPr>
              <w:shd w:val="clear" w:color="auto" w:fill="FFFFFF" w:themeFill="background1"/>
              <w:spacing w:after="0" w:line="240" w:lineRule="auto"/>
              <w:jc w:val="both"/>
              <w:rPr>
                <w:strike/>
                <w:color w:val="00B050"/>
                <w:sz w:val="16"/>
                <w:szCs w:val="16"/>
                <w:lang w:eastAsia="sk-SK"/>
              </w:rPr>
            </w:pPr>
            <w:r w:rsidRPr="0073260C">
              <w:rPr>
                <w:strike/>
                <w:color w:val="00B050"/>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7E183197" w14:textId="77777777" w:rsidR="00625934" w:rsidRPr="0073260C" w:rsidRDefault="00625934" w:rsidP="002C09AB">
            <w:pPr>
              <w:shd w:val="clear" w:color="auto" w:fill="FFFFFF" w:themeFill="background1"/>
              <w:spacing w:after="0" w:line="240" w:lineRule="auto"/>
              <w:jc w:val="both"/>
              <w:rPr>
                <w:strike/>
                <w:color w:val="00B050"/>
                <w:sz w:val="16"/>
                <w:szCs w:val="16"/>
                <w:lang w:eastAsia="sk-SK"/>
              </w:rPr>
            </w:pPr>
          </w:p>
          <w:p w14:paraId="01336452" w14:textId="77777777" w:rsidR="00625934" w:rsidRPr="0073260C" w:rsidRDefault="00625934" w:rsidP="002C09AB">
            <w:pPr>
              <w:shd w:val="clear" w:color="auto" w:fill="FFFFFF" w:themeFill="background1"/>
              <w:autoSpaceDE w:val="0"/>
              <w:autoSpaceDN w:val="0"/>
              <w:adjustRightInd w:val="0"/>
              <w:spacing w:after="0" w:line="240" w:lineRule="auto"/>
              <w:ind w:left="426" w:hanging="426"/>
              <w:jc w:val="both"/>
              <w:rPr>
                <w:rFonts w:cstheme="minorHAnsi"/>
                <w:strike/>
                <w:color w:val="00B050"/>
                <w:sz w:val="16"/>
                <w:szCs w:val="16"/>
              </w:rPr>
            </w:pPr>
            <w:r w:rsidRPr="0073260C">
              <w:rPr>
                <w:rFonts w:cstheme="minorHAnsi"/>
                <w:strike/>
                <w:color w:val="00B050"/>
                <w:sz w:val="16"/>
                <w:szCs w:val="16"/>
              </w:rPr>
              <w:t>a)</w:t>
            </w:r>
            <w:r w:rsidRPr="0073260C">
              <w:rPr>
                <w:rFonts w:cstheme="minorHAnsi"/>
                <w:strike/>
                <w:color w:val="00B050"/>
                <w:sz w:val="16"/>
                <w:szCs w:val="16"/>
              </w:rPr>
              <w:tab/>
              <w:t>jeden subjekt vykonávajúci hospodársku činnosť má väčšinu hlasovacích práv akcionárov alebo spoločníkov v inom subjekte vykonávajúcom hospodársku činnosť;</w:t>
            </w:r>
          </w:p>
          <w:p w14:paraId="2B9C5803" w14:textId="77777777" w:rsidR="00625934" w:rsidRPr="0073260C" w:rsidRDefault="00625934" w:rsidP="002C09AB">
            <w:pPr>
              <w:shd w:val="clear" w:color="auto" w:fill="FFFFFF" w:themeFill="background1"/>
              <w:autoSpaceDE w:val="0"/>
              <w:autoSpaceDN w:val="0"/>
              <w:adjustRightInd w:val="0"/>
              <w:spacing w:after="0" w:line="240" w:lineRule="auto"/>
              <w:ind w:left="426" w:hanging="426"/>
              <w:jc w:val="both"/>
              <w:rPr>
                <w:rFonts w:cstheme="minorHAnsi"/>
                <w:strike/>
                <w:color w:val="00B050"/>
                <w:sz w:val="16"/>
                <w:szCs w:val="16"/>
              </w:rPr>
            </w:pPr>
            <w:r w:rsidRPr="0073260C">
              <w:rPr>
                <w:rFonts w:cstheme="minorHAnsi"/>
                <w:strike/>
                <w:color w:val="00B050"/>
                <w:sz w:val="16"/>
                <w:szCs w:val="16"/>
              </w:rPr>
              <w:t>b)</w:t>
            </w:r>
            <w:r w:rsidRPr="0073260C">
              <w:rPr>
                <w:rFonts w:cstheme="minorHAnsi"/>
                <w:strike/>
                <w:color w:val="00B050"/>
                <w:sz w:val="16"/>
                <w:szCs w:val="16"/>
              </w:rPr>
              <w:tab/>
              <w:t>jeden subjekt vykonávajúci hospodársku činnosť má právo vymenovať alebo odvolať väčšinu členov správneho, riadiaceho alebo dozorného orgánu iného subjektu vykonávajúceho hospodársku činnosť;</w:t>
            </w:r>
          </w:p>
          <w:p w14:paraId="27E923BD" w14:textId="77777777" w:rsidR="00625934" w:rsidRPr="0073260C" w:rsidRDefault="00625934" w:rsidP="002C09AB">
            <w:pPr>
              <w:shd w:val="clear" w:color="auto" w:fill="FFFFFF" w:themeFill="background1"/>
              <w:autoSpaceDE w:val="0"/>
              <w:autoSpaceDN w:val="0"/>
              <w:adjustRightInd w:val="0"/>
              <w:spacing w:after="0" w:line="240" w:lineRule="auto"/>
              <w:ind w:left="426" w:hanging="426"/>
              <w:jc w:val="both"/>
              <w:rPr>
                <w:rFonts w:cstheme="minorHAnsi"/>
                <w:strike/>
                <w:color w:val="00B050"/>
                <w:sz w:val="16"/>
                <w:szCs w:val="16"/>
              </w:rPr>
            </w:pPr>
            <w:r w:rsidRPr="0073260C">
              <w:rPr>
                <w:rFonts w:cstheme="minorHAnsi"/>
                <w:strike/>
                <w:color w:val="00B050"/>
                <w:sz w:val="16"/>
                <w:szCs w:val="16"/>
              </w:rPr>
              <w:t>c)</w:t>
            </w:r>
            <w:r w:rsidRPr="0073260C">
              <w:rPr>
                <w:rFonts w:cstheme="minorHAnsi"/>
                <w:strike/>
                <w:color w:val="00B050"/>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360CD4ED" w14:textId="77777777" w:rsidR="00625934" w:rsidRPr="0073260C" w:rsidRDefault="00625934" w:rsidP="002C09AB">
            <w:pPr>
              <w:shd w:val="clear" w:color="auto" w:fill="FFFFFF" w:themeFill="background1"/>
              <w:autoSpaceDE w:val="0"/>
              <w:autoSpaceDN w:val="0"/>
              <w:adjustRightInd w:val="0"/>
              <w:spacing w:after="0" w:line="240" w:lineRule="auto"/>
              <w:ind w:left="426" w:hanging="426"/>
              <w:jc w:val="both"/>
              <w:rPr>
                <w:rFonts w:cstheme="minorHAnsi"/>
                <w:strike/>
                <w:color w:val="00B050"/>
                <w:sz w:val="16"/>
                <w:szCs w:val="16"/>
              </w:rPr>
            </w:pPr>
            <w:r w:rsidRPr="0073260C">
              <w:rPr>
                <w:rFonts w:cstheme="minorHAnsi"/>
                <w:strike/>
                <w:color w:val="00B050"/>
                <w:sz w:val="16"/>
                <w:szCs w:val="16"/>
              </w:rPr>
              <w:t>d)</w:t>
            </w:r>
            <w:r w:rsidRPr="0073260C">
              <w:rPr>
                <w:rFonts w:cstheme="minorHAnsi"/>
                <w:strike/>
                <w:color w:val="00B050"/>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25516054" w14:textId="77777777" w:rsidR="00625934" w:rsidRPr="0073260C" w:rsidRDefault="00625934" w:rsidP="002C09AB">
            <w:pPr>
              <w:shd w:val="clear" w:color="auto" w:fill="FFFFFF" w:themeFill="background1"/>
              <w:autoSpaceDE w:val="0"/>
              <w:autoSpaceDN w:val="0"/>
              <w:adjustRightInd w:val="0"/>
              <w:spacing w:after="0" w:line="240" w:lineRule="auto"/>
              <w:jc w:val="both"/>
              <w:rPr>
                <w:rFonts w:cstheme="minorHAnsi"/>
                <w:strike/>
                <w:color w:val="00B050"/>
                <w:sz w:val="16"/>
                <w:szCs w:val="16"/>
              </w:rPr>
            </w:pPr>
            <w:r w:rsidRPr="0073260C">
              <w:rPr>
                <w:rFonts w:cstheme="minorHAnsi"/>
                <w:strike/>
                <w:color w:val="00B050"/>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 (Príloha 19B).</w:t>
            </w:r>
          </w:p>
          <w:p w14:paraId="3DE9389A" w14:textId="77777777" w:rsidR="00625934" w:rsidRPr="0073260C" w:rsidRDefault="00625934"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600BB3FB" w14:textId="77777777" w:rsidR="00625934" w:rsidRPr="0073260C" w:rsidRDefault="00625934" w:rsidP="004800B7">
            <w:pPr>
              <w:pStyle w:val="Odsekzoznamu"/>
              <w:numPr>
                <w:ilvl w:val="1"/>
                <w:numId w:val="229"/>
              </w:numPr>
              <w:shd w:val="clear" w:color="auto" w:fill="FFFFFF" w:themeFill="background1"/>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1 - </w:t>
            </w:r>
            <w:r w:rsidRPr="0073260C">
              <w:rPr>
                <w:rFonts w:cstheme="minorHAnsi"/>
                <w:bCs/>
                <w:strike/>
                <w:color w:val="00B050"/>
                <w:sz w:val="16"/>
                <w:szCs w:val="16"/>
              </w:rPr>
              <w:t>Identifikácia žiadateľa)</w:t>
            </w:r>
          </w:p>
          <w:p w14:paraId="3C04951A" w14:textId="77777777" w:rsidR="00625934" w:rsidRPr="0073260C" w:rsidRDefault="00625934" w:rsidP="004800B7">
            <w:pPr>
              <w:pStyle w:val="Odsekzoznamu"/>
              <w:numPr>
                <w:ilvl w:val="1"/>
                <w:numId w:val="229"/>
              </w:numPr>
              <w:shd w:val="clear" w:color="auto" w:fill="FFFFFF" w:themeFill="background1"/>
              <w:spacing w:after="0" w:line="240" w:lineRule="auto"/>
              <w:ind w:left="215" w:hanging="215"/>
              <w:jc w:val="both"/>
              <w:rPr>
                <w:rFonts w:cstheme="minorHAnsi"/>
                <w:strike/>
                <w:color w:val="00B050"/>
                <w:sz w:val="16"/>
                <w:szCs w:val="16"/>
              </w:rPr>
            </w:pPr>
            <w:r w:rsidRPr="0073260C">
              <w:rPr>
                <w:rFonts w:cstheme="minorHAnsi"/>
                <w:bCs/>
                <w:iCs/>
                <w:strike/>
                <w:color w:val="00B050"/>
                <w:sz w:val="16"/>
                <w:szCs w:val="16"/>
              </w:rPr>
              <w:t>Doklad preukazujúci právnu subjektivitu žiadateľa</w:t>
            </w:r>
            <w:r w:rsidRPr="0073260C">
              <w:rPr>
                <w:rFonts w:cstheme="minorHAnsi"/>
                <w:iCs/>
                <w:strike/>
                <w:color w:val="00B050"/>
                <w:sz w:val="16"/>
                <w:szCs w:val="16"/>
              </w:rPr>
              <w:t xml:space="preserve">, možnosť </w:t>
            </w:r>
            <w:r w:rsidRPr="0073260C">
              <w:rPr>
                <w:rFonts w:cstheme="minorHAnsi"/>
                <w:b/>
                <w:iCs/>
                <w:strike/>
                <w:color w:val="00B050"/>
                <w:sz w:val="16"/>
                <w:szCs w:val="16"/>
              </w:rPr>
              <w:t xml:space="preserve">využitia integračnej akcie </w:t>
            </w:r>
            <w:r w:rsidRPr="0073260C">
              <w:rPr>
                <w:rFonts w:cstheme="minorHAnsi"/>
                <w:b/>
                <w:bCs/>
                <w:iCs/>
                <w:strike/>
                <w:color w:val="00B050"/>
                <w:sz w:val="16"/>
                <w:szCs w:val="16"/>
              </w:rPr>
              <w:t xml:space="preserve">„Získanie Výpisu z Obchodného registra SR“ </w:t>
            </w:r>
            <w:r w:rsidRPr="0073260C">
              <w:rPr>
                <w:rFonts w:cstheme="minorHAnsi"/>
                <w:b/>
                <w:iCs/>
                <w:strike/>
                <w:color w:val="00B050"/>
                <w:sz w:val="16"/>
                <w:szCs w:val="16"/>
              </w:rPr>
              <w:t>v ITMS2014+</w:t>
            </w:r>
            <w:r w:rsidRPr="0073260C">
              <w:rPr>
                <w:rFonts w:cstheme="minorHAnsi"/>
                <w:strike/>
                <w:color w:val="00B050"/>
                <w:sz w:val="16"/>
                <w:szCs w:val="16"/>
              </w:rPr>
              <w:t xml:space="preserve"> </w:t>
            </w:r>
          </w:p>
          <w:p w14:paraId="16D8D606" w14:textId="77777777" w:rsidR="00625934" w:rsidRPr="0073260C" w:rsidRDefault="00625934" w:rsidP="004800B7">
            <w:pPr>
              <w:pStyle w:val="Odsekzoznamu"/>
              <w:numPr>
                <w:ilvl w:val="1"/>
                <w:numId w:val="229"/>
              </w:numPr>
              <w:shd w:val="clear" w:color="auto" w:fill="FFFFFF" w:themeFill="background1"/>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Plnomocenstvo osoby konajúcej v mene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 originálu alebo úradne overenej fotokópie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(ak relevantné), ktorá nie je štatutárnym orgánom žiadateľa, je riadne splnomocnená vykonávať relevantné úkony vo vzťahu k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a/alebo konaniu 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79753E9" w14:textId="5D77DB30" w:rsidR="00625934" w:rsidRPr="0073260C" w:rsidRDefault="00625934" w:rsidP="004800B7">
            <w:pPr>
              <w:pStyle w:val="Odsekzoznamu"/>
              <w:numPr>
                <w:ilvl w:val="1"/>
                <w:numId w:val="229"/>
              </w:numPr>
              <w:shd w:val="clear" w:color="auto" w:fill="FFFFFF" w:themeFill="background1"/>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Potvrdenie preukazujúce právnu subjektivitu </w:t>
            </w:r>
            <w:r w:rsidR="00A721B0" w:rsidRPr="0073260C">
              <w:rPr>
                <w:rFonts w:cstheme="minorHAnsi"/>
                <w:strike/>
                <w:color w:val="00B050"/>
                <w:sz w:val="16"/>
                <w:szCs w:val="16"/>
              </w:rPr>
              <w:t xml:space="preserve"> žiadateľa nie staršie ako 3 mesiace   </w:t>
            </w:r>
            <w:r w:rsidRPr="0073260C">
              <w:rPr>
                <w:rFonts w:cstheme="minorHAnsi"/>
                <w:strike/>
                <w:color w:val="00B050"/>
                <w:sz w:val="16"/>
                <w:szCs w:val="16"/>
              </w:rPr>
              <w:t xml:space="preserve">ku dňu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(relevantné len v prípade, že informácie v príslušných registroch nie sú korektné)</w:t>
            </w:r>
          </w:p>
          <w:p w14:paraId="237AE02C" w14:textId="77777777" w:rsidR="00625934" w:rsidRPr="0073260C" w:rsidRDefault="00625934"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BF6B93F" w14:textId="08897F43" w:rsidR="00625934" w:rsidRPr="0073260C" w:rsidRDefault="00625934" w:rsidP="004800B7">
            <w:pPr>
              <w:pStyle w:val="Odsekzoznamu"/>
              <w:numPr>
                <w:ilvl w:val="0"/>
                <w:numId w:val="221"/>
              </w:numPr>
              <w:shd w:val="clear" w:color="auto" w:fill="FFFFFF" w:themeFill="background1"/>
              <w:spacing w:after="0" w:line="240" w:lineRule="auto"/>
              <w:ind w:left="213" w:hanging="213"/>
              <w:jc w:val="both"/>
              <w:rPr>
                <w:rFonts w:cstheme="minorHAnsi"/>
                <w:bCs/>
                <w:strike/>
                <w:color w:val="00B050"/>
                <w:sz w:val="16"/>
                <w:szCs w:val="16"/>
              </w:rPr>
            </w:pPr>
            <w:r w:rsidRPr="0073260C">
              <w:rPr>
                <w:rFonts w:cstheme="minorHAnsi"/>
                <w:strike/>
                <w:color w:val="00B050"/>
                <w:sz w:val="16"/>
                <w:szCs w:val="16"/>
              </w:rPr>
              <w:t>overenie názvu žiadateľa, právnej formy žiadateľa, kto je osoba oprávnená konať za žiadateľa</w:t>
            </w:r>
          </w:p>
          <w:p w14:paraId="032D87BF" w14:textId="0F34DCEB" w:rsidR="00625934" w:rsidRPr="0073260C" w:rsidRDefault="00625934" w:rsidP="004800B7">
            <w:pPr>
              <w:pStyle w:val="Odsekzoznamu"/>
              <w:numPr>
                <w:ilvl w:val="0"/>
                <w:numId w:val="221"/>
              </w:numPr>
              <w:shd w:val="clear" w:color="auto" w:fill="FFFFFF" w:themeFill="background1"/>
              <w:spacing w:after="0" w:line="240" w:lineRule="auto"/>
              <w:ind w:left="213" w:hanging="213"/>
              <w:jc w:val="both"/>
              <w:rPr>
                <w:rFonts w:cstheme="minorHAnsi"/>
                <w:bCs/>
                <w:strike/>
                <w:color w:val="00B050"/>
                <w:sz w:val="16"/>
                <w:szCs w:val="16"/>
              </w:rPr>
            </w:pPr>
            <w:r w:rsidRPr="0073260C">
              <w:rPr>
                <w:rFonts w:cstheme="minorHAnsi"/>
                <w:strike/>
                <w:color w:val="00B050"/>
                <w:sz w:val="16"/>
                <w:szCs w:val="16"/>
              </w:rPr>
              <w:lastRenderedPageBreak/>
              <w:t xml:space="preserve">overenia informácií v Registri a identifikátore právnických osôb, podnikateľov a orgánov verejnej moci, ktorý je verejne dostupný v elektronickej podobe na webovom sídle </w:t>
            </w:r>
            <w:hyperlink r:id="rId28" w:history="1">
              <w:r w:rsidRPr="0073260C">
                <w:rPr>
                  <w:rStyle w:val="Hypertextovprepojenie"/>
                  <w:rFonts w:cstheme="minorHAnsi"/>
                  <w:strike/>
                  <w:color w:val="00B050"/>
                  <w:sz w:val="16"/>
                  <w:szCs w:val="16"/>
                </w:rPr>
                <w:t>https://rpo.statistics.sk</w:t>
              </w:r>
            </w:hyperlink>
            <w:r w:rsidRPr="0073260C">
              <w:rPr>
                <w:rStyle w:val="Hypertextovprepojenie"/>
                <w:rFonts w:cstheme="minorHAnsi"/>
                <w:strike/>
                <w:color w:val="00B050"/>
                <w:sz w:val="16"/>
                <w:szCs w:val="16"/>
              </w:rPr>
              <w:t xml:space="preserve"> </w:t>
            </w:r>
            <w:r w:rsidRPr="0073260C">
              <w:rPr>
                <w:rStyle w:val="Nadpis7Char"/>
                <w:rFonts w:asciiTheme="minorHAnsi" w:hAnsiTheme="minorHAnsi" w:cstheme="minorHAnsi"/>
                <w:strike/>
                <w:color w:val="00B050"/>
                <w:sz w:val="16"/>
                <w:szCs w:val="16"/>
              </w:rPr>
              <w:t xml:space="preserve"> </w:t>
            </w:r>
            <w:r w:rsidRPr="0073260C">
              <w:rPr>
                <w:rStyle w:val="Hypertextovprepojenie"/>
                <w:rFonts w:cstheme="minorHAnsi"/>
                <w:strike/>
                <w:color w:val="00B050"/>
                <w:sz w:val="16"/>
                <w:szCs w:val="16"/>
                <w:u w:val="none"/>
              </w:rPr>
              <w:t>alebo prostredníctvom</w:t>
            </w:r>
            <w:r w:rsidRPr="0073260C">
              <w:rPr>
                <w:rStyle w:val="Hypertextovprepojenie"/>
                <w:rFonts w:cstheme="minorHAnsi"/>
                <w:strike/>
                <w:color w:val="00B050"/>
                <w:sz w:val="16"/>
                <w:szCs w:val="16"/>
              </w:rPr>
              <w:t xml:space="preserve"> </w:t>
            </w:r>
            <w:r w:rsidRPr="0073260C">
              <w:rPr>
                <w:strike/>
                <w:color w:val="00B050"/>
                <w:sz w:val="16"/>
                <w:szCs w:val="16"/>
              </w:rPr>
              <w:t xml:space="preserve">portálu </w:t>
            </w:r>
            <w:hyperlink r:id="rId29" w:history="1">
              <w:r w:rsidRPr="0073260C">
                <w:rPr>
                  <w:rStyle w:val="Hypertextovprepojenie"/>
                  <w:strike/>
                  <w:color w:val="00B050"/>
                  <w:sz w:val="16"/>
                  <w:szCs w:val="16"/>
                </w:rPr>
                <w:t>https://oversi.gov.sk</w:t>
              </w:r>
            </w:hyperlink>
            <w:r w:rsidRPr="0073260C">
              <w:rPr>
                <w:rStyle w:val="Hypertextovprepojenie"/>
                <w:strike/>
                <w:color w:val="00B050"/>
                <w:sz w:val="16"/>
                <w:szCs w:val="16"/>
              </w:rPr>
              <w:t>.</w:t>
            </w:r>
          </w:p>
          <w:p w14:paraId="04BD6669" w14:textId="77777777" w:rsidR="00625934" w:rsidRPr="0073260C" w:rsidRDefault="00625934" w:rsidP="002C09AB">
            <w:pPr>
              <w:shd w:val="clear" w:color="auto" w:fill="FFFFFF" w:themeFill="background1"/>
              <w:spacing w:after="0" w:line="240" w:lineRule="auto"/>
              <w:jc w:val="both"/>
              <w:rPr>
                <w:rFonts w:cstheme="minorHAnsi"/>
                <w:b/>
                <w:bCs/>
                <w:strike/>
                <w:color w:val="00B050"/>
                <w:sz w:val="16"/>
                <w:szCs w:val="16"/>
              </w:rPr>
            </w:pPr>
            <w:r w:rsidRPr="0073260C">
              <w:rPr>
                <w:rFonts w:cstheme="minorHAnsi"/>
                <w:strike/>
                <w:color w:val="00B050"/>
                <w:sz w:val="16"/>
                <w:szCs w:val="16"/>
              </w:rPr>
              <w:t xml:space="preserve">V prípade, že žiadateľ zistí, že informácie v príslušnom registri nie sú korektné, môže preukázať splnenie tejto podmienky predložením </w:t>
            </w:r>
            <w:r w:rsidRPr="0073260C">
              <w:rPr>
                <w:rFonts w:cstheme="minorHAnsi"/>
                <w:bCs/>
                <w:strike/>
                <w:color w:val="00B050"/>
                <w:sz w:val="16"/>
                <w:szCs w:val="16"/>
              </w:rPr>
              <w:t xml:space="preserve">Potvrdenia preukazujúceho právnu subjektivitu žiadateľa nie staršie ako 3 mesiace ku dňu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710E6A37" w14:textId="77777777" w:rsidR="00625934" w:rsidRPr="0073260C" w:rsidRDefault="00625934" w:rsidP="002C09AB">
            <w:pPr>
              <w:shd w:val="clear" w:color="auto" w:fill="FFFFFF" w:themeFill="background1"/>
              <w:spacing w:after="0" w:line="240" w:lineRule="auto"/>
              <w:jc w:val="both"/>
              <w:rPr>
                <w:b/>
                <w:strike/>
                <w:color w:val="00B050"/>
                <w:sz w:val="18"/>
                <w:szCs w:val="18"/>
                <w:u w:val="single"/>
              </w:rPr>
            </w:pPr>
            <w:r w:rsidRPr="0073260C">
              <w:rPr>
                <w:b/>
                <w:strike/>
                <w:color w:val="00B050"/>
                <w:sz w:val="18"/>
                <w:szCs w:val="18"/>
                <w:u w:val="single"/>
              </w:rPr>
              <w:t>Referenčný termín pre preukázanie splnenia</w:t>
            </w:r>
          </w:p>
          <w:p w14:paraId="510DA6EC" w14:textId="77777777" w:rsidR="00625934" w:rsidRPr="0073260C" w:rsidRDefault="00625934" w:rsidP="004800B7">
            <w:pPr>
              <w:pStyle w:val="Odsekzoznamu"/>
              <w:numPr>
                <w:ilvl w:val="0"/>
                <w:numId w:val="403"/>
              </w:numPr>
              <w:shd w:val="clear" w:color="auto" w:fill="FFFFFF" w:themeFill="background1"/>
              <w:autoSpaceDE w:val="0"/>
              <w:autoSpaceDN w:val="0"/>
              <w:adjustRightInd w:val="0"/>
              <w:spacing w:after="0" w:line="240" w:lineRule="auto"/>
              <w:ind w:left="211" w:hanging="211"/>
              <w:jc w:val="both"/>
              <w:rPr>
                <w:rFonts w:cs="Calibri"/>
                <w:strike/>
                <w:color w:val="00B050"/>
                <w:sz w:val="16"/>
                <w:szCs w:val="16"/>
              </w:rPr>
            </w:pPr>
            <w:r w:rsidRPr="0073260C">
              <w:rPr>
                <w:rFonts w:cstheme="minorHAnsi"/>
                <w:bCs/>
                <w:strike/>
                <w:color w:val="00B050"/>
                <w:sz w:val="16"/>
                <w:szCs w:val="16"/>
              </w:rPr>
              <w:t xml:space="preserve">Plnomocenstvo </w:t>
            </w:r>
            <w:r w:rsidRPr="0073260C">
              <w:rPr>
                <w:rFonts w:cstheme="minorHAnsi"/>
                <w:strike/>
                <w:color w:val="00B050"/>
                <w:sz w:val="16"/>
                <w:szCs w:val="16"/>
              </w:rPr>
              <w:t xml:space="preserve">osoby konajúcej v mene žiadateľa (ak relevantné) - </w:t>
            </w:r>
            <w:r w:rsidRPr="0073260C">
              <w:rPr>
                <w:strike/>
                <w:color w:val="00B050"/>
                <w:sz w:val="16"/>
                <w:szCs w:val="16"/>
              </w:rPr>
              <w:t xml:space="preserve">príloha musí byť predložená riadne spolu so </w:t>
            </w:r>
            <w:proofErr w:type="spellStart"/>
            <w:r w:rsidRPr="0073260C">
              <w:rPr>
                <w:strike/>
                <w:color w:val="00B050"/>
                <w:sz w:val="16"/>
                <w:szCs w:val="16"/>
              </w:rPr>
              <w:t>ŽoNFP</w:t>
            </w:r>
            <w:proofErr w:type="spellEnd"/>
            <w:r w:rsidRPr="0073260C">
              <w:rPr>
                <w:strike/>
                <w:color w:val="00B050"/>
                <w:sz w:val="16"/>
                <w:szCs w:val="16"/>
              </w:rPr>
              <w:t xml:space="preserve">, resp. najneskôr ku dňu doplnenia chýbajúcich náležitostí na základe prvej výzvy na doplnenie </w:t>
            </w:r>
            <w:proofErr w:type="spellStart"/>
            <w:r w:rsidRPr="0073260C">
              <w:rPr>
                <w:strike/>
                <w:color w:val="00B050"/>
                <w:sz w:val="16"/>
                <w:szCs w:val="16"/>
              </w:rPr>
              <w:t>ŽoNFP</w:t>
            </w:r>
            <w:proofErr w:type="spellEnd"/>
            <w:r w:rsidRPr="0073260C">
              <w:rPr>
                <w:strike/>
                <w:color w:val="00B050"/>
                <w:sz w:val="16"/>
                <w:szCs w:val="16"/>
              </w:rPr>
              <w:t xml:space="preserve"> zo strany príslušnej MAS v rámci administratívneho overovania. Plnomocenstvo môže byť vyhotovené aj po termíne predloženia </w:t>
            </w:r>
            <w:proofErr w:type="spellStart"/>
            <w:r w:rsidRPr="0073260C">
              <w:rPr>
                <w:strike/>
                <w:color w:val="00B050"/>
                <w:sz w:val="16"/>
                <w:szCs w:val="16"/>
              </w:rPr>
              <w:t>ŽoNFP</w:t>
            </w:r>
            <w:proofErr w:type="spellEnd"/>
            <w:r w:rsidRPr="0073260C">
              <w:rPr>
                <w:strike/>
                <w:color w:val="00B050"/>
                <w:sz w:val="16"/>
                <w:szCs w:val="16"/>
              </w:rPr>
              <w:t xml:space="preserve"> (najneskôr však ku dňu doplnenia chýbajúcich náležitostí na základe </w:t>
            </w:r>
            <w:r w:rsidRPr="0073260C">
              <w:rPr>
                <w:rFonts w:cstheme="minorHAnsi"/>
                <w:strike/>
                <w:color w:val="00B050"/>
                <w:sz w:val="16"/>
                <w:szCs w:val="16"/>
              </w:rPr>
              <w:t xml:space="preserve">prvej výzvy na doplnenie </w:t>
            </w:r>
            <w:proofErr w:type="spellStart"/>
            <w:r w:rsidRPr="0073260C">
              <w:rPr>
                <w:rFonts w:cstheme="minorHAnsi"/>
                <w:strike/>
                <w:color w:val="00B050"/>
                <w:sz w:val="16"/>
                <w:szCs w:val="16"/>
              </w:rPr>
              <w:t>ŽoNFP</w:t>
            </w:r>
            <w:proofErr w:type="spellEnd"/>
            <w:r w:rsidRPr="0073260C">
              <w:rPr>
                <w:strike/>
                <w:color w:val="00B050"/>
                <w:sz w:val="16"/>
                <w:szCs w:val="16"/>
              </w:rPr>
              <w:t xml:space="preserve"> zo strany príslušnej MAS) </w:t>
            </w:r>
            <w:r w:rsidRPr="0073260C">
              <w:rPr>
                <w:strike/>
                <w:color w:val="00B050"/>
                <w:sz w:val="16"/>
                <w:szCs w:val="16"/>
                <w:u w:val="single"/>
              </w:rPr>
              <w:t xml:space="preserve">iba v prípade, ak sa vzťahuje na úkony po predložení </w:t>
            </w:r>
            <w:proofErr w:type="spellStart"/>
            <w:r w:rsidRPr="0073260C">
              <w:rPr>
                <w:strike/>
                <w:color w:val="00B050"/>
                <w:sz w:val="16"/>
                <w:szCs w:val="16"/>
                <w:u w:val="single"/>
              </w:rPr>
              <w:t>ŽoNFP</w:t>
            </w:r>
            <w:proofErr w:type="spellEnd"/>
            <w:r w:rsidRPr="0073260C">
              <w:rPr>
                <w:strike/>
                <w:color w:val="00B050"/>
                <w:sz w:val="16"/>
                <w:szCs w:val="16"/>
                <w:u w:val="single"/>
              </w:rPr>
              <w:t xml:space="preserve">, inak </w:t>
            </w:r>
            <w:r w:rsidRPr="0073260C">
              <w:rPr>
                <w:rFonts w:cs="Calibri"/>
                <w:bCs/>
                <w:strike/>
                <w:color w:val="00B050"/>
                <w:sz w:val="16"/>
                <w:szCs w:val="16"/>
              </w:rPr>
              <w:t xml:space="preserve">musí udelenie plnej moci časovo a rozsahom oprávnení splnomocnenca zodpovedať úkonom vykonaným splnomocnencom v súvislosti s predložením </w:t>
            </w:r>
            <w:proofErr w:type="spellStart"/>
            <w:r w:rsidRPr="0073260C">
              <w:rPr>
                <w:rFonts w:cs="Calibri"/>
                <w:bCs/>
                <w:strike/>
                <w:color w:val="00B050"/>
                <w:sz w:val="16"/>
                <w:szCs w:val="16"/>
              </w:rPr>
              <w:t>ŽoNFP</w:t>
            </w:r>
            <w:proofErr w:type="spellEnd"/>
            <w:r w:rsidRPr="0073260C">
              <w:rPr>
                <w:rFonts w:cs="Calibri"/>
                <w:bCs/>
                <w:strike/>
                <w:color w:val="00B050"/>
                <w:sz w:val="16"/>
                <w:szCs w:val="16"/>
              </w:rPr>
              <w:t xml:space="preserve">/konaním o </w:t>
            </w:r>
            <w:proofErr w:type="spellStart"/>
            <w:r w:rsidRPr="0073260C">
              <w:rPr>
                <w:rFonts w:cs="Calibri"/>
                <w:bCs/>
                <w:strike/>
                <w:color w:val="00B050"/>
                <w:sz w:val="16"/>
                <w:szCs w:val="16"/>
              </w:rPr>
              <w:t>ŽoNFP</w:t>
            </w:r>
            <w:proofErr w:type="spellEnd"/>
            <w:r w:rsidRPr="0073260C">
              <w:rPr>
                <w:rFonts w:cs="Calibri"/>
                <w:bCs/>
                <w:strike/>
                <w:color w:val="00B050"/>
                <w:sz w:val="16"/>
                <w:szCs w:val="16"/>
              </w:rPr>
              <w:t xml:space="preserve">. </w:t>
            </w:r>
          </w:p>
          <w:p w14:paraId="13C98C78" w14:textId="77777777" w:rsidR="00625934" w:rsidRPr="0073260C" w:rsidRDefault="00625934" w:rsidP="004800B7">
            <w:pPr>
              <w:pStyle w:val="Odsekzoznamu"/>
              <w:numPr>
                <w:ilvl w:val="0"/>
                <w:numId w:val="403"/>
              </w:numPr>
              <w:shd w:val="clear" w:color="auto" w:fill="FFFFFF" w:themeFill="background1"/>
              <w:autoSpaceDE w:val="0"/>
              <w:autoSpaceDN w:val="0"/>
              <w:adjustRightInd w:val="0"/>
              <w:spacing w:after="0" w:line="240" w:lineRule="auto"/>
              <w:ind w:left="211" w:hanging="211"/>
              <w:jc w:val="both"/>
              <w:rPr>
                <w:rFonts w:cs="Calibri"/>
                <w:strike/>
                <w:color w:val="00B050"/>
                <w:sz w:val="16"/>
                <w:szCs w:val="16"/>
              </w:rPr>
            </w:pPr>
            <w:r w:rsidRPr="0073260C">
              <w:rPr>
                <w:rFonts w:cstheme="minorHAnsi"/>
                <w:bCs/>
                <w:strike/>
                <w:color w:val="00B050"/>
                <w:sz w:val="16"/>
                <w:szCs w:val="16"/>
              </w:rPr>
              <w:t xml:space="preserve">Potvrdenie preukazujúce právnu subjektivitu žiadateľa (v prípade, že informácie v príslušných registroch nie sú korektné) - </w:t>
            </w:r>
            <w:r w:rsidRPr="0073260C">
              <w:rPr>
                <w:strike/>
                <w:color w:val="00B050"/>
                <w:sz w:val="16"/>
                <w:szCs w:val="16"/>
              </w:rPr>
              <w:t xml:space="preserve">príloha musí byť predložená riadne spolu so </w:t>
            </w:r>
            <w:proofErr w:type="spellStart"/>
            <w:r w:rsidRPr="0073260C">
              <w:rPr>
                <w:strike/>
                <w:color w:val="00B050"/>
                <w:sz w:val="16"/>
                <w:szCs w:val="16"/>
              </w:rPr>
              <w:t>ŽoNFP</w:t>
            </w:r>
            <w:proofErr w:type="spellEnd"/>
            <w:r w:rsidRPr="0073260C">
              <w:rPr>
                <w:strike/>
                <w:color w:val="00B050"/>
                <w:sz w:val="16"/>
                <w:szCs w:val="16"/>
              </w:rPr>
              <w:t>, resp. najneskôr ku dňu</w:t>
            </w:r>
            <w:r w:rsidRPr="0073260C">
              <w:rPr>
                <w:rFonts w:cstheme="minorHAnsi"/>
                <w:strike/>
                <w:color w:val="00B050"/>
                <w:sz w:val="16"/>
                <w:szCs w:val="16"/>
              </w:rPr>
              <w:t> </w:t>
            </w:r>
            <w:r w:rsidRPr="0073260C">
              <w:rPr>
                <w:strike/>
                <w:color w:val="00B050"/>
                <w:sz w:val="16"/>
                <w:szCs w:val="16"/>
              </w:rPr>
              <w:t xml:space="preserve">doplnenia chýbajúcich náležitostí na základe prvej výzvy na doplnenie </w:t>
            </w:r>
            <w:proofErr w:type="spellStart"/>
            <w:r w:rsidRPr="0073260C">
              <w:rPr>
                <w:strike/>
                <w:color w:val="00B050"/>
                <w:sz w:val="16"/>
                <w:szCs w:val="16"/>
              </w:rPr>
              <w:t>ŽoNFP</w:t>
            </w:r>
            <w:proofErr w:type="spellEnd"/>
            <w:r w:rsidRPr="0073260C">
              <w:rPr>
                <w:strike/>
                <w:color w:val="00B050"/>
                <w:sz w:val="16"/>
                <w:szCs w:val="16"/>
              </w:rPr>
              <w:t xml:space="preserve"> zo strany príslušnej MAS v rámci administratívneho overovania. </w:t>
            </w:r>
            <w:r w:rsidRPr="0073260C">
              <w:rPr>
                <w:rFonts w:cs="Calibri"/>
                <w:strike/>
                <w:color w:val="00B050"/>
                <w:sz w:val="16"/>
                <w:szCs w:val="16"/>
              </w:rPr>
              <w:t xml:space="preserve">V prípade predloženia prílohy ku dňu doplnenia chýbajúcich náležitostí </w:t>
            </w:r>
            <w:proofErr w:type="spellStart"/>
            <w:r w:rsidRPr="0073260C">
              <w:rPr>
                <w:rFonts w:cs="Calibri"/>
                <w:strike/>
                <w:color w:val="00B050"/>
                <w:sz w:val="16"/>
                <w:szCs w:val="16"/>
              </w:rPr>
              <w:t>ŽoNFP</w:t>
            </w:r>
            <w:proofErr w:type="spellEnd"/>
            <w:r w:rsidRPr="0073260C">
              <w:rPr>
                <w:rFonts w:cs="Calibri"/>
                <w:strike/>
                <w:color w:val="00B050"/>
                <w:sz w:val="16"/>
                <w:szCs w:val="16"/>
              </w:rPr>
              <w:t xml:space="preserve"> v zmysle prvej výzvy na doplnenie </w:t>
            </w:r>
            <w:proofErr w:type="spellStart"/>
            <w:r w:rsidRPr="0073260C">
              <w:rPr>
                <w:rFonts w:cs="Calibri"/>
                <w:strike/>
                <w:color w:val="00B050"/>
                <w:sz w:val="16"/>
                <w:szCs w:val="16"/>
              </w:rPr>
              <w:t>ŽoNFP</w:t>
            </w:r>
            <w:proofErr w:type="spellEnd"/>
            <w:r w:rsidRPr="0073260C">
              <w:rPr>
                <w:rFonts w:cs="Calibri"/>
                <w:strike/>
                <w:color w:val="00B050"/>
                <w:sz w:val="16"/>
                <w:szCs w:val="16"/>
              </w:rPr>
              <w:t xml:space="preserve"> zo strany MAS</w:t>
            </w:r>
            <w:r w:rsidRPr="0073260C">
              <w:rPr>
                <w:rFonts w:cs="Calibri"/>
                <w:bCs/>
                <w:strike/>
                <w:color w:val="00B050"/>
                <w:sz w:val="16"/>
                <w:szCs w:val="16"/>
              </w:rPr>
              <w:t xml:space="preserve"> musí príloha časovo zodpovedať s predložením </w:t>
            </w:r>
            <w:proofErr w:type="spellStart"/>
            <w:r w:rsidRPr="0073260C">
              <w:rPr>
                <w:rFonts w:cs="Calibri"/>
                <w:bCs/>
                <w:strike/>
                <w:color w:val="00B050"/>
                <w:sz w:val="16"/>
                <w:szCs w:val="16"/>
              </w:rPr>
              <w:t>ŽoNFP</w:t>
            </w:r>
            <w:proofErr w:type="spellEnd"/>
            <w:r w:rsidRPr="0073260C">
              <w:rPr>
                <w:rFonts w:cs="Calibri"/>
                <w:bCs/>
                <w:strike/>
                <w:color w:val="00B050"/>
                <w:sz w:val="16"/>
                <w:szCs w:val="16"/>
              </w:rPr>
              <w:t xml:space="preserve">. </w:t>
            </w:r>
          </w:p>
        </w:tc>
      </w:tr>
      <w:tr w:rsidR="0073260C" w:rsidRPr="0073260C" w14:paraId="550D8220" w14:textId="77777777" w:rsidTr="00F76ECB">
        <w:trPr>
          <w:trHeight w:val="284"/>
        </w:trPr>
        <w:tc>
          <w:tcPr>
            <w:tcW w:w="5000" w:type="pct"/>
            <w:gridSpan w:val="3"/>
            <w:shd w:val="clear" w:color="auto" w:fill="FFE599" w:themeFill="accent4" w:themeFillTint="66"/>
            <w:vAlign w:val="center"/>
          </w:tcPr>
          <w:p w14:paraId="4FA7023B" w14:textId="77777777" w:rsidR="00625934" w:rsidRPr="0073260C" w:rsidRDefault="00625934" w:rsidP="002C09AB">
            <w:pPr>
              <w:spacing w:after="0" w:line="240" w:lineRule="auto"/>
              <w:rPr>
                <w:rFonts w:cstheme="minorHAnsi"/>
                <w:b/>
                <w:strike/>
                <w:color w:val="00B050"/>
                <w:sz w:val="22"/>
                <w:szCs w:val="22"/>
              </w:rPr>
            </w:pPr>
            <w:r w:rsidRPr="0073260C">
              <w:rPr>
                <w:rFonts w:cstheme="minorHAnsi"/>
                <w:b/>
                <w:strike/>
                <w:color w:val="00B050"/>
                <w:sz w:val="22"/>
                <w:szCs w:val="22"/>
              </w:rPr>
              <w:lastRenderedPageBreak/>
              <w:t>2. OPRÁVNENOSŤ AKTIVÍT A VÝDAVKOV REALIZÁCIE PROJEKTU</w:t>
            </w:r>
          </w:p>
        </w:tc>
      </w:tr>
      <w:tr w:rsidR="0073260C" w:rsidRPr="0073260C" w14:paraId="77D2BB64" w14:textId="77777777" w:rsidTr="00F76ECB">
        <w:trPr>
          <w:trHeight w:val="284"/>
        </w:trPr>
        <w:tc>
          <w:tcPr>
            <w:tcW w:w="207" w:type="pct"/>
            <w:shd w:val="clear" w:color="auto" w:fill="FFF2CC" w:themeFill="accent4" w:themeFillTint="33"/>
            <w:vAlign w:val="center"/>
          </w:tcPr>
          <w:p w14:paraId="0245E6A9" w14:textId="77777777" w:rsidR="00625934" w:rsidRPr="0073260C" w:rsidRDefault="00625934"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93" w:type="pct"/>
            <w:gridSpan w:val="2"/>
            <w:shd w:val="clear" w:color="auto" w:fill="FFF2CC" w:themeFill="accent4" w:themeFillTint="33"/>
            <w:vAlign w:val="center"/>
          </w:tcPr>
          <w:p w14:paraId="1BDC91D1" w14:textId="01DD56C5" w:rsidR="00625934" w:rsidRPr="0073260C" w:rsidRDefault="00625934" w:rsidP="002C09AB">
            <w:pPr>
              <w:pStyle w:val="Default"/>
              <w:jc w:val="center"/>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Podmienka poskytnutia príspevku (PPP) a jej popis  </w:t>
            </w:r>
          </w:p>
        </w:tc>
      </w:tr>
      <w:tr w:rsidR="0073260C" w:rsidRPr="0073260C" w14:paraId="4DAAB94C" w14:textId="77777777" w:rsidTr="00625934">
        <w:trPr>
          <w:trHeight w:val="284"/>
        </w:trPr>
        <w:tc>
          <w:tcPr>
            <w:tcW w:w="207" w:type="pct"/>
            <w:shd w:val="clear" w:color="auto" w:fill="FFFFFF" w:themeFill="background1"/>
            <w:vAlign w:val="center"/>
          </w:tcPr>
          <w:p w14:paraId="6A6BDB92" w14:textId="77777777" w:rsidR="00625934" w:rsidRPr="0073260C" w:rsidRDefault="00625934"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2.1.</w:t>
            </w:r>
          </w:p>
        </w:tc>
        <w:tc>
          <w:tcPr>
            <w:tcW w:w="4793" w:type="pct"/>
            <w:gridSpan w:val="2"/>
            <w:shd w:val="clear" w:color="auto" w:fill="FFFFFF" w:themeFill="background1"/>
            <w:vAlign w:val="center"/>
          </w:tcPr>
          <w:p w14:paraId="46D34DC6" w14:textId="77777777" w:rsidR="00625934" w:rsidRPr="0073260C" w:rsidRDefault="00625934" w:rsidP="002C09AB">
            <w:pPr>
              <w:pStyle w:val="Default"/>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Podmienka oprávnenosti aktivít projektu (oprávnené činnosti)</w:t>
            </w:r>
          </w:p>
          <w:p w14:paraId="335B87B0" w14:textId="2AC64000" w:rsidR="00625934" w:rsidRPr="0073260C" w:rsidRDefault="00625934" w:rsidP="002C09AB">
            <w:pPr>
              <w:pBdr>
                <w:left w:val="single" w:sz="4" w:space="4" w:color="auto"/>
                <w:right w:val="single" w:sz="4" w:space="4" w:color="auto"/>
              </w:pBd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Oprávnené aktivity projektu (činnosti), ktoré žiadateľ musí spĺňať sú oprávnené aktivity projektu (činnosti) v zmysle stratégie CLLD uvedené vo výzve na predkladanie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ako oprávnené aktivity/činnosti MAS. Žiadateľ musí zároveň spĺňať aj podmienky uvedené v bode 2.1 pre </w:t>
            </w:r>
            <w:proofErr w:type="spellStart"/>
            <w:r w:rsidR="00CB7AB9" w:rsidRPr="0073260C">
              <w:rPr>
                <w:strike/>
                <w:color w:val="00B050"/>
                <w:sz w:val="16"/>
                <w:szCs w:val="16"/>
              </w:rPr>
              <w:t>p</w:t>
            </w:r>
            <w:r w:rsidRPr="0073260C">
              <w:rPr>
                <w:strike/>
                <w:color w:val="00B050"/>
                <w:sz w:val="16"/>
                <w:szCs w:val="16"/>
              </w:rPr>
              <w:t>odopatrenie</w:t>
            </w:r>
            <w:proofErr w:type="spellEnd"/>
            <w:r w:rsidRPr="0073260C">
              <w:rPr>
                <w:strike/>
                <w:color w:val="00B050"/>
                <w:sz w:val="16"/>
                <w:szCs w:val="16"/>
              </w:rPr>
              <w:t xml:space="preserve"> 1.2 Podpora na demonštračné činnosti a informačné akcie uvedené v Prílohe 6B k  Príručke pre prijímateľa o poskytnutie nenávratného finančného príspevku z Programu rozvoja vidieka SR 2014 – 2022 pre opatrenie 19. Podpora na miestny rozvoj v rámci iniciatívy LEADER.</w:t>
            </w:r>
          </w:p>
          <w:p w14:paraId="59712DD9" w14:textId="77777777" w:rsidR="00625934" w:rsidRPr="0073260C" w:rsidRDefault="00625934" w:rsidP="002C09AB">
            <w:pPr>
              <w:pBdr>
                <w:left w:val="single" w:sz="4" w:space="4" w:color="auto"/>
                <w:right w:val="single" w:sz="4" w:space="4" w:color="auto"/>
              </w:pBdr>
              <w:spacing w:after="0" w:line="240" w:lineRule="auto"/>
              <w:jc w:val="both"/>
              <w:rPr>
                <w:rFonts w:cstheme="minorHAnsi"/>
                <w:bCs/>
                <w:i/>
                <w:strike/>
                <w:color w:val="00B050"/>
                <w:sz w:val="16"/>
                <w:szCs w:val="16"/>
              </w:rPr>
            </w:pPr>
            <w:r w:rsidRPr="0073260C">
              <w:rPr>
                <w:rFonts w:cstheme="minorHAnsi"/>
                <w:bCs/>
                <w:i/>
                <w:strike/>
                <w:color w:val="00B050"/>
                <w:sz w:val="16"/>
                <w:szCs w:val="16"/>
              </w:rPr>
              <w:t>Žiadateľ musí spĺňať aj nasledovné podmienky:</w:t>
            </w:r>
          </w:p>
          <w:p w14:paraId="65F8BF89" w14:textId="77777777" w:rsidR="00625934" w:rsidRPr="0073260C" w:rsidRDefault="00625934" w:rsidP="002C09AB">
            <w:pPr>
              <w:pBdr>
                <w:left w:val="single" w:sz="4" w:space="4" w:color="auto"/>
                <w:right w:val="single" w:sz="4" w:space="4" w:color="auto"/>
              </w:pBdr>
              <w:spacing w:after="0" w:line="240" w:lineRule="auto"/>
              <w:jc w:val="both"/>
              <w:rPr>
                <w:rFonts w:cstheme="minorHAnsi"/>
                <w:i/>
                <w:strike/>
                <w:color w:val="00B050"/>
                <w:sz w:val="16"/>
                <w:szCs w:val="16"/>
              </w:rPr>
            </w:pPr>
            <w:r w:rsidRPr="0073260C">
              <w:rPr>
                <w:rFonts w:cstheme="minorHAnsi"/>
                <w:i/>
                <w:strike/>
                <w:color w:val="00B050"/>
                <w:kern w:val="1"/>
                <w:sz w:val="16"/>
                <w:szCs w:val="16"/>
              </w:rPr>
              <w:t xml:space="preserve">Oprávnenosť aktivít/činností je zameraná </w:t>
            </w:r>
            <w:r w:rsidRPr="0073260C">
              <w:rPr>
                <w:rFonts w:cstheme="minorHAnsi"/>
                <w:i/>
                <w:strike/>
                <w:color w:val="00B050"/>
                <w:sz w:val="16"/>
                <w:szCs w:val="16"/>
              </w:rPr>
              <w:t xml:space="preserve">na krátkodobé (maximálne 3 dni), prípadne jednorazové odborné demonštračné a informačné činnosti adresované pre osoby pracujúce v sektore poľnohospodárstva, potravinárstva a lesného hospodárstva, pre iných pôdohospodárov a </w:t>
            </w:r>
            <w:proofErr w:type="spellStart"/>
            <w:r w:rsidRPr="0073260C">
              <w:rPr>
                <w:rFonts w:cstheme="minorHAnsi"/>
                <w:i/>
                <w:strike/>
                <w:color w:val="00B050"/>
                <w:sz w:val="16"/>
                <w:szCs w:val="16"/>
              </w:rPr>
              <w:t>mikro</w:t>
            </w:r>
            <w:proofErr w:type="spellEnd"/>
            <w:r w:rsidRPr="0073260C">
              <w:rPr>
                <w:rFonts w:cstheme="minorHAnsi"/>
                <w:i/>
                <w:strike/>
                <w:color w:val="00B050"/>
                <w:sz w:val="16"/>
                <w:szCs w:val="16"/>
              </w:rPr>
              <w:t>, malých a stredných podnikov pôsobiacich vo vidieckych oblastiach. Oprávnené aktivity sú zamerané na poskytnutie informácií a odovzdanie skúseností, ktoré sú relevantné pre danú cieľovú skupinu</w:t>
            </w:r>
            <w:r w:rsidRPr="0073260C">
              <w:rPr>
                <w:rFonts w:cstheme="minorHAnsi"/>
                <w:i/>
                <w:strike/>
                <w:color w:val="00B050"/>
                <w:sz w:val="16"/>
                <w:szCs w:val="16"/>
                <w:lang w:eastAsia="sk-SK"/>
              </w:rPr>
              <w:t>:</w:t>
            </w:r>
          </w:p>
          <w:p w14:paraId="12D8E595" w14:textId="77777777" w:rsidR="00625934" w:rsidRPr="0073260C" w:rsidRDefault="00625934" w:rsidP="002C09AB">
            <w:pPr>
              <w:pBdr>
                <w:left w:val="single" w:sz="4" w:space="4" w:color="auto"/>
                <w:right w:val="single" w:sz="4" w:space="4" w:color="auto"/>
              </w:pBdr>
              <w:spacing w:after="0" w:line="240" w:lineRule="auto"/>
              <w:jc w:val="both"/>
              <w:rPr>
                <w:rFonts w:eastAsia="Calibri" w:cstheme="minorHAnsi"/>
                <w:i/>
                <w:strike/>
                <w:color w:val="00B050"/>
                <w:sz w:val="16"/>
                <w:szCs w:val="16"/>
                <w:lang w:eastAsia="sk-SK"/>
              </w:rPr>
            </w:pPr>
            <w:r w:rsidRPr="0073260C">
              <w:rPr>
                <w:rFonts w:eastAsia="Calibri" w:cstheme="minorHAnsi"/>
                <w:b/>
                <w:i/>
                <w:strike/>
                <w:color w:val="00B050"/>
                <w:sz w:val="16"/>
                <w:szCs w:val="16"/>
                <w:lang w:eastAsia="sk-SK"/>
              </w:rPr>
              <w:t>Oblasť 1:</w:t>
            </w:r>
            <w:r w:rsidRPr="0073260C">
              <w:rPr>
                <w:rFonts w:eastAsia="Calibri" w:cstheme="minorHAnsi"/>
                <w:i/>
                <w:strike/>
                <w:color w:val="00B050"/>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25EC2D71" w14:textId="77777777" w:rsidR="00625934" w:rsidRPr="0073260C" w:rsidRDefault="00625934" w:rsidP="002C09AB">
            <w:pPr>
              <w:pBdr>
                <w:left w:val="single" w:sz="4" w:space="4" w:color="auto"/>
                <w:right w:val="single" w:sz="4" w:space="4" w:color="auto"/>
              </w:pBdr>
              <w:spacing w:after="0" w:line="240" w:lineRule="auto"/>
              <w:jc w:val="both"/>
              <w:rPr>
                <w:rFonts w:eastAsia="Calibri" w:cstheme="minorHAnsi"/>
                <w:i/>
                <w:strike/>
                <w:color w:val="00B050"/>
                <w:sz w:val="16"/>
                <w:szCs w:val="16"/>
                <w:lang w:eastAsia="sk-SK"/>
              </w:rPr>
            </w:pPr>
            <w:r w:rsidRPr="0073260C">
              <w:rPr>
                <w:rFonts w:eastAsia="Calibri" w:cstheme="minorHAnsi"/>
                <w:b/>
                <w:i/>
                <w:strike/>
                <w:color w:val="00B050"/>
                <w:sz w:val="16"/>
                <w:szCs w:val="16"/>
                <w:lang w:eastAsia="sk-SK"/>
              </w:rPr>
              <w:t>Oblasť 2:</w:t>
            </w:r>
            <w:r w:rsidRPr="0073260C">
              <w:rPr>
                <w:rFonts w:eastAsia="Calibri" w:cstheme="minorHAnsi"/>
                <w:i/>
                <w:strike/>
                <w:color w:val="00B050"/>
                <w:sz w:val="16"/>
                <w:szCs w:val="16"/>
                <w:lang w:eastAsia="sk-SK"/>
              </w:rPr>
              <w:t xml:space="preserve"> oblasť ekologického poľnohospodárstva;</w:t>
            </w:r>
          </w:p>
          <w:p w14:paraId="7098173F" w14:textId="77777777" w:rsidR="00625934" w:rsidRPr="0073260C" w:rsidRDefault="00625934" w:rsidP="002C09AB">
            <w:pPr>
              <w:pBdr>
                <w:left w:val="single" w:sz="4" w:space="4" w:color="auto"/>
                <w:right w:val="single" w:sz="4" w:space="4" w:color="auto"/>
              </w:pBdr>
              <w:spacing w:after="0" w:line="240" w:lineRule="auto"/>
              <w:jc w:val="both"/>
              <w:rPr>
                <w:rFonts w:eastAsia="Calibri" w:cstheme="minorHAnsi"/>
                <w:i/>
                <w:strike/>
                <w:color w:val="00B050"/>
                <w:sz w:val="16"/>
                <w:szCs w:val="16"/>
                <w:lang w:eastAsia="sk-SK"/>
              </w:rPr>
            </w:pPr>
            <w:r w:rsidRPr="0073260C">
              <w:rPr>
                <w:rFonts w:eastAsia="Calibri" w:cstheme="minorHAnsi"/>
                <w:b/>
                <w:i/>
                <w:strike/>
                <w:color w:val="00B050"/>
                <w:sz w:val="16"/>
                <w:szCs w:val="16"/>
                <w:lang w:eastAsia="sk-SK"/>
              </w:rPr>
              <w:t xml:space="preserve">Oblasť 3: </w:t>
            </w:r>
            <w:r w:rsidRPr="0073260C">
              <w:rPr>
                <w:rFonts w:eastAsia="Calibri" w:cstheme="minorHAnsi"/>
                <w:i/>
                <w:strike/>
                <w:color w:val="00B050"/>
                <w:sz w:val="16"/>
                <w:szCs w:val="16"/>
                <w:lang w:eastAsia="sk-SK"/>
              </w:rPr>
              <w:t>informačné aktivity so zameraním na znižovanie znečistenia jednotlivých zložiek životného prostredia, ako napr.: ovzdušie, voda, pôda, klíma ako aj biodiverzita;</w:t>
            </w:r>
          </w:p>
          <w:p w14:paraId="15C0CBDE" w14:textId="77777777" w:rsidR="00625934" w:rsidRPr="0073260C" w:rsidRDefault="00625934" w:rsidP="002C09AB">
            <w:pPr>
              <w:pBdr>
                <w:left w:val="single" w:sz="4" w:space="4" w:color="auto"/>
                <w:right w:val="single" w:sz="4" w:space="4" w:color="auto"/>
              </w:pBdr>
              <w:spacing w:after="0" w:line="240" w:lineRule="auto"/>
              <w:jc w:val="both"/>
              <w:rPr>
                <w:rFonts w:eastAsia="Calibri" w:cstheme="minorHAnsi"/>
                <w:i/>
                <w:strike/>
                <w:color w:val="00B050"/>
                <w:sz w:val="16"/>
                <w:szCs w:val="16"/>
                <w:lang w:eastAsia="sk-SK"/>
              </w:rPr>
            </w:pPr>
            <w:r w:rsidRPr="0073260C">
              <w:rPr>
                <w:rFonts w:eastAsia="Calibri" w:cstheme="minorHAnsi"/>
                <w:b/>
                <w:i/>
                <w:strike/>
                <w:color w:val="00B050"/>
                <w:sz w:val="16"/>
                <w:szCs w:val="16"/>
                <w:lang w:eastAsia="sk-SK"/>
              </w:rPr>
              <w:t xml:space="preserve">Oblasť 4: </w:t>
            </w:r>
            <w:r w:rsidRPr="0073260C">
              <w:rPr>
                <w:rFonts w:eastAsia="Calibri" w:cstheme="minorHAnsi"/>
                <w:i/>
                <w:strike/>
                <w:color w:val="00B050"/>
                <w:sz w:val="16"/>
                <w:szCs w:val="16"/>
                <w:lang w:eastAsia="sk-SK"/>
              </w:rPr>
              <w:t>oblasť hospodárenia s vodou na poľnohospodárskej pôde, ako napr.: protierózne a protipovodňové opatrenia;</w:t>
            </w:r>
          </w:p>
          <w:p w14:paraId="2059C06B" w14:textId="77777777" w:rsidR="00625934" w:rsidRPr="0073260C" w:rsidRDefault="00625934" w:rsidP="002C09AB">
            <w:pPr>
              <w:pBdr>
                <w:left w:val="single" w:sz="4" w:space="4" w:color="auto"/>
                <w:right w:val="single" w:sz="4" w:space="4" w:color="auto"/>
              </w:pBdr>
              <w:spacing w:after="0" w:line="240" w:lineRule="auto"/>
              <w:jc w:val="both"/>
              <w:rPr>
                <w:rFonts w:eastAsia="Calibri" w:cstheme="minorHAnsi"/>
                <w:i/>
                <w:strike/>
                <w:color w:val="00B050"/>
                <w:sz w:val="16"/>
                <w:szCs w:val="16"/>
                <w:lang w:eastAsia="sk-SK"/>
              </w:rPr>
            </w:pPr>
            <w:r w:rsidRPr="0073260C">
              <w:rPr>
                <w:rFonts w:eastAsia="Calibri" w:cstheme="minorHAnsi"/>
                <w:b/>
                <w:i/>
                <w:strike/>
                <w:color w:val="00B050"/>
                <w:sz w:val="16"/>
                <w:szCs w:val="16"/>
                <w:lang w:eastAsia="sk-SK"/>
              </w:rPr>
              <w:t xml:space="preserve">Oblasť 5: </w:t>
            </w:r>
            <w:r w:rsidRPr="0073260C">
              <w:rPr>
                <w:rFonts w:eastAsia="Calibri" w:cstheme="minorHAnsi"/>
                <w:i/>
                <w:strike/>
                <w:color w:val="00B050"/>
                <w:sz w:val="16"/>
                <w:szCs w:val="16"/>
                <w:lang w:eastAsia="sk-SK"/>
              </w:rPr>
              <w:t>oblasť so zameraním na zvýšenie záujmu o hospodárenie v uvedených oblastiach s dôrazom na kompenzačné platby v územiach NATURA 2000;</w:t>
            </w:r>
          </w:p>
          <w:p w14:paraId="2E378843" w14:textId="77777777" w:rsidR="00625934" w:rsidRPr="0073260C" w:rsidRDefault="00625934" w:rsidP="002C09AB">
            <w:pPr>
              <w:pBdr>
                <w:left w:val="single" w:sz="4" w:space="4" w:color="auto"/>
                <w:right w:val="single" w:sz="4" w:space="4" w:color="auto"/>
              </w:pBdr>
              <w:spacing w:after="0" w:line="240" w:lineRule="auto"/>
              <w:jc w:val="both"/>
              <w:rPr>
                <w:rFonts w:eastAsia="Calibri" w:cstheme="minorHAnsi"/>
                <w:i/>
                <w:strike/>
                <w:color w:val="00B050"/>
                <w:sz w:val="16"/>
                <w:szCs w:val="16"/>
                <w:lang w:eastAsia="sk-SK"/>
              </w:rPr>
            </w:pPr>
            <w:r w:rsidRPr="0073260C">
              <w:rPr>
                <w:rFonts w:eastAsia="Calibri" w:cstheme="minorHAnsi"/>
                <w:b/>
                <w:i/>
                <w:strike/>
                <w:color w:val="00B050"/>
                <w:sz w:val="16"/>
                <w:szCs w:val="16"/>
                <w:lang w:eastAsia="sk-SK"/>
              </w:rPr>
              <w:t xml:space="preserve">Oblasť 6: </w:t>
            </w:r>
            <w:r w:rsidRPr="0073260C">
              <w:rPr>
                <w:rFonts w:eastAsia="Calibri" w:cstheme="minorHAnsi"/>
                <w:i/>
                <w:strike/>
                <w:color w:val="00B050"/>
                <w:sz w:val="16"/>
                <w:szCs w:val="16"/>
                <w:lang w:eastAsia="sk-SK"/>
              </w:rPr>
              <w:t>oblasť aplikácie hnojív a pesticídov do pôdy, ako napr.: smernice a nariadenia na ich aplikáciu;</w:t>
            </w:r>
          </w:p>
          <w:p w14:paraId="23733F71" w14:textId="77777777" w:rsidR="00625934" w:rsidRPr="0073260C" w:rsidRDefault="00625934" w:rsidP="002C09AB">
            <w:pPr>
              <w:pBdr>
                <w:left w:val="single" w:sz="4" w:space="4" w:color="auto"/>
                <w:right w:val="single" w:sz="4" w:space="4" w:color="auto"/>
              </w:pBdr>
              <w:spacing w:after="0" w:line="240" w:lineRule="auto"/>
              <w:jc w:val="both"/>
              <w:rPr>
                <w:rFonts w:eastAsia="Calibri" w:cstheme="minorHAnsi"/>
                <w:i/>
                <w:strike/>
                <w:color w:val="00B050"/>
                <w:sz w:val="16"/>
                <w:szCs w:val="16"/>
                <w:lang w:eastAsia="sk-SK"/>
              </w:rPr>
            </w:pPr>
            <w:r w:rsidRPr="0073260C">
              <w:rPr>
                <w:rFonts w:eastAsia="Calibri" w:cstheme="minorHAnsi"/>
                <w:b/>
                <w:i/>
                <w:strike/>
                <w:color w:val="00B050"/>
                <w:sz w:val="16"/>
                <w:szCs w:val="16"/>
                <w:lang w:eastAsia="sk-SK"/>
              </w:rPr>
              <w:t xml:space="preserve">Oblasť 7: </w:t>
            </w:r>
            <w:r w:rsidRPr="0073260C">
              <w:rPr>
                <w:rFonts w:eastAsia="Calibri" w:cstheme="minorHAnsi"/>
                <w:i/>
                <w:strike/>
                <w:color w:val="00B050"/>
                <w:sz w:val="16"/>
                <w:szCs w:val="16"/>
                <w:lang w:eastAsia="sk-SK"/>
              </w:rPr>
              <w:t>oblasť zameraná na protieróznu ochranu a ochranu proti degradácii pôdy vrátane starostlivosti o TTP;</w:t>
            </w:r>
          </w:p>
          <w:p w14:paraId="1755A85F" w14:textId="77777777" w:rsidR="00625934" w:rsidRPr="0073260C" w:rsidRDefault="00625934" w:rsidP="002C09AB">
            <w:pPr>
              <w:pBdr>
                <w:left w:val="single" w:sz="4" w:space="4" w:color="auto"/>
                <w:right w:val="single" w:sz="4" w:space="4" w:color="auto"/>
              </w:pBdr>
              <w:spacing w:after="0" w:line="240" w:lineRule="auto"/>
              <w:jc w:val="both"/>
              <w:rPr>
                <w:rFonts w:eastAsia="Calibri" w:cstheme="minorHAnsi"/>
                <w:i/>
                <w:strike/>
                <w:color w:val="00B050"/>
                <w:sz w:val="16"/>
                <w:szCs w:val="16"/>
                <w:lang w:eastAsia="sk-SK"/>
              </w:rPr>
            </w:pPr>
            <w:r w:rsidRPr="0073260C">
              <w:rPr>
                <w:rFonts w:eastAsia="Calibri" w:cstheme="minorHAnsi"/>
                <w:b/>
                <w:i/>
                <w:strike/>
                <w:color w:val="00B050"/>
                <w:sz w:val="16"/>
                <w:szCs w:val="16"/>
                <w:lang w:eastAsia="sk-SK"/>
              </w:rPr>
              <w:t xml:space="preserve">Oblasť 8: </w:t>
            </w:r>
            <w:r w:rsidRPr="0073260C">
              <w:rPr>
                <w:rFonts w:eastAsia="Calibri" w:cstheme="minorHAnsi"/>
                <w:i/>
                <w:strike/>
                <w:color w:val="00B050"/>
                <w:sz w:val="16"/>
                <w:szCs w:val="16"/>
                <w:lang w:eastAsia="sk-SK"/>
              </w:rPr>
              <w:t xml:space="preserve">oblasť zamerania na energetickú efektívnosť v pôdohospodárstve, ako napr.: efektívne tepelné hospodárstvo s udržateľným využitím obnoviteľných zdrojov energie, ktoré je podnik schopný produkovať. Využitie </w:t>
            </w:r>
            <w:proofErr w:type="spellStart"/>
            <w:r w:rsidRPr="0073260C">
              <w:rPr>
                <w:rFonts w:eastAsia="Calibri" w:cstheme="minorHAnsi"/>
                <w:i/>
                <w:strike/>
                <w:color w:val="00B050"/>
                <w:sz w:val="16"/>
                <w:szCs w:val="16"/>
                <w:lang w:eastAsia="sk-SK"/>
              </w:rPr>
              <w:t>minimalizačných</w:t>
            </w:r>
            <w:proofErr w:type="spellEnd"/>
            <w:r w:rsidRPr="0073260C">
              <w:rPr>
                <w:rFonts w:eastAsia="Calibri" w:cstheme="minorHAnsi"/>
                <w:i/>
                <w:strike/>
                <w:color w:val="00B050"/>
                <w:sz w:val="16"/>
                <w:szCs w:val="16"/>
                <w:lang w:eastAsia="sk-SK"/>
              </w:rPr>
              <w:t xml:space="preserve"> technológií pri osevných postupoch;</w:t>
            </w:r>
          </w:p>
          <w:p w14:paraId="4C290194" w14:textId="77777777" w:rsidR="00625934" w:rsidRPr="0073260C" w:rsidRDefault="00625934" w:rsidP="002C09AB">
            <w:pPr>
              <w:pBdr>
                <w:left w:val="single" w:sz="4" w:space="4" w:color="auto"/>
                <w:right w:val="single" w:sz="4" w:space="4" w:color="auto"/>
              </w:pBdr>
              <w:spacing w:after="0" w:line="240" w:lineRule="auto"/>
              <w:jc w:val="both"/>
              <w:rPr>
                <w:rFonts w:eastAsia="Calibri" w:cstheme="minorHAnsi"/>
                <w:i/>
                <w:strike/>
                <w:color w:val="00B050"/>
                <w:sz w:val="16"/>
                <w:szCs w:val="16"/>
                <w:lang w:eastAsia="sk-SK"/>
              </w:rPr>
            </w:pPr>
            <w:r w:rsidRPr="0073260C">
              <w:rPr>
                <w:rFonts w:eastAsia="Calibri" w:cstheme="minorHAnsi"/>
                <w:b/>
                <w:i/>
                <w:strike/>
                <w:color w:val="00B050"/>
                <w:sz w:val="16"/>
                <w:szCs w:val="16"/>
                <w:lang w:eastAsia="sk-SK"/>
              </w:rPr>
              <w:t xml:space="preserve">Oblasť 9: </w:t>
            </w:r>
            <w:r w:rsidRPr="0073260C">
              <w:rPr>
                <w:rFonts w:eastAsia="Calibri" w:cstheme="minorHAnsi"/>
                <w:i/>
                <w:strike/>
                <w:color w:val="00B050"/>
                <w:sz w:val="16"/>
                <w:szCs w:val="16"/>
                <w:lang w:eastAsia="sk-SK"/>
              </w:rPr>
              <w:t>oblasť výroby elektrickej energie a tepla s využitím vedľajších produktov, zvyškov a iných nepotravinových surovín;</w:t>
            </w:r>
          </w:p>
          <w:p w14:paraId="5C2E6607" w14:textId="77777777" w:rsidR="00625934" w:rsidRPr="0073260C" w:rsidRDefault="00625934" w:rsidP="002C09AB">
            <w:pPr>
              <w:pBdr>
                <w:left w:val="single" w:sz="4" w:space="4" w:color="auto"/>
                <w:right w:val="single" w:sz="4" w:space="4" w:color="auto"/>
              </w:pBdr>
              <w:spacing w:after="0" w:line="240" w:lineRule="auto"/>
              <w:jc w:val="both"/>
              <w:rPr>
                <w:rFonts w:eastAsia="Calibri" w:cstheme="minorHAnsi"/>
                <w:i/>
                <w:strike/>
                <w:color w:val="00B050"/>
                <w:sz w:val="16"/>
                <w:szCs w:val="16"/>
                <w:lang w:eastAsia="sk-SK"/>
              </w:rPr>
            </w:pPr>
            <w:r w:rsidRPr="0073260C">
              <w:rPr>
                <w:rFonts w:eastAsia="Calibri" w:cstheme="minorHAnsi"/>
                <w:b/>
                <w:i/>
                <w:strike/>
                <w:color w:val="00B050"/>
                <w:sz w:val="16"/>
                <w:szCs w:val="16"/>
                <w:lang w:eastAsia="sk-SK"/>
              </w:rPr>
              <w:t>Oblasť 10:</w:t>
            </w:r>
            <w:r w:rsidRPr="0073260C">
              <w:rPr>
                <w:rFonts w:eastAsia="Calibri" w:cstheme="minorHAnsi"/>
                <w:i/>
                <w:strike/>
                <w:color w:val="00B050"/>
                <w:sz w:val="16"/>
                <w:szCs w:val="16"/>
                <w:lang w:eastAsia="sk-SK"/>
              </w:rPr>
              <w:t xml:space="preserve"> oblasť manipulácie, uskladňovania a aplikácie organických hnojív, </w:t>
            </w:r>
            <w:proofErr w:type="spellStart"/>
            <w:r w:rsidRPr="0073260C">
              <w:rPr>
                <w:rFonts w:eastAsia="Calibri" w:cstheme="minorHAnsi"/>
                <w:i/>
                <w:strike/>
                <w:color w:val="00B050"/>
                <w:sz w:val="16"/>
                <w:szCs w:val="16"/>
                <w:lang w:eastAsia="sk-SK"/>
              </w:rPr>
              <w:t>exkrementov</w:t>
            </w:r>
            <w:proofErr w:type="spellEnd"/>
            <w:r w:rsidRPr="0073260C">
              <w:rPr>
                <w:rFonts w:eastAsia="Calibri" w:cstheme="minorHAnsi"/>
                <w:i/>
                <w:strike/>
                <w:color w:val="00B050"/>
                <w:sz w:val="16"/>
                <w:szCs w:val="16"/>
                <w:lang w:eastAsia="sk-SK"/>
              </w:rPr>
              <w:t xml:space="preserve"> hospodárskych zvierat s dôrazom na minimalizáciu úniku skleníkových plynov;</w:t>
            </w:r>
          </w:p>
          <w:p w14:paraId="7B0CFD85" w14:textId="77777777" w:rsidR="00625934" w:rsidRPr="0073260C" w:rsidRDefault="00625934" w:rsidP="002C09AB">
            <w:pPr>
              <w:pBdr>
                <w:left w:val="single" w:sz="4" w:space="4" w:color="auto"/>
                <w:right w:val="single" w:sz="4" w:space="4" w:color="auto"/>
              </w:pBdr>
              <w:spacing w:after="0" w:line="240" w:lineRule="auto"/>
              <w:jc w:val="both"/>
              <w:rPr>
                <w:rFonts w:eastAsia="Calibri" w:cstheme="minorHAnsi"/>
                <w:i/>
                <w:strike/>
                <w:color w:val="00B050"/>
                <w:sz w:val="16"/>
                <w:szCs w:val="16"/>
                <w:lang w:eastAsia="sk-SK"/>
              </w:rPr>
            </w:pPr>
            <w:r w:rsidRPr="0073260C">
              <w:rPr>
                <w:rFonts w:cstheme="minorHAnsi"/>
                <w:b/>
                <w:i/>
                <w:strike/>
                <w:color w:val="00B050"/>
                <w:sz w:val="16"/>
                <w:szCs w:val="16"/>
              </w:rPr>
              <w:t>Oblasť 11:</w:t>
            </w:r>
            <w:r w:rsidRPr="0073260C">
              <w:rPr>
                <w:rFonts w:cstheme="minorHAnsi"/>
                <w:i/>
                <w:strike/>
                <w:color w:val="00B050"/>
                <w:sz w:val="16"/>
                <w:szCs w:val="16"/>
              </w:rPr>
              <w:t xml:space="preserve"> vzdelávanie v oblasti výroby tradičných regionálnych produktov s dôrazom na tvorbu nových pracovných miest</w:t>
            </w:r>
            <w:r w:rsidRPr="0073260C">
              <w:rPr>
                <w:rFonts w:eastAsia="Calibri" w:cstheme="minorHAnsi"/>
                <w:i/>
                <w:strike/>
                <w:color w:val="00B050"/>
                <w:sz w:val="16"/>
                <w:szCs w:val="16"/>
                <w:lang w:eastAsia="sk-SK"/>
              </w:rPr>
              <w:t>;</w:t>
            </w:r>
          </w:p>
          <w:p w14:paraId="3C66D57F" w14:textId="77777777" w:rsidR="00625934" w:rsidRPr="0073260C" w:rsidRDefault="00625934" w:rsidP="002C09AB">
            <w:pPr>
              <w:pBdr>
                <w:left w:val="single" w:sz="4" w:space="4" w:color="auto"/>
                <w:right w:val="single" w:sz="4" w:space="4" w:color="auto"/>
              </w:pBdr>
              <w:spacing w:after="0" w:line="240" w:lineRule="auto"/>
              <w:jc w:val="both"/>
              <w:rPr>
                <w:rFonts w:eastAsia="Calibri" w:cstheme="minorHAnsi"/>
                <w:i/>
                <w:strike/>
                <w:color w:val="00B050"/>
                <w:sz w:val="16"/>
                <w:szCs w:val="16"/>
                <w:lang w:eastAsia="sk-SK"/>
              </w:rPr>
            </w:pPr>
            <w:r w:rsidRPr="0073260C">
              <w:rPr>
                <w:rFonts w:eastAsia="Calibri" w:cstheme="minorHAnsi"/>
                <w:b/>
                <w:i/>
                <w:strike/>
                <w:color w:val="00B050"/>
                <w:sz w:val="16"/>
                <w:szCs w:val="16"/>
                <w:lang w:eastAsia="sk-SK"/>
              </w:rPr>
              <w:t xml:space="preserve">Oblasť 12: </w:t>
            </w:r>
            <w:r w:rsidRPr="0073260C">
              <w:rPr>
                <w:rFonts w:eastAsia="Calibri" w:cstheme="minorHAnsi"/>
                <w:i/>
                <w:strike/>
                <w:color w:val="00B050"/>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50193E7B" w14:textId="77777777" w:rsidR="00625934" w:rsidRPr="0073260C" w:rsidRDefault="00625934" w:rsidP="002C09AB">
            <w:pPr>
              <w:pBdr>
                <w:left w:val="single" w:sz="4" w:space="4" w:color="auto"/>
                <w:right w:val="single" w:sz="4" w:space="4" w:color="auto"/>
              </w:pBdr>
              <w:spacing w:after="0" w:line="240" w:lineRule="auto"/>
              <w:jc w:val="both"/>
              <w:rPr>
                <w:rFonts w:eastAsia="Calibri" w:cstheme="minorHAnsi"/>
                <w:i/>
                <w:strike/>
                <w:color w:val="00B050"/>
                <w:sz w:val="16"/>
                <w:szCs w:val="16"/>
                <w:lang w:eastAsia="sk-SK"/>
              </w:rPr>
            </w:pPr>
            <w:r w:rsidRPr="0073260C">
              <w:rPr>
                <w:rFonts w:eastAsia="Calibri" w:cstheme="minorHAnsi"/>
                <w:b/>
                <w:i/>
                <w:strike/>
                <w:color w:val="00B050"/>
                <w:sz w:val="16"/>
                <w:szCs w:val="16"/>
                <w:lang w:eastAsia="sk-SK"/>
              </w:rPr>
              <w:t xml:space="preserve">Oblasť 13: </w:t>
            </w:r>
            <w:r w:rsidRPr="0073260C">
              <w:rPr>
                <w:rFonts w:cstheme="minorHAnsi"/>
                <w:i/>
                <w:strike/>
                <w:color w:val="00B050"/>
                <w:sz w:val="16"/>
                <w:szCs w:val="16"/>
              </w:rPr>
              <w:t>oblasť regionálneho rozvoja</w:t>
            </w:r>
            <w:r w:rsidRPr="0073260C">
              <w:rPr>
                <w:rFonts w:eastAsia="Calibri" w:cstheme="minorHAnsi"/>
                <w:i/>
                <w:strike/>
                <w:color w:val="00B050"/>
                <w:sz w:val="16"/>
                <w:szCs w:val="16"/>
                <w:lang w:eastAsia="sk-SK"/>
              </w:rPr>
              <w:t>;</w:t>
            </w:r>
          </w:p>
          <w:p w14:paraId="737ECA40" w14:textId="77777777" w:rsidR="00625934" w:rsidRPr="0073260C" w:rsidRDefault="00625934" w:rsidP="002C09AB">
            <w:pPr>
              <w:pBdr>
                <w:left w:val="single" w:sz="4" w:space="4" w:color="auto"/>
                <w:right w:val="single" w:sz="4" w:space="4" w:color="auto"/>
              </w:pBdr>
              <w:spacing w:after="0" w:line="240" w:lineRule="auto"/>
              <w:jc w:val="both"/>
              <w:rPr>
                <w:rFonts w:eastAsia="Calibri" w:cstheme="minorHAnsi"/>
                <w:i/>
                <w:strike/>
                <w:color w:val="00B050"/>
                <w:sz w:val="16"/>
                <w:szCs w:val="16"/>
                <w:lang w:eastAsia="sk-SK"/>
              </w:rPr>
            </w:pPr>
            <w:r w:rsidRPr="0073260C">
              <w:rPr>
                <w:rFonts w:eastAsia="Calibri" w:cstheme="minorHAnsi"/>
                <w:b/>
                <w:i/>
                <w:strike/>
                <w:color w:val="00B050"/>
                <w:sz w:val="16"/>
                <w:szCs w:val="16"/>
                <w:lang w:eastAsia="sk-SK"/>
              </w:rPr>
              <w:t xml:space="preserve">Oblasť 14: </w:t>
            </w:r>
            <w:r w:rsidRPr="0073260C">
              <w:rPr>
                <w:rFonts w:cstheme="minorHAnsi"/>
                <w:i/>
                <w:strike/>
                <w:color w:val="00B050"/>
                <w:sz w:val="16"/>
                <w:szCs w:val="16"/>
              </w:rPr>
              <w:t>manažérske zručnosti</w:t>
            </w:r>
            <w:r w:rsidRPr="0073260C">
              <w:rPr>
                <w:rFonts w:eastAsia="Calibri" w:cstheme="minorHAnsi"/>
                <w:i/>
                <w:strike/>
                <w:color w:val="00B050"/>
                <w:sz w:val="16"/>
                <w:szCs w:val="16"/>
                <w:lang w:eastAsia="sk-SK"/>
              </w:rPr>
              <w:t>;</w:t>
            </w:r>
            <w:r w:rsidRPr="0073260C">
              <w:rPr>
                <w:rFonts w:cstheme="minorHAnsi"/>
                <w:i/>
                <w:strike/>
                <w:color w:val="00B050"/>
                <w:sz w:val="16"/>
                <w:szCs w:val="16"/>
              </w:rPr>
              <w:t xml:space="preserve"> </w:t>
            </w:r>
          </w:p>
          <w:p w14:paraId="6221E3B9" w14:textId="77777777" w:rsidR="00625934" w:rsidRPr="0073260C" w:rsidRDefault="00625934" w:rsidP="002C09AB">
            <w:pPr>
              <w:pBdr>
                <w:left w:val="single" w:sz="4" w:space="4" w:color="auto"/>
                <w:right w:val="single" w:sz="4" w:space="4" w:color="auto"/>
              </w:pBdr>
              <w:spacing w:after="0" w:line="240" w:lineRule="auto"/>
              <w:jc w:val="both"/>
              <w:rPr>
                <w:rFonts w:cstheme="minorHAnsi"/>
                <w:i/>
                <w:strike/>
                <w:color w:val="00B050"/>
                <w:sz w:val="16"/>
                <w:szCs w:val="16"/>
              </w:rPr>
            </w:pPr>
            <w:r w:rsidRPr="0073260C">
              <w:rPr>
                <w:rFonts w:cstheme="minorHAnsi"/>
                <w:i/>
                <w:strike/>
                <w:color w:val="00B050"/>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492A0E64" w14:textId="77777777" w:rsidR="00625934" w:rsidRPr="0073260C" w:rsidRDefault="00625934"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6D76F887" w14:textId="77777777" w:rsidR="00625934" w:rsidRPr="0073260C" w:rsidRDefault="00625934" w:rsidP="004800B7">
            <w:pPr>
              <w:pStyle w:val="Odsekzoznamu"/>
              <w:numPr>
                <w:ilvl w:val="0"/>
                <w:numId w:val="230"/>
              </w:numPr>
              <w:spacing w:after="0" w:line="240" w:lineRule="auto"/>
              <w:ind w:left="215" w:hanging="215"/>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082949F5" w14:textId="77777777" w:rsidR="00625934" w:rsidRPr="0073260C" w:rsidRDefault="00625934" w:rsidP="004800B7">
            <w:pPr>
              <w:pStyle w:val="Odsekzoznamu"/>
              <w:numPr>
                <w:ilvl w:val="0"/>
                <w:numId w:val="230"/>
              </w:numPr>
              <w:spacing w:after="0" w:line="240" w:lineRule="auto"/>
              <w:ind w:left="215" w:hanging="215"/>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3306F9AC" w14:textId="77777777" w:rsidR="00625934" w:rsidRPr="0073260C" w:rsidRDefault="00625934"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27539C95" w14:textId="6D245C90" w:rsidR="00625934" w:rsidRPr="0073260C" w:rsidRDefault="00625934" w:rsidP="004800B7">
            <w:pPr>
              <w:pStyle w:val="Textkomentra"/>
              <w:numPr>
                <w:ilvl w:val="0"/>
                <w:numId w:val="222"/>
              </w:numPr>
              <w:spacing w:after="0" w:line="240" w:lineRule="auto"/>
              <w:ind w:left="213" w:hanging="213"/>
              <w:rPr>
                <w:strike/>
                <w:color w:val="00B050"/>
              </w:rPr>
            </w:pPr>
            <w:r w:rsidRPr="0073260C">
              <w:rPr>
                <w:rFonts w:cstheme="minorHAnsi"/>
                <w:strike/>
                <w:color w:val="00B050"/>
                <w:sz w:val="16"/>
                <w:szCs w:val="16"/>
              </w:rPr>
              <w:t>v zmysle dokumentácie uvedenej v časti „Forma a spôsob preukázania splnenia PPP“</w:t>
            </w:r>
          </w:p>
        </w:tc>
      </w:tr>
      <w:tr w:rsidR="0073260C" w:rsidRPr="0073260C" w14:paraId="6593BB0D" w14:textId="77777777" w:rsidTr="00625934">
        <w:trPr>
          <w:trHeight w:val="284"/>
        </w:trPr>
        <w:tc>
          <w:tcPr>
            <w:tcW w:w="207" w:type="pct"/>
            <w:shd w:val="clear" w:color="auto" w:fill="FFFFFF" w:themeFill="background1"/>
            <w:vAlign w:val="center"/>
          </w:tcPr>
          <w:p w14:paraId="29938927" w14:textId="77777777" w:rsidR="00625934" w:rsidRPr="0073260C" w:rsidRDefault="00625934"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2.2</w:t>
            </w:r>
          </w:p>
        </w:tc>
        <w:tc>
          <w:tcPr>
            <w:tcW w:w="4793" w:type="pct"/>
            <w:gridSpan w:val="2"/>
            <w:shd w:val="clear" w:color="auto" w:fill="FFFFFF" w:themeFill="background1"/>
            <w:vAlign w:val="center"/>
          </w:tcPr>
          <w:p w14:paraId="1C017044" w14:textId="77777777" w:rsidR="00625934" w:rsidRPr="0073260C" w:rsidRDefault="00625934" w:rsidP="002C09AB">
            <w:pPr>
              <w:pStyle w:val="Default"/>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 xml:space="preserve">Podmienka, že výdavky projektu sú oprávnené </w:t>
            </w:r>
          </w:p>
          <w:p w14:paraId="7E3CA509" w14:textId="75FC33C8" w:rsidR="00625934" w:rsidRPr="0073260C" w:rsidRDefault="00625934" w:rsidP="002C09AB">
            <w:pPr>
              <w:pBdr>
                <w:left w:val="single" w:sz="4" w:space="4" w:color="auto"/>
                <w:right w:val="single" w:sz="4" w:space="4" w:color="auto"/>
              </w:pBdr>
              <w:spacing w:after="0" w:line="240" w:lineRule="auto"/>
              <w:jc w:val="both"/>
              <w:rPr>
                <w:rFonts w:cstheme="minorHAnsi"/>
                <w:strike/>
                <w:color w:val="00B050"/>
                <w:sz w:val="16"/>
                <w:szCs w:val="16"/>
              </w:rPr>
            </w:pPr>
            <w:r w:rsidRPr="0073260C">
              <w:rPr>
                <w:rFonts w:cstheme="minorHAnsi"/>
                <w:bCs/>
                <w:strike/>
                <w:color w:val="00B050"/>
                <w:sz w:val="16"/>
                <w:szCs w:val="16"/>
              </w:rPr>
              <w:t xml:space="preserve">Oprávnené výdavky projektu, ktoré žiadateľ musí spĺňať sú oprávnené výdavky v zmysle stratégie CLLD uvedené vo výzve na predkladanie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ako oprávnené výdavky MAS. Žiadateľ musí zároveň spĺňať aj podmienky uvedené v bode 2.2 pre </w:t>
            </w:r>
            <w:proofErr w:type="spellStart"/>
            <w:r w:rsidR="00CB7AB9" w:rsidRPr="0073260C">
              <w:rPr>
                <w:strike/>
                <w:color w:val="00B050"/>
                <w:sz w:val="16"/>
                <w:szCs w:val="16"/>
              </w:rPr>
              <w:t>p</w:t>
            </w:r>
            <w:r w:rsidRPr="0073260C">
              <w:rPr>
                <w:strike/>
                <w:color w:val="00B050"/>
                <w:sz w:val="16"/>
                <w:szCs w:val="16"/>
              </w:rPr>
              <w:t>odopatrenie</w:t>
            </w:r>
            <w:proofErr w:type="spellEnd"/>
            <w:r w:rsidRPr="0073260C">
              <w:rPr>
                <w:strike/>
                <w:color w:val="00B050"/>
                <w:sz w:val="16"/>
                <w:szCs w:val="16"/>
              </w:rPr>
              <w:t xml:space="preserve"> 1.2 Podpora na demonštračné činnosti a informačné akcie v Prílohe 6B k Príručke pre prijímateľa o poskytnutie nenávratného finančného </w:t>
            </w:r>
            <w:r w:rsidRPr="0073260C">
              <w:rPr>
                <w:strike/>
                <w:color w:val="00B050"/>
                <w:sz w:val="16"/>
                <w:szCs w:val="16"/>
              </w:rPr>
              <w:lastRenderedPageBreak/>
              <w:t xml:space="preserve">príspevku z Programu rozvoja vidieka SR 2014 – 2022 pre opatrenie 19. Podpora na miestny rozvoj v rámci iniciatívy LEADER a  podmienky v kapitole </w:t>
            </w:r>
            <w:r w:rsidRPr="0073260C">
              <w:rPr>
                <w:rFonts w:cstheme="minorHAnsi"/>
                <w:strike/>
                <w:color w:val="00B050"/>
                <w:sz w:val="16"/>
                <w:szCs w:val="16"/>
              </w:rPr>
              <w:t>7., ods. 3 až ods. 5</w:t>
            </w:r>
            <w:r w:rsidRPr="0073260C">
              <w:rPr>
                <w:strike/>
                <w:color w:val="00B050"/>
                <w:sz w:val="16"/>
                <w:szCs w:val="16"/>
              </w:rPr>
              <w:t xml:space="preserve"> vyššie uvedenej príručky. </w:t>
            </w:r>
            <w:r w:rsidRPr="0073260C">
              <w:rPr>
                <w:rFonts w:cstheme="minorHAnsi"/>
                <w:strike/>
                <w:color w:val="00B050"/>
                <w:sz w:val="16"/>
                <w:szCs w:val="16"/>
              </w:rPr>
              <w:t xml:space="preserve"> </w:t>
            </w:r>
            <w:r w:rsidRPr="0073260C">
              <w:rPr>
                <w:rFonts w:cstheme="minorHAnsi"/>
                <w:b/>
                <w:strike/>
                <w:color w:val="00B050"/>
                <w:sz w:val="16"/>
                <w:szCs w:val="16"/>
                <w:lang w:eastAsia="sk-SK"/>
              </w:rPr>
              <w:t xml:space="preserve">Kritéria pre </w:t>
            </w:r>
            <w:proofErr w:type="spellStart"/>
            <w:r w:rsidRPr="0073260C">
              <w:rPr>
                <w:rFonts w:cstheme="minorHAnsi"/>
                <w:b/>
                <w:strike/>
                <w:color w:val="00B050"/>
                <w:sz w:val="16"/>
                <w:szCs w:val="16"/>
                <w:lang w:eastAsia="sk-SK"/>
              </w:rPr>
              <w:t>uznateľnosť</w:t>
            </w:r>
            <w:proofErr w:type="spellEnd"/>
            <w:r w:rsidRPr="0073260C">
              <w:rPr>
                <w:rFonts w:cstheme="minorHAnsi"/>
                <w:b/>
                <w:strike/>
                <w:color w:val="00B050"/>
                <w:sz w:val="16"/>
                <w:szCs w:val="16"/>
                <w:lang w:eastAsia="sk-SK"/>
              </w:rPr>
              <w:t xml:space="preserve"> výdavkov, maximálne finančné limity vybraných oprávnených výdavkov tvoria prílohu č. 15B vyššie uvedenej príručky.</w:t>
            </w:r>
            <w:r w:rsidRPr="0073260C">
              <w:rPr>
                <w:strike/>
                <w:color w:val="00B050"/>
                <w:sz w:val="16"/>
                <w:szCs w:val="16"/>
              </w:rPr>
              <w:t xml:space="preserve"> </w:t>
            </w:r>
          </w:p>
          <w:p w14:paraId="77943D48" w14:textId="422C5718" w:rsidR="00625934" w:rsidRPr="0073260C" w:rsidRDefault="00625934" w:rsidP="00BE0E67">
            <w:pPr>
              <w:spacing w:after="0" w:line="240" w:lineRule="auto"/>
              <w:jc w:val="both"/>
              <w:rPr>
                <w:rFonts w:cstheme="minorHAnsi"/>
                <w:strike/>
                <w:color w:val="00B050"/>
                <w:sz w:val="16"/>
                <w:szCs w:val="16"/>
              </w:rPr>
            </w:pPr>
            <w:r w:rsidRPr="0073260C">
              <w:rPr>
                <w:rFonts w:cstheme="minorHAnsi"/>
                <w:strike/>
                <w:color w:val="00B050"/>
                <w:sz w:val="16"/>
                <w:szCs w:val="16"/>
              </w:rPr>
              <w:t xml:space="preserve">Oprávnené náklady (s výnimkou obmedzení citovaných v rámci neoprávnených nákladov) sú náklady spojené s realizáciou oprávnených aktivít, definovaných v bode 2.1 tohto </w:t>
            </w:r>
            <w:proofErr w:type="spellStart"/>
            <w:r w:rsidRPr="0073260C">
              <w:rPr>
                <w:rFonts w:cstheme="minorHAnsi"/>
                <w:strike/>
                <w:color w:val="00B050"/>
                <w:sz w:val="16"/>
                <w:szCs w:val="16"/>
              </w:rPr>
              <w:t>podopatrenia</w:t>
            </w:r>
            <w:proofErr w:type="spellEnd"/>
            <w:r w:rsidRPr="0073260C">
              <w:rPr>
                <w:rFonts w:cstheme="minorHAnsi"/>
                <w:strike/>
                <w:color w:val="00B050"/>
                <w:sz w:val="16"/>
                <w:szCs w:val="16"/>
              </w:rPr>
              <w:t xml:space="preserve"> berúc do úvahy </w:t>
            </w:r>
            <w:r w:rsidRPr="0073260C">
              <w:rPr>
                <w:rFonts w:cstheme="minorHAnsi"/>
                <w:bCs/>
                <w:strike/>
                <w:color w:val="00B050"/>
                <w:sz w:val="16"/>
                <w:szCs w:val="16"/>
              </w:rPr>
              <w:t>uvedené oprávnené aktivity/činnosti MAS</w:t>
            </w:r>
            <w:r w:rsidRPr="0073260C">
              <w:rPr>
                <w:rFonts w:cstheme="minorHAnsi"/>
                <w:strike/>
                <w:color w:val="00B050"/>
                <w:sz w:val="16"/>
                <w:szCs w:val="16"/>
              </w:rPr>
              <w:t xml:space="preserve"> </w:t>
            </w:r>
            <w:r w:rsidRPr="0073260C">
              <w:rPr>
                <w:rFonts w:cstheme="minorHAnsi"/>
                <w:bCs/>
                <w:strike/>
                <w:color w:val="00B050"/>
                <w:sz w:val="16"/>
                <w:szCs w:val="16"/>
              </w:rPr>
              <w:t xml:space="preserve">vo výzve, </w:t>
            </w:r>
            <w:r w:rsidRPr="0073260C">
              <w:rPr>
                <w:rFonts w:cstheme="minorHAnsi"/>
                <w:strike/>
                <w:color w:val="00B050"/>
                <w:sz w:val="16"/>
                <w:szCs w:val="16"/>
              </w:rPr>
              <w:t>a to priame a nepriame:</w:t>
            </w:r>
          </w:p>
          <w:p w14:paraId="23C266E2" w14:textId="77777777" w:rsidR="003F1A77" w:rsidRPr="0073260C" w:rsidRDefault="003F1A77" w:rsidP="003F1A77">
            <w:pPr>
              <w:autoSpaceDE w:val="0"/>
              <w:autoSpaceDN w:val="0"/>
              <w:adjustRightInd w:val="0"/>
              <w:spacing w:after="0" w:line="240" w:lineRule="auto"/>
              <w:jc w:val="both"/>
              <w:rPr>
                <w:rFonts w:cstheme="minorHAnsi"/>
                <w:b/>
                <w:strike/>
                <w:color w:val="00B050"/>
                <w:sz w:val="16"/>
                <w:szCs w:val="16"/>
              </w:rPr>
            </w:pPr>
            <w:r w:rsidRPr="0073260C">
              <w:rPr>
                <w:rFonts w:cstheme="minorHAnsi"/>
                <w:b/>
                <w:strike/>
                <w:color w:val="00B050"/>
                <w:sz w:val="16"/>
                <w:szCs w:val="16"/>
              </w:rPr>
              <w:t xml:space="preserve">PRIAME OPRÁVNENÉ VÝDAVKY </w:t>
            </w:r>
          </w:p>
          <w:p w14:paraId="7495369E" w14:textId="77777777" w:rsidR="00D72C8B" w:rsidRPr="0073260C" w:rsidRDefault="003F1A77" w:rsidP="004800B7">
            <w:pPr>
              <w:pStyle w:val="Odsekzoznamu"/>
              <w:numPr>
                <w:ilvl w:val="0"/>
                <w:numId w:val="544"/>
              </w:numPr>
              <w:autoSpaceDE w:val="0"/>
              <w:autoSpaceDN w:val="0"/>
              <w:adjustRightInd w:val="0"/>
              <w:spacing w:after="0" w:line="240" w:lineRule="auto"/>
              <w:ind w:left="142" w:hanging="142"/>
              <w:jc w:val="both"/>
              <w:rPr>
                <w:rFonts w:cstheme="minorHAnsi"/>
                <w:strike/>
                <w:color w:val="00B050"/>
                <w:sz w:val="16"/>
                <w:szCs w:val="16"/>
                <w:lang w:eastAsia="sk-SK"/>
              </w:rPr>
            </w:pPr>
            <w:r w:rsidRPr="0073260C">
              <w:rPr>
                <w:rFonts w:cstheme="minorHAnsi"/>
                <w:b/>
                <w:strike/>
                <w:color w:val="00B050"/>
                <w:sz w:val="16"/>
                <w:szCs w:val="16"/>
              </w:rPr>
              <w:t xml:space="preserve">personálne výdavky: </w:t>
            </w:r>
          </w:p>
          <w:p w14:paraId="2346C0DE" w14:textId="77777777" w:rsidR="00D72C8B" w:rsidRPr="0073260C" w:rsidRDefault="003F1A77" w:rsidP="004800B7">
            <w:pPr>
              <w:pStyle w:val="Odsekzoznamu"/>
              <w:numPr>
                <w:ilvl w:val="0"/>
                <w:numId w:val="546"/>
              </w:numPr>
              <w:autoSpaceDE w:val="0"/>
              <w:autoSpaceDN w:val="0"/>
              <w:adjustRightInd w:val="0"/>
              <w:spacing w:after="0" w:line="240" w:lineRule="auto"/>
              <w:jc w:val="both"/>
              <w:rPr>
                <w:rFonts w:cstheme="minorHAnsi"/>
                <w:strike/>
                <w:color w:val="00B050"/>
                <w:sz w:val="16"/>
                <w:szCs w:val="16"/>
                <w:lang w:eastAsia="sk-SK"/>
              </w:rPr>
            </w:pPr>
            <w:r w:rsidRPr="0073260C">
              <w:rPr>
                <w:rFonts w:cstheme="minorHAnsi"/>
                <w:strike/>
                <w:color w:val="00B050"/>
                <w:sz w:val="16"/>
                <w:szCs w:val="16"/>
                <w:lang w:eastAsia="sk-SK"/>
              </w:rPr>
              <w:t xml:space="preserve">koordinátor aktivít projektu, </w:t>
            </w:r>
            <w:r w:rsidRPr="0073260C">
              <w:rPr>
                <w:strike/>
                <w:color w:val="00B050"/>
                <w:sz w:val="16"/>
                <w:szCs w:val="16"/>
              </w:rPr>
              <w:t>projektový manažér, administratívny pracovník</w:t>
            </w:r>
            <w:r w:rsidR="00D72C8B" w:rsidRPr="0073260C">
              <w:rPr>
                <w:strike/>
                <w:color w:val="00B050"/>
                <w:sz w:val="16"/>
                <w:szCs w:val="16"/>
              </w:rPr>
              <w:t xml:space="preserve">, </w:t>
            </w:r>
            <w:r w:rsidR="00D72C8B" w:rsidRPr="0073260C">
              <w:rPr>
                <w:rFonts w:cstheme="minorHAnsi"/>
                <w:iCs/>
                <w:strike/>
                <w:color w:val="00B050"/>
                <w:sz w:val="16"/>
                <w:szCs w:val="16"/>
              </w:rPr>
              <w:t xml:space="preserve"> </w:t>
            </w:r>
          </w:p>
          <w:p w14:paraId="6EBEAA48" w14:textId="7D787FE3" w:rsidR="00E074CB" w:rsidRPr="0073260C" w:rsidRDefault="00D72C8B" w:rsidP="004800B7">
            <w:pPr>
              <w:pStyle w:val="Odsekzoznamu"/>
              <w:numPr>
                <w:ilvl w:val="0"/>
                <w:numId w:val="546"/>
              </w:numPr>
              <w:autoSpaceDE w:val="0"/>
              <w:autoSpaceDN w:val="0"/>
              <w:adjustRightInd w:val="0"/>
              <w:spacing w:after="0" w:line="240" w:lineRule="auto"/>
              <w:jc w:val="both"/>
              <w:rPr>
                <w:rFonts w:cstheme="minorHAnsi"/>
                <w:strike/>
                <w:color w:val="00B050"/>
                <w:sz w:val="16"/>
                <w:szCs w:val="16"/>
                <w:lang w:eastAsia="sk-SK"/>
              </w:rPr>
            </w:pPr>
            <w:r w:rsidRPr="0073260C">
              <w:rPr>
                <w:rFonts w:cstheme="minorHAnsi"/>
                <w:iCs/>
                <w:strike/>
                <w:color w:val="00B050"/>
                <w:sz w:val="16"/>
                <w:szCs w:val="16"/>
              </w:rPr>
              <w:t>lektor, tlmočník, prekladateľ</w:t>
            </w:r>
            <w:r w:rsidR="009F1D61" w:rsidRPr="0073260C">
              <w:rPr>
                <w:rFonts w:cstheme="minorHAnsi"/>
                <w:iCs/>
                <w:strike/>
                <w:color w:val="00B050"/>
                <w:sz w:val="16"/>
                <w:szCs w:val="16"/>
              </w:rPr>
              <w:t>, autor</w:t>
            </w:r>
            <w:r w:rsidRPr="0073260C">
              <w:rPr>
                <w:rFonts w:cstheme="minorHAnsi"/>
                <w:iCs/>
                <w:strike/>
                <w:color w:val="00B050"/>
                <w:sz w:val="16"/>
                <w:szCs w:val="16"/>
              </w:rPr>
              <w:t xml:space="preserve"> študijných a propagačných materiálov </w:t>
            </w:r>
            <w:r w:rsidRPr="0073260C">
              <w:rPr>
                <w:rFonts w:cstheme="minorHAnsi"/>
                <w:strike/>
                <w:color w:val="00B050"/>
                <w:sz w:val="16"/>
                <w:szCs w:val="16"/>
              </w:rPr>
              <w:t>(zmluvný vzťah je výsledkom verejného obstarávania/obstarávania)</w:t>
            </w:r>
            <w:r w:rsidRPr="0073260C">
              <w:rPr>
                <w:strike/>
                <w:color w:val="00B050"/>
                <w:sz w:val="16"/>
                <w:szCs w:val="16"/>
              </w:rPr>
              <w:t xml:space="preserve"> </w:t>
            </w:r>
            <w:r w:rsidR="003F1A77" w:rsidRPr="0073260C">
              <w:rPr>
                <w:strike/>
                <w:color w:val="00B050"/>
                <w:sz w:val="16"/>
                <w:szCs w:val="16"/>
              </w:rPr>
              <w:t xml:space="preserve"> </w:t>
            </w:r>
          </w:p>
          <w:p w14:paraId="1B3857C3" w14:textId="77777777" w:rsidR="003F1A77" w:rsidRPr="0073260C" w:rsidRDefault="003F1A77" w:rsidP="003F1A77">
            <w:pPr>
              <w:autoSpaceDE w:val="0"/>
              <w:autoSpaceDN w:val="0"/>
              <w:adjustRightInd w:val="0"/>
              <w:spacing w:after="0" w:line="240" w:lineRule="auto"/>
              <w:jc w:val="both"/>
              <w:rPr>
                <w:rFonts w:cstheme="minorHAnsi"/>
                <w:b/>
                <w:strike/>
                <w:color w:val="00B050"/>
                <w:sz w:val="16"/>
                <w:szCs w:val="16"/>
              </w:rPr>
            </w:pPr>
            <w:r w:rsidRPr="0073260C">
              <w:rPr>
                <w:rFonts w:cstheme="minorHAnsi"/>
                <w:b/>
                <w:strike/>
                <w:color w:val="00B050"/>
                <w:sz w:val="16"/>
                <w:szCs w:val="16"/>
              </w:rPr>
              <w:t xml:space="preserve">NEPRIAME OPRÁVNENÉ VÝDAVKY </w:t>
            </w:r>
          </w:p>
          <w:p w14:paraId="56BA580D" w14:textId="4C7AC78E" w:rsidR="00E074CB" w:rsidRPr="0073260C" w:rsidRDefault="003F1A77" w:rsidP="004800B7">
            <w:pPr>
              <w:pStyle w:val="Odsekzoznamu"/>
              <w:numPr>
                <w:ilvl w:val="0"/>
                <w:numId w:val="544"/>
              </w:numPr>
              <w:autoSpaceDE w:val="0"/>
              <w:autoSpaceDN w:val="0"/>
              <w:adjustRightInd w:val="0"/>
              <w:spacing w:after="0" w:line="240" w:lineRule="auto"/>
              <w:ind w:left="142" w:hanging="142"/>
              <w:jc w:val="both"/>
              <w:rPr>
                <w:rFonts w:cstheme="minorHAnsi"/>
                <w:iCs/>
                <w:strike/>
                <w:color w:val="00B050"/>
                <w:sz w:val="16"/>
                <w:szCs w:val="16"/>
              </w:rPr>
            </w:pPr>
            <w:r w:rsidRPr="0073260C">
              <w:rPr>
                <w:rFonts w:cstheme="minorHAnsi"/>
                <w:b/>
                <w:strike/>
                <w:color w:val="00B050"/>
                <w:sz w:val="16"/>
                <w:szCs w:val="16"/>
              </w:rPr>
              <w:t>režijné výdavky</w:t>
            </w:r>
            <w:r w:rsidRPr="0073260C">
              <w:rPr>
                <w:rFonts w:cstheme="minorHAnsi"/>
                <w:strike/>
                <w:color w:val="00B050"/>
                <w:sz w:val="16"/>
                <w:szCs w:val="16"/>
              </w:rPr>
              <w:t xml:space="preserve">: </w:t>
            </w:r>
            <w:r w:rsidR="00E074CB" w:rsidRPr="0073260C">
              <w:rPr>
                <w:rFonts w:cstheme="minorHAnsi"/>
                <w:iCs/>
                <w:strike/>
                <w:color w:val="00B050"/>
                <w:sz w:val="16"/>
                <w:szCs w:val="16"/>
              </w:rPr>
              <w:t xml:space="preserve">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73260C">
              <w:rPr>
                <w:rFonts w:cstheme="minorHAnsi"/>
                <w:iCs/>
                <w:strike/>
                <w:color w:val="00B050"/>
                <w:sz w:val="16"/>
                <w:szCs w:val="16"/>
              </w:rPr>
              <w:t>flipchart</w:t>
            </w:r>
            <w:proofErr w:type="spellEnd"/>
            <w:r w:rsidR="00E074CB" w:rsidRPr="0073260C">
              <w:rPr>
                <w:rFonts w:cstheme="minorHAnsi"/>
                <w:iCs/>
                <w:strike/>
                <w:color w:val="00B050"/>
                <w:sz w:val="16"/>
                <w:szCs w:val="16"/>
              </w:rPr>
              <w:t xml:space="preserve"> a pod.), tvorba webovej stránky a portálov.</w:t>
            </w:r>
          </w:p>
          <w:p w14:paraId="698CAA5E" w14:textId="170E138C" w:rsidR="00E074CB" w:rsidRPr="0073260C" w:rsidRDefault="003F1A77" w:rsidP="004800B7">
            <w:pPr>
              <w:pStyle w:val="Odsekzoznamu"/>
              <w:numPr>
                <w:ilvl w:val="0"/>
                <w:numId w:val="544"/>
              </w:numPr>
              <w:autoSpaceDE w:val="0"/>
              <w:autoSpaceDN w:val="0"/>
              <w:adjustRightInd w:val="0"/>
              <w:spacing w:after="0" w:line="240" w:lineRule="auto"/>
              <w:ind w:left="142" w:hanging="142"/>
              <w:jc w:val="both"/>
              <w:rPr>
                <w:rFonts w:cstheme="minorHAnsi"/>
                <w:b/>
                <w:iCs/>
                <w:strike/>
                <w:color w:val="00B050"/>
                <w:sz w:val="16"/>
                <w:szCs w:val="16"/>
              </w:rPr>
            </w:pPr>
            <w:r w:rsidRPr="0073260C">
              <w:rPr>
                <w:rFonts w:cstheme="minorHAnsi"/>
                <w:b/>
                <w:strike/>
                <w:color w:val="00B050"/>
                <w:sz w:val="16"/>
                <w:szCs w:val="16"/>
                <w:lang w:eastAsia="sk-SK"/>
              </w:rPr>
              <w:t>služby zabezpečené dodávateľsky</w:t>
            </w:r>
            <w:r w:rsidR="00F725D1" w:rsidRPr="0073260C">
              <w:rPr>
                <w:rFonts w:cstheme="minorHAnsi"/>
                <w:b/>
                <w:strike/>
                <w:color w:val="00B050"/>
                <w:sz w:val="16"/>
                <w:szCs w:val="16"/>
                <w:lang w:eastAsia="sk-SK"/>
              </w:rPr>
              <w:t xml:space="preserve">: </w:t>
            </w:r>
            <w:r w:rsidR="00F725D1" w:rsidRPr="0073260C">
              <w:rPr>
                <w:rFonts w:cstheme="minorHAnsi"/>
                <w:iCs/>
                <w:strike/>
                <w:color w:val="00B050"/>
                <w:sz w:val="16"/>
                <w:szCs w:val="16"/>
              </w:rPr>
              <w:t>e</w:t>
            </w:r>
            <w:r w:rsidR="00E074CB" w:rsidRPr="0073260C">
              <w:rPr>
                <w:rFonts w:cstheme="minorHAnsi"/>
                <w:iCs/>
                <w:strike/>
                <w:color w:val="00B050"/>
                <w:sz w:val="16"/>
                <w:szCs w:val="16"/>
              </w:rPr>
              <w:t>xterní zamestnanci</w:t>
            </w:r>
            <w:r w:rsidR="00D72C8B" w:rsidRPr="0073260C">
              <w:rPr>
                <w:rFonts w:cstheme="minorHAnsi"/>
                <w:iCs/>
                <w:strike/>
                <w:color w:val="00B050"/>
                <w:sz w:val="16"/>
                <w:szCs w:val="16"/>
              </w:rPr>
              <w:t xml:space="preserve"> vrátane  lektora, tlmočníka, prekladateľa, autora študijných a propagačných materiálov </w:t>
            </w:r>
            <w:r w:rsidR="00E074CB" w:rsidRPr="0073260C">
              <w:rPr>
                <w:rFonts w:cstheme="minorHAnsi"/>
                <w:iCs/>
                <w:strike/>
                <w:color w:val="00B050"/>
                <w:sz w:val="16"/>
                <w:szCs w:val="16"/>
              </w:rPr>
              <w:t>, ktorí vykonávajú pracovné činnosti uvedené v</w:t>
            </w:r>
            <w:r w:rsidR="00F725D1" w:rsidRPr="0073260C">
              <w:rPr>
                <w:rFonts w:cstheme="minorHAnsi"/>
                <w:iCs/>
                <w:strike/>
                <w:color w:val="00B050"/>
                <w:sz w:val="16"/>
                <w:szCs w:val="16"/>
              </w:rPr>
              <w:t> Prílohe 15B</w:t>
            </w:r>
            <w:r w:rsidR="00D30E11" w:rsidRPr="0073260C">
              <w:rPr>
                <w:rFonts w:cstheme="minorHAnsi"/>
                <w:iCs/>
                <w:strike/>
                <w:color w:val="00B050"/>
                <w:sz w:val="16"/>
                <w:szCs w:val="16"/>
              </w:rPr>
              <w:t xml:space="preserve"> </w:t>
            </w:r>
            <w:r w:rsidR="00F725D1" w:rsidRPr="0073260C">
              <w:rPr>
                <w:rFonts w:cstheme="minorHAnsi"/>
                <w:iCs/>
                <w:strike/>
                <w:color w:val="00B050"/>
                <w:sz w:val="16"/>
                <w:szCs w:val="16"/>
              </w:rPr>
              <w:t>k p</w:t>
            </w:r>
            <w:r w:rsidR="00D72C8B" w:rsidRPr="0073260C">
              <w:rPr>
                <w:rFonts w:cstheme="minorHAnsi"/>
                <w:iCs/>
                <w:strike/>
                <w:color w:val="00B050"/>
                <w:sz w:val="16"/>
                <w:szCs w:val="16"/>
              </w:rPr>
              <w:t>ríručke pre prijímateľa LEADER</w:t>
            </w:r>
            <w:r w:rsidR="00E074CB" w:rsidRPr="0073260C">
              <w:rPr>
                <w:rFonts w:cstheme="minorHAnsi"/>
                <w:iCs/>
                <w:strike/>
                <w:color w:val="00B050"/>
                <w:sz w:val="16"/>
                <w:szCs w:val="16"/>
              </w:rPr>
              <w:t xml:space="preserve"> vrátane cestovného, stravného a</w:t>
            </w:r>
            <w:r w:rsidR="00F725D1" w:rsidRPr="0073260C">
              <w:rPr>
                <w:rFonts w:cstheme="minorHAnsi"/>
                <w:iCs/>
                <w:strike/>
                <w:color w:val="00B050"/>
                <w:sz w:val="16"/>
                <w:szCs w:val="16"/>
              </w:rPr>
              <w:t> </w:t>
            </w:r>
            <w:r w:rsidR="00E074CB" w:rsidRPr="0073260C">
              <w:rPr>
                <w:rFonts w:cstheme="minorHAnsi"/>
                <w:iCs/>
                <w:strike/>
                <w:color w:val="00B050"/>
                <w:sz w:val="16"/>
                <w:szCs w:val="16"/>
              </w:rPr>
              <w:t>ubytovania</w:t>
            </w:r>
            <w:r w:rsidR="00F725D1" w:rsidRPr="0073260C">
              <w:rPr>
                <w:rFonts w:cstheme="minorHAnsi"/>
                <w:iCs/>
                <w:strike/>
                <w:color w:val="00B050"/>
                <w:sz w:val="16"/>
                <w:szCs w:val="16"/>
              </w:rPr>
              <w:t>,</w:t>
            </w:r>
            <w:r w:rsidR="00F725D1" w:rsidRPr="0073260C">
              <w:rPr>
                <w:rFonts w:cstheme="minorHAnsi"/>
                <w:b/>
                <w:iCs/>
                <w:strike/>
                <w:color w:val="00B050"/>
                <w:sz w:val="16"/>
                <w:szCs w:val="16"/>
              </w:rPr>
              <w:t xml:space="preserve"> </w:t>
            </w:r>
            <w:r w:rsidR="00F725D1" w:rsidRPr="0073260C">
              <w:rPr>
                <w:rFonts w:cstheme="minorHAnsi"/>
                <w:strike/>
                <w:color w:val="00B050"/>
                <w:sz w:val="16"/>
                <w:szCs w:val="16"/>
              </w:rPr>
              <w:t>p</w:t>
            </w:r>
            <w:r w:rsidR="00E074CB" w:rsidRPr="0073260C">
              <w:rPr>
                <w:rFonts w:cstheme="minorHAnsi"/>
                <w:strike/>
                <w:color w:val="00B050"/>
                <w:sz w:val="16"/>
                <w:szCs w:val="16"/>
              </w:rPr>
              <w:t>renájom učebného priestoru (premietacie plátno, dataprojektor, notebook a pod.)</w:t>
            </w:r>
            <w:r w:rsidR="00F725D1" w:rsidRPr="0073260C">
              <w:rPr>
                <w:rFonts w:cstheme="minorHAnsi"/>
                <w:strike/>
                <w:color w:val="00B050"/>
                <w:sz w:val="16"/>
                <w:szCs w:val="16"/>
              </w:rPr>
              <w:t xml:space="preserve">, </w:t>
            </w:r>
            <w:r w:rsidR="00F725D1" w:rsidRPr="0073260C">
              <w:rPr>
                <w:rFonts w:cstheme="minorHAnsi"/>
                <w:iCs/>
                <w:strike/>
                <w:color w:val="00B050"/>
                <w:sz w:val="16"/>
                <w:szCs w:val="16"/>
              </w:rPr>
              <w:t>p</w:t>
            </w:r>
            <w:r w:rsidR="00E074CB" w:rsidRPr="0073260C">
              <w:rPr>
                <w:rFonts w:cstheme="minorHAnsi"/>
                <w:iCs/>
                <w:strike/>
                <w:color w:val="00B050"/>
                <w:sz w:val="16"/>
                <w:szCs w:val="16"/>
              </w:rPr>
              <w:t>renájom  miestností a vybavenia, ktorý je využívaný na účely projektu  - vzdelávacej aktivity</w:t>
            </w:r>
            <w:r w:rsidR="00F725D1" w:rsidRPr="0073260C">
              <w:rPr>
                <w:rFonts w:cstheme="minorHAnsi"/>
                <w:iCs/>
                <w:strike/>
                <w:color w:val="00B050"/>
                <w:sz w:val="16"/>
                <w:szCs w:val="16"/>
              </w:rPr>
              <w:t xml:space="preserve">, </w:t>
            </w:r>
            <w:r w:rsidR="00F725D1" w:rsidRPr="0073260C">
              <w:rPr>
                <w:rFonts w:cstheme="minorHAnsi"/>
                <w:strike/>
                <w:color w:val="00B050"/>
                <w:sz w:val="16"/>
                <w:szCs w:val="16"/>
              </w:rPr>
              <w:t>v</w:t>
            </w:r>
            <w:r w:rsidR="00E074CB" w:rsidRPr="0073260C">
              <w:rPr>
                <w:rFonts w:cstheme="minorHAnsi"/>
                <w:strike/>
                <w:color w:val="00B050"/>
                <w:sz w:val="16"/>
                <w:szCs w:val="16"/>
              </w:rPr>
              <w:t>ýdavky na zahraničné informačné a vzdelávacie stáže a návštevy v EÚ (z podpory sú vylúčené výdavky na pracovné cesty a stáže do krajín mimo EÚ)</w:t>
            </w:r>
            <w:r w:rsidR="00F725D1" w:rsidRPr="0073260C">
              <w:rPr>
                <w:rFonts w:cstheme="minorHAnsi"/>
                <w:strike/>
                <w:color w:val="00B050"/>
                <w:sz w:val="16"/>
                <w:szCs w:val="16"/>
              </w:rPr>
              <w:t>, t</w:t>
            </w:r>
            <w:r w:rsidR="00E074CB" w:rsidRPr="0073260C">
              <w:rPr>
                <w:rFonts w:cstheme="minorHAnsi"/>
                <w:strike/>
                <w:color w:val="00B050"/>
                <w:sz w:val="16"/>
                <w:szCs w:val="16"/>
              </w:rPr>
              <w:t>lač študijného a informačného  materiálu (návrhy, grafická úprava, odborná úprava,  tlač a kopírovanie, väzba, výdavky spojené s poštovou distribúciou a pod.)</w:t>
            </w:r>
            <w:r w:rsidR="00F725D1" w:rsidRPr="0073260C">
              <w:rPr>
                <w:rFonts w:cstheme="minorHAnsi"/>
                <w:strike/>
                <w:color w:val="00B050"/>
                <w:sz w:val="16"/>
                <w:szCs w:val="16"/>
              </w:rPr>
              <w:t>, š</w:t>
            </w:r>
            <w:r w:rsidR="00E074CB" w:rsidRPr="0073260C">
              <w:rPr>
                <w:rFonts w:cstheme="minorHAnsi"/>
                <w:strike/>
                <w:color w:val="00B050"/>
                <w:sz w:val="16"/>
                <w:szCs w:val="16"/>
              </w:rPr>
              <w:t xml:space="preserve">írenie informácií a publicitu projektu (tvorba webovej stránky, tlačové konferencie, výroba informačných a propagačných materiálov vrátane zverejnenia v tlači a masmédiách a ďalšie </w:t>
            </w:r>
            <w:proofErr w:type="spellStart"/>
            <w:r w:rsidR="00E074CB" w:rsidRPr="0073260C">
              <w:rPr>
                <w:rFonts w:cstheme="minorHAnsi"/>
                <w:strike/>
                <w:color w:val="00B050"/>
                <w:sz w:val="16"/>
                <w:szCs w:val="16"/>
              </w:rPr>
              <w:t>diseminačné</w:t>
            </w:r>
            <w:proofErr w:type="spellEnd"/>
            <w:r w:rsidR="00E074CB" w:rsidRPr="0073260C">
              <w:rPr>
                <w:rFonts w:cstheme="minorHAnsi"/>
                <w:strike/>
                <w:color w:val="00B050"/>
                <w:sz w:val="16"/>
                <w:szCs w:val="16"/>
              </w:rPr>
              <w:t xml:space="preserve"> aktivity projektu)</w:t>
            </w:r>
            <w:r w:rsidR="00F725D1" w:rsidRPr="0073260C">
              <w:rPr>
                <w:rFonts w:cstheme="minorHAnsi"/>
                <w:strike/>
                <w:color w:val="00B050"/>
                <w:sz w:val="16"/>
                <w:szCs w:val="16"/>
              </w:rPr>
              <w:t>, v</w:t>
            </w:r>
            <w:r w:rsidR="00E074CB" w:rsidRPr="0073260C">
              <w:rPr>
                <w:rFonts w:cstheme="minorHAnsi"/>
                <w:strike/>
                <w:color w:val="00B050"/>
                <w:sz w:val="16"/>
                <w:szCs w:val="16"/>
              </w:rPr>
              <w:t>ýdavky na formy dištančného vzdelávania (napr. e</w:t>
            </w:r>
            <w:r w:rsidR="00CB7AB9" w:rsidRPr="0073260C">
              <w:rPr>
                <w:rFonts w:cstheme="minorHAnsi"/>
                <w:strike/>
                <w:color w:val="00B050"/>
                <w:sz w:val="16"/>
                <w:szCs w:val="16"/>
              </w:rPr>
              <w:t>-</w:t>
            </w:r>
            <w:r w:rsidR="00E074CB" w:rsidRPr="0073260C">
              <w:rPr>
                <w:rFonts w:cstheme="minorHAnsi"/>
                <w:strike/>
                <w:color w:val="00B050"/>
                <w:sz w:val="16"/>
                <w:szCs w:val="16"/>
              </w:rPr>
              <w:t xml:space="preserve"> </w:t>
            </w:r>
            <w:proofErr w:type="spellStart"/>
            <w:r w:rsidR="00E074CB" w:rsidRPr="0073260C">
              <w:rPr>
                <w:rFonts w:cstheme="minorHAnsi"/>
                <w:strike/>
                <w:color w:val="00B050"/>
                <w:sz w:val="16"/>
                <w:szCs w:val="16"/>
              </w:rPr>
              <w:t>learning</w:t>
            </w:r>
            <w:proofErr w:type="spellEnd"/>
            <w:r w:rsidR="00E074CB" w:rsidRPr="0073260C">
              <w:rPr>
                <w:rFonts w:cstheme="minorHAnsi"/>
                <w:strike/>
                <w:color w:val="00B050"/>
                <w:sz w:val="16"/>
                <w:szCs w:val="16"/>
              </w:rPr>
              <w:t>, portály, spoty a pod.)</w:t>
            </w:r>
            <w:r w:rsidR="00F725D1" w:rsidRPr="0073260C">
              <w:rPr>
                <w:rFonts w:cstheme="minorHAnsi"/>
                <w:strike/>
                <w:color w:val="00B050"/>
                <w:sz w:val="16"/>
                <w:szCs w:val="16"/>
              </w:rPr>
              <w:t>, a</w:t>
            </w:r>
            <w:r w:rsidR="00E074CB" w:rsidRPr="0073260C">
              <w:rPr>
                <w:rFonts w:cstheme="minorHAnsi"/>
                <w:strike/>
                <w:color w:val="00B050"/>
                <w:sz w:val="16"/>
                <w:szCs w:val="16"/>
              </w:rPr>
              <w:t>ktivity praktického výcviku (ukážky, demonštrácie, návštevy farmy a pod.), slúžiacich výlučne  pre potreby vzdelávania.</w:t>
            </w:r>
          </w:p>
          <w:p w14:paraId="03A7A026" w14:textId="43D5A1EA" w:rsidR="003F1A77" w:rsidRPr="0073260C" w:rsidRDefault="003F1A77" w:rsidP="004800B7">
            <w:pPr>
              <w:pStyle w:val="Odsekzoznamu"/>
              <w:numPr>
                <w:ilvl w:val="0"/>
                <w:numId w:val="544"/>
              </w:numPr>
              <w:autoSpaceDE w:val="0"/>
              <w:autoSpaceDN w:val="0"/>
              <w:adjustRightInd w:val="0"/>
              <w:spacing w:after="0" w:line="240" w:lineRule="auto"/>
              <w:ind w:left="142" w:hanging="142"/>
              <w:jc w:val="both"/>
              <w:rPr>
                <w:rFonts w:cstheme="minorHAnsi"/>
                <w:b/>
                <w:iCs/>
                <w:strike/>
                <w:color w:val="00B050"/>
                <w:sz w:val="16"/>
                <w:szCs w:val="16"/>
              </w:rPr>
            </w:pPr>
            <w:r w:rsidRPr="0073260C">
              <w:rPr>
                <w:rFonts w:cstheme="minorHAnsi"/>
                <w:b/>
                <w:iCs/>
                <w:strike/>
                <w:color w:val="00B050"/>
                <w:sz w:val="16"/>
                <w:szCs w:val="16"/>
              </w:rPr>
              <w:t xml:space="preserve">cestovné náhrady pre zamestnancov </w:t>
            </w:r>
          </w:p>
          <w:p w14:paraId="2D35D92C" w14:textId="284D6B44" w:rsidR="003F1A77" w:rsidRPr="0073260C" w:rsidRDefault="003F1A77" w:rsidP="004800B7">
            <w:pPr>
              <w:pStyle w:val="Odsekzoznamu"/>
              <w:numPr>
                <w:ilvl w:val="0"/>
                <w:numId w:val="544"/>
              </w:numPr>
              <w:autoSpaceDE w:val="0"/>
              <w:autoSpaceDN w:val="0"/>
              <w:adjustRightInd w:val="0"/>
              <w:spacing w:after="0" w:line="240" w:lineRule="auto"/>
              <w:ind w:left="142" w:hanging="142"/>
              <w:jc w:val="both"/>
              <w:rPr>
                <w:b/>
                <w:strike/>
                <w:color w:val="00B050"/>
              </w:rPr>
            </w:pPr>
            <w:r w:rsidRPr="0073260C">
              <w:rPr>
                <w:rFonts w:cstheme="minorHAnsi"/>
                <w:b/>
                <w:strike/>
                <w:color w:val="00B050"/>
                <w:sz w:val="16"/>
                <w:szCs w:val="16"/>
                <w:lang w:eastAsia="sk-SK"/>
              </w:rPr>
              <w:t>cestovné, stravné a ubytovanie pre účastníkov</w:t>
            </w:r>
            <w:r w:rsidR="00126F5E" w:rsidRPr="0073260C">
              <w:rPr>
                <w:rFonts w:cstheme="minorHAnsi"/>
                <w:b/>
                <w:strike/>
                <w:color w:val="00B050"/>
                <w:sz w:val="16"/>
                <w:szCs w:val="16"/>
                <w:lang w:eastAsia="sk-SK"/>
              </w:rPr>
              <w:t xml:space="preserve"> vzdelávacej aktivity</w:t>
            </w:r>
          </w:p>
          <w:p w14:paraId="3A161859" w14:textId="77777777" w:rsidR="003F1A77" w:rsidRPr="0073260C" w:rsidRDefault="003F1A77" w:rsidP="00BE0E67">
            <w:pPr>
              <w:spacing w:after="0" w:line="240" w:lineRule="auto"/>
              <w:jc w:val="both"/>
              <w:rPr>
                <w:rFonts w:cstheme="minorHAnsi"/>
                <w:strike/>
                <w:color w:val="00B050"/>
                <w:sz w:val="16"/>
                <w:szCs w:val="16"/>
              </w:rPr>
            </w:pPr>
          </w:p>
          <w:p w14:paraId="75A63F7A" w14:textId="77777777" w:rsidR="00625934" w:rsidRPr="0073260C" w:rsidRDefault="00625934" w:rsidP="00BE0E67">
            <w:pPr>
              <w:pStyle w:val="Standard"/>
              <w:tabs>
                <w:tab w:val="left" w:pos="709"/>
              </w:tabs>
              <w:jc w:val="both"/>
              <w:rPr>
                <w:rFonts w:asciiTheme="minorHAnsi" w:hAnsiTheme="minorHAnsi" w:cstheme="minorHAnsi"/>
                <w:b/>
                <w:bCs/>
                <w:i/>
                <w:strike/>
                <w:color w:val="00B050"/>
                <w:sz w:val="16"/>
                <w:szCs w:val="16"/>
                <w:u w:val="single"/>
              </w:rPr>
            </w:pPr>
            <w:r w:rsidRPr="0073260C">
              <w:rPr>
                <w:rFonts w:asciiTheme="minorHAnsi" w:hAnsiTheme="minorHAnsi" w:cstheme="minorHAnsi"/>
                <w:b/>
                <w:strike/>
                <w:color w:val="00B050"/>
                <w:sz w:val="18"/>
                <w:szCs w:val="18"/>
                <w:u w:val="single"/>
              </w:rPr>
              <w:t>Forma a spôsob preukázania splnenia PPP</w:t>
            </w:r>
            <w:r w:rsidRPr="0073260C">
              <w:rPr>
                <w:rFonts w:asciiTheme="minorHAnsi" w:hAnsiTheme="minorHAnsi" w:cstheme="minorHAnsi"/>
                <w:b/>
                <w:bCs/>
                <w:i/>
                <w:strike/>
                <w:color w:val="00B050"/>
                <w:sz w:val="16"/>
                <w:szCs w:val="16"/>
                <w:u w:val="single"/>
              </w:rPr>
              <w:t xml:space="preserve"> </w:t>
            </w:r>
          </w:p>
          <w:p w14:paraId="386937B8" w14:textId="77777777" w:rsidR="00625934" w:rsidRPr="0073260C" w:rsidRDefault="00625934" w:rsidP="004800B7">
            <w:pPr>
              <w:pStyle w:val="Odsekzoznamu"/>
              <w:numPr>
                <w:ilvl w:val="0"/>
                <w:numId w:val="216"/>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2C0F538D" w14:textId="77777777" w:rsidR="00B04A7F" w:rsidRPr="0073260C" w:rsidRDefault="00625934" w:rsidP="004800B7">
            <w:pPr>
              <w:pStyle w:val="Odsekzoznamu"/>
              <w:numPr>
                <w:ilvl w:val="0"/>
                <w:numId w:val="216"/>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7B018BD1" w14:textId="3CD38E14" w:rsidR="00625934" w:rsidRPr="0073260C" w:rsidRDefault="00B04A7F" w:rsidP="004800B7">
            <w:pPr>
              <w:pStyle w:val="Odsekzoznamu"/>
              <w:numPr>
                <w:ilvl w:val="0"/>
                <w:numId w:val="216"/>
              </w:numPr>
              <w:spacing w:after="0" w:line="240" w:lineRule="auto"/>
              <w:ind w:left="211" w:hanging="211"/>
              <w:jc w:val="both"/>
              <w:rPr>
                <w:strike/>
                <w:color w:val="00B050"/>
              </w:rPr>
            </w:pPr>
            <w:r w:rsidRPr="0073260C">
              <w:rPr>
                <w:rFonts w:cstheme="minorHAnsi"/>
                <w:strike/>
                <w:color w:val="00B050"/>
                <w:sz w:val="16"/>
                <w:szCs w:val="16"/>
              </w:rPr>
              <w:t>Popis v projekte realizácie (Príloha 2B k príručke pre prijímateľa LEADER)</w:t>
            </w:r>
          </w:p>
          <w:p w14:paraId="100D33AA" w14:textId="77777777" w:rsidR="00625934" w:rsidRPr="0073260C" w:rsidRDefault="00625934"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6813324" w14:textId="66167CE8" w:rsidR="00625934" w:rsidRPr="0073260C" w:rsidRDefault="00625934" w:rsidP="004800B7">
            <w:pPr>
              <w:pStyle w:val="Textkomentra"/>
              <w:numPr>
                <w:ilvl w:val="0"/>
                <w:numId w:val="222"/>
              </w:numPr>
              <w:spacing w:after="0" w:line="240" w:lineRule="auto"/>
              <w:ind w:left="213" w:hanging="213"/>
              <w:rPr>
                <w:strike/>
                <w:color w:val="00B050"/>
              </w:rPr>
            </w:pPr>
            <w:r w:rsidRPr="0073260C">
              <w:rPr>
                <w:rFonts w:cstheme="minorHAnsi"/>
                <w:strike/>
                <w:color w:val="00B050"/>
                <w:sz w:val="16"/>
                <w:szCs w:val="16"/>
              </w:rPr>
              <w:t>v zmysle dokumentácie uvedenej v časti „Forma a spôsob preukázania splnenia PPP“</w:t>
            </w:r>
          </w:p>
        </w:tc>
      </w:tr>
      <w:tr w:rsidR="0073260C" w:rsidRPr="0073260C" w14:paraId="611B27D3" w14:textId="77777777" w:rsidTr="00F76ECB">
        <w:trPr>
          <w:trHeight w:val="284"/>
        </w:trPr>
        <w:tc>
          <w:tcPr>
            <w:tcW w:w="5000" w:type="pct"/>
            <w:gridSpan w:val="3"/>
            <w:shd w:val="clear" w:color="auto" w:fill="FFE599" w:themeFill="accent4" w:themeFillTint="66"/>
            <w:vAlign w:val="center"/>
          </w:tcPr>
          <w:p w14:paraId="1679FE3D" w14:textId="77777777" w:rsidR="00E052EC" w:rsidRPr="0073260C" w:rsidRDefault="00E052EC" w:rsidP="00E052EC">
            <w:pPr>
              <w:spacing w:after="0" w:line="240" w:lineRule="auto"/>
              <w:rPr>
                <w:rFonts w:cstheme="minorHAnsi"/>
                <w:caps/>
                <w:strike/>
                <w:color w:val="00B050"/>
              </w:rPr>
            </w:pPr>
            <w:r w:rsidRPr="0073260C">
              <w:rPr>
                <w:rFonts w:cstheme="minorHAnsi"/>
                <w:b/>
                <w:strike/>
                <w:color w:val="00B050"/>
                <w:sz w:val="22"/>
                <w:szCs w:val="22"/>
              </w:rPr>
              <w:lastRenderedPageBreak/>
              <w:t xml:space="preserve">3. OPRÁVNENOSŤ </w:t>
            </w:r>
            <w:r w:rsidRPr="0073260C">
              <w:rPr>
                <w:rFonts w:cstheme="minorHAnsi"/>
                <w:b/>
                <w:caps/>
                <w:strike/>
                <w:color w:val="00B050"/>
                <w:sz w:val="22"/>
                <w:szCs w:val="22"/>
              </w:rPr>
              <w:t>spôsobu</w:t>
            </w:r>
            <w:r w:rsidRPr="0073260C">
              <w:rPr>
                <w:rFonts w:cstheme="minorHAnsi"/>
                <w:b/>
                <w:strike/>
                <w:color w:val="00B050"/>
                <w:sz w:val="22"/>
                <w:szCs w:val="22"/>
              </w:rPr>
              <w:t xml:space="preserve"> FINANCOVANIA</w:t>
            </w:r>
          </w:p>
        </w:tc>
      </w:tr>
      <w:tr w:rsidR="0073260C" w:rsidRPr="0073260C" w14:paraId="3CBFC35C" w14:textId="77777777" w:rsidTr="00F76ECB">
        <w:trPr>
          <w:trHeight w:val="284"/>
        </w:trPr>
        <w:tc>
          <w:tcPr>
            <w:tcW w:w="207" w:type="pct"/>
            <w:shd w:val="clear" w:color="auto" w:fill="FFF2CC" w:themeFill="accent4" w:themeFillTint="33"/>
            <w:vAlign w:val="center"/>
          </w:tcPr>
          <w:p w14:paraId="69D3B64C" w14:textId="77777777" w:rsidR="00E052EC" w:rsidRPr="0073260C" w:rsidRDefault="00E052EC" w:rsidP="00E052EC">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93" w:type="pct"/>
            <w:gridSpan w:val="2"/>
            <w:shd w:val="clear" w:color="auto" w:fill="FFF2CC" w:themeFill="accent4" w:themeFillTint="33"/>
            <w:vAlign w:val="center"/>
          </w:tcPr>
          <w:p w14:paraId="7A0569FB" w14:textId="77777777" w:rsidR="00E052EC" w:rsidRPr="0073260C" w:rsidRDefault="00E052EC" w:rsidP="00E052EC">
            <w:pPr>
              <w:spacing w:after="0" w:line="240" w:lineRule="auto"/>
              <w:jc w:val="center"/>
              <w:rPr>
                <w:rFonts w:cstheme="minorHAnsi"/>
                <w:b/>
                <w:strike/>
                <w:color w:val="00B050"/>
                <w:sz w:val="18"/>
                <w:szCs w:val="18"/>
              </w:rPr>
            </w:pPr>
            <w:r w:rsidRPr="0073260C">
              <w:rPr>
                <w:rFonts w:cstheme="minorHAnsi"/>
                <w:b/>
                <w:strike/>
                <w:color w:val="00B050"/>
                <w:sz w:val="18"/>
                <w:szCs w:val="18"/>
              </w:rPr>
              <w:t xml:space="preserve">Podmienka poskytnutia príspevku (PPP) a jej popis </w:t>
            </w:r>
          </w:p>
        </w:tc>
      </w:tr>
      <w:tr w:rsidR="0073260C" w:rsidRPr="0073260C" w14:paraId="20F5B8B1" w14:textId="77777777" w:rsidTr="00E052EC">
        <w:trPr>
          <w:trHeight w:val="284"/>
        </w:trPr>
        <w:tc>
          <w:tcPr>
            <w:tcW w:w="207" w:type="pct"/>
            <w:vMerge w:val="restart"/>
            <w:shd w:val="clear" w:color="auto" w:fill="FFFFFF" w:themeFill="background1"/>
            <w:vAlign w:val="center"/>
          </w:tcPr>
          <w:p w14:paraId="23B67FF5" w14:textId="77777777" w:rsidR="00E052EC" w:rsidRPr="0073260C" w:rsidRDefault="00E052EC" w:rsidP="00E052EC">
            <w:pPr>
              <w:spacing w:after="0" w:line="240" w:lineRule="auto"/>
              <w:jc w:val="center"/>
              <w:rPr>
                <w:rFonts w:cstheme="minorHAnsi"/>
                <w:b/>
                <w:strike/>
                <w:color w:val="00B050"/>
                <w:sz w:val="16"/>
                <w:szCs w:val="16"/>
              </w:rPr>
            </w:pPr>
            <w:r w:rsidRPr="0073260C">
              <w:rPr>
                <w:rFonts w:cstheme="minorHAnsi"/>
                <w:b/>
                <w:strike/>
                <w:color w:val="00B050"/>
                <w:sz w:val="16"/>
                <w:szCs w:val="16"/>
              </w:rPr>
              <w:t>3.1</w:t>
            </w:r>
          </w:p>
        </w:tc>
        <w:tc>
          <w:tcPr>
            <w:tcW w:w="367" w:type="pct"/>
            <w:vMerge w:val="restart"/>
            <w:shd w:val="clear" w:color="auto" w:fill="FFFFFF" w:themeFill="background1"/>
            <w:vAlign w:val="center"/>
          </w:tcPr>
          <w:p w14:paraId="2B57A42F" w14:textId="77777777" w:rsidR="00E052EC" w:rsidRPr="0073260C" w:rsidRDefault="00E052EC" w:rsidP="00E052EC">
            <w:pPr>
              <w:pStyle w:val="Default"/>
              <w:jc w:val="center"/>
              <w:rPr>
                <w:rFonts w:asciiTheme="minorHAnsi" w:hAnsiTheme="minorHAnsi" w:cstheme="minorHAnsi"/>
                <w:b/>
                <w:strike/>
                <w:color w:val="00B050"/>
                <w:sz w:val="16"/>
                <w:szCs w:val="16"/>
              </w:rPr>
            </w:pPr>
            <w:r w:rsidRPr="0073260C">
              <w:rPr>
                <w:rFonts w:asciiTheme="minorHAnsi" w:hAnsiTheme="minorHAnsi" w:cstheme="minorHAnsi"/>
                <w:b/>
                <w:bCs/>
                <w:strike/>
                <w:color w:val="00B050"/>
                <w:sz w:val="16"/>
                <w:szCs w:val="16"/>
              </w:rPr>
              <w:t xml:space="preserve">Podmienka spôsobu financovania </w:t>
            </w:r>
          </w:p>
        </w:tc>
        <w:tc>
          <w:tcPr>
            <w:tcW w:w="4426" w:type="pct"/>
            <w:shd w:val="clear" w:color="auto" w:fill="FFFFFF" w:themeFill="background1"/>
            <w:vAlign w:val="center"/>
          </w:tcPr>
          <w:p w14:paraId="5C42722B" w14:textId="77777777" w:rsidR="00E052EC" w:rsidRPr="0073260C" w:rsidRDefault="00E052EC" w:rsidP="00DA7DED">
            <w:pPr>
              <w:spacing w:after="0" w:line="240" w:lineRule="auto"/>
              <w:rPr>
                <w:rFonts w:cstheme="minorHAnsi"/>
                <w:b/>
                <w:strike/>
                <w:color w:val="00B050"/>
                <w:sz w:val="18"/>
                <w:szCs w:val="18"/>
              </w:rPr>
            </w:pPr>
            <w:r w:rsidRPr="0073260C">
              <w:rPr>
                <w:rFonts w:cstheme="minorHAnsi"/>
                <w:b/>
                <w:strike/>
                <w:color w:val="00B050"/>
                <w:sz w:val="18"/>
                <w:szCs w:val="18"/>
              </w:rPr>
              <w:t>3.1.1 Spôsob financovania</w:t>
            </w:r>
          </w:p>
          <w:p w14:paraId="7C22C651" w14:textId="77777777" w:rsidR="00E052EC" w:rsidRPr="0073260C" w:rsidRDefault="00E052EC" w:rsidP="00DA7DED">
            <w:pPr>
              <w:spacing w:after="0" w:line="240" w:lineRule="auto"/>
              <w:jc w:val="both"/>
              <w:rPr>
                <w:rFonts w:cstheme="minorHAnsi"/>
                <w:strike/>
                <w:color w:val="00B050"/>
                <w:sz w:val="16"/>
                <w:szCs w:val="16"/>
              </w:rPr>
            </w:pPr>
            <w:r w:rsidRPr="0073260C">
              <w:rPr>
                <w:rFonts w:cstheme="minorHAnsi"/>
                <w:strike/>
                <w:color w:val="00B050"/>
                <w:sz w:val="16"/>
                <w:szCs w:val="16"/>
              </w:rPr>
              <w:t>Podmienka poskytnutia príspevku, ktorou je stanovenie spôsobu financovania:</w:t>
            </w:r>
          </w:p>
          <w:p w14:paraId="27B182C0" w14:textId="494D1E3C" w:rsidR="00127972" w:rsidRPr="0073260C" w:rsidRDefault="00E052EC" w:rsidP="009F1D61">
            <w:pPr>
              <w:pStyle w:val="Odsekzoznamu"/>
              <w:numPr>
                <w:ilvl w:val="0"/>
                <w:numId w:val="76"/>
              </w:numPr>
              <w:spacing w:after="0" w:line="240" w:lineRule="auto"/>
              <w:ind w:left="218" w:hanging="218"/>
              <w:rPr>
                <w:rFonts w:cstheme="minorHAnsi"/>
                <w:bCs/>
                <w:strike/>
                <w:color w:val="00B050"/>
                <w:sz w:val="16"/>
                <w:szCs w:val="16"/>
                <w:lang w:eastAsia="sk-SK"/>
              </w:rPr>
            </w:pPr>
            <w:r w:rsidRPr="0073260C">
              <w:rPr>
                <w:rFonts w:cstheme="minorHAnsi"/>
                <w:strike/>
                <w:color w:val="00B050"/>
                <w:sz w:val="16"/>
                <w:szCs w:val="16"/>
              </w:rPr>
              <w:t>refundácia</w:t>
            </w:r>
          </w:p>
          <w:p w14:paraId="5EF65465" w14:textId="77777777" w:rsidR="00E052EC" w:rsidRPr="0073260C" w:rsidRDefault="00E052EC" w:rsidP="00DA7DED">
            <w:pPr>
              <w:pStyle w:val="Standard"/>
              <w:tabs>
                <w:tab w:val="left" w:pos="709"/>
              </w:tabs>
              <w:jc w:val="both"/>
              <w:rPr>
                <w:rFonts w:asciiTheme="minorHAnsi" w:hAnsiTheme="minorHAnsi" w:cstheme="minorHAnsi"/>
                <w:b/>
                <w:bCs/>
                <w:i/>
                <w:strike/>
                <w:color w:val="00B050"/>
                <w:sz w:val="16"/>
                <w:szCs w:val="16"/>
                <w:u w:val="single"/>
              </w:rPr>
            </w:pPr>
            <w:r w:rsidRPr="0073260C">
              <w:rPr>
                <w:rFonts w:asciiTheme="minorHAnsi" w:hAnsiTheme="minorHAnsi" w:cstheme="minorHAnsi"/>
                <w:b/>
                <w:strike/>
                <w:color w:val="00B050"/>
                <w:sz w:val="18"/>
                <w:szCs w:val="18"/>
                <w:u w:val="single"/>
              </w:rPr>
              <w:t>Forma a spôsob preukázania splnenia PPP</w:t>
            </w:r>
            <w:r w:rsidRPr="0073260C">
              <w:rPr>
                <w:rFonts w:asciiTheme="minorHAnsi" w:hAnsiTheme="minorHAnsi" w:cstheme="minorHAnsi"/>
                <w:b/>
                <w:bCs/>
                <w:i/>
                <w:strike/>
                <w:color w:val="00B050"/>
                <w:sz w:val="16"/>
                <w:szCs w:val="16"/>
                <w:u w:val="single"/>
              </w:rPr>
              <w:t xml:space="preserve"> </w:t>
            </w:r>
          </w:p>
          <w:p w14:paraId="2B10A1F3" w14:textId="2432DC54" w:rsidR="00E052EC" w:rsidRPr="0073260C" w:rsidRDefault="00E052EC" w:rsidP="004800B7">
            <w:pPr>
              <w:pStyle w:val="Odsekzoznamu"/>
              <w:numPr>
                <w:ilvl w:val="0"/>
                <w:numId w:val="231"/>
              </w:numPr>
              <w:tabs>
                <w:tab w:val="left" w:pos="289"/>
              </w:tabs>
              <w:spacing w:after="0" w:line="240" w:lineRule="auto"/>
              <w:ind w:left="213" w:hanging="213"/>
              <w:jc w:val="both"/>
              <w:rPr>
                <w:rFonts w:cstheme="minorHAnsi"/>
                <w:bCs/>
                <w:strike/>
                <w:color w:val="00B050"/>
                <w:sz w:val="16"/>
                <w:szCs w:val="16"/>
                <w:lang w:eastAsia="sk-SK"/>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3821B966" w14:textId="77777777" w:rsidR="00E052EC" w:rsidRPr="0073260C" w:rsidRDefault="00E052EC" w:rsidP="00DA7DED">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00D25AE5" w14:textId="77777777" w:rsidR="00E052EC" w:rsidRPr="0073260C" w:rsidRDefault="00E052EC"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dokumentácie uvedenej v časti „Forma a spôsob preukázania splnenia PPP“</w:t>
            </w:r>
          </w:p>
        </w:tc>
      </w:tr>
      <w:tr w:rsidR="0073260C" w:rsidRPr="0073260C" w14:paraId="3A398012" w14:textId="77777777" w:rsidTr="00E052EC">
        <w:trPr>
          <w:trHeight w:val="284"/>
        </w:trPr>
        <w:tc>
          <w:tcPr>
            <w:tcW w:w="207" w:type="pct"/>
            <w:vMerge/>
            <w:shd w:val="clear" w:color="auto" w:fill="FFFFFF" w:themeFill="background1"/>
            <w:vAlign w:val="center"/>
          </w:tcPr>
          <w:p w14:paraId="0DBB2C4E" w14:textId="77777777" w:rsidR="00E052EC" w:rsidRPr="0073260C" w:rsidRDefault="00E052EC" w:rsidP="00E052EC">
            <w:pPr>
              <w:spacing w:after="0" w:line="240" w:lineRule="auto"/>
              <w:jc w:val="center"/>
              <w:rPr>
                <w:rFonts w:cstheme="minorHAnsi"/>
                <w:b/>
                <w:strike/>
                <w:color w:val="00B050"/>
                <w:sz w:val="18"/>
                <w:szCs w:val="18"/>
              </w:rPr>
            </w:pPr>
          </w:p>
        </w:tc>
        <w:tc>
          <w:tcPr>
            <w:tcW w:w="367" w:type="pct"/>
            <w:vMerge/>
            <w:shd w:val="clear" w:color="auto" w:fill="FFFFFF" w:themeFill="background1"/>
            <w:vAlign w:val="center"/>
          </w:tcPr>
          <w:p w14:paraId="609F6EAF" w14:textId="77777777" w:rsidR="00E052EC" w:rsidRPr="0073260C" w:rsidRDefault="00E052EC" w:rsidP="00E052EC">
            <w:pPr>
              <w:pStyle w:val="Default"/>
              <w:jc w:val="center"/>
              <w:rPr>
                <w:rFonts w:asciiTheme="minorHAnsi" w:hAnsiTheme="minorHAnsi" w:cstheme="minorHAnsi"/>
                <w:b/>
                <w:bCs/>
                <w:strike/>
                <w:color w:val="00B050"/>
                <w:sz w:val="18"/>
                <w:szCs w:val="18"/>
              </w:rPr>
            </w:pPr>
          </w:p>
        </w:tc>
        <w:tc>
          <w:tcPr>
            <w:tcW w:w="4426" w:type="pct"/>
            <w:shd w:val="clear" w:color="auto" w:fill="FFFFFF" w:themeFill="background1"/>
            <w:vAlign w:val="center"/>
          </w:tcPr>
          <w:p w14:paraId="5F661690" w14:textId="77777777" w:rsidR="00E052EC" w:rsidRPr="0073260C" w:rsidRDefault="00E052EC" w:rsidP="00E052EC">
            <w:pPr>
              <w:spacing w:after="0" w:line="240" w:lineRule="auto"/>
              <w:rPr>
                <w:rFonts w:cstheme="minorHAnsi"/>
                <w:b/>
                <w:strike/>
                <w:color w:val="00B050"/>
                <w:sz w:val="18"/>
                <w:szCs w:val="18"/>
              </w:rPr>
            </w:pPr>
            <w:r w:rsidRPr="0073260C">
              <w:rPr>
                <w:rFonts w:cstheme="minorHAnsi"/>
                <w:b/>
                <w:strike/>
                <w:color w:val="00B050"/>
                <w:sz w:val="18"/>
                <w:szCs w:val="18"/>
              </w:rPr>
              <w:t xml:space="preserve">3.1.2 </w:t>
            </w:r>
            <w:r w:rsidRPr="0073260C">
              <w:rPr>
                <w:rFonts w:cstheme="minorHAnsi"/>
                <w:b/>
                <w:bCs/>
                <w:strike/>
                <w:color w:val="00B050"/>
                <w:sz w:val="18"/>
                <w:szCs w:val="18"/>
              </w:rPr>
              <w:t>Podmienka minimálnej a maximálnej výšky príspevku (EÚ+ŠR)</w:t>
            </w:r>
          </w:p>
          <w:p w14:paraId="6A7C7285" w14:textId="77777777" w:rsidR="00E052EC" w:rsidRPr="0073260C" w:rsidRDefault="00E052EC" w:rsidP="00E052EC">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73260C">
              <w:rPr>
                <w:rFonts w:cstheme="minorHAnsi"/>
                <w:bCs/>
                <w:strike/>
                <w:color w:val="00B050"/>
                <w:sz w:val="16"/>
                <w:szCs w:val="16"/>
              </w:rPr>
              <w:t>Žiadateľ musí zároveň  spĺňať aj nasledovné podmienky:</w:t>
            </w:r>
          </w:p>
          <w:p w14:paraId="43423AD9" w14:textId="77777777" w:rsidR="00E052EC" w:rsidRPr="0073260C" w:rsidRDefault="00E052EC" w:rsidP="00E052EC">
            <w:pPr>
              <w:pStyle w:val="Textkomentra"/>
              <w:spacing w:after="0" w:line="240" w:lineRule="auto"/>
              <w:jc w:val="both"/>
              <w:rPr>
                <w:rFonts w:cstheme="minorHAnsi"/>
                <w:i/>
                <w:strike/>
                <w:color w:val="00B050"/>
                <w:sz w:val="16"/>
                <w:szCs w:val="16"/>
              </w:rPr>
            </w:pPr>
            <w:r w:rsidRPr="0073260C">
              <w:rPr>
                <w:rFonts w:cstheme="minorHAnsi"/>
                <w:i/>
                <w:strike/>
                <w:color w:val="00B050"/>
                <w:sz w:val="16"/>
                <w:szCs w:val="16"/>
              </w:rPr>
              <w:t xml:space="preserve">V prípade oprávnených operácií v rámci tohto </w:t>
            </w:r>
            <w:proofErr w:type="spellStart"/>
            <w:r w:rsidRPr="0073260C">
              <w:rPr>
                <w:rFonts w:cstheme="minorHAnsi"/>
                <w:i/>
                <w:strike/>
                <w:color w:val="00B050"/>
                <w:sz w:val="16"/>
                <w:szCs w:val="16"/>
              </w:rPr>
              <w:t>podopatrenia</w:t>
            </w:r>
            <w:proofErr w:type="spellEnd"/>
            <w:r w:rsidRPr="0073260C">
              <w:rPr>
                <w:rFonts w:cstheme="minorHAnsi"/>
                <w:b/>
                <w:i/>
                <w:strike/>
                <w:color w:val="00B050"/>
                <w:sz w:val="16"/>
                <w:szCs w:val="16"/>
              </w:rPr>
              <w:t xml:space="preserve"> </w:t>
            </w:r>
            <w:r w:rsidRPr="0073260C">
              <w:rPr>
                <w:rFonts w:cstheme="minorHAnsi"/>
                <w:i/>
                <w:strike/>
                <w:color w:val="00B050"/>
                <w:sz w:val="16"/>
                <w:szCs w:val="16"/>
              </w:rPr>
              <w:t xml:space="preserve">je maximálna výška minimálnej pomoci na jeden oprávnený projekt 100 000 Eur, za predpokladu dodržania stropov uvedených v schéme de </w:t>
            </w:r>
            <w:proofErr w:type="spellStart"/>
            <w:r w:rsidRPr="0073260C">
              <w:rPr>
                <w:rFonts w:cstheme="minorHAnsi"/>
                <w:i/>
                <w:strike/>
                <w:color w:val="00B050"/>
                <w:sz w:val="16"/>
                <w:szCs w:val="16"/>
              </w:rPr>
              <w:t>minimis</w:t>
            </w:r>
            <w:proofErr w:type="spellEnd"/>
            <w:r w:rsidRPr="0073260C">
              <w:rPr>
                <w:rFonts w:cstheme="minorHAnsi"/>
                <w:i/>
                <w:strike/>
                <w:color w:val="00B050"/>
                <w:sz w:val="16"/>
                <w:szCs w:val="16"/>
              </w:rPr>
              <w:t xml:space="preserve"> (</w:t>
            </w:r>
            <w:r w:rsidRPr="0073260C">
              <w:rPr>
                <w:rFonts w:cstheme="minorHAnsi"/>
                <w:bCs/>
                <w:strike/>
                <w:color w:val="00B050"/>
                <w:sz w:val="16"/>
                <w:szCs w:val="16"/>
              </w:rPr>
              <w:t>DM – 4/2018 v platnom znení) v</w:t>
            </w:r>
            <w:r w:rsidRPr="0073260C">
              <w:rPr>
                <w:rFonts w:cstheme="minorHAnsi"/>
                <w:i/>
                <w:strike/>
                <w:color w:val="00B050"/>
                <w:sz w:val="16"/>
                <w:szCs w:val="16"/>
              </w:rPr>
              <w:t xml:space="preserve">  bodoch J.1, (200 000) resp. J.2(100 000). Uvedené platí pre celé územie Slovenskej republiky.</w:t>
            </w:r>
          </w:p>
          <w:p w14:paraId="5ED86B33" w14:textId="77777777" w:rsidR="00E052EC" w:rsidRPr="0073260C" w:rsidRDefault="00E052EC" w:rsidP="00E052EC">
            <w:pPr>
              <w:spacing w:after="0" w:line="240" w:lineRule="auto"/>
              <w:jc w:val="both"/>
              <w:rPr>
                <w:rFonts w:cstheme="minorHAnsi"/>
                <w:bCs/>
                <w:i/>
                <w:strike/>
                <w:color w:val="00B050"/>
                <w:sz w:val="16"/>
                <w:szCs w:val="16"/>
              </w:rPr>
            </w:pPr>
            <w:r w:rsidRPr="0073260C">
              <w:rPr>
                <w:rFonts w:cstheme="minorHAnsi"/>
                <w:i/>
                <w:strike/>
                <w:color w:val="00B050"/>
                <w:sz w:val="16"/>
                <w:szCs w:val="16"/>
              </w:rPr>
              <w:t xml:space="preserve">Výnimku tvoria krátkodobé výmeny v rámci riadenia poľnohospodárskych podnikov a obhospodarovania lesov, ako aj návštevy poľnohospodárskych podnikov a lesov (mimo rozsahu čl. 42 ZFEÚ) nespadajú pod schému de </w:t>
            </w:r>
            <w:proofErr w:type="spellStart"/>
            <w:r w:rsidRPr="0073260C">
              <w:rPr>
                <w:rFonts w:cstheme="minorHAnsi"/>
                <w:i/>
                <w:strike/>
                <w:color w:val="00B050"/>
                <w:sz w:val="16"/>
                <w:szCs w:val="16"/>
              </w:rPr>
              <w:t>minimis</w:t>
            </w:r>
            <w:proofErr w:type="spellEnd"/>
            <w:r w:rsidRPr="0073260C">
              <w:rPr>
                <w:rFonts w:cstheme="minorHAnsi"/>
                <w:bCs/>
                <w:i/>
                <w:strike/>
                <w:color w:val="00B050"/>
                <w:sz w:val="16"/>
                <w:szCs w:val="16"/>
              </w:rPr>
              <w:t xml:space="preserve"> DM – 4/2018</w:t>
            </w:r>
            <w:r w:rsidRPr="0073260C">
              <w:rPr>
                <w:rFonts w:cstheme="minorHAnsi"/>
                <w:bCs/>
                <w:strike/>
                <w:color w:val="00B050"/>
                <w:sz w:val="16"/>
                <w:szCs w:val="16"/>
              </w:rPr>
              <w:t xml:space="preserve"> v platnom znení</w:t>
            </w:r>
            <w:r w:rsidRPr="0073260C">
              <w:rPr>
                <w:rFonts w:cstheme="minorHAnsi"/>
                <w:bCs/>
                <w:i/>
                <w:strike/>
                <w:color w:val="00B050"/>
                <w:sz w:val="16"/>
                <w:szCs w:val="16"/>
              </w:rPr>
              <w:t>.</w:t>
            </w:r>
          </w:p>
          <w:p w14:paraId="2F957199" w14:textId="77777777" w:rsidR="00E052EC" w:rsidRPr="0073260C" w:rsidRDefault="00E052EC" w:rsidP="00E052EC">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1333CDE8" w14:textId="77777777" w:rsidR="00E052EC" w:rsidRPr="0073260C" w:rsidRDefault="00E052EC" w:rsidP="004800B7">
            <w:pPr>
              <w:pStyle w:val="Odsekzoznamu"/>
              <w:numPr>
                <w:ilvl w:val="0"/>
                <w:numId w:val="231"/>
              </w:numPr>
              <w:tabs>
                <w:tab w:val="left" w:pos="289"/>
              </w:tabs>
              <w:spacing w:after="0" w:line="240" w:lineRule="auto"/>
              <w:ind w:left="213" w:hanging="142"/>
              <w:jc w:val="both"/>
              <w:rPr>
                <w:rFonts w:cstheme="minorHAnsi"/>
                <w:bCs/>
                <w:strike/>
                <w:color w:val="00B050"/>
                <w:sz w:val="16"/>
                <w:szCs w:val="16"/>
                <w:lang w:eastAsia="sk-SK"/>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456EF028" w14:textId="77777777" w:rsidR="00E052EC" w:rsidRPr="0073260C" w:rsidRDefault="00E052EC" w:rsidP="00E052EC">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C00152F" w14:textId="77777777" w:rsidR="00E052EC" w:rsidRPr="0073260C" w:rsidRDefault="00E052EC"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lastRenderedPageBreak/>
              <w:t>zmysle dokumentácie uvedenej v časti „Forma a spôsob preukázania splnenia PPP“</w:t>
            </w:r>
          </w:p>
        </w:tc>
      </w:tr>
      <w:tr w:rsidR="0073260C" w:rsidRPr="0073260C" w14:paraId="214D5AEE" w14:textId="77777777" w:rsidTr="00E052EC">
        <w:trPr>
          <w:trHeight w:val="284"/>
        </w:trPr>
        <w:tc>
          <w:tcPr>
            <w:tcW w:w="207" w:type="pct"/>
            <w:vMerge/>
            <w:shd w:val="clear" w:color="auto" w:fill="FFFFFF" w:themeFill="background1"/>
            <w:vAlign w:val="center"/>
          </w:tcPr>
          <w:p w14:paraId="4AF2FDC4" w14:textId="77777777" w:rsidR="00E052EC" w:rsidRPr="0073260C" w:rsidRDefault="00E052EC" w:rsidP="00E052EC">
            <w:pPr>
              <w:spacing w:after="0" w:line="240" w:lineRule="auto"/>
              <w:jc w:val="center"/>
              <w:rPr>
                <w:rFonts w:cstheme="minorHAnsi"/>
                <w:b/>
                <w:strike/>
                <w:color w:val="00B050"/>
                <w:sz w:val="18"/>
                <w:szCs w:val="18"/>
              </w:rPr>
            </w:pPr>
          </w:p>
        </w:tc>
        <w:tc>
          <w:tcPr>
            <w:tcW w:w="367" w:type="pct"/>
            <w:vMerge/>
            <w:shd w:val="clear" w:color="auto" w:fill="FFFFFF" w:themeFill="background1"/>
            <w:vAlign w:val="center"/>
          </w:tcPr>
          <w:p w14:paraId="66FE3020" w14:textId="77777777" w:rsidR="00E052EC" w:rsidRPr="0073260C" w:rsidRDefault="00E052EC" w:rsidP="00E052EC">
            <w:pPr>
              <w:pStyle w:val="Default"/>
              <w:jc w:val="center"/>
              <w:rPr>
                <w:rFonts w:asciiTheme="minorHAnsi" w:hAnsiTheme="minorHAnsi" w:cstheme="minorHAnsi"/>
                <w:b/>
                <w:bCs/>
                <w:strike/>
                <w:color w:val="00B050"/>
                <w:sz w:val="18"/>
                <w:szCs w:val="18"/>
              </w:rPr>
            </w:pPr>
          </w:p>
        </w:tc>
        <w:tc>
          <w:tcPr>
            <w:tcW w:w="4426" w:type="pct"/>
            <w:shd w:val="clear" w:color="auto" w:fill="FFFFFF" w:themeFill="background1"/>
            <w:vAlign w:val="center"/>
          </w:tcPr>
          <w:p w14:paraId="4089395B" w14:textId="77777777" w:rsidR="00E052EC" w:rsidRPr="0073260C" w:rsidRDefault="00E052EC" w:rsidP="00E052EC">
            <w:pPr>
              <w:spacing w:after="0" w:line="240" w:lineRule="auto"/>
              <w:rPr>
                <w:rFonts w:cstheme="minorHAnsi"/>
                <w:b/>
                <w:bCs/>
                <w:strike/>
                <w:color w:val="00B050"/>
                <w:sz w:val="18"/>
                <w:szCs w:val="18"/>
              </w:rPr>
            </w:pPr>
            <w:r w:rsidRPr="0073260C">
              <w:rPr>
                <w:rFonts w:cstheme="minorHAnsi"/>
                <w:b/>
                <w:bCs/>
                <w:strike/>
                <w:color w:val="00B050"/>
                <w:sz w:val="18"/>
                <w:szCs w:val="18"/>
              </w:rPr>
              <w:t>3.1.3 Intenzita pomoci</w:t>
            </w:r>
          </w:p>
          <w:p w14:paraId="6B6A29F4" w14:textId="77777777" w:rsidR="00E052EC" w:rsidRPr="0073260C" w:rsidRDefault="00E052EC" w:rsidP="00E052EC">
            <w:pPr>
              <w:pStyle w:val="Standard"/>
              <w:tabs>
                <w:tab w:val="left" w:pos="709"/>
              </w:tabs>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Intenzita podpory (pomoci) je v súlade s intenzitou pomoci v zmysle stratégie CLLD uvedenej vo výzve (časť Financovanie projektu), pričom výška podpory môže byť do 100% oprávnených výdavkov.</w:t>
            </w:r>
          </w:p>
          <w:p w14:paraId="62D863EF" w14:textId="77777777" w:rsidR="00E052EC" w:rsidRPr="0073260C" w:rsidRDefault="00E052EC" w:rsidP="00E052EC">
            <w:pPr>
              <w:pStyle w:val="Standard"/>
              <w:tabs>
                <w:tab w:val="left" w:pos="709"/>
              </w:tabs>
              <w:jc w:val="both"/>
              <w:rPr>
                <w:rFonts w:asciiTheme="minorHAnsi" w:hAnsiTheme="minorHAnsi" w:cstheme="minorHAnsi"/>
                <w:b/>
                <w:bCs/>
                <w:i/>
                <w:strike/>
                <w:color w:val="00B050"/>
                <w:sz w:val="16"/>
                <w:szCs w:val="16"/>
                <w:u w:val="single"/>
              </w:rPr>
            </w:pPr>
            <w:r w:rsidRPr="0073260C">
              <w:rPr>
                <w:rFonts w:asciiTheme="minorHAnsi" w:hAnsiTheme="minorHAnsi" w:cstheme="minorHAnsi"/>
                <w:b/>
                <w:strike/>
                <w:color w:val="00B050"/>
                <w:sz w:val="18"/>
                <w:szCs w:val="18"/>
                <w:u w:val="single"/>
              </w:rPr>
              <w:t>Forma a spôsob preukázania splnenia PPP</w:t>
            </w:r>
            <w:r w:rsidRPr="0073260C">
              <w:rPr>
                <w:rFonts w:asciiTheme="minorHAnsi" w:hAnsiTheme="minorHAnsi" w:cstheme="minorHAnsi"/>
                <w:b/>
                <w:bCs/>
                <w:i/>
                <w:strike/>
                <w:color w:val="00B050"/>
                <w:sz w:val="16"/>
                <w:szCs w:val="16"/>
                <w:u w:val="single"/>
              </w:rPr>
              <w:t xml:space="preserve"> </w:t>
            </w:r>
          </w:p>
          <w:p w14:paraId="227EB00D" w14:textId="77777777" w:rsidR="00E052EC" w:rsidRPr="0073260C" w:rsidRDefault="00E052EC" w:rsidP="004800B7">
            <w:pPr>
              <w:pStyle w:val="Odsekzoznamu"/>
              <w:numPr>
                <w:ilvl w:val="0"/>
                <w:numId w:val="222"/>
              </w:numPr>
              <w:spacing w:after="0" w:line="240" w:lineRule="auto"/>
              <w:ind w:left="220" w:hanging="220"/>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7134AF99" w14:textId="77777777" w:rsidR="00E052EC" w:rsidRPr="0073260C" w:rsidRDefault="00E052EC" w:rsidP="00E052EC">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0D41685C" w14:textId="77777777" w:rsidR="00E052EC" w:rsidRPr="0073260C" w:rsidRDefault="00E052EC"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dokumentácie uvedenej v časti „Forma a spôsob preukázania splnenia PPP“</w:t>
            </w:r>
          </w:p>
        </w:tc>
      </w:tr>
      <w:tr w:rsidR="0073260C" w:rsidRPr="0073260C" w14:paraId="11D50F51" w14:textId="77777777" w:rsidTr="00F76ECB">
        <w:trPr>
          <w:trHeight w:val="284"/>
        </w:trPr>
        <w:tc>
          <w:tcPr>
            <w:tcW w:w="5000" w:type="pct"/>
            <w:gridSpan w:val="3"/>
            <w:shd w:val="clear" w:color="auto" w:fill="FFE599" w:themeFill="accent4" w:themeFillTint="66"/>
            <w:vAlign w:val="center"/>
          </w:tcPr>
          <w:p w14:paraId="2FA61735" w14:textId="77777777" w:rsidR="00E052EC" w:rsidRPr="0073260C" w:rsidRDefault="00E052EC" w:rsidP="00E052EC">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4. PODMIENKA VYPLÝVAJÚCA Z OSOBITNÝCH PREDPISOV</w:t>
            </w:r>
          </w:p>
        </w:tc>
      </w:tr>
      <w:tr w:rsidR="0073260C" w:rsidRPr="0073260C" w14:paraId="50427C6D" w14:textId="77777777" w:rsidTr="00F76ECB">
        <w:trPr>
          <w:trHeight w:val="284"/>
        </w:trPr>
        <w:tc>
          <w:tcPr>
            <w:tcW w:w="207" w:type="pct"/>
            <w:shd w:val="clear" w:color="auto" w:fill="FFF2CC" w:themeFill="accent4" w:themeFillTint="33"/>
            <w:vAlign w:val="center"/>
          </w:tcPr>
          <w:p w14:paraId="35B95FB5" w14:textId="77777777" w:rsidR="00E052EC" w:rsidRPr="0073260C" w:rsidRDefault="00E052EC" w:rsidP="00E052EC">
            <w:pPr>
              <w:pStyle w:val="Default"/>
              <w:keepLines/>
              <w:widowControl w:val="0"/>
              <w:jc w:val="center"/>
              <w:rPr>
                <w:rFonts w:asciiTheme="minorHAnsi" w:hAnsiTheme="minorHAnsi" w:cstheme="minorHAnsi"/>
                <w:b/>
                <w:strike/>
                <w:color w:val="00B050"/>
                <w:sz w:val="16"/>
                <w:szCs w:val="16"/>
              </w:rPr>
            </w:pPr>
            <w:proofErr w:type="spellStart"/>
            <w:r w:rsidRPr="0073260C">
              <w:rPr>
                <w:rFonts w:asciiTheme="minorHAnsi" w:hAnsiTheme="minorHAnsi" w:cstheme="minorHAnsi"/>
                <w:b/>
                <w:strike/>
                <w:color w:val="00B050"/>
                <w:sz w:val="18"/>
                <w:szCs w:val="18"/>
              </w:rPr>
              <w:t>P.č</w:t>
            </w:r>
            <w:proofErr w:type="spellEnd"/>
            <w:r w:rsidRPr="0073260C">
              <w:rPr>
                <w:rFonts w:asciiTheme="minorHAnsi" w:hAnsiTheme="minorHAnsi" w:cstheme="minorHAnsi"/>
                <w:b/>
                <w:strike/>
                <w:color w:val="00B050"/>
                <w:sz w:val="18"/>
                <w:szCs w:val="18"/>
              </w:rPr>
              <w:t>.</w:t>
            </w:r>
          </w:p>
        </w:tc>
        <w:tc>
          <w:tcPr>
            <w:tcW w:w="4793" w:type="pct"/>
            <w:gridSpan w:val="2"/>
            <w:shd w:val="clear" w:color="auto" w:fill="FFF2CC" w:themeFill="accent4" w:themeFillTint="33"/>
            <w:vAlign w:val="center"/>
          </w:tcPr>
          <w:p w14:paraId="23996EF5" w14:textId="77777777" w:rsidR="00E052EC" w:rsidRPr="0073260C" w:rsidRDefault="00E052EC" w:rsidP="00E052EC">
            <w:pPr>
              <w:pStyle w:val="Default"/>
              <w:keepLines/>
              <w:widowControl w:val="0"/>
              <w:jc w:val="center"/>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Podmienka poskytnutia príspevku (PPP) a jej popis  </w:t>
            </w:r>
          </w:p>
        </w:tc>
      </w:tr>
      <w:tr w:rsidR="0073260C" w:rsidRPr="0073260C" w14:paraId="74D825D8" w14:textId="77777777" w:rsidTr="00E052EC">
        <w:trPr>
          <w:trHeight w:val="284"/>
        </w:trPr>
        <w:tc>
          <w:tcPr>
            <w:tcW w:w="207" w:type="pct"/>
            <w:shd w:val="clear" w:color="auto" w:fill="FFFFFF" w:themeFill="background1"/>
            <w:vAlign w:val="center"/>
          </w:tcPr>
          <w:p w14:paraId="21AC501E" w14:textId="77777777" w:rsidR="00E052EC" w:rsidRPr="0073260C" w:rsidRDefault="00E052EC" w:rsidP="00E052EC">
            <w:pPr>
              <w:pStyle w:val="Default"/>
              <w:keepLines/>
              <w:widowControl w:val="0"/>
              <w:jc w:val="center"/>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4.1</w:t>
            </w:r>
          </w:p>
        </w:tc>
        <w:tc>
          <w:tcPr>
            <w:tcW w:w="4793" w:type="pct"/>
            <w:gridSpan w:val="2"/>
            <w:shd w:val="clear" w:color="auto" w:fill="FFFFFF" w:themeFill="background1"/>
            <w:vAlign w:val="center"/>
          </w:tcPr>
          <w:p w14:paraId="6A8A65AA" w14:textId="77777777" w:rsidR="00E052EC" w:rsidRPr="0073260C" w:rsidRDefault="00E052EC" w:rsidP="00E052EC">
            <w:pPr>
              <w:pStyle w:val="Default"/>
              <w:keepLines/>
              <w:widowControl w:val="0"/>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Podmienky týkajúce sa štátnej pomoci a vyplývajúce zo schém štátnej pomoci/pomoci de </w:t>
            </w:r>
            <w:proofErr w:type="spellStart"/>
            <w:r w:rsidRPr="0073260C">
              <w:rPr>
                <w:rFonts w:asciiTheme="minorHAnsi" w:hAnsiTheme="minorHAnsi" w:cstheme="minorHAnsi"/>
                <w:b/>
                <w:strike/>
                <w:color w:val="00B050"/>
                <w:sz w:val="18"/>
                <w:szCs w:val="18"/>
              </w:rPr>
              <w:t>minimis</w:t>
            </w:r>
            <w:proofErr w:type="spellEnd"/>
          </w:p>
          <w:p w14:paraId="5A6B11A2" w14:textId="77777777" w:rsidR="00E052EC" w:rsidRPr="0073260C" w:rsidRDefault="00E052EC" w:rsidP="00E052EC">
            <w:pPr>
              <w:pStyle w:val="Default"/>
              <w:keepLines/>
              <w:widowControl w:val="0"/>
              <w:ind w:left="2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ktorá je prílohou predmetnej výzvy. </w:t>
            </w:r>
          </w:p>
          <w:p w14:paraId="58905CC0" w14:textId="77777777" w:rsidR="00E052EC" w:rsidRPr="0073260C" w:rsidRDefault="00E052EC" w:rsidP="00E052EC">
            <w:pPr>
              <w:pStyle w:val="Default"/>
              <w:keepLines/>
              <w:widowControl w:val="0"/>
              <w:ind w:left="22"/>
              <w:jc w:val="both"/>
              <w:rPr>
                <w:rFonts w:asciiTheme="minorHAnsi" w:hAnsiTheme="minorHAnsi" w:cstheme="minorHAnsi"/>
                <w:strike/>
                <w:color w:val="00B050"/>
                <w:sz w:val="16"/>
                <w:szCs w:val="16"/>
              </w:rPr>
            </w:pPr>
          </w:p>
          <w:p w14:paraId="354316FB" w14:textId="77777777" w:rsidR="00E052EC" w:rsidRPr="0073260C" w:rsidRDefault="00E052EC" w:rsidP="00E052EC">
            <w:pPr>
              <w:pStyle w:val="Default"/>
              <w:keepLines/>
              <w:widowControl w:val="0"/>
              <w:ind w:left="2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Ak žiadateľ/prijímateľ nedodrží všetky podmienky poskytnutia príspevku vyplývajúce zo schémy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9D55DDE" w14:textId="77777777" w:rsidR="00E052EC" w:rsidRPr="0073260C" w:rsidRDefault="00E052EC" w:rsidP="00E052EC">
            <w:pPr>
              <w:pStyle w:val="Textkomentra"/>
              <w:spacing w:after="0" w:line="240" w:lineRule="auto"/>
              <w:jc w:val="both"/>
              <w:rPr>
                <w:rFonts w:cstheme="minorHAnsi"/>
                <w:i/>
                <w:strike/>
                <w:color w:val="00B050"/>
                <w:sz w:val="16"/>
                <w:szCs w:val="16"/>
              </w:rPr>
            </w:pPr>
            <w:r w:rsidRPr="0073260C">
              <w:rPr>
                <w:rFonts w:cstheme="minorHAnsi"/>
                <w:i/>
                <w:strike/>
                <w:color w:val="00B050"/>
                <w:sz w:val="16"/>
                <w:szCs w:val="16"/>
              </w:rPr>
              <w:t xml:space="preserve">V prípade oprávnených operácií v rámci tohto </w:t>
            </w:r>
            <w:proofErr w:type="spellStart"/>
            <w:r w:rsidRPr="0073260C">
              <w:rPr>
                <w:rFonts w:cstheme="minorHAnsi"/>
                <w:i/>
                <w:strike/>
                <w:color w:val="00B050"/>
                <w:sz w:val="16"/>
                <w:szCs w:val="16"/>
              </w:rPr>
              <w:t>podopatrenia</w:t>
            </w:r>
            <w:proofErr w:type="spellEnd"/>
            <w:r w:rsidRPr="0073260C">
              <w:rPr>
                <w:rFonts w:cstheme="minorHAnsi"/>
                <w:i/>
                <w:strike/>
                <w:color w:val="00B050"/>
                <w:sz w:val="16"/>
                <w:szCs w:val="16"/>
              </w:rPr>
              <w:t xml:space="preserve"> je maximálna výška minimálnej pomoci na jeden oprávnený projekt 100 000 Eur, za predpokladu dodržania stropov uvedených v schéme de </w:t>
            </w:r>
            <w:proofErr w:type="spellStart"/>
            <w:r w:rsidRPr="0073260C">
              <w:rPr>
                <w:rFonts w:cstheme="minorHAnsi"/>
                <w:i/>
                <w:strike/>
                <w:color w:val="00B050"/>
                <w:sz w:val="16"/>
                <w:szCs w:val="16"/>
              </w:rPr>
              <w:t>minimis</w:t>
            </w:r>
            <w:proofErr w:type="spellEnd"/>
            <w:r w:rsidRPr="0073260C">
              <w:rPr>
                <w:rFonts w:cstheme="minorHAnsi"/>
                <w:i/>
                <w:strike/>
                <w:color w:val="00B050"/>
                <w:sz w:val="16"/>
                <w:szCs w:val="16"/>
              </w:rPr>
              <w:t xml:space="preserve"> (</w:t>
            </w:r>
            <w:r w:rsidRPr="0073260C">
              <w:rPr>
                <w:rFonts w:cstheme="minorHAnsi"/>
                <w:bCs/>
                <w:i/>
                <w:strike/>
                <w:color w:val="00B050"/>
                <w:sz w:val="16"/>
                <w:szCs w:val="16"/>
              </w:rPr>
              <w:t>DM – 4/2018 v platnom znení) v</w:t>
            </w:r>
            <w:r w:rsidRPr="0073260C">
              <w:rPr>
                <w:rFonts w:cstheme="minorHAnsi"/>
                <w:i/>
                <w:strike/>
                <w:color w:val="00B050"/>
                <w:sz w:val="16"/>
                <w:szCs w:val="16"/>
              </w:rPr>
              <w:t xml:space="preserve"> bodoch J.1, (200 000) resp. J.2 (100 000) Uvedené platí pre celé územie Slovenskej republiky.</w:t>
            </w:r>
          </w:p>
          <w:p w14:paraId="397F00D0" w14:textId="77777777" w:rsidR="00E052EC" w:rsidRPr="0073260C" w:rsidRDefault="00E052EC" w:rsidP="00E052EC">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584F0C5E" w14:textId="77777777" w:rsidR="00E052EC" w:rsidRPr="0073260C" w:rsidRDefault="00E052EC" w:rsidP="004800B7">
            <w:pPr>
              <w:pStyle w:val="Default"/>
              <w:keepLines/>
              <w:widowControl w:val="0"/>
              <w:numPr>
                <w:ilvl w:val="0"/>
                <w:numId w:val="232"/>
              </w:numPr>
              <w:ind w:left="209" w:hanging="209"/>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15 - Čestné vyhlásenie žiadateľa)</w:t>
            </w:r>
          </w:p>
          <w:p w14:paraId="6B9A660F" w14:textId="77777777" w:rsidR="00E052EC" w:rsidRPr="0073260C" w:rsidRDefault="00E052EC" w:rsidP="00E052EC">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1D4A4D94" w14:textId="77777777" w:rsidR="00E052EC" w:rsidRPr="0073260C" w:rsidRDefault="00E052EC" w:rsidP="004800B7">
            <w:pPr>
              <w:pStyle w:val="Odsekzoznamu"/>
              <w:numPr>
                <w:ilvl w:val="0"/>
                <w:numId w:val="232"/>
              </w:numPr>
              <w:spacing w:after="0" w:line="240" w:lineRule="auto"/>
              <w:ind w:left="210" w:hanging="210"/>
              <w:rPr>
                <w:rFonts w:eastAsia="Calibri" w:cstheme="minorHAnsi"/>
                <w:strike/>
                <w:color w:val="00B050"/>
                <w:sz w:val="16"/>
                <w:szCs w:val="16"/>
              </w:rPr>
            </w:pPr>
            <w:r w:rsidRPr="0073260C">
              <w:rPr>
                <w:rFonts w:eastAsia="Calibri" w:cstheme="minorHAnsi"/>
                <w:strike/>
                <w:color w:val="00B050"/>
                <w:sz w:val="16"/>
                <w:szCs w:val="16"/>
              </w:rPr>
              <w:t>v zmysle dokumentácie uvedenej v časti "Forma a spôsob preukázania splnenia PPP"</w:t>
            </w:r>
          </w:p>
          <w:p w14:paraId="468EF19E" w14:textId="6ED00132" w:rsidR="00E052EC" w:rsidRPr="0073260C" w:rsidRDefault="00E052EC" w:rsidP="004800B7">
            <w:pPr>
              <w:pStyle w:val="Default"/>
              <w:keepLines/>
              <w:widowControl w:val="0"/>
              <w:numPr>
                <w:ilvl w:val="0"/>
                <w:numId w:val="232"/>
              </w:numPr>
              <w:ind w:left="210" w:hanging="21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overenie v priebehu implementácie projektu v zmysle platnej schémy de </w:t>
            </w:r>
            <w:proofErr w:type="spellStart"/>
            <w:r w:rsidRPr="0073260C">
              <w:rPr>
                <w:rFonts w:asciiTheme="minorHAnsi" w:hAnsiTheme="minorHAnsi" w:cstheme="minorHAnsi"/>
                <w:strike/>
                <w:color w:val="00B050"/>
                <w:sz w:val="16"/>
                <w:szCs w:val="16"/>
              </w:rPr>
              <w:t>minimis</w:t>
            </w:r>
            <w:proofErr w:type="spellEnd"/>
            <w:r w:rsidR="00CB7AB9" w:rsidRPr="0073260C">
              <w:rPr>
                <w:rFonts w:asciiTheme="minorHAnsi" w:hAnsiTheme="minorHAnsi" w:cstheme="minorHAnsi"/>
                <w:strike/>
                <w:color w:val="00B050"/>
                <w:sz w:val="16"/>
                <w:szCs w:val="16"/>
              </w:rPr>
              <w:t xml:space="preserve"> </w:t>
            </w:r>
            <w:r w:rsidRPr="0073260C">
              <w:rPr>
                <w:rFonts w:asciiTheme="minorHAnsi" w:hAnsiTheme="minorHAnsi" w:cstheme="minorHAnsi"/>
                <w:i/>
                <w:strike/>
                <w:color w:val="00B050"/>
                <w:sz w:val="16"/>
                <w:szCs w:val="16"/>
              </w:rPr>
              <w:t xml:space="preserve">„Vyhlásenie príjemcu minimálnej pomoci“ </w:t>
            </w:r>
            <w:r w:rsidRPr="0073260C">
              <w:rPr>
                <w:rFonts w:asciiTheme="minorHAnsi" w:hAnsiTheme="minorHAnsi" w:cstheme="minorHAnsi"/>
                <w:strike/>
                <w:color w:val="00B050"/>
                <w:sz w:val="16"/>
                <w:szCs w:val="16"/>
              </w:rPr>
              <w:t>predložený prostredníctvom prijímateľa NFP na PPA pred realizáciou aktivity“</w:t>
            </w:r>
          </w:p>
        </w:tc>
      </w:tr>
      <w:tr w:rsidR="0073260C" w:rsidRPr="0073260C" w14:paraId="672FFC69" w14:textId="77777777" w:rsidTr="00E052EC">
        <w:trPr>
          <w:trHeight w:val="284"/>
        </w:trPr>
        <w:tc>
          <w:tcPr>
            <w:tcW w:w="207" w:type="pct"/>
            <w:shd w:val="clear" w:color="auto" w:fill="FFFFFF" w:themeFill="background1"/>
            <w:vAlign w:val="center"/>
          </w:tcPr>
          <w:p w14:paraId="2330BB71" w14:textId="77777777" w:rsidR="00E052EC" w:rsidRPr="0073260C" w:rsidRDefault="00E052EC" w:rsidP="00E052EC">
            <w:pPr>
              <w:pStyle w:val="Default"/>
              <w:keepLines/>
              <w:widowControl w:val="0"/>
              <w:jc w:val="center"/>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4.2</w:t>
            </w:r>
          </w:p>
        </w:tc>
        <w:tc>
          <w:tcPr>
            <w:tcW w:w="4793" w:type="pct"/>
            <w:gridSpan w:val="2"/>
            <w:shd w:val="clear" w:color="auto" w:fill="FFFFFF" w:themeFill="background1"/>
            <w:vAlign w:val="center"/>
          </w:tcPr>
          <w:p w14:paraId="1F93AE27" w14:textId="77777777" w:rsidR="00E052EC" w:rsidRPr="0073260C" w:rsidRDefault="00E052EC" w:rsidP="00E052EC">
            <w:pPr>
              <w:pStyle w:val="Default"/>
              <w:keepLines/>
              <w:widowControl w:val="0"/>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Výpočet intenzity pomoci</w:t>
            </w:r>
          </w:p>
          <w:p w14:paraId="7F8CC84F" w14:textId="77777777" w:rsidR="00E052EC" w:rsidRPr="0073260C" w:rsidRDefault="00E052EC" w:rsidP="00E052EC">
            <w:pPr>
              <w:pStyle w:val="Default"/>
              <w:keepLines/>
              <w:widowControl w:val="0"/>
              <w:jc w:val="both"/>
              <w:rPr>
                <w:rStyle w:val="Hypertextovprepojenie"/>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0" w:history="1">
              <w:r w:rsidRPr="0073260C">
                <w:rPr>
                  <w:rStyle w:val="Hypertextovprepojenie"/>
                  <w:rFonts w:asciiTheme="minorHAnsi" w:hAnsiTheme="minorHAnsi" w:cstheme="minorHAnsi"/>
                  <w:strike/>
                  <w:color w:val="00B050"/>
                  <w:sz w:val="16"/>
                  <w:szCs w:val="16"/>
                </w:rPr>
                <w:t>www.statnapomoc.sk</w:t>
              </w:r>
            </w:hyperlink>
            <w:r w:rsidRPr="0073260C">
              <w:rPr>
                <w:rStyle w:val="Hypertextovprepojenie"/>
                <w:rFonts w:asciiTheme="minorHAnsi" w:hAnsiTheme="minorHAnsi" w:cstheme="minorHAnsi"/>
                <w:strike/>
                <w:color w:val="00B050"/>
                <w:sz w:val="16"/>
                <w:szCs w:val="16"/>
              </w:rPr>
              <w:t>.</w:t>
            </w:r>
          </w:p>
          <w:p w14:paraId="56ED7D1A" w14:textId="77777777" w:rsidR="00E052EC" w:rsidRPr="0073260C" w:rsidRDefault="00E052EC" w:rsidP="00E052EC">
            <w:pPr>
              <w:pStyle w:val="Default"/>
              <w:keepLines/>
              <w:widowControl w:val="0"/>
              <w:ind w:left="22"/>
              <w:jc w:val="both"/>
              <w:rPr>
                <w:rFonts w:asciiTheme="minorHAnsi" w:hAnsiTheme="minorHAnsi" w:cstheme="minorHAnsi"/>
                <w:b/>
                <w:strike/>
                <w:color w:val="00B050"/>
                <w:sz w:val="16"/>
                <w:szCs w:val="16"/>
                <w:u w:val="single"/>
              </w:rPr>
            </w:pPr>
            <w:r w:rsidRPr="0073260C">
              <w:rPr>
                <w:rFonts w:asciiTheme="minorHAnsi" w:hAnsiTheme="minorHAnsi" w:cstheme="minorHAnsi"/>
                <w:b/>
                <w:strike/>
                <w:color w:val="00B050"/>
                <w:sz w:val="18"/>
                <w:szCs w:val="18"/>
                <w:u w:val="single"/>
              </w:rPr>
              <w:t>Forma a spôsob preukázania splnenia PPP</w:t>
            </w:r>
            <w:r w:rsidRPr="0073260C">
              <w:rPr>
                <w:rFonts w:asciiTheme="minorHAnsi" w:hAnsiTheme="minorHAnsi" w:cstheme="minorHAnsi"/>
                <w:b/>
                <w:strike/>
                <w:color w:val="00B050"/>
                <w:sz w:val="16"/>
                <w:szCs w:val="16"/>
                <w:u w:val="single"/>
              </w:rPr>
              <w:t xml:space="preserve"> </w:t>
            </w:r>
          </w:p>
          <w:p w14:paraId="6FE538C4" w14:textId="77777777" w:rsidR="00E052EC" w:rsidRPr="0073260C" w:rsidRDefault="00E052EC" w:rsidP="004800B7">
            <w:pPr>
              <w:pStyle w:val="Default"/>
              <w:keepLines/>
              <w:widowControl w:val="0"/>
              <w:numPr>
                <w:ilvl w:val="0"/>
                <w:numId w:val="232"/>
              </w:numPr>
              <w:ind w:left="209" w:hanging="209"/>
              <w:jc w:val="both"/>
              <w:rPr>
                <w:rStyle w:val="Hypertextovprepojenie"/>
                <w:rFonts w:asciiTheme="minorHAnsi" w:hAnsiTheme="minorHAnsi" w:cstheme="minorHAnsi"/>
                <w:b/>
                <w:strike/>
                <w:color w:val="00B050"/>
                <w:sz w:val="16"/>
                <w:szCs w:val="16"/>
                <w:u w:val="none"/>
              </w:rPr>
            </w:pPr>
            <w:r w:rsidRPr="0073260C">
              <w:rPr>
                <w:rFonts w:asciiTheme="minorHAnsi" w:hAnsiTheme="minorHAnsi" w:cstheme="minorHAnsi"/>
                <w:strike/>
                <w:color w:val="00B050"/>
                <w:sz w:val="16"/>
                <w:szCs w:val="16"/>
              </w:rPr>
              <w:t xml:space="preserve">Výpočet diskontovanej výšky pomoci pri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(len v prípade, že je známy počet a časový horizont predkladania </w:t>
            </w:r>
            <w:proofErr w:type="spellStart"/>
            <w:r w:rsidRPr="0073260C">
              <w:rPr>
                <w:rFonts w:asciiTheme="minorHAnsi" w:hAnsiTheme="minorHAnsi" w:cstheme="minorHAnsi"/>
                <w:strike/>
                <w:color w:val="00B050"/>
                <w:sz w:val="16"/>
                <w:szCs w:val="16"/>
              </w:rPr>
              <w:t>ŽoP</w:t>
            </w:r>
            <w:proofErr w:type="spellEnd"/>
            <w:r w:rsidRPr="0073260C">
              <w:rPr>
                <w:rFonts w:asciiTheme="minorHAnsi" w:hAnsiTheme="minorHAnsi" w:cstheme="minorHAnsi"/>
                <w:strike/>
                <w:color w:val="00B050"/>
                <w:sz w:val="16"/>
                <w:szCs w:val="16"/>
              </w:rPr>
              <w:t xml:space="preserve"> a uplatnenia schémy minimálnej pomoci),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47BFADBD" w14:textId="77777777" w:rsidR="00E052EC" w:rsidRPr="0073260C" w:rsidRDefault="00E052EC" w:rsidP="00E052EC">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F79134A" w14:textId="77777777" w:rsidR="00E052EC" w:rsidRPr="0073260C" w:rsidRDefault="00E052EC"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dokumentácie uvedenej v časti „Forma a spôsob preukázania splnenia PPP“</w:t>
            </w:r>
          </w:p>
          <w:p w14:paraId="02E5B961" w14:textId="77777777" w:rsidR="00E052EC" w:rsidRPr="0073260C" w:rsidRDefault="00E052EC" w:rsidP="00E052EC">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termín pre preukázanie splnenia PPP</w:t>
            </w:r>
          </w:p>
          <w:p w14:paraId="42057A42" w14:textId="77777777" w:rsidR="00E052EC" w:rsidRPr="0073260C" w:rsidRDefault="00E052EC" w:rsidP="004800B7">
            <w:pPr>
              <w:pStyle w:val="Odsekzoznamu"/>
              <w:numPr>
                <w:ilvl w:val="0"/>
                <w:numId w:val="404"/>
              </w:numPr>
              <w:spacing w:after="0" w:line="240" w:lineRule="auto"/>
              <w:ind w:left="209" w:hanging="209"/>
              <w:jc w:val="both"/>
              <w:rPr>
                <w:rFonts w:cstheme="minorHAnsi"/>
                <w:strike/>
                <w:color w:val="00B050"/>
                <w:sz w:val="16"/>
                <w:szCs w:val="16"/>
              </w:rPr>
            </w:pPr>
            <w:r w:rsidRPr="0073260C">
              <w:rPr>
                <w:rFonts w:cstheme="minorHAnsi"/>
                <w:strike/>
                <w:color w:val="00B050"/>
                <w:sz w:val="16"/>
                <w:szCs w:val="16"/>
              </w:rPr>
              <w:t xml:space="preserve">Výpočet diskontovanej výšky pomoci pri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(len v prípade, že je známy počet a časový horizont predkladania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a uplatnenia schémy minimálnej pomoci) - 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V prípade predloženia prílohy ku dňu doplnenia chýbajúcich náležitostí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zmysle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w:t>
            </w:r>
            <w:r w:rsidRPr="0073260C">
              <w:rPr>
                <w:rFonts w:cstheme="minorHAnsi"/>
                <w:bCs/>
                <w:strike/>
                <w:color w:val="00B050"/>
                <w:sz w:val="16"/>
                <w:szCs w:val="16"/>
              </w:rPr>
              <w:t xml:space="preserve"> je možné, aby príloha bola vypracovaná (podpísaná) aj po termíne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najneskôr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w:t>
            </w:r>
          </w:p>
        </w:tc>
      </w:tr>
    </w:tbl>
    <w:p w14:paraId="3A28DE34" w14:textId="77777777" w:rsidR="00DA7DED" w:rsidRPr="0073260C" w:rsidRDefault="00DA7DED" w:rsidP="002C09AB">
      <w:pPr>
        <w:pStyle w:val="Standard"/>
        <w:tabs>
          <w:tab w:val="left" w:pos="709"/>
        </w:tabs>
        <w:jc w:val="both"/>
        <w:rPr>
          <w:rFonts w:asciiTheme="minorHAnsi" w:hAnsiTheme="minorHAnsi" w:cstheme="minorHAnsi"/>
          <w:b/>
          <w:strike/>
          <w:color w:val="00B050"/>
        </w:rPr>
      </w:pPr>
      <w:bookmarkStart w:id="10"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2985"/>
      </w:tblGrid>
      <w:tr w:rsidR="0073260C" w:rsidRPr="0073260C" w14:paraId="6E135EBE" w14:textId="77777777" w:rsidTr="00990321">
        <w:trPr>
          <w:trHeight w:val="284"/>
        </w:trPr>
        <w:tc>
          <w:tcPr>
            <w:tcW w:w="5000" w:type="pct"/>
            <w:gridSpan w:val="2"/>
            <w:shd w:val="clear" w:color="auto" w:fill="FFC000"/>
            <w:vAlign w:val="center"/>
          </w:tcPr>
          <w:p w14:paraId="1E278B2F" w14:textId="7D0170FF" w:rsidR="00CB559B" w:rsidRPr="0073260C" w:rsidRDefault="00CB559B" w:rsidP="00CB559B">
            <w:pPr>
              <w:pStyle w:val="Standard"/>
              <w:tabs>
                <w:tab w:val="left" w:pos="709"/>
              </w:tabs>
              <w:jc w:val="center"/>
              <w:rPr>
                <w:rFonts w:asciiTheme="minorHAnsi" w:hAnsiTheme="minorHAnsi" w:cstheme="minorHAnsi"/>
                <w:b/>
                <w:strike/>
                <w:color w:val="00B050"/>
                <w:sz w:val="28"/>
                <w:szCs w:val="28"/>
              </w:rPr>
            </w:pPr>
            <w:r w:rsidRPr="0073260C">
              <w:rPr>
                <w:rFonts w:asciiTheme="minorHAnsi" w:hAnsiTheme="minorHAnsi" w:cstheme="minorHAnsi"/>
                <w:b/>
                <w:strike/>
                <w:color w:val="00B050"/>
                <w:sz w:val="28"/>
                <w:szCs w:val="28"/>
              </w:rPr>
              <w:t>3</w:t>
            </w:r>
            <w:r w:rsidR="00AB1357" w:rsidRPr="0073260C">
              <w:rPr>
                <w:rFonts w:asciiTheme="minorHAnsi" w:hAnsiTheme="minorHAnsi" w:cstheme="minorHAnsi"/>
                <w:b/>
                <w:strike/>
                <w:color w:val="00B050"/>
                <w:sz w:val="28"/>
                <w:szCs w:val="28"/>
              </w:rPr>
              <w:t>.1.3</w:t>
            </w:r>
            <w:r w:rsidRPr="0073260C">
              <w:rPr>
                <w:rFonts w:asciiTheme="minorHAnsi" w:hAnsiTheme="minorHAnsi" w:cstheme="minorHAnsi"/>
                <w:b/>
                <w:strike/>
                <w:color w:val="00B050"/>
                <w:sz w:val="28"/>
                <w:szCs w:val="28"/>
              </w:rPr>
              <w:t xml:space="preserve"> </w:t>
            </w:r>
            <w:r w:rsidRPr="0073260C">
              <w:rPr>
                <w:rFonts w:asciiTheme="minorHAnsi" w:hAnsiTheme="minorHAnsi" w:cstheme="minorHAnsi"/>
                <w:b/>
                <w:caps/>
                <w:strike/>
                <w:color w:val="00B050"/>
                <w:sz w:val="28"/>
                <w:szCs w:val="28"/>
              </w:rPr>
              <w:t>Kritéria pre výber projektov</w:t>
            </w:r>
          </w:p>
        </w:tc>
      </w:tr>
      <w:tr w:rsidR="0073260C" w:rsidRPr="0073260C" w14:paraId="1AA7F77D" w14:textId="77777777" w:rsidTr="00F76ECB">
        <w:trPr>
          <w:trHeight w:val="284"/>
        </w:trPr>
        <w:tc>
          <w:tcPr>
            <w:tcW w:w="5000" w:type="pct"/>
            <w:gridSpan w:val="2"/>
            <w:shd w:val="clear" w:color="auto" w:fill="FFE599" w:themeFill="accent4" w:themeFillTint="66"/>
            <w:vAlign w:val="center"/>
          </w:tcPr>
          <w:p w14:paraId="3AA9AEE9" w14:textId="44DAE9D9" w:rsidR="00792C2B" w:rsidRPr="0073260C" w:rsidRDefault="00A572D0" w:rsidP="002C09A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lastRenderedPageBreak/>
              <w:t>VÝBEROVÉ KRITÉRIA PRE VÝBER PROJEKTOV</w:t>
            </w:r>
            <w:r w:rsidR="00965A34" w:rsidRPr="0073260C">
              <w:rPr>
                <w:rStyle w:val="Odkaznapoznmkupodiarou"/>
                <w:rFonts w:asciiTheme="minorHAnsi" w:hAnsiTheme="minorHAnsi" w:cstheme="minorHAnsi"/>
                <w:b/>
                <w:strike/>
                <w:color w:val="00B050"/>
                <w:sz w:val="22"/>
                <w:szCs w:val="22"/>
              </w:rPr>
              <w:footnoteReference w:id="13"/>
            </w:r>
          </w:p>
        </w:tc>
      </w:tr>
      <w:tr w:rsidR="0073260C" w:rsidRPr="0073260C" w14:paraId="5C91D8C3" w14:textId="77777777" w:rsidTr="00F76ECB">
        <w:trPr>
          <w:trHeight w:val="284"/>
        </w:trPr>
        <w:tc>
          <w:tcPr>
            <w:tcW w:w="207" w:type="pct"/>
            <w:shd w:val="clear" w:color="auto" w:fill="FFF2CC" w:themeFill="accent4" w:themeFillTint="33"/>
            <w:vAlign w:val="center"/>
          </w:tcPr>
          <w:p w14:paraId="6212DFFF" w14:textId="5A7795B3" w:rsidR="001D138B" w:rsidRPr="0073260C" w:rsidRDefault="001D138B" w:rsidP="002C09AB">
            <w:pPr>
              <w:spacing w:after="0" w:line="240" w:lineRule="auto"/>
              <w:jc w:val="center"/>
              <w:rPr>
                <w:rFonts w:cstheme="minorHAnsi"/>
                <w:b/>
                <w:strike/>
                <w:color w:val="00B050"/>
                <w:sz w:val="18"/>
                <w:szCs w:val="18"/>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93" w:type="pct"/>
            <w:shd w:val="clear" w:color="auto" w:fill="FFF2CC" w:themeFill="accent4" w:themeFillTint="33"/>
            <w:vAlign w:val="center"/>
          </w:tcPr>
          <w:p w14:paraId="0A6194B0" w14:textId="4D46DD23" w:rsidR="001D138B" w:rsidRPr="0073260C" w:rsidRDefault="003F01B9" w:rsidP="002C09AB">
            <w:pPr>
              <w:pStyle w:val="Standard"/>
              <w:tabs>
                <w:tab w:val="left" w:pos="709"/>
              </w:tabs>
              <w:jc w:val="center"/>
              <w:rPr>
                <w:rFonts w:asciiTheme="minorHAnsi" w:hAnsiTheme="minorHAnsi" w:cstheme="minorHAnsi"/>
                <w:bCs/>
                <w:strike/>
                <w:color w:val="00B050"/>
                <w:sz w:val="18"/>
                <w:szCs w:val="18"/>
              </w:rPr>
            </w:pPr>
            <w:r w:rsidRPr="0073260C">
              <w:rPr>
                <w:rFonts w:asciiTheme="minorHAnsi" w:hAnsiTheme="minorHAnsi" w:cstheme="minorHAnsi"/>
                <w:b/>
                <w:strike/>
                <w:color w:val="00B050"/>
                <w:sz w:val="18"/>
                <w:szCs w:val="18"/>
              </w:rPr>
              <w:t>Popis a preukázanie kritéria</w:t>
            </w:r>
          </w:p>
        </w:tc>
      </w:tr>
      <w:tr w:rsidR="0073260C" w:rsidRPr="0073260C" w14:paraId="37A0047F" w14:textId="77777777" w:rsidTr="001D138B">
        <w:trPr>
          <w:trHeight w:val="284"/>
        </w:trPr>
        <w:tc>
          <w:tcPr>
            <w:tcW w:w="207" w:type="pct"/>
            <w:shd w:val="clear" w:color="auto" w:fill="FFFFFF" w:themeFill="background1"/>
            <w:vAlign w:val="center"/>
          </w:tcPr>
          <w:p w14:paraId="38CE3DE4" w14:textId="7FA8E6BE" w:rsidR="001D138B" w:rsidRPr="0073260C" w:rsidRDefault="001D138B"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793" w:type="pct"/>
            <w:shd w:val="clear" w:color="auto" w:fill="FFFFFF" w:themeFill="background1"/>
            <w:vAlign w:val="center"/>
          </w:tcPr>
          <w:p w14:paraId="4BF8E6D5" w14:textId="77777777" w:rsidR="001D138B" w:rsidRPr="0073260C" w:rsidRDefault="001D138B" w:rsidP="002C09AB">
            <w:pPr>
              <w:spacing w:after="0" w:line="240" w:lineRule="auto"/>
              <w:jc w:val="both"/>
              <w:rPr>
                <w:rFonts w:cstheme="minorHAnsi"/>
                <w:b/>
                <w:strike/>
                <w:color w:val="00B050"/>
                <w:sz w:val="18"/>
                <w:szCs w:val="18"/>
              </w:rPr>
            </w:pPr>
            <w:r w:rsidRPr="0073260C">
              <w:rPr>
                <w:rFonts w:cstheme="minorHAnsi"/>
                <w:b/>
                <w:strike/>
                <w:color w:val="00B050"/>
                <w:sz w:val="18"/>
                <w:szCs w:val="18"/>
              </w:rPr>
              <w:t xml:space="preserve">Projekt musí byť v súlade s identifikovanými potrebami v PRV a aspoň jednou </w:t>
            </w:r>
            <w:proofErr w:type="spellStart"/>
            <w:r w:rsidRPr="0073260C">
              <w:rPr>
                <w:rFonts w:cstheme="minorHAnsi"/>
                <w:b/>
                <w:strike/>
                <w:color w:val="00B050"/>
                <w:sz w:val="18"/>
                <w:szCs w:val="18"/>
              </w:rPr>
              <w:t>fokusovou</w:t>
            </w:r>
            <w:proofErr w:type="spellEnd"/>
            <w:r w:rsidRPr="0073260C">
              <w:rPr>
                <w:rFonts w:cstheme="minorHAnsi"/>
                <w:b/>
                <w:strike/>
                <w:color w:val="00B050"/>
                <w:sz w:val="18"/>
                <w:szCs w:val="18"/>
              </w:rPr>
              <w:t xml:space="preserve"> oblasťou daného opatrenia</w:t>
            </w:r>
          </w:p>
          <w:p w14:paraId="1EAA1A6C" w14:textId="7A62D384" w:rsidR="00623287" w:rsidRPr="0073260C" w:rsidRDefault="001D138B" w:rsidP="002C09AB">
            <w:pPr>
              <w:pStyle w:val="Standard"/>
              <w:tabs>
                <w:tab w:val="left" w:pos="709"/>
              </w:tabs>
              <w:jc w:val="both"/>
              <w:rPr>
                <w:rFonts w:asciiTheme="minorHAnsi" w:hAnsiTheme="minorHAnsi" w:cstheme="minorHAnsi"/>
                <w:b/>
                <w:bCs/>
                <w:i/>
                <w:strike/>
                <w:color w:val="00B050"/>
                <w:sz w:val="16"/>
                <w:szCs w:val="16"/>
                <w:u w:val="single"/>
              </w:rPr>
            </w:pPr>
            <w:r w:rsidRPr="0073260C">
              <w:rPr>
                <w:rFonts w:asciiTheme="minorHAnsi" w:hAnsiTheme="minorHAnsi" w:cstheme="minorHAnsi"/>
                <w:bCs/>
                <w:strike/>
                <w:color w:val="00B050"/>
                <w:sz w:val="16"/>
                <w:szCs w:val="16"/>
              </w:rPr>
              <w:t xml:space="preserve">Príspevok aspoň k jednej </w:t>
            </w:r>
            <w:proofErr w:type="spellStart"/>
            <w:r w:rsidRPr="0073260C">
              <w:rPr>
                <w:rFonts w:asciiTheme="minorHAnsi" w:hAnsiTheme="minorHAnsi" w:cstheme="minorHAnsi"/>
                <w:bCs/>
                <w:strike/>
                <w:color w:val="00B050"/>
                <w:sz w:val="16"/>
                <w:szCs w:val="16"/>
              </w:rPr>
              <w:t>fokusovej</w:t>
            </w:r>
            <w:proofErr w:type="spellEnd"/>
            <w:r w:rsidRPr="0073260C">
              <w:rPr>
                <w:rFonts w:asciiTheme="minorHAnsi" w:hAnsiTheme="minorHAnsi" w:cstheme="minorHAnsi"/>
                <w:bCs/>
                <w:strike/>
                <w:color w:val="00B050"/>
                <w:sz w:val="16"/>
                <w:szCs w:val="16"/>
              </w:rPr>
              <w:t xml:space="preserve"> oblasti daného </w:t>
            </w:r>
            <w:proofErr w:type="spellStart"/>
            <w:r w:rsidRPr="0073260C">
              <w:rPr>
                <w:rFonts w:asciiTheme="minorHAnsi" w:hAnsiTheme="minorHAnsi" w:cstheme="minorHAnsi"/>
                <w:bCs/>
                <w:strike/>
                <w:color w:val="00B050"/>
                <w:sz w:val="16"/>
                <w:szCs w:val="16"/>
              </w:rPr>
              <w:t>podopatrenia</w:t>
            </w:r>
            <w:proofErr w:type="spellEnd"/>
            <w:r w:rsidRPr="0073260C">
              <w:rPr>
                <w:rFonts w:asciiTheme="minorHAnsi" w:hAnsiTheme="minorHAnsi" w:cstheme="minorHAnsi"/>
                <w:bCs/>
                <w:strike/>
                <w:color w:val="00B050"/>
                <w:sz w:val="16"/>
                <w:szCs w:val="16"/>
              </w:rPr>
              <w:t xml:space="preserve">, </w:t>
            </w:r>
            <w:r w:rsidRPr="0073260C">
              <w:rPr>
                <w:rFonts w:asciiTheme="minorHAnsi" w:hAnsiTheme="minorHAnsi" w:cstheme="minorHAnsi"/>
                <w:strike/>
                <w:color w:val="00B050"/>
                <w:sz w:val="16"/>
                <w:szCs w:val="16"/>
              </w:rPr>
              <w:t xml:space="preserve">resp. </w:t>
            </w:r>
            <w:proofErr w:type="spellStart"/>
            <w:r w:rsidRPr="0073260C">
              <w:rPr>
                <w:rFonts w:asciiTheme="minorHAnsi" w:hAnsiTheme="minorHAnsi" w:cstheme="minorHAnsi"/>
                <w:strike/>
                <w:color w:val="00B050"/>
                <w:sz w:val="16"/>
                <w:szCs w:val="16"/>
              </w:rPr>
              <w:t>fokusovou</w:t>
            </w:r>
            <w:proofErr w:type="spellEnd"/>
            <w:r w:rsidRPr="0073260C">
              <w:rPr>
                <w:rFonts w:asciiTheme="minorHAnsi" w:hAnsiTheme="minorHAnsi" w:cstheme="minorHAnsi"/>
                <w:strike/>
                <w:color w:val="00B050"/>
                <w:sz w:val="16"/>
                <w:szCs w:val="16"/>
              </w:rPr>
              <w:t xml:space="preserve"> obla</w:t>
            </w:r>
            <w:r w:rsidR="00925E68" w:rsidRPr="0073260C">
              <w:rPr>
                <w:rFonts w:asciiTheme="minorHAnsi" w:hAnsiTheme="minorHAnsi" w:cstheme="minorHAnsi"/>
                <w:strike/>
                <w:color w:val="00B050"/>
                <w:sz w:val="16"/>
                <w:szCs w:val="16"/>
              </w:rPr>
              <w:t>s</w:t>
            </w:r>
            <w:r w:rsidRPr="0073260C">
              <w:rPr>
                <w:rFonts w:asciiTheme="minorHAnsi" w:hAnsiTheme="minorHAnsi" w:cstheme="minorHAnsi"/>
                <w:strike/>
                <w:color w:val="00B050"/>
                <w:sz w:val="16"/>
                <w:szCs w:val="16"/>
              </w:rPr>
              <w:t>ťou stratégie CLLD.</w:t>
            </w:r>
            <w:r w:rsidR="00623287" w:rsidRPr="0073260C">
              <w:rPr>
                <w:rFonts w:asciiTheme="minorHAnsi" w:hAnsiTheme="minorHAnsi" w:cstheme="minorHAnsi"/>
                <w:b/>
                <w:bCs/>
                <w:i/>
                <w:strike/>
                <w:color w:val="00B050"/>
                <w:sz w:val="16"/>
                <w:szCs w:val="16"/>
              </w:rPr>
              <w:t xml:space="preserve"> </w:t>
            </w:r>
          </w:p>
          <w:p w14:paraId="38154511" w14:textId="77777777" w:rsidR="00A31E5D" w:rsidRPr="0073260C" w:rsidRDefault="00623287" w:rsidP="002C09AB">
            <w:pPr>
              <w:pStyle w:val="Standard"/>
              <w:tabs>
                <w:tab w:val="left" w:pos="709"/>
              </w:tabs>
              <w:jc w:val="both"/>
              <w:rPr>
                <w:rFonts w:asciiTheme="minorHAnsi" w:hAnsiTheme="minorHAnsi" w:cstheme="minorHAnsi"/>
                <w:b/>
                <w:bCs/>
                <w:i/>
                <w:strike/>
                <w:color w:val="00B050"/>
                <w:sz w:val="16"/>
                <w:szCs w:val="16"/>
                <w:u w:val="single"/>
              </w:rPr>
            </w:pPr>
            <w:r w:rsidRPr="0073260C">
              <w:rPr>
                <w:rFonts w:asciiTheme="minorHAnsi" w:hAnsiTheme="minorHAnsi" w:cstheme="minorHAnsi"/>
                <w:b/>
                <w:strike/>
                <w:color w:val="00B050"/>
                <w:sz w:val="18"/>
                <w:szCs w:val="18"/>
                <w:u w:val="single"/>
              </w:rPr>
              <w:t>Forma a spôsob preukázania splnenia kritéria</w:t>
            </w:r>
            <w:r w:rsidR="00A31E5D" w:rsidRPr="0073260C">
              <w:rPr>
                <w:rFonts w:asciiTheme="minorHAnsi" w:hAnsiTheme="minorHAnsi" w:cstheme="minorHAnsi"/>
                <w:b/>
                <w:bCs/>
                <w:i/>
                <w:strike/>
                <w:color w:val="00B050"/>
                <w:sz w:val="16"/>
                <w:szCs w:val="16"/>
                <w:u w:val="single"/>
              </w:rPr>
              <w:t xml:space="preserve"> </w:t>
            </w:r>
          </w:p>
          <w:p w14:paraId="5CAD60CE" w14:textId="7B7272BC" w:rsidR="002D475B" w:rsidRPr="0073260C" w:rsidRDefault="002D475B" w:rsidP="004800B7">
            <w:pPr>
              <w:pStyle w:val="Odsekzoznamu"/>
              <w:numPr>
                <w:ilvl w:val="0"/>
                <w:numId w:val="164"/>
              </w:numPr>
              <w:spacing w:after="0" w:line="240" w:lineRule="auto"/>
              <w:ind w:left="215" w:hanging="215"/>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0B428360" w14:textId="4CB07063" w:rsidR="001D138B" w:rsidRPr="0073260C" w:rsidRDefault="00A31E5D"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F90F8A7" w14:textId="351B8F0A" w:rsidR="001D138B" w:rsidRPr="0073260C" w:rsidRDefault="00623287"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 xml:space="preserve">v zmysle dokumentácie uvedenej </w:t>
            </w:r>
            <w:r w:rsidR="00A31E5D" w:rsidRPr="0073260C">
              <w:rPr>
                <w:rFonts w:cstheme="minorHAnsi"/>
                <w:strike/>
                <w:color w:val="00B050"/>
                <w:sz w:val="16"/>
                <w:szCs w:val="16"/>
              </w:rPr>
              <w:t>v časti</w:t>
            </w:r>
            <w:r w:rsidRPr="0073260C">
              <w:rPr>
                <w:rFonts w:cstheme="minorHAnsi"/>
                <w:strike/>
                <w:color w:val="00B050"/>
                <w:sz w:val="16"/>
                <w:szCs w:val="16"/>
              </w:rPr>
              <w:t xml:space="preserve"> „Forma a spôsob preukázania splnenia kritéria“</w:t>
            </w:r>
          </w:p>
        </w:tc>
      </w:tr>
      <w:tr w:rsidR="0073260C" w:rsidRPr="0073260C" w14:paraId="399DA86B" w14:textId="77777777" w:rsidTr="001D138B">
        <w:trPr>
          <w:trHeight w:val="284"/>
        </w:trPr>
        <w:tc>
          <w:tcPr>
            <w:tcW w:w="207" w:type="pct"/>
            <w:shd w:val="clear" w:color="auto" w:fill="FFFFFF" w:themeFill="background1"/>
            <w:vAlign w:val="center"/>
          </w:tcPr>
          <w:p w14:paraId="10D95036" w14:textId="51AA0177" w:rsidR="001D138B" w:rsidRPr="0073260C" w:rsidRDefault="001D138B"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2.</w:t>
            </w:r>
          </w:p>
        </w:tc>
        <w:tc>
          <w:tcPr>
            <w:tcW w:w="4793" w:type="pct"/>
            <w:shd w:val="clear" w:color="auto" w:fill="FFFFFF" w:themeFill="background1"/>
            <w:vAlign w:val="center"/>
          </w:tcPr>
          <w:p w14:paraId="6FCB196D" w14:textId="5AEEC8EC" w:rsidR="001D138B" w:rsidRPr="0073260C" w:rsidRDefault="001D138B" w:rsidP="002C09AB">
            <w:pPr>
              <w:spacing w:after="0" w:line="240" w:lineRule="auto"/>
              <w:jc w:val="both"/>
              <w:rPr>
                <w:rFonts w:cstheme="minorHAnsi"/>
                <w:b/>
                <w:strike/>
                <w:color w:val="00B050"/>
                <w:sz w:val="18"/>
                <w:szCs w:val="18"/>
              </w:rPr>
            </w:pPr>
            <w:r w:rsidRPr="0073260C">
              <w:rPr>
                <w:rFonts w:cstheme="minorHAnsi"/>
                <w:b/>
                <w:strike/>
                <w:color w:val="00B050"/>
                <w:sz w:val="18"/>
                <w:szCs w:val="18"/>
              </w:rPr>
              <w:t>Poskytovateľ služieb prenosu vedomostí a zručností musí mať primerané kapacity v podobe kvalifikovaných zamestnancov alebo najatých lektorov v zmysle zákona o celoživotnom vzdelávaní, tzn. musí spĺňať minimálne jednu z požiadaviek</w:t>
            </w:r>
          </w:p>
          <w:p w14:paraId="5D9B5811" w14:textId="77777777" w:rsidR="001D138B" w:rsidRPr="0073260C" w:rsidRDefault="001D138B" w:rsidP="002C09AB">
            <w:pPr>
              <w:spacing w:after="0" w:line="240" w:lineRule="auto"/>
              <w:jc w:val="both"/>
              <w:rPr>
                <w:rFonts w:cstheme="minorHAnsi"/>
                <w:strike/>
                <w:color w:val="00B050"/>
                <w:sz w:val="16"/>
                <w:szCs w:val="16"/>
              </w:rPr>
            </w:pPr>
            <w:r w:rsidRPr="0073260C">
              <w:rPr>
                <w:rFonts w:cstheme="minorHAnsi"/>
                <w:strike/>
                <w:color w:val="00B050"/>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2B8E6C8D" w14:textId="77777777" w:rsidR="001D138B" w:rsidRPr="0073260C" w:rsidRDefault="001D138B" w:rsidP="000E4642">
            <w:pPr>
              <w:pStyle w:val="Odsekzoznamu"/>
              <w:numPr>
                <w:ilvl w:val="0"/>
                <w:numId w:val="41"/>
              </w:numPr>
              <w:spacing w:after="0" w:line="240" w:lineRule="auto"/>
              <w:ind w:left="162" w:hanging="162"/>
              <w:jc w:val="both"/>
              <w:rPr>
                <w:rFonts w:cstheme="minorHAnsi"/>
                <w:strike/>
                <w:color w:val="00B050"/>
                <w:sz w:val="16"/>
                <w:szCs w:val="16"/>
              </w:rPr>
            </w:pPr>
            <w:r w:rsidRPr="0073260C">
              <w:rPr>
                <w:rFonts w:cstheme="minorHAnsi"/>
                <w:strike/>
                <w:color w:val="00B050"/>
                <w:sz w:val="16"/>
                <w:szCs w:val="16"/>
              </w:rPr>
              <w:t>vysokoškolské vzdelanie prvého alebo druhého stupňa v odbore vzdelávacieho programu, najmenej dva roky praxe v oblasti, ktorej sa vzdelávací projekt týka a preukázateľná lektorská spôsobilosť,</w:t>
            </w:r>
          </w:p>
          <w:p w14:paraId="11E7380A" w14:textId="77777777" w:rsidR="001D138B" w:rsidRPr="0073260C" w:rsidRDefault="001D138B" w:rsidP="000E4642">
            <w:pPr>
              <w:pStyle w:val="Odsekzoznamu"/>
              <w:numPr>
                <w:ilvl w:val="0"/>
                <w:numId w:val="41"/>
              </w:numPr>
              <w:spacing w:after="0" w:line="240" w:lineRule="auto"/>
              <w:ind w:left="162" w:hanging="162"/>
              <w:jc w:val="both"/>
              <w:rPr>
                <w:rFonts w:cstheme="minorHAnsi"/>
                <w:strike/>
                <w:color w:val="00B050"/>
                <w:sz w:val="16"/>
                <w:szCs w:val="16"/>
              </w:rPr>
            </w:pPr>
            <w:r w:rsidRPr="0073260C">
              <w:rPr>
                <w:rFonts w:cstheme="minorHAnsi"/>
                <w:strike/>
                <w:color w:val="00B050"/>
                <w:sz w:val="16"/>
                <w:szCs w:val="16"/>
              </w:rPr>
              <w:t>úplné stredné vzdelanie s maturitou v príslušnom odbore vzdelávacieho programu, najmenej dva roky praxe v oblasti, ktorej sa vzdelávací projekt týka a preukázateľná lektorská spôsobilosť,</w:t>
            </w:r>
          </w:p>
          <w:p w14:paraId="6E5D90CD" w14:textId="3C3B6F2F" w:rsidR="001D138B" w:rsidRPr="0073260C" w:rsidRDefault="001D138B" w:rsidP="000E4642">
            <w:pPr>
              <w:pStyle w:val="Odsekzoznamu"/>
              <w:numPr>
                <w:ilvl w:val="0"/>
                <w:numId w:val="41"/>
              </w:numPr>
              <w:spacing w:after="0" w:line="240" w:lineRule="auto"/>
              <w:ind w:left="162" w:hanging="162"/>
              <w:jc w:val="both"/>
              <w:rPr>
                <w:rFonts w:cstheme="minorHAnsi"/>
                <w:strike/>
                <w:color w:val="00B050"/>
                <w:sz w:val="16"/>
                <w:szCs w:val="16"/>
              </w:rPr>
            </w:pPr>
            <w:r w:rsidRPr="0073260C">
              <w:rPr>
                <w:rFonts w:cstheme="minorHAnsi"/>
                <w:strike/>
                <w:color w:val="00B050"/>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49C1159C" w14:textId="4487340C" w:rsidR="006E0FA6" w:rsidRPr="0073260C" w:rsidRDefault="006E0FA6" w:rsidP="002C09A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B2C5886" w14:textId="77777777" w:rsidR="00344259" w:rsidRPr="0073260C" w:rsidRDefault="00344259" w:rsidP="004800B7">
            <w:pPr>
              <w:pStyle w:val="Odsekzoznamu"/>
              <w:numPr>
                <w:ilvl w:val="0"/>
                <w:numId w:val="222"/>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P</w:t>
            </w:r>
            <w:r w:rsidR="00A31E5D" w:rsidRPr="0073260C">
              <w:rPr>
                <w:rFonts w:cstheme="minorHAnsi"/>
                <w:strike/>
                <w:color w:val="00B050"/>
                <w:sz w:val="16"/>
                <w:szCs w:val="16"/>
              </w:rPr>
              <w:t>op</w:t>
            </w:r>
            <w:r w:rsidRPr="0073260C">
              <w:rPr>
                <w:rFonts w:cstheme="minorHAnsi"/>
                <w:strike/>
                <w:color w:val="00B050"/>
                <w:sz w:val="16"/>
                <w:szCs w:val="16"/>
              </w:rPr>
              <w:t>is</w:t>
            </w:r>
            <w:r w:rsidR="00A31E5D" w:rsidRPr="0073260C">
              <w:rPr>
                <w:rFonts w:cstheme="minorHAnsi"/>
                <w:strike/>
                <w:color w:val="00B050"/>
                <w:sz w:val="16"/>
                <w:szCs w:val="16"/>
              </w:rPr>
              <w:t xml:space="preserve"> v projekte realizácie (Príloha 2B k príruč</w:t>
            </w:r>
            <w:r w:rsidRPr="0073260C">
              <w:rPr>
                <w:rFonts w:cstheme="minorHAnsi"/>
                <w:strike/>
                <w:color w:val="00B050"/>
                <w:sz w:val="16"/>
                <w:szCs w:val="16"/>
              </w:rPr>
              <w:t>ke pre prijímateľa LEADER)</w:t>
            </w:r>
          </w:p>
          <w:p w14:paraId="6BC4EDD9" w14:textId="7F7E761B" w:rsidR="00344259" w:rsidRPr="0073260C" w:rsidRDefault="006E0FA6" w:rsidP="004800B7">
            <w:pPr>
              <w:pStyle w:val="Odsekzoznamu"/>
              <w:numPr>
                <w:ilvl w:val="0"/>
                <w:numId w:val="222"/>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 xml:space="preserve">Doklady o dosiahnutom vzdelaní, podľa relevancie,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w:t>
            </w:r>
            <w:r w:rsidR="009304DD" w:rsidRPr="0073260C">
              <w:rPr>
                <w:rFonts w:cstheme="minorHAnsi"/>
                <w:b/>
                <w:strike/>
                <w:color w:val="00B050"/>
                <w:sz w:val="16"/>
                <w:szCs w:val="16"/>
              </w:rPr>
              <w:t xml:space="preserve">listinného originálu </w:t>
            </w:r>
            <w:r w:rsidRPr="0073260C">
              <w:rPr>
                <w:rFonts w:cstheme="minorHAnsi"/>
                <w:b/>
                <w:strike/>
                <w:color w:val="00B050"/>
                <w:sz w:val="16"/>
                <w:szCs w:val="16"/>
              </w:rPr>
              <w:t xml:space="preserve">vo formáte </w:t>
            </w:r>
            <w:r w:rsidR="00CB7AB9" w:rsidRPr="0073260C">
              <w:rPr>
                <w:rFonts w:cstheme="minorHAnsi"/>
                <w:b/>
                <w:strike/>
                <w:color w:val="00B050"/>
                <w:sz w:val="16"/>
                <w:szCs w:val="16"/>
              </w:rPr>
              <w:t>.</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1CC123E1" w14:textId="335F8CD4" w:rsidR="00344259" w:rsidRPr="0073260C" w:rsidRDefault="006E0FA6" w:rsidP="004800B7">
            <w:pPr>
              <w:pStyle w:val="Odsekzoznamu"/>
              <w:numPr>
                <w:ilvl w:val="0"/>
                <w:numId w:val="222"/>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 xml:space="preserve">Potvrdenie o dĺžke odbornej praxe (Príloha č. 12B),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r w:rsidR="00CB7AB9" w:rsidRPr="0073260C">
              <w:rPr>
                <w:rFonts w:cstheme="minorHAnsi"/>
                <w:b/>
                <w:strike/>
                <w:color w:val="00B050"/>
                <w:sz w:val="16"/>
                <w:szCs w:val="16"/>
              </w:rPr>
              <w:t>.</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p>
          <w:p w14:paraId="085D8C10" w14:textId="09F5260B" w:rsidR="006E0FA6" w:rsidRPr="0073260C" w:rsidRDefault="006E0FA6" w:rsidP="004800B7">
            <w:pPr>
              <w:pStyle w:val="Odsekzoznamu"/>
              <w:numPr>
                <w:ilvl w:val="0"/>
                <w:numId w:val="222"/>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Doklad o lektorskej spôsobilosti v zmysle zákona č. 568/2009 Z. z. o celoživotnom vzdelávaní a o zmene a doplnení niektorých zákonov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proofErr w:type="spellStart"/>
            <w:r w:rsidRPr="0073260C">
              <w:rPr>
                <w:rFonts w:cstheme="minorHAnsi"/>
                <w:b/>
                <w:strike/>
                <w:color w:val="00B050"/>
                <w:sz w:val="16"/>
                <w:szCs w:val="16"/>
              </w:rPr>
              <w:t>sken</w:t>
            </w:r>
            <w:proofErr w:type="spellEnd"/>
            <w:r w:rsidRPr="0073260C">
              <w:rPr>
                <w:rFonts w:cstheme="minorHAnsi"/>
                <w:strike/>
                <w:color w:val="00B050"/>
                <w:sz w:val="16"/>
                <w:szCs w:val="16"/>
              </w:rPr>
              <w:t xml:space="preserve"> </w:t>
            </w:r>
            <w:r w:rsidRPr="0073260C">
              <w:rPr>
                <w:rFonts w:cstheme="minorHAnsi"/>
                <w:b/>
                <w:strike/>
                <w:color w:val="00B050"/>
                <w:sz w:val="16"/>
                <w:szCs w:val="16"/>
              </w:rPr>
              <w:t>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42065D68" w14:textId="2E89DD8C" w:rsidR="001D138B" w:rsidRPr="0073260C" w:rsidRDefault="00344259"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F73695B" w14:textId="0FABCF66" w:rsidR="001D138B" w:rsidRPr="0073260C" w:rsidRDefault="006E0FA6"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 xml:space="preserve">v zmysle </w:t>
            </w:r>
            <w:r w:rsidR="00344259" w:rsidRPr="0073260C">
              <w:rPr>
                <w:rFonts w:cstheme="minorHAnsi"/>
                <w:strike/>
                <w:color w:val="00B050"/>
                <w:sz w:val="16"/>
                <w:szCs w:val="16"/>
              </w:rPr>
              <w:t>dokumentácie uvedenej v časti</w:t>
            </w:r>
            <w:r w:rsidRPr="0073260C">
              <w:rPr>
                <w:rFonts w:cstheme="minorHAnsi"/>
                <w:strike/>
                <w:color w:val="00B050"/>
                <w:sz w:val="16"/>
                <w:szCs w:val="16"/>
              </w:rPr>
              <w:t xml:space="preserve"> „Forma a spôsob preukázania splnenia kritéria“</w:t>
            </w:r>
            <w:r w:rsidR="001D138B" w:rsidRPr="0073260C">
              <w:rPr>
                <w:rFonts w:cstheme="minorHAnsi"/>
                <w:strike/>
                <w:color w:val="00B050"/>
                <w:sz w:val="14"/>
                <w:szCs w:val="14"/>
              </w:rPr>
              <w:t xml:space="preserve"> </w:t>
            </w:r>
          </w:p>
        </w:tc>
      </w:tr>
      <w:tr w:rsidR="0073260C" w:rsidRPr="0073260C" w14:paraId="12DE33AB" w14:textId="77777777" w:rsidTr="001D138B">
        <w:trPr>
          <w:trHeight w:val="284"/>
        </w:trPr>
        <w:tc>
          <w:tcPr>
            <w:tcW w:w="207" w:type="pct"/>
            <w:shd w:val="clear" w:color="auto" w:fill="FFFFFF" w:themeFill="background1"/>
            <w:vAlign w:val="center"/>
          </w:tcPr>
          <w:p w14:paraId="7052DB1F" w14:textId="3C22FD4E" w:rsidR="001D138B" w:rsidRPr="0073260C" w:rsidRDefault="001D138B"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3.</w:t>
            </w:r>
          </w:p>
        </w:tc>
        <w:tc>
          <w:tcPr>
            <w:tcW w:w="4793" w:type="pct"/>
            <w:shd w:val="clear" w:color="auto" w:fill="FFFFFF" w:themeFill="background1"/>
            <w:vAlign w:val="center"/>
          </w:tcPr>
          <w:p w14:paraId="18CF3959" w14:textId="77777777" w:rsidR="001D138B" w:rsidRPr="0073260C" w:rsidRDefault="001D138B" w:rsidP="002C09AB">
            <w:pPr>
              <w:spacing w:after="0" w:line="240" w:lineRule="auto"/>
              <w:jc w:val="both"/>
              <w:rPr>
                <w:rFonts w:cstheme="minorHAnsi"/>
                <w:b/>
                <w:strike/>
                <w:color w:val="00B050"/>
                <w:sz w:val="18"/>
                <w:szCs w:val="18"/>
              </w:rPr>
            </w:pPr>
            <w:r w:rsidRPr="0073260C">
              <w:rPr>
                <w:rFonts w:cstheme="minorHAnsi"/>
                <w:b/>
                <w:strike/>
                <w:color w:val="00B050"/>
                <w:sz w:val="18"/>
                <w:szCs w:val="18"/>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05B85BF" w14:textId="12BE5947" w:rsidR="001D138B" w:rsidRPr="0073260C" w:rsidRDefault="001D138B" w:rsidP="002C09AB">
            <w:pPr>
              <w:spacing w:after="0" w:line="240" w:lineRule="auto"/>
              <w:jc w:val="both"/>
              <w:rPr>
                <w:rFonts w:cstheme="minorHAnsi"/>
                <w:strike/>
                <w:color w:val="00B050"/>
                <w:sz w:val="16"/>
                <w:szCs w:val="16"/>
              </w:rPr>
            </w:pPr>
            <w:r w:rsidRPr="0073260C">
              <w:rPr>
                <w:rFonts w:cstheme="minorHAnsi"/>
                <w:strike/>
                <w:color w:val="00B050"/>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r w:rsidR="006E0FA6" w:rsidRPr="0073260C">
              <w:rPr>
                <w:rFonts w:cstheme="minorHAnsi"/>
                <w:strike/>
                <w:color w:val="00B050"/>
                <w:sz w:val="16"/>
                <w:szCs w:val="16"/>
              </w:rPr>
              <w:t xml:space="preserve"> </w:t>
            </w:r>
          </w:p>
          <w:p w14:paraId="0E638F3D" w14:textId="40E313A1" w:rsidR="006E0FA6" w:rsidRPr="0073260C" w:rsidRDefault="006E0FA6" w:rsidP="002C09AB">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Forma a spôsob preukázania splnenia kritéria</w:t>
            </w:r>
          </w:p>
          <w:p w14:paraId="1F4CF13C" w14:textId="77777777" w:rsidR="00344259" w:rsidRPr="0073260C" w:rsidRDefault="00344259" w:rsidP="000E4642">
            <w:pPr>
              <w:pStyle w:val="Odsekzoznamu"/>
              <w:numPr>
                <w:ilvl w:val="0"/>
                <w:numId w:val="47"/>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431BA282" w14:textId="77777777" w:rsidR="006E0FA6" w:rsidRPr="0073260C" w:rsidRDefault="006E0FA6" w:rsidP="000E4642">
            <w:pPr>
              <w:pStyle w:val="Default"/>
              <w:keepLines/>
              <w:widowControl w:val="0"/>
              <w:numPr>
                <w:ilvl w:val="0"/>
                <w:numId w:val="47"/>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15 - Čestné vyhlásenie žiadateľa)</w:t>
            </w:r>
          </w:p>
          <w:p w14:paraId="2DB7CB1C" w14:textId="6CACF338" w:rsidR="006E0FA6" w:rsidRPr="0073260C" w:rsidRDefault="006E0FA6" w:rsidP="000E4642">
            <w:pPr>
              <w:pStyle w:val="Default"/>
              <w:keepLines/>
              <w:widowControl w:val="0"/>
              <w:numPr>
                <w:ilvl w:val="0"/>
                <w:numId w:val="47"/>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Zoznam účastníkov vzdelávacej aktivity, ktorý sa predkladá sa pri </w:t>
            </w:r>
            <w:proofErr w:type="spellStart"/>
            <w:r w:rsidRPr="0073260C">
              <w:rPr>
                <w:rFonts w:asciiTheme="minorHAnsi" w:hAnsiTheme="minorHAnsi" w:cstheme="minorHAnsi"/>
                <w:strike/>
                <w:color w:val="00B050"/>
                <w:sz w:val="16"/>
                <w:szCs w:val="16"/>
              </w:rPr>
              <w:t>ŽoP</w:t>
            </w:r>
            <w:proofErr w:type="spellEnd"/>
            <w:r w:rsidRPr="0073260C">
              <w:rPr>
                <w:rFonts w:asciiTheme="minorHAnsi" w:hAnsiTheme="minorHAnsi" w:cstheme="minorHAnsi"/>
                <w:strike/>
                <w:color w:val="00B050"/>
                <w:sz w:val="16"/>
                <w:szCs w:val="16"/>
              </w:rPr>
              <w:t xml:space="preserve"> (splnenie overuje len PPA)</w:t>
            </w:r>
          </w:p>
          <w:p w14:paraId="23F32724" w14:textId="48DCE6FE" w:rsidR="001D138B" w:rsidRPr="0073260C" w:rsidRDefault="006E0FA6"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E74689D" w14:textId="14B36A49" w:rsidR="001D138B" w:rsidRPr="0073260C" w:rsidRDefault="006E0FA6" w:rsidP="000E4642">
            <w:pPr>
              <w:pStyle w:val="Textkomentra"/>
              <w:numPr>
                <w:ilvl w:val="0"/>
                <w:numId w:val="47"/>
              </w:numPr>
              <w:spacing w:after="0" w:line="240" w:lineRule="auto"/>
              <w:ind w:left="211" w:hanging="211"/>
              <w:rPr>
                <w:rFonts w:cstheme="minorHAnsi"/>
                <w:strike/>
                <w:color w:val="00B050"/>
              </w:rPr>
            </w:pPr>
            <w:r w:rsidRPr="0073260C">
              <w:rPr>
                <w:rFonts w:cstheme="minorHAnsi"/>
                <w:strike/>
                <w:color w:val="00B050"/>
                <w:sz w:val="16"/>
                <w:szCs w:val="16"/>
              </w:rPr>
              <w:t xml:space="preserve">v zmysle </w:t>
            </w:r>
            <w:r w:rsidR="00344259" w:rsidRPr="0073260C">
              <w:rPr>
                <w:rFonts w:cstheme="minorHAnsi"/>
                <w:strike/>
                <w:color w:val="00B050"/>
                <w:sz w:val="16"/>
                <w:szCs w:val="16"/>
              </w:rPr>
              <w:t xml:space="preserve">dokumentácie uvedenej v časti </w:t>
            </w:r>
            <w:r w:rsidRPr="0073260C">
              <w:rPr>
                <w:rFonts w:cstheme="minorHAnsi"/>
                <w:strike/>
                <w:color w:val="00B050"/>
                <w:sz w:val="16"/>
                <w:szCs w:val="16"/>
              </w:rPr>
              <w:t>„Forma a spôsob preukázania splnenia kritéria“</w:t>
            </w:r>
          </w:p>
        </w:tc>
      </w:tr>
      <w:tr w:rsidR="0073260C" w:rsidRPr="0073260C" w14:paraId="5670E1C4" w14:textId="77777777" w:rsidTr="003600DB">
        <w:trPr>
          <w:trHeight w:val="284"/>
        </w:trPr>
        <w:tc>
          <w:tcPr>
            <w:tcW w:w="207" w:type="pct"/>
            <w:shd w:val="clear" w:color="auto" w:fill="FFFFFF" w:themeFill="background1"/>
            <w:vAlign w:val="center"/>
          </w:tcPr>
          <w:p w14:paraId="7170D86C" w14:textId="25B0A522" w:rsidR="003600DB" w:rsidRPr="0073260C" w:rsidRDefault="003600DB"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4.</w:t>
            </w:r>
          </w:p>
        </w:tc>
        <w:tc>
          <w:tcPr>
            <w:tcW w:w="4793" w:type="pct"/>
            <w:shd w:val="clear" w:color="auto" w:fill="FFFFFF" w:themeFill="background1"/>
            <w:vAlign w:val="center"/>
          </w:tcPr>
          <w:p w14:paraId="4A2FA988" w14:textId="77777777" w:rsidR="003600DB" w:rsidRPr="0073260C" w:rsidRDefault="003600DB" w:rsidP="002C09AB">
            <w:pPr>
              <w:spacing w:after="0" w:line="240" w:lineRule="auto"/>
              <w:jc w:val="both"/>
              <w:rPr>
                <w:rFonts w:cstheme="minorHAnsi"/>
                <w:b/>
                <w:strike/>
                <w:color w:val="00B050"/>
                <w:sz w:val="18"/>
                <w:szCs w:val="18"/>
              </w:rPr>
            </w:pPr>
            <w:r w:rsidRPr="0073260C">
              <w:rPr>
                <w:rFonts w:cstheme="minorHAnsi"/>
                <w:b/>
                <w:strike/>
                <w:color w:val="00B050"/>
                <w:sz w:val="18"/>
                <w:szCs w:val="18"/>
              </w:rPr>
              <w:t>Podpora sa nevzťahuje na vzdelávacie programy, ktoré sú súčasťou bežných programov alebo systémov vzdelávania na stredoškolskej alebo vyššej úrovni</w:t>
            </w:r>
          </w:p>
          <w:p w14:paraId="116DC1D5" w14:textId="301FC694" w:rsidR="006E0FA6" w:rsidRPr="0073260C" w:rsidRDefault="003600DB" w:rsidP="002C09AB">
            <w:pPr>
              <w:spacing w:after="0" w:line="240" w:lineRule="auto"/>
              <w:jc w:val="both"/>
              <w:rPr>
                <w:rFonts w:cstheme="minorHAnsi"/>
                <w:strike/>
                <w:color w:val="00B050"/>
                <w:sz w:val="16"/>
                <w:szCs w:val="16"/>
              </w:rPr>
            </w:pPr>
            <w:r w:rsidRPr="0073260C">
              <w:rPr>
                <w:rFonts w:cstheme="minorHAnsi"/>
                <w:strike/>
                <w:color w:val="00B050"/>
                <w:sz w:val="16"/>
                <w:szCs w:val="16"/>
              </w:rPr>
              <w:t>Podpora sa nevzťahuje na vzdelávacie programy, ktoré sú súčasťou bežných programov alebo systémov vzdelávania na stredoškolskej alebo vyššej úrovni.</w:t>
            </w:r>
            <w:r w:rsidR="006E0FA6" w:rsidRPr="0073260C">
              <w:rPr>
                <w:rFonts w:cstheme="minorHAnsi"/>
                <w:strike/>
                <w:color w:val="00B050"/>
                <w:sz w:val="16"/>
                <w:szCs w:val="16"/>
              </w:rPr>
              <w:t xml:space="preserve"> </w:t>
            </w:r>
          </w:p>
          <w:p w14:paraId="3C9DAB45" w14:textId="77777777" w:rsidR="00344259" w:rsidRPr="0073260C" w:rsidRDefault="006E0FA6" w:rsidP="002C09AB">
            <w:pPr>
              <w:spacing w:after="0" w:line="240" w:lineRule="auto"/>
              <w:jc w:val="both"/>
              <w:rPr>
                <w:rFonts w:cstheme="minorHAnsi"/>
                <w:b/>
                <w:bCs/>
                <w:i/>
                <w:strike/>
                <w:color w:val="00B050"/>
                <w:sz w:val="18"/>
                <w:szCs w:val="18"/>
                <w:u w:val="single"/>
              </w:rPr>
            </w:pPr>
            <w:r w:rsidRPr="0073260C">
              <w:rPr>
                <w:rFonts w:cstheme="minorHAnsi"/>
                <w:b/>
                <w:strike/>
                <w:color w:val="00B050"/>
                <w:sz w:val="18"/>
                <w:szCs w:val="18"/>
                <w:u w:val="single"/>
              </w:rPr>
              <w:t>Forma a spôsob preukázania splnenia kritéria</w:t>
            </w:r>
            <w:r w:rsidR="00344259" w:rsidRPr="0073260C">
              <w:rPr>
                <w:rFonts w:cstheme="minorHAnsi"/>
                <w:b/>
                <w:bCs/>
                <w:i/>
                <w:strike/>
                <w:color w:val="00B050"/>
                <w:sz w:val="18"/>
                <w:szCs w:val="18"/>
                <w:u w:val="single"/>
              </w:rPr>
              <w:t xml:space="preserve"> </w:t>
            </w:r>
          </w:p>
          <w:p w14:paraId="01D28B2B" w14:textId="77777777" w:rsidR="00344259" w:rsidRPr="0073260C" w:rsidRDefault="00344259" w:rsidP="004800B7">
            <w:pPr>
              <w:pStyle w:val="Odsekzoznamu"/>
              <w:numPr>
                <w:ilvl w:val="0"/>
                <w:numId w:val="227"/>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5C1294AF" w14:textId="0A1BA68D" w:rsidR="006E0FA6" w:rsidRPr="0073260C" w:rsidRDefault="006E0FA6" w:rsidP="004800B7">
            <w:pPr>
              <w:pStyle w:val="Odsekzoznamu"/>
              <w:numPr>
                <w:ilvl w:val="0"/>
                <w:numId w:val="227"/>
              </w:numPr>
              <w:spacing w:after="0" w:line="240" w:lineRule="auto"/>
              <w:ind w:left="211" w:hanging="211"/>
              <w:jc w:val="both"/>
              <w:rPr>
                <w:rFonts w:cstheme="minorHAnsi"/>
                <w:bCs/>
                <w:i/>
                <w:strike/>
                <w:color w:val="00B050"/>
                <w:sz w:val="16"/>
                <w:szCs w:val="16"/>
                <w:u w:val="single"/>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15 - Čestné vyhlásenie žiadateľa)</w:t>
            </w:r>
          </w:p>
          <w:p w14:paraId="220E3F28" w14:textId="451FC620" w:rsidR="003600DB" w:rsidRPr="0073260C" w:rsidRDefault="00344259" w:rsidP="002C09AB">
            <w:pPr>
              <w:tabs>
                <w:tab w:val="left" w:pos="567"/>
              </w:tabs>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t>Spôsob overenia</w:t>
            </w:r>
          </w:p>
          <w:p w14:paraId="398C4CF3" w14:textId="2EB6CB1E" w:rsidR="003600DB" w:rsidRPr="0073260C" w:rsidRDefault="00344259" w:rsidP="004800B7">
            <w:pPr>
              <w:pStyle w:val="Odsekzoznamu"/>
              <w:numPr>
                <w:ilvl w:val="0"/>
                <w:numId w:val="227"/>
              </w:numPr>
              <w:tabs>
                <w:tab w:val="left" w:pos="567"/>
              </w:tabs>
              <w:spacing w:after="0" w:line="240" w:lineRule="auto"/>
              <w:ind w:left="211" w:hanging="211"/>
              <w:jc w:val="both"/>
              <w:rPr>
                <w:rFonts w:cstheme="minorHAnsi"/>
                <w:b/>
                <w:strike/>
                <w:color w:val="00B050"/>
                <w:sz w:val="16"/>
                <w:szCs w:val="16"/>
                <w:u w:val="single"/>
              </w:rPr>
            </w:pPr>
            <w:r w:rsidRPr="0073260C">
              <w:rPr>
                <w:rFonts w:cstheme="minorHAnsi"/>
                <w:strike/>
                <w:color w:val="00B050"/>
                <w:sz w:val="16"/>
                <w:szCs w:val="16"/>
              </w:rPr>
              <w:t>v zmysle dokumentácie uvedenej</w:t>
            </w:r>
            <w:r w:rsidR="003F01B9" w:rsidRPr="0073260C">
              <w:rPr>
                <w:rFonts w:cstheme="minorHAnsi"/>
                <w:strike/>
                <w:color w:val="00B050"/>
                <w:sz w:val="16"/>
                <w:szCs w:val="16"/>
              </w:rPr>
              <w:t xml:space="preserve"> v časti </w:t>
            </w:r>
            <w:r w:rsidR="006E0FA6" w:rsidRPr="0073260C">
              <w:rPr>
                <w:rFonts w:cstheme="minorHAnsi"/>
                <w:strike/>
                <w:color w:val="00B050"/>
                <w:sz w:val="16"/>
                <w:szCs w:val="16"/>
              </w:rPr>
              <w:t>„Forma a spôsob preukázania splnenia kritéria“</w:t>
            </w:r>
          </w:p>
        </w:tc>
      </w:tr>
      <w:tr w:rsidR="0073260C" w:rsidRPr="0073260C" w14:paraId="2C8DA6B7" w14:textId="77777777" w:rsidTr="003600DB">
        <w:trPr>
          <w:trHeight w:val="284"/>
        </w:trPr>
        <w:tc>
          <w:tcPr>
            <w:tcW w:w="207" w:type="pct"/>
            <w:shd w:val="clear" w:color="auto" w:fill="FFFFFF" w:themeFill="background1"/>
            <w:vAlign w:val="center"/>
          </w:tcPr>
          <w:p w14:paraId="4391EDBA" w14:textId="59F18AA9" w:rsidR="003600DB" w:rsidRPr="0073260C" w:rsidRDefault="003600DB"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793" w:type="pct"/>
            <w:shd w:val="clear" w:color="auto" w:fill="FFFFFF" w:themeFill="background1"/>
            <w:vAlign w:val="center"/>
          </w:tcPr>
          <w:p w14:paraId="016395BA" w14:textId="0E379D52" w:rsidR="00DF5CF7" w:rsidRPr="0073260C" w:rsidRDefault="00DF5CF7" w:rsidP="002C09AB">
            <w:pPr>
              <w:pStyle w:val="Textpoznmkypodiarou"/>
              <w:spacing w:after="0" w:line="240" w:lineRule="auto"/>
              <w:ind w:left="0" w:firstLine="0"/>
              <w:jc w:val="both"/>
              <w:rPr>
                <w:rFonts w:cstheme="minorHAnsi"/>
                <w:strike/>
                <w:color w:val="00B050"/>
                <w:sz w:val="16"/>
                <w:szCs w:val="16"/>
              </w:rPr>
            </w:pPr>
            <w:r w:rsidRPr="0073260C">
              <w:rPr>
                <w:rFonts w:cstheme="minorHAnsi"/>
                <w:b/>
                <w:strike/>
                <w:color w:val="00B050"/>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473AA01" w14:textId="77777777" w:rsidR="00DF5CF7" w:rsidRPr="0073260C" w:rsidRDefault="00DF5CF7" w:rsidP="002C09AB">
            <w:pPr>
              <w:spacing w:after="0" w:line="240" w:lineRule="auto"/>
              <w:jc w:val="both"/>
              <w:rPr>
                <w:rFonts w:cstheme="minorHAnsi"/>
                <w:b/>
                <w:bCs/>
                <w:i/>
                <w:strike/>
                <w:color w:val="00B050"/>
                <w:sz w:val="16"/>
                <w:szCs w:val="16"/>
                <w:u w:val="single"/>
              </w:rPr>
            </w:pPr>
            <w:r w:rsidRPr="0073260C">
              <w:rPr>
                <w:rFonts w:cstheme="minorHAnsi"/>
                <w:b/>
                <w:strike/>
                <w:color w:val="00B050"/>
                <w:sz w:val="18"/>
                <w:szCs w:val="18"/>
                <w:u w:val="single"/>
              </w:rPr>
              <w:lastRenderedPageBreak/>
              <w:t>Forma a spôsob preukázania splnenia kritéria</w:t>
            </w:r>
            <w:r w:rsidRPr="0073260C">
              <w:rPr>
                <w:rFonts w:cstheme="minorHAnsi"/>
                <w:b/>
                <w:bCs/>
                <w:i/>
                <w:strike/>
                <w:color w:val="00B050"/>
                <w:sz w:val="16"/>
                <w:szCs w:val="16"/>
                <w:u w:val="single"/>
              </w:rPr>
              <w:t xml:space="preserve"> </w:t>
            </w:r>
          </w:p>
          <w:p w14:paraId="70F5C092" w14:textId="77777777" w:rsidR="003F01B9" w:rsidRPr="0073260C" w:rsidRDefault="003F01B9" w:rsidP="004800B7">
            <w:pPr>
              <w:pStyle w:val="Default"/>
              <w:keepLines/>
              <w:widowControl w:val="0"/>
              <w:numPr>
                <w:ilvl w:val="0"/>
                <w:numId w:val="222"/>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9 – Harmonogram realizácie aktivít)</w:t>
            </w:r>
          </w:p>
          <w:p w14:paraId="78B26468" w14:textId="77777777" w:rsidR="00DF5CF7" w:rsidRPr="0073260C" w:rsidRDefault="00DF5CF7" w:rsidP="004800B7">
            <w:pPr>
              <w:pStyle w:val="Odsekzoznamu"/>
              <w:numPr>
                <w:ilvl w:val="0"/>
                <w:numId w:val="222"/>
              </w:numPr>
              <w:spacing w:after="0" w:line="240" w:lineRule="auto"/>
              <w:ind w:left="211" w:hanging="211"/>
              <w:jc w:val="both"/>
              <w:rPr>
                <w:rFonts w:cstheme="minorHAnsi"/>
                <w:b/>
                <w:bCs/>
                <w:i/>
                <w:strike/>
                <w:color w:val="00B050"/>
                <w:sz w:val="14"/>
                <w:szCs w:val="14"/>
                <w:u w:val="single"/>
              </w:rPr>
            </w:pPr>
            <w:r w:rsidRPr="0073260C">
              <w:rPr>
                <w:rFonts w:cstheme="minorHAnsi"/>
                <w:strike/>
                <w:color w:val="00B050"/>
                <w:sz w:val="16"/>
                <w:szCs w:val="16"/>
              </w:rPr>
              <w:t>Popis v projekte realizácie (Príloha 2B k príručke pre prijímateľa LEADER)</w:t>
            </w:r>
          </w:p>
          <w:p w14:paraId="479FAE65" w14:textId="77777777" w:rsidR="00DF5CF7" w:rsidRPr="0073260C" w:rsidRDefault="00DF5CF7"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6B4AE41" w14:textId="0DAAC27B" w:rsidR="003600DB" w:rsidRPr="0073260C" w:rsidRDefault="00DF5CF7" w:rsidP="004800B7">
            <w:pPr>
              <w:pStyle w:val="Odsekzoznamu"/>
              <w:numPr>
                <w:ilvl w:val="0"/>
                <w:numId w:val="222"/>
              </w:numPr>
              <w:spacing w:after="0" w:line="240" w:lineRule="auto"/>
              <w:ind w:left="211" w:hanging="211"/>
              <w:jc w:val="both"/>
              <w:rPr>
                <w:rFonts w:cstheme="minorHAnsi"/>
                <w:b/>
                <w:strike/>
                <w:color w:val="00B050"/>
                <w:sz w:val="18"/>
                <w:szCs w:val="18"/>
              </w:rPr>
            </w:pPr>
            <w:r w:rsidRPr="0073260C">
              <w:rPr>
                <w:rFonts w:cstheme="minorHAnsi"/>
                <w:strike/>
                <w:color w:val="00B050"/>
                <w:sz w:val="16"/>
                <w:szCs w:val="16"/>
              </w:rPr>
              <w:t>v zmysle dokumentácie uvedenej v časti „Forma a spôsob preukázania splnenia kritéria“</w:t>
            </w:r>
          </w:p>
        </w:tc>
      </w:tr>
      <w:tr w:rsidR="0073260C" w:rsidRPr="0073260C" w14:paraId="5073D7A1" w14:textId="77777777" w:rsidTr="003600DB">
        <w:trPr>
          <w:trHeight w:val="284"/>
        </w:trPr>
        <w:tc>
          <w:tcPr>
            <w:tcW w:w="207" w:type="pct"/>
            <w:shd w:val="clear" w:color="auto" w:fill="FFFFFF" w:themeFill="background1"/>
            <w:vAlign w:val="center"/>
          </w:tcPr>
          <w:p w14:paraId="51418FAC" w14:textId="28D351C5" w:rsidR="003600DB" w:rsidRPr="0073260C" w:rsidRDefault="003600DB" w:rsidP="002C09AB">
            <w:pPr>
              <w:spacing w:after="0" w:line="240" w:lineRule="auto"/>
              <w:jc w:val="center"/>
              <w:rPr>
                <w:rFonts w:cstheme="minorHAnsi"/>
                <w:b/>
                <w:strike/>
                <w:color w:val="00B050"/>
                <w:sz w:val="18"/>
                <w:szCs w:val="18"/>
              </w:rPr>
            </w:pPr>
            <w:r w:rsidRPr="0073260C">
              <w:rPr>
                <w:rFonts w:cstheme="minorHAnsi"/>
                <w:b/>
                <w:strike/>
                <w:color w:val="00B050"/>
                <w:sz w:val="18"/>
                <w:szCs w:val="18"/>
              </w:rPr>
              <w:lastRenderedPageBreak/>
              <w:t>6.</w:t>
            </w:r>
          </w:p>
        </w:tc>
        <w:tc>
          <w:tcPr>
            <w:tcW w:w="4793" w:type="pct"/>
            <w:shd w:val="clear" w:color="auto" w:fill="FFFFFF" w:themeFill="background1"/>
            <w:vAlign w:val="center"/>
          </w:tcPr>
          <w:p w14:paraId="56CB0E0E" w14:textId="2AF82EAF" w:rsidR="00921C2C" w:rsidRPr="0073260C" w:rsidRDefault="003600DB" w:rsidP="002C09AB">
            <w:pPr>
              <w:spacing w:after="0" w:line="240" w:lineRule="auto"/>
              <w:jc w:val="both"/>
              <w:rPr>
                <w:rFonts w:cstheme="minorHAnsi"/>
                <w:strike/>
                <w:color w:val="00B050"/>
                <w:sz w:val="16"/>
                <w:szCs w:val="16"/>
              </w:rPr>
            </w:pPr>
            <w:r w:rsidRPr="0073260C">
              <w:rPr>
                <w:rFonts w:cstheme="minorHAnsi"/>
                <w:b/>
                <w:strike/>
                <w:color w:val="00B050"/>
                <w:sz w:val="18"/>
                <w:szCs w:val="18"/>
              </w:rPr>
              <w:t xml:space="preserve">Musí byť zabezpečené pravidelné odborné vzdelávanie kapacít poskytovateľa služieb prenosu vedomostí a zručností, </w:t>
            </w:r>
            <w:proofErr w:type="spellStart"/>
            <w:r w:rsidRPr="0073260C">
              <w:rPr>
                <w:rFonts w:cstheme="minorHAnsi"/>
                <w:b/>
                <w:strike/>
                <w:color w:val="00B050"/>
                <w:sz w:val="18"/>
                <w:szCs w:val="18"/>
              </w:rPr>
              <w:t>t.j</w:t>
            </w:r>
            <w:proofErr w:type="spellEnd"/>
            <w:r w:rsidRPr="0073260C">
              <w:rPr>
                <w:rFonts w:cstheme="minorHAnsi"/>
                <w:b/>
                <w:strike/>
                <w:color w:val="00B050"/>
                <w:sz w:val="18"/>
                <w:szCs w:val="18"/>
              </w:rPr>
              <w:t>. povinnosť minimálne raz ročne absolvovať vzdelávacie aktivity vo forme semináru, konferencie, školenia, kurzu, e-learningu a pod. orientované na predmetnú oblasť</w:t>
            </w:r>
            <w:r w:rsidR="00344259" w:rsidRPr="0073260C">
              <w:rPr>
                <w:rFonts w:cstheme="minorHAnsi"/>
                <w:b/>
                <w:strike/>
                <w:color w:val="00B050"/>
                <w:sz w:val="18"/>
                <w:szCs w:val="18"/>
              </w:rPr>
              <w:t>.</w:t>
            </w:r>
          </w:p>
          <w:p w14:paraId="394F5B36" w14:textId="77777777" w:rsidR="00344259" w:rsidRPr="0073260C" w:rsidRDefault="00921C2C" w:rsidP="002C09AB">
            <w:pPr>
              <w:spacing w:after="0" w:line="240" w:lineRule="auto"/>
              <w:jc w:val="both"/>
              <w:rPr>
                <w:rFonts w:cstheme="minorHAnsi"/>
                <w:b/>
                <w:bCs/>
                <w:i/>
                <w:strike/>
                <w:color w:val="00B050"/>
                <w:sz w:val="16"/>
                <w:szCs w:val="16"/>
                <w:u w:val="single"/>
              </w:rPr>
            </w:pPr>
            <w:r w:rsidRPr="0073260C">
              <w:rPr>
                <w:rFonts w:cstheme="minorHAnsi"/>
                <w:b/>
                <w:strike/>
                <w:color w:val="00B050"/>
                <w:sz w:val="18"/>
                <w:szCs w:val="18"/>
                <w:u w:val="single"/>
              </w:rPr>
              <w:t>Forma a spôsob preukázania splnenia kritéria</w:t>
            </w:r>
            <w:r w:rsidR="00344259" w:rsidRPr="0073260C">
              <w:rPr>
                <w:rFonts w:cstheme="minorHAnsi"/>
                <w:b/>
                <w:bCs/>
                <w:i/>
                <w:strike/>
                <w:color w:val="00B050"/>
                <w:sz w:val="16"/>
                <w:szCs w:val="16"/>
                <w:u w:val="single"/>
              </w:rPr>
              <w:t xml:space="preserve"> </w:t>
            </w:r>
          </w:p>
          <w:p w14:paraId="6FA3146A" w14:textId="77777777" w:rsidR="00344259" w:rsidRPr="0073260C" w:rsidRDefault="00344259" w:rsidP="000E4642">
            <w:pPr>
              <w:pStyle w:val="Odsekzoznamu"/>
              <w:numPr>
                <w:ilvl w:val="0"/>
                <w:numId w:val="48"/>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205B6F08" w14:textId="77777777" w:rsidR="00921C2C" w:rsidRPr="0073260C" w:rsidRDefault="00921C2C" w:rsidP="000E4642">
            <w:pPr>
              <w:pStyle w:val="Default"/>
              <w:keepLines/>
              <w:widowControl w:val="0"/>
              <w:numPr>
                <w:ilvl w:val="0"/>
                <w:numId w:val="48"/>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9 – Harmonogram realizácie aktivít)</w:t>
            </w:r>
          </w:p>
          <w:p w14:paraId="0C52D5EB" w14:textId="72A40B39" w:rsidR="00921C2C" w:rsidRPr="0073260C" w:rsidRDefault="00921C2C" w:rsidP="000E4642">
            <w:pPr>
              <w:pStyle w:val="Odsekzoznamu"/>
              <w:numPr>
                <w:ilvl w:val="0"/>
                <w:numId w:val="48"/>
              </w:numPr>
              <w:spacing w:after="0" w:line="240" w:lineRule="auto"/>
              <w:ind w:left="221" w:hanging="221"/>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15 – </w:t>
            </w:r>
            <w:r w:rsidRPr="0073260C">
              <w:rPr>
                <w:rFonts w:cstheme="minorHAnsi"/>
                <w:bCs/>
                <w:strike/>
                <w:color w:val="00B050"/>
                <w:sz w:val="16"/>
                <w:szCs w:val="16"/>
              </w:rPr>
              <w:t>Čestné vyhlásenie žiadateľa</w:t>
            </w:r>
            <w:r w:rsidRPr="0073260C">
              <w:rPr>
                <w:rFonts w:cstheme="minorHAnsi"/>
                <w:strike/>
                <w:color w:val="00B050"/>
                <w:sz w:val="16"/>
                <w:szCs w:val="16"/>
              </w:rPr>
              <w:t>)</w:t>
            </w:r>
          </w:p>
          <w:p w14:paraId="28DCC4E2" w14:textId="0F92C485" w:rsidR="003600DB" w:rsidRPr="0073260C" w:rsidRDefault="00344259"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57401509" w14:textId="0A00E440" w:rsidR="003600DB" w:rsidRPr="0073260C" w:rsidRDefault="00921C2C"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w:t>
            </w:r>
            <w:r w:rsidR="00344259" w:rsidRPr="0073260C">
              <w:rPr>
                <w:rFonts w:cstheme="minorHAnsi"/>
                <w:strike/>
                <w:color w:val="00B050"/>
                <w:sz w:val="16"/>
                <w:szCs w:val="16"/>
              </w:rPr>
              <w:t xml:space="preserve"> zmysle dokumentácie uvedenej v časti </w:t>
            </w:r>
            <w:r w:rsidRPr="0073260C">
              <w:rPr>
                <w:rFonts w:cstheme="minorHAnsi"/>
                <w:strike/>
                <w:color w:val="00B050"/>
                <w:sz w:val="16"/>
                <w:szCs w:val="16"/>
              </w:rPr>
              <w:t>„Forma a spôsob preukázania splnenia kritéria“</w:t>
            </w:r>
          </w:p>
        </w:tc>
      </w:tr>
      <w:tr w:rsidR="0073260C" w:rsidRPr="0073260C" w14:paraId="7D373F5A" w14:textId="77777777" w:rsidTr="003600DB">
        <w:trPr>
          <w:trHeight w:val="284"/>
        </w:trPr>
        <w:tc>
          <w:tcPr>
            <w:tcW w:w="207" w:type="pct"/>
            <w:shd w:val="clear" w:color="auto" w:fill="FFFFFF" w:themeFill="background1"/>
            <w:vAlign w:val="center"/>
          </w:tcPr>
          <w:p w14:paraId="014E5D2C" w14:textId="62B7A277" w:rsidR="003600DB" w:rsidRPr="0073260C" w:rsidRDefault="003600DB" w:rsidP="002C09AB">
            <w:pPr>
              <w:spacing w:after="0" w:line="240" w:lineRule="auto"/>
              <w:jc w:val="center"/>
              <w:rPr>
                <w:rFonts w:cstheme="minorHAnsi"/>
                <w:b/>
                <w:strike/>
                <w:color w:val="00B050"/>
                <w:sz w:val="18"/>
                <w:szCs w:val="18"/>
              </w:rPr>
            </w:pPr>
            <w:r w:rsidRPr="0073260C">
              <w:rPr>
                <w:rFonts w:cstheme="minorHAnsi"/>
                <w:b/>
                <w:strike/>
                <w:color w:val="00B050"/>
                <w:sz w:val="18"/>
                <w:szCs w:val="18"/>
              </w:rPr>
              <w:t>7.</w:t>
            </w:r>
          </w:p>
        </w:tc>
        <w:tc>
          <w:tcPr>
            <w:tcW w:w="4793" w:type="pct"/>
            <w:shd w:val="clear" w:color="auto" w:fill="FFFFFF" w:themeFill="background1"/>
            <w:vAlign w:val="center"/>
          </w:tcPr>
          <w:p w14:paraId="69B48669" w14:textId="5DC642F1" w:rsidR="003600DB" w:rsidRPr="0073260C" w:rsidRDefault="003600DB" w:rsidP="002C09AB">
            <w:pPr>
              <w:spacing w:after="0" w:line="240" w:lineRule="auto"/>
              <w:rPr>
                <w:rFonts w:cstheme="minorHAnsi"/>
                <w:b/>
                <w:strike/>
                <w:color w:val="00B050"/>
                <w:sz w:val="18"/>
                <w:szCs w:val="18"/>
              </w:rPr>
            </w:pPr>
            <w:r w:rsidRPr="0073260C">
              <w:rPr>
                <w:rFonts w:cstheme="minorHAnsi"/>
                <w:b/>
                <w:strike/>
                <w:color w:val="00B050"/>
                <w:sz w:val="18"/>
                <w:szCs w:val="18"/>
              </w:rPr>
              <w:t>Projekt realizácie</w:t>
            </w:r>
          </w:p>
          <w:p w14:paraId="1050D21A" w14:textId="77777777" w:rsidR="00921C2C" w:rsidRPr="0073260C" w:rsidRDefault="00921C2C"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6"/>
                <w:szCs w:val="16"/>
                <w:u w:val="single"/>
              </w:rPr>
              <w:t>Form</w:t>
            </w:r>
            <w:r w:rsidRPr="0073260C">
              <w:rPr>
                <w:rFonts w:asciiTheme="minorHAnsi" w:hAnsiTheme="minorHAnsi" w:cstheme="minorHAnsi"/>
                <w:b/>
                <w:strike/>
                <w:color w:val="00B050"/>
                <w:sz w:val="18"/>
                <w:szCs w:val="18"/>
                <w:u w:val="single"/>
              </w:rPr>
              <w:t>a a spôsob preukázania splnenia kritéria</w:t>
            </w:r>
          </w:p>
          <w:p w14:paraId="4D955A89" w14:textId="4966475C" w:rsidR="003600DB" w:rsidRPr="0073260C" w:rsidRDefault="003600DB" w:rsidP="004800B7">
            <w:pPr>
              <w:pStyle w:val="Odsekzoznamu"/>
              <w:numPr>
                <w:ilvl w:val="0"/>
                <w:numId w:val="233"/>
              </w:numPr>
              <w:spacing w:after="0" w:line="240" w:lineRule="auto"/>
              <w:ind w:left="215" w:hanging="215"/>
              <w:rPr>
                <w:rFonts w:cstheme="minorHAnsi"/>
                <w:bCs/>
                <w:strike/>
                <w:color w:val="00B050"/>
                <w:sz w:val="16"/>
                <w:szCs w:val="16"/>
              </w:rPr>
            </w:pPr>
            <w:r w:rsidRPr="0073260C">
              <w:rPr>
                <w:rFonts w:cstheme="minorHAnsi"/>
                <w:bCs/>
                <w:strike/>
                <w:color w:val="00B050"/>
                <w:sz w:val="16"/>
                <w:szCs w:val="16"/>
              </w:rPr>
              <w:t>Žiadateľ ako samostatnú prílohu predkladá Projekt realizácie (Príloha č.2B), ktorého cieľom je opísať projekt.</w:t>
            </w:r>
          </w:p>
          <w:p w14:paraId="75BF254A" w14:textId="50C13B72" w:rsidR="003600DB" w:rsidRPr="0073260C" w:rsidRDefault="003600DB" w:rsidP="002C09AB">
            <w:pPr>
              <w:spacing w:after="0" w:line="240" w:lineRule="auto"/>
              <w:rPr>
                <w:rFonts w:cstheme="minorHAnsi"/>
                <w:strike/>
                <w:color w:val="00B050"/>
                <w:sz w:val="18"/>
                <w:szCs w:val="18"/>
              </w:rPr>
            </w:pPr>
            <w:r w:rsidRPr="0073260C">
              <w:rPr>
                <w:rFonts w:cstheme="minorHAnsi"/>
                <w:b/>
                <w:strike/>
                <w:color w:val="00B050"/>
                <w:sz w:val="18"/>
                <w:szCs w:val="18"/>
                <w:u w:val="single"/>
              </w:rPr>
              <w:t>Spô</w:t>
            </w:r>
            <w:r w:rsidR="00344259" w:rsidRPr="0073260C">
              <w:rPr>
                <w:rFonts w:cstheme="minorHAnsi"/>
                <w:b/>
                <w:strike/>
                <w:color w:val="00B050"/>
                <w:sz w:val="18"/>
                <w:szCs w:val="18"/>
                <w:u w:val="single"/>
              </w:rPr>
              <w:t>sob overenia</w:t>
            </w:r>
          </w:p>
          <w:p w14:paraId="754BEFB1" w14:textId="41067AD3" w:rsidR="003600DB" w:rsidRPr="0073260C" w:rsidRDefault="003600DB" w:rsidP="009F1D61">
            <w:pPr>
              <w:pStyle w:val="Odsekzoznamu"/>
              <w:numPr>
                <w:ilvl w:val="0"/>
                <w:numId w:val="97"/>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Projekt realizácie,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tc>
      </w:tr>
      <w:tr w:rsidR="0073260C" w:rsidRPr="0073260C" w14:paraId="6732BA8C" w14:textId="77777777" w:rsidTr="00990321">
        <w:trPr>
          <w:trHeight w:val="284"/>
        </w:trPr>
        <w:tc>
          <w:tcPr>
            <w:tcW w:w="5000" w:type="pct"/>
            <w:gridSpan w:val="2"/>
            <w:shd w:val="clear" w:color="auto" w:fill="FFE599" w:themeFill="accent4" w:themeFillTint="66"/>
            <w:vAlign w:val="center"/>
          </w:tcPr>
          <w:p w14:paraId="11647996" w14:textId="0125011C" w:rsidR="00AC1905" w:rsidRPr="0073260C" w:rsidRDefault="00AC1905" w:rsidP="002C09A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 xml:space="preserve">HODNOTIACE KRITÉRIA PRE VÝBER PROJEKTOV </w:t>
            </w:r>
            <w:r w:rsidR="00B74900" w:rsidRPr="0073260C">
              <w:rPr>
                <w:rFonts w:asciiTheme="minorHAnsi" w:hAnsiTheme="minorHAnsi" w:cstheme="minorHAnsi"/>
                <w:b/>
                <w:strike/>
                <w:color w:val="00B050"/>
                <w:sz w:val="22"/>
                <w:szCs w:val="22"/>
              </w:rPr>
              <w:t>(BODOVACIE KRITÉRIA</w:t>
            </w:r>
            <w:r w:rsidRPr="0073260C">
              <w:rPr>
                <w:rFonts w:asciiTheme="minorHAnsi" w:hAnsiTheme="minorHAnsi" w:cstheme="minorHAnsi"/>
                <w:b/>
                <w:strike/>
                <w:color w:val="00B050"/>
                <w:sz w:val="22"/>
                <w:szCs w:val="22"/>
              </w:rPr>
              <w:t>)</w:t>
            </w:r>
          </w:p>
          <w:p w14:paraId="3DF7D1A7" w14:textId="7F3D0E26" w:rsidR="000D0FD5" w:rsidRPr="0073260C" w:rsidRDefault="0074745B" w:rsidP="002C09A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Cs/>
                <w:strike/>
                <w:color w:val="00B050"/>
                <w:sz w:val="16"/>
                <w:szCs w:val="16"/>
              </w:rPr>
              <w:t>MAS stanoví pre každé kritérium</w:t>
            </w:r>
            <w:r w:rsidRPr="0073260C">
              <w:rPr>
                <w:rFonts w:asciiTheme="minorHAnsi" w:hAnsiTheme="minorHAnsi" w:cstheme="minorHAnsi"/>
                <w:b/>
                <w:bCs/>
                <w:strike/>
                <w:color w:val="00B050"/>
                <w:sz w:val="16"/>
                <w:szCs w:val="16"/>
              </w:rPr>
              <w:t xml:space="preserve"> </w:t>
            </w:r>
            <w:r w:rsidRPr="0073260C">
              <w:rPr>
                <w:rFonts w:asciiTheme="minorHAnsi" w:hAnsiTheme="minorHAnsi" w:cstheme="minorHAnsi"/>
                <w:strike/>
                <w:color w:val="00B050"/>
                <w:sz w:val="16"/>
                <w:szCs w:val="16"/>
                <w:lang w:eastAsia="sk-SK"/>
              </w:rPr>
              <w:t>počet bodov</w:t>
            </w:r>
            <w:r w:rsidR="00344259" w:rsidRPr="0073260C">
              <w:rPr>
                <w:rFonts w:asciiTheme="minorHAnsi" w:hAnsiTheme="minorHAnsi" w:cstheme="minorHAnsi"/>
                <w:strike/>
                <w:color w:val="00B050"/>
                <w:sz w:val="16"/>
                <w:szCs w:val="16"/>
                <w:lang w:eastAsia="sk-SK"/>
              </w:rPr>
              <w:t xml:space="preserve"> </w:t>
            </w:r>
            <w:r w:rsidR="00925E68" w:rsidRPr="0073260C">
              <w:rPr>
                <w:rFonts w:asciiTheme="minorHAnsi" w:hAnsiTheme="minorHAnsi" w:cstheme="minorHAnsi"/>
                <w:strike/>
                <w:color w:val="00B050"/>
                <w:sz w:val="16"/>
                <w:szCs w:val="16"/>
                <w:lang w:eastAsia="sk-SK"/>
              </w:rPr>
              <w:t>a zároveň uvedie maximá</w:t>
            </w:r>
            <w:r w:rsidR="00382146" w:rsidRPr="0073260C">
              <w:rPr>
                <w:rFonts w:asciiTheme="minorHAnsi" w:hAnsiTheme="minorHAnsi" w:cstheme="minorHAnsi"/>
                <w:strike/>
                <w:color w:val="00B050"/>
                <w:sz w:val="16"/>
                <w:szCs w:val="16"/>
                <w:lang w:eastAsia="sk-SK"/>
              </w:rPr>
              <w:t>lny poč</w:t>
            </w:r>
            <w:r w:rsidRPr="0073260C">
              <w:rPr>
                <w:rFonts w:asciiTheme="minorHAnsi" w:hAnsiTheme="minorHAnsi" w:cstheme="minorHAnsi"/>
                <w:strike/>
                <w:color w:val="00B050"/>
                <w:sz w:val="16"/>
                <w:szCs w:val="16"/>
                <w:lang w:eastAsia="sk-SK"/>
              </w:rPr>
              <w:t>et bodov, ktoré môže žiadateľ</w:t>
            </w:r>
            <w:r w:rsidR="00A721B0" w:rsidRPr="0073260C">
              <w:rPr>
                <w:rFonts w:asciiTheme="minorHAnsi" w:hAnsiTheme="minorHAnsi" w:cstheme="minorHAnsi"/>
                <w:strike/>
                <w:color w:val="00B050"/>
                <w:sz w:val="16"/>
                <w:szCs w:val="16"/>
                <w:lang w:eastAsia="sk-SK"/>
              </w:rPr>
              <w:t xml:space="preserve"> za príslušné kritérium </w:t>
            </w:r>
            <w:r w:rsidR="00CB7AB9" w:rsidRPr="0073260C">
              <w:rPr>
                <w:rFonts w:asciiTheme="minorHAnsi" w:hAnsiTheme="minorHAnsi" w:cstheme="minorHAnsi"/>
                <w:strike/>
                <w:color w:val="00B050"/>
                <w:sz w:val="16"/>
                <w:szCs w:val="16"/>
                <w:lang w:eastAsia="sk-SK"/>
              </w:rPr>
              <w:t>dosiahnuť</w:t>
            </w:r>
            <w:r w:rsidRPr="0073260C">
              <w:rPr>
                <w:rFonts w:asciiTheme="minorHAnsi" w:hAnsiTheme="minorHAnsi" w:cstheme="minorHAnsi"/>
                <w:strike/>
                <w:color w:val="00B050"/>
                <w:sz w:val="16"/>
                <w:szCs w:val="16"/>
                <w:lang w:eastAsia="sk-SK"/>
              </w:rPr>
              <w:t xml:space="preserve">.  </w:t>
            </w:r>
          </w:p>
        </w:tc>
      </w:tr>
      <w:tr w:rsidR="0073260C" w:rsidRPr="0073260C" w14:paraId="36370310" w14:textId="77777777" w:rsidTr="00990321">
        <w:trPr>
          <w:trHeight w:val="340"/>
        </w:trPr>
        <w:tc>
          <w:tcPr>
            <w:tcW w:w="5000" w:type="pct"/>
            <w:gridSpan w:val="2"/>
            <w:shd w:val="clear" w:color="auto" w:fill="FFE599" w:themeFill="accent4" w:themeFillTint="66"/>
            <w:vAlign w:val="center"/>
          </w:tcPr>
          <w:p w14:paraId="60018ACF" w14:textId="07CE5571" w:rsidR="007D44C1" w:rsidRPr="0073260C" w:rsidRDefault="006262A0" w:rsidP="002C09AB">
            <w:pPr>
              <w:spacing w:after="0" w:line="240" w:lineRule="auto"/>
              <w:rPr>
                <w:rFonts w:cstheme="minorHAnsi"/>
                <w:b/>
                <w:strike/>
                <w:color w:val="00B050"/>
                <w:sz w:val="22"/>
                <w:szCs w:val="22"/>
              </w:rPr>
            </w:pPr>
            <w:r w:rsidRPr="0073260C">
              <w:rPr>
                <w:rFonts w:cstheme="minorHAnsi"/>
                <w:b/>
                <w:strike/>
                <w:color w:val="00B050"/>
                <w:sz w:val="22"/>
                <w:szCs w:val="22"/>
              </w:rPr>
              <w:t>POVINNÉ KRITÉRIA</w:t>
            </w:r>
          </w:p>
        </w:tc>
      </w:tr>
      <w:tr w:rsidR="0073260C" w:rsidRPr="0073260C" w14:paraId="32693023" w14:textId="77777777" w:rsidTr="00990321">
        <w:trPr>
          <w:trHeight w:val="340"/>
        </w:trPr>
        <w:tc>
          <w:tcPr>
            <w:tcW w:w="207" w:type="pct"/>
            <w:shd w:val="clear" w:color="auto" w:fill="FFF2CC" w:themeFill="accent4" w:themeFillTint="33"/>
            <w:vAlign w:val="center"/>
          </w:tcPr>
          <w:p w14:paraId="53D89613" w14:textId="408E9760" w:rsidR="00921C2C" w:rsidRPr="0073260C" w:rsidRDefault="00921C2C"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93" w:type="pct"/>
            <w:shd w:val="clear" w:color="auto" w:fill="FFF2CC" w:themeFill="accent4" w:themeFillTint="33"/>
            <w:vAlign w:val="center"/>
          </w:tcPr>
          <w:p w14:paraId="69F68C17" w14:textId="4706254B" w:rsidR="00921C2C" w:rsidRPr="0073260C" w:rsidRDefault="003F01B9" w:rsidP="002C09AB">
            <w:pPr>
              <w:spacing w:after="0" w:line="240" w:lineRule="auto"/>
              <w:jc w:val="center"/>
              <w:rPr>
                <w:rFonts w:cstheme="minorHAnsi"/>
                <w:b/>
                <w:strike/>
                <w:color w:val="00B050"/>
                <w:sz w:val="16"/>
                <w:szCs w:val="16"/>
              </w:rPr>
            </w:pPr>
            <w:r w:rsidRPr="0073260C">
              <w:rPr>
                <w:rFonts w:cstheme="minorHAnsi"/>
                <w:b/>
                <w:strike/>
                <w:color w:val="00B050"/>
                <w:sz w:val="18"/>
                <w:szCs w:val="18"/>
              </w:rPr>
              <w:t>Popis a preukázanie kritéria</w:t>
            </w:r>
          </w:p>
        </w:tc>
      </w:tr>
      <w:tr w:rsidR="0073260C" w:rsidRPr="0073260C" w14:paraId="021C15B5" w14:textId="77777777" w:rsidTr="00921C2C">
        <w:trPr>
          <w:trHeight w:val="340"/>
        </w:trPr>
        <w:tc>
          <w:tcPr>
            <w:tcW w:w="207" w:type="pct"/>
            <w:shd w:val="clear" w:color="auto" w:fill="FFFFFF" w:themeFill="background1"/>
            <w:vAlign w:val="center"/>
          </w:tcPr>
          <w:p w14:paraId="7AAB13CD" w14:textId="3808FAE1" w:rsidR="00921C2C" w:rsidRPr="0073260C" w:rsidRDefault="00921C2C"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793" w:type="pct"/>
            <w:shd w:val="clear" w:color="auto" w:fill="FFFFFF" w:themeFill="background1"/>
            <w:vAlign w:val="center"/>
          </w:tcPr>
          <w:p w14:paraId="5773D089" w14:textId="77777777" w:rsidR="00921C2C" w:rsidRPr="0073260C" w:rsidRDefault="00921C2C" w:rsidP="002C09AB">
            <w:pPr>
              <w:spacing w:after="0" w:line="240" w:lineRule="auto"/>
              <w:rPr>
                <w:rFonts w:cstheme="minorHAnsi"/>
                <w:b/>
                <w:strike/>
                <w:color w:val="00B050"/>
                <w:sz w:val="18"/>
                <w:szCs w:val="18"/>
              </w:rPr>
            </w:pPr>
            <w:r w:rsidRPr="0073260C">
              <w:rPr>
                <w:rFonts w:cstheme="minorHAnsi"/>
                <w:b/>
                <w:strike/>
                <w:color w:val="00B050"/>
                <w:sz w:val="18"/>
                <w:szCs w:val="18"/>
              </w:rPr>
              <w:t>Skúsenosti s organizáciou demonštračných aktivít/ informačných akcií</w:t>
            </w:r>
          </w:p>
          <w:p w14:paraId="1113FB6D" w14:textId="777513DB" w:rsidR="00921C2C" w:rsidRPr="0073260C" w:rsidRDefault="00921C2C" w:rsidP="004800B7">
            <w:pPr>
              <w:pStyle w:val="Odsekzoznamu"/>
              <w:numPr>
                <w:ilvl w:val="0"/>
                <w:numId w:val="144"/>
              </w:numPr>
              <w:spacing w:after="0" w:line="240" w:lineRule="auto"/>
              <w:ind w:left="181" w:hanging="181"/>
              <w:jc w:val="both"/>
              <w:rPr>
                <w:rFonts w:cstheme="minorHAnsi"/>
                <w:strike/>
                <w:color w:val="00B050"/>
                <w:sz w:val="16"/>
                <w:szCs w:val="16"/>
              </w:rPr>
            </w:pPr>
            <w:r w:rsidRPr="0073260C">
              <w:rPr>
                <w:rFonts w:cstheme="minorHAnsi"/>
                <w:bCs/>
                <w:strike/>
                <w:color w:val="00B050"/>
                <w:sz w:val="16"/>
                <w:szCs w:val="16"/>
              </w:rPr>
              <w:t xml:space="preserve">Žiadateľ má skúsenosti s organizáciou demonštračných aktivít/informačných akcií, </w:t>
            </w:r>
            <w:r w:rsidRPr="0073260C">
              <w:rPr>
                <w:rFonts w:cstheme="minorHAnsi"/>
                <w:strike/>
                <w:color w:val="00B050"/>
                <w:sz w:val="16"/>
                <w:szCs w:val="16"/>
              </w:rPr>
              <w:t>ktoré vie preukázať prostre</w:t>
            </w:r>
            <w:r w:rsidR="003F01B9" w:rsidRPr="0073260C">
              <w:rPr>
                <w:rFonts w:cstheme="minorHAnsi"/>
                <w:strike/>
                <w:color w:val="00B050"/>
                <w:sz w:val="16"/>
                <w:szCs w:val="16"/>
              </w:rPr>
              <w:t>dníctvom minimálne 3 referencií.</w:t>
            </w:r>
          </w:p>
          <w:p w14:paraId="3ACF1DA4" w14:textId="5F3A519B" w:rsidR="00921C2C" w:rsidRPr="0073260C" w:rsidRDefault="00921C2C" w:rsidP="004800B7">
            <w:pPr>
              <w:pStyle w:val="Odsekzoznamu"/>
              <w:numPr>
                <w:ilvl w:val="0"/>
                <w:numId w:val="144"/>
              </w:numPr>
              <w:spacing w:after="0" w:line="240" w:lineRule="auto"/>
              <w:ind w:left="181" w:hanging="181"/>
              <w:jc w:val="both"/>
              <w:rPr>
                <w:rFonts w:cstheme="minorHAnsi"/>
                <w:strike/>
                <w:color w:val="00B050"/>
                <w:sz w:val="16"/>
                <w:szCs w:val="16"/>
              </w:rPr>
            </w:pPr>
            <w:r w:rsidRPr="0073260C">
              <w:rPr>
                <w:rFonts w:cstheme="minorHAnsi"/>
                <w:strike/>
                <w:color w:val="00B050"/>
                <w:sz w:val="16"/>
                <w:szCs w:val="16"/>
              </w:rPr>
              <w:t>Žiadateľ kritérium nesplnil</w:t>
            </w:r>
            <w:r w:rsidR="003F01B9" w:rsidRPr="0073260C">
              <w:rPr>
                <w:rFonts w:cstheme="minorHAnsi"/>
                <w:strike/>
                <w:color w:val="00B050"/>
                <w:sz w:val="16"/>
                <w:szCs w:val="16"/>
              </w:rPr>
              <w:t xml:space="preserve"> </w:t>
            </w:r>
            <w:r w:rsidRPr="0073260C">
              <w:rPr>
                <w:rFonts w:cstheme="minorHAnsi"/>
                <w:strike/>
                <w:color w:val="00B050"/>
                <w:sz w:val="16"/>
                <w:szCs w:val="16"/>
              </w:rPr>
              <w:t>.</w:t>
            </w:r>
          </w:p>
          <w:p w14:paraId="655D69EA" w14:textId="77777777" w:rsidR="00344259" w:rsidRPr="0073260C" w:rsidRDefault="00921C2C" w:rsidP="002C09AB">
            <w:pPr>
              <w:spacing w:after="0" w:line="240" w:lineRule="auto"/>
              <w:rPr>
                <w:rFonts w:cstheme="minorHAnsi"/>
                <w:b/>
                <w:bCs/>
                <w:i/>
                <w:strike/>
                <w:color w:val="00B050"/>
                <w:sz w:val="14"/>
                <w:szCs w:val="14"/>
                <w:u w:val="single"/>
              </w:rPr>
            </w:pPr>
            <w:r w:rsidRPr="0073260C">
              <w:rPr>
                <w:rFonts w:cstheme="minorHAnsi"/>
                <w:b/>
                <w:strike/>
                <w:color w:val="00B050"/>
                <w:sz w:val="18"/>
                <w:szCs w:val="18"/>
                <w:u w:val="single"/>
              </w:rPr>
              <w:t>Forma a spôsob preukázania splnenia kritéria</w:t>
            </w:r>
            <w:r w:rsidR="00344259" w:rsidRPr="0073260C">
              <w:rPr>
                <w:rFonts w:cstheme="minorHAnsi"/>
                <w:b/>
                <w:bCs/>
                <w:i/>
                <w:strike/>
                <w:color w:val="00B050"/>
                <w:sz w:val="14"/>
                <w:szCs w:val="14"/>
                <w:u w:val="single"/>
              </w:rPr>
              <w:t xml:space="preserve"> </w:t>
            </w:r>
          </w:p>
          <w:p w14:paraId="3DD11012" w14:textId="37836AEE" w:rsidR="00344259" w:rsidRPr="0073260C" w:rsidRDefault="00344259" w:rsidP="009F1D61">
            <w:pPr>
              <w:pStyle w:val="Odsekzoznamu"/>
              <w:numPr>
                <w:ilvl w:val="0"/>
                <w:numId w:val="98"/>
              </w:numPr>
              <w:spacing w:after="0" w:line="240" w:lineRule="auto"/>
              <w:ind w:left="211" w:hanging="211"/>
              <w:rPr>
                <w:rFonts w:cstheme="minorHAnsi"/>
                <w:bCs/>
                <w:strike/>
                <w:color w:val="00B050"/>
                <w:sz w:val="16"/>
                <w:szCs w:val="16"/>
              </w:rPr>
            </w:pPr>
            <w:r w:rsidRPr="0073260C">
              <w:rPr>
                <w:rFonts w:cstheme="minorHAnsi"/>
                <w:bCs/>
                <w:strike/>
                <w:color w:val="00B050"/>
                <w:sz w:val="16"/>
                <w:szCs w:val="16"/>
              </w:rPr>
              <w:t>Popis v projekte realizácie (Príloha 2B k príručke pre prijímateľa LEADER)</w:t>
            </w:r>
          </w:p>
          <w:p w14:paraId="1BB8826C" w14:textId="575D9A7F" w:rsidR="00750C08" w:rsidRPr="0073260C" w:rsidRDefault="003F01B9" w:rsidP="009F1D61">
            <w:pPr>
              <w:pStyle w:val="Odsekzoznamu"/>
              <w:numPr>
                <w:ilvl w:val="0"/>
                <w:numId w:val="98"/>
              </w:numPr>
              <w:spacing w:after="0" w:line="240" w:lineRule="auto"/>
              <w:ind w:left="176" w:hanging="176"/>
              <w:jc w:val="both"/>
              <w:rPr>
                <w:rFonts w:cstheme="minorHAnsi"/>
                <w:strike/>
                <w:color w:val="00B050"/>
                <w:sz w:val="18"/>
                <w:szCs w:val="18"/>
              </w:rPr>
            </w:pPr>
            <w:r w:rsidRPr="0073260C">
              <w:rPr>
                <w:rFonts w:cstheme="minorHAnsi"/>
                <w:strike/>
                <w:color w:val="00B050"/>
                <w:sz w:val="16"/>
                <w:szCs w:val="16"/>
              </w:rPr>
              <w:t>minimálne</w:t>
            </w:r>
            <w:r w:rsidR="00921C2C" w:rsidRPr="0073260C">
              <w:rPr>
                <w:rFonts w:cstheme="minorHAnsi"/>
                <w:strike/>
                <w:color w:val="00B050"/>
                <w:sz w:val="16"/>
                <w:szCs w:val="16"/>
              </w:rPr>
              <w:t xml:space="preserve"> 3 referencie</w:t>
            </w:r>
            <w:r w:rsidRPr="0073260C">
              <w:rPr>
                <w:rFonts w:cstheme="minorHAnsi"/>
                <w:strike/>
                <w:color w:val="00B050"/>
                <w:sz w:val="16"/>
                <w:szCs w:val="16"/>
              </w:rPr>
              <w:t xml:space="preserve"> potvrdené podpisom, prípadne pečiatkou</w:t>
            </w:r>
            <w:r w:rsidR="00921C2C" w:rsidRPr="0073260C">
              <w:rPr>
                <w:rFonts w:cstheme="minorHAnsi"/>
                <w:strike/>
                <w:color w:val="00B050"/>
                <w:sz w:val="16"/>
                <w:szCs w:val="16"/>
              </w:rPr>
              <w:t xml:space="preserve">, </w:t>
            </w:r>
            <w:proofErr w:type="spellStart"/>
            <w:r w:rsidR="00921C2C" w:rsidRPr="0073260C">
              <w:rPr>
                <w:rFonts w:cstheme="minorHAnsi"/>
                <w:b/>
                <w:strike/>
                <w:color w:val="00B050"/>
                <w:sz w:val="16"/>
                <w:szCs w:val="16"/>
              </w:rPr>
              <w:t>sken</w:t>
            </w:r>
            <w:proofErr w:type="spellEnd"/>
            <w:r w:rsidR="00921C2C" w:rsidRPr="0073260C">
              <w:rPr>
                <w:rFonts w:cstheme="minorHAnsi"/>
                <w:b/>
                <w:strike/>
                <w:color w:val="00B050"/>
                <w:sz w:val="16"/>
                <w:szCs w:val="16"/>
              </w:rPr>
              <w:t xml:space="preserve"> originálu vo formáte .</w:t>
            </w:r>
            <w:proofErr w:type="spellStart"/>
            <w:r w:rsidR="00921C2C" w:rsidRPr="0073260C">
              <w:rPr>
                <w:rFonts w:cstheme="minorHAnsi"/>
                <w:b/>
                <w:strike/>
                <w:color w:val="00B050"/>
                <w:sz w:val="16"/>
                <w:szCs w:val="16"/>
              </w:rPr>
              <w:t>pdf</w:t>
            </w:r>
            <w:proofErr w:type="spellEnd"/>
            <w:r w:rsidR="00921C2C" w:rsidRPr="0073260C">
              <w:rPr>
                <w:rFonts w:cstheme="minorHAnsi"/>
                <w:b/>
                <w:strike/>
                <w:color w:val="00B050"/>
                <w:sz w:val="16"/>
                <w:szCs w:val="16"/>
              </w:rPr>
              <w:t xml:space="preserve"> prostredníctvom ITMS2014+ </w:t>
            </w:r>
          </w:p>
          <w:p w14:paraId="5CBEB4B6" w14:textId="10701A9E" w:rsidR="00921C2C" w:rsidRPr="0073260C" w:rsidRDefault="00921C2C" w:rsidP="002C09AB">
            <w:pPr>
              <w:spacing w:after="0" w:line="240" w:lineRule="auto"/>
              <w:jc w:val="both"/>
              <w:rPr>
                <w:rFonts w:cstheme="minorHAnsi"/>
                <w:strike/>
                <w:color w:val="00B050"/>
                <w:sz w:val="18"/>
                <w:szCs w:val="18"/>
              </w:rPr>
            </w:pPr>
            <w:r w:rsidRPr="0073260C">
              <w:rPr>
                <w:rFonts w:cstheme="minorHAnsi"/>
                <w:b/>
                <w:strike/>
                <w:color w:val="00B050"/>
                <w:sz w:val="18"/>
                <w:szCs w:val="18"/>
                <w:u w:val="single"/>
              </w:rPr>
              <w:t>Spô</w:t>
            </w:r>
            <w:r w:rsidR="00344259" w:rsidRPr="0073260C">
              <w:rPr>
                <w:rFonts w:cstheme="minorHAnsi"/>
                <w:b/>
                <w:strike/>
                <w:color w:val="00B050"/>
                <w:sz w:val="18"/>
                <w:szCs w:val="18"/>
                <w:u w:val="single"/>
              </w:rPr>
              <w:t>sob overenia</w:t>
            </w:r>
          </w:p>
          <w:p w14:paraId="3A985C5C" w14:textId="159DF454" w:rsidR="00921C2C" w:rsidRPr="0073260C" w:rsidRDefault="00921C2C"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w:t>
            </w:r>
            <w:r w:rsidR="003F01B9" w:rsidRPr="0073260C">
              <w:rPr>
                <w:rFonts w:cstheme="minorHAnsi"/>
                <w:strike/>
                <w:color w:val="00B050"/>
                <w:sz w:val="16"/>
                <w:szCs w:val="16"/>
              </w:rPr>
              <w:t xml:space="preserve"> zmysle dokumentácie uvedenej </w:t>
            </w:r>
            <w:r w:rsidRPr="0073260C">
              <w:rPr>
                <w:rFonts w:cstheme="minorHAnsi"/>
                <w:strike/>
                <w:color w:val="00B050"/>
                <w:sz w:val="16"/>
                <w:szCs w:val="16"/>
              </w:rPr>
              <w:t>v časti  „Forma a spôsob preukázania splnenia kritéria“</w:t>
            </w:r>
          </w:p>
        </w:tc>
      </w:tr>
      <w:tr w:rsidR="0073260C" w:rsidRPr="0073260C" w14:paraId="4BBE00DA" w14:textId="77777777" w:rsidTr="00921C2C">
        <w:trPr>
          <w:trHeight w:val="340"/>
        </w:trPr>
        <w:tc>
          <w:tcPr>
            <w:tcW w:w="207" w:type="pct"/>
            <w:shd w:val="clear" w:color="auto" w:fill="FFFFFF" w:themeFill="background1"/>
            <w:vAlign w:val="center"/>
          </w:tcPr>
          <w:p w14:paraId="202B869F" w14:textId="7F4B9979" w:rsidR="00921C2C" w:rsidRPr="0073260C" w:rsidRDefault="00921C2C"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2.</w:t>
            </w:r>
          </w:p>
        </w:tc>
        <w:tc>
          <w:tcPr>
            <w:tcW w:w="4793" w:type="pct"/>
            <w:shd w:val="clear" w:color="auto" w:fill="FFFFFF" w:themeFill="background1"/>
            <w:vAlign w:val="center"/>
          </w:tcPr>
          <w:p w14:paraId="48EF715C" w14:textId="77777777" w:rsidR="00921C2C" w:rsidRPr="0073260C" w:rsidRDefault="00921C2C" w:rsidP="002C09AB">
            <w:pPr>
              <w:spacing w:after="0" w:line="240" w:lineRule="auto"/>
              <w:rPr>
                <w:rFonts w:cstheme="minorHAnsi"/>
                <w:b/>
                <w:strike/>
                <w:color w:val="00B050"/>
                <w:sz w:val="18"/>
                <w:szCs w:val="18"/>
              </w:rPr>
            </w:pPr>
            <w:r w:rsidRPr="0073260C">
              <w:rPr>
                <w:rFonts w:cstheme="minorHAnsi"/>
                <w:b/>
                <w:strike/>
                <w:color w:val="00B050"/>
                <w:sz w:val="18"/>
                <w:szCs w:val="18"/>
              </w:rPr>
              <w:t>Zameranie aktivít projektu</w:t>
            </w:r>
          </w:p>
          <w:p w14:paraId="24DCB7C1" w14:textId="1827CC47" w:rsidR="00921C2C" w:rsidRPr="0073260C" w:rsidRDefault="00921C2C" w:rsidP="002C09AB">
            <w:pPr>
              <w:spacing w:after="0" w:line="240" w:lineRule="auto"/>
              <w:rPr>
                <w:rFonts w:cstheme="minorHAnsi"/>
                <w:strike/>
                <w:color w:val="00B050"/>
                <w:sz w:val="16"/>
                <w:szCs w:val="16"/>
              </w:rPr>
            </w:pPr>
            <w:r w:rsidRPr="0073260C">
              <w:rPr>
                <w:rFonts w:cstheme="minorHAnsi"/>
                <w:strike/>
                <w:color w:val="00B050"/>
                <w:sz w:val="16"/>
                <w:szCs w:val="16"/>
              </w:rPr>
              <w:t>Hodnotenie zamerania aktivít na ciele PRV SR 2014</w:t>
            </w:r>
            <w:r w:rsidR="003F01B9" w:rsidRPr="0073260C">
              <w:rPr>
                <w:rFonts w:cstheme="minorHAnsi"/>
                <w:strike/>
                <w:color w:val="00B050"/>
                <w:sz w:val="16"/>
                <w:szCs w:val="16"/>
              </w:rPr>
              <w:t xml:space="preserve"> – </w:t>
            </w:r>
            <w:r w:rsidRPr="0073260C">
              <w:rPr>
                <w:rFonts w:cstheme="minorHAnsi"/>
                <w:strike/>
                <w:color w:val="00B050"/>
                <w:sz w:val="16"/>
                <w:szCs w:val="16"/>
              </w:rPr>
              <w:t xml:space="preserve">2022 </w:t>
            </w:r>
          </w:p>
          <w:p w14:paraId="42823F14" w14:textId="39423B53" w:rsidR="00921C2C" w:rsidRPr="0073260C" w:rsidRDefault="00921C2C" w:rsidP="004800B7">
            <w:pPr>
              <w:pStyle w:val="Odsekzoznamu"/>
              <w:numPr>
                <w:ilvl w:val="0"/>
                <w:numId w:val="145"/>
              </w:numPr>
              <w:spacing w:after="0" w:line="240" w:lineRule="auto"/>
              <w:ind w:left="319" w:hanging="319"/>
              <w:jc w:val="both"/>
              <w:rPr>
                <w:rFonts w:cstheme="minorHAnsi"/>
                <w:strike/>
                <w:color w:val="00B050"/>
                <w:sz w:val="16"/>
                <w:szCs w:val="16"/>
              </w:rPr>
            </w:pPr>
            <w:r w:rsidRPr="0073260C">
              <w:rPr>
                <w:rFonts w:cstheme="minorHAnsi"/>
                <w:strike/>
                <w:color w:val="00B050"/>
                <w:sz w:val="16"/>
                <w:szCs w:val="16"/>
              </w:rPr>
              <w:t xml:space="preserve">aktivity sú minimálne na 80 % zamerané na implementáciu a kontrolu spoločnej poľnohospodárskej politiky a na programy spojené s trvalo udržateľným hospodárením v lesoch, </w:t>
            </w:r>
          </w:p>
          <w:p w14:paraId="19BAC58C" w14:textId="15779104" w:rsidR="00921C2C" w:rsidRPr="0073260C" w:rsidRDefault="00921C2C" w:rsidP="004800B7">
            <w:pPr>
              <w:pStyle w:val="Odsekzoznamu"/>
              <w:numPr>
                <w:ilvl w:val="0"/>
                <w:numId w:val="145"/>
              </w:numPr>
              <w:spacing w:after="0" w:line="240" w:lineRule="auto"/>
              <w:ind w:left="319" w:hanging="319"/>
              <w:jc w:val="both"/>
              <w:rPr>
                <w:rFonts w:cstheme="minorHAnsi"/>
                <w:strike/>
                <w:color w:val="00B050"/>
                <w:sz w:val="16"/>
                <w:szCs w:val="16"/>
              </w:rPr>
            </w:pPr>
            <w:r w:rsidRPr="0073260C">
              <w:rPr>
                <w:rFonts w:cstheme="minorHAnsi"/>
                <w:strike/>
                <w:color w:val="00B050"/>
                <w:sz w:val="16"/>
                <w:szCs w:val="16"/>
              </w:rPr>
              <w:t xml:space="preserve">aktivity sú v rozsahu minimálne 60 </w:t>
            </w:r>
            <w:r w:rsidR="000F57B1" w:rsidRPr="0073260C">
              <w:rPr>
                <w:rFonts w:cstheme="minorHAnsi"/>
                <w:strike/>
                <w:color w:val="00B050"/>
                <w:sz w:val="16"/>
                <w:szCs w:val="16"/>
              </w:rPr>
              <w:t>% oprávnených výdavkov zamerané</w:t>
            </w:r>
            <w:r w:rsidRPr="0073260C">
              <w:rPr>
                <w:rFonts w:cstheme="minorHAnsi"/>
                <w:strike/>
                <w:color w:val="00B050"/>
                <w:sz w:val="16"/>
                <w:szCs w:val="16"/>
              </w:rPr>
              <w:t xml:space="preserve"> na:</w:t>
            </w:r>
          </w:p>
          <w:p w14:paraId="2D395930" w14:textId="77777777" w:rsidR="00921C2C" w:rsidRPr="0073260C" w:rsidRDefault="00921C2C" w:rsidP="004800B7">
            <w:pPr>
              <w:pStyle w:val="Odsekzoznamu"/>
              <w:numPr>
                <w:ilvl w:val="0"/>
                <w:numId w:val="146"/>
              </w:numPr>
              <w:tabs>
                <w:tab w:val="left" w:pos="1200"/>
              </w:tabs>
              <w:spacing w:after="0" w:line="240" w:lineRule="auto"/>
              <w:rPr>
                <w:rFonts w:cstheme="minorHAnsi"/>
                <w:strike/>
                <w:color w:val="00B050"/>
                <w:sz w:val="16"/>
                <w:szCs w:val="16"/>
              </w:rPr>
            </w:pPr>
            <w:r w:rsidRPr="0073260C">
              <w:rPr>
                <w:rFonts w:cstheme="minorHAnsi"/>
                <w:strike/>
                <w:color w:val="00B050"/>
                <w:sz w:val="16"/>
                <w:szCs w:val="16"/>
              </w:rPr>
              <w:t>mladých a malých farmárov,</w:t>
            </w:r>
          </w:p>
          <w:p w14:paraId="0C1F4B4D" w14:textId="77777777" w:rsidR="00921C2C" w:rsidRPr="0073260C" w:rsidRDefault="00921C2C" w:rsidP="004800B7">
            <w:pPr>
              <w:pStyle w:val="Odsekzoznamu"/>
              <w:numPr>
                <w:ilvl w:val="0"/>
                <w:numId w:val="146"/>
              </w:numPr>
              <w:tabs>
                <w:tab w:val="left" w:pos="1200"/>
              </w:tabs>
              <w:spacing w:after="0" w:line="240" w:lineRule="auto"/>
              <w:rPr>
                <w:rFonts w:cstheme="minorHAnsi"/>
                <w:strike/>
                <w:color w:val="00B050"/>
                <w:sz w:val="16"/>
                <w:szCs w:val="16"/>
              </w:rPr>
            </w:pPr>
            <w:r w:rsidRPr="0073260C">
              <w:rPr>
                <w:rFonts w:cstheme="minorHAnsi"/>
                <w:strike/>
                <w:color w:val="00B050"/>
                <w:sz w:val="16"/>
                <w:szCs w:val="16"/>
              </w:rPr>
              <w:t>marginalizované komunity</w:t>
            </w:r>
          </w:p>
          <w:p w14:paraId="279879AE" w14:textId="77777777" w:rsidR="00921C2C" w:rsidRPr="0073260C" w:rsidRDefault="00921C2C" w:rsidP="004800B7">
            <w:pPr>
              <w:pStyle w:val="Odsekzoznamu"/>
              <w:numPr>
                <w:ilvl w:val="0"/>
                <w:numId w:val="146"/>
              </w:numPr>
              <w:tabs>
                <w:tab w:val="left" w:pos="1200"/>
              </w:tabs>
              <w:spacing w:after="0" w:line="240" w:lineRule="auto"/>
              <w:rPr>
                <w:rFonts w:cstheme="minorHAnsi"/>
                <w:strike/>
                <w:color w:val="00B050"/>
                <w:sz w:val="16"/>
                <w:szCs w:val="16"/>
              </w:rPr>
            </w:pPr>
            <w:r w:rsidRPr="0073260C">
              <w:rPr>
                <w:rFonts w:cstheme="minorHAnsi"/>
                <w:strike/>
                <w:color w:val="00B050"/>
                <w:sz w:val="16"/>
                <w:szCs w:val="16"/>
              </w:rPr>
              <w:t>inovácie a inovatívne postupy,</w:t>
            </w:r>
          </w:p>
          <w:p w14:paraId="1F80BE3D" w14:textId="77777777" w:rsidR="00921C2C" w:rsidRPr="0073260C" w:rsidRDefault="00921C2C" w:rsidP="004800B7">
            <w:pPr>
              <w:pStyle w:val="Odsekzoznamu"/>
              <w:numPr>
                <w:ilvl w:val="0"/>
                <w:numId w:val="146"/>
              </w:numPr>
              <w:tabs>
                <w:tab w:val="left" w:pos="1200"/>
              </w:tabs>
              <w:spacing w:after="0" w:line="240" w:lineRule="auto"/>
              <w:rPr>
                <w:rFonts w:cstheme="minorHAnsi"/>
                <w:strike/>
                <w:color w:val="00B050"/>
                <w:sz w:val="16"/>
                <w:szCs w:val="16"/>
              </w:rPr>
            </w:pPr>
            <w:r w:rsidRPr="0073260C">
              <w:rPr>
                <w:rFonts w:cstheme="minorHAnsi"/>
                <w:strike/>
                <w:color w:val="00B050"/>
                <w:sz w:val="16"/>
                <w:szCs w:val="16"/>
              </w:rPr>
              <w:t xml:space="preserve">ekologickú a integrovanú produkciu v špecializovanej rastlinnej a živočíšnej výrobe, </w:t>
            </w:r>
          </w:p>
          <w:p w14:paraId="290EDC37" w14:textId="77777777" w:rsidR="00921C2C" w:rsidRPr="0073260C" w:rsidRDefault="00921C2C" w:rsidP="004800B7">
            <w:pPr>
              <w:pStyle w:val="Odsekzoznamu"/>
              <w:numPr>
                <w:ilvl w:val="0"/>
                <w:numId w:val="146"/>
              </w:numPr>
              <w:tabs>
                <w:tab w:val="left" w:pos="1200"/>
              </w:tabs>
              <w:spacing w:after="0" w:line="240" w:lineRule="auto"/>
              <w:rPr>
                <w:rFonts w:cstheme="minorHAnsi"/>
                <w:strike/>
                <w:color w:val="00B050"/>
                <w:sz w:val="16"/>
                <w:szCs w:val="16"/>
              </w:rPr>
            </w:pPr>
            <w:r w:rsidRPr="0073260C">
              <w:rPr>
                <w:rFonts w:cstheme="minorHAnsi"/>
                <w:strike/>
                <w:color w:val="00B050"/>
                <w:sz w:val="16"/>
                <w:szCs w:val="16"/>
              </w:rPr>
              <w:t xml:space="preserve">ochranu a obnovu lesa, </w:t>
            </w:r>
          </w:p>
          <w:p w14:paraId="3A22EA58" w14:textId="77777777" w:rsidR="00921C2C" w:rsidRPr="0073260C" w:rsidRDefault="00921C2C" w:rsidP="004800B7">
            <w:pPr>
              <w:pStyle w:val="Odsekzoznamu"/>
              <w:numPr>
                <w:ilvl w:val="0"/>
                <w:numId w:val="146"/>
              </w:numPr>
              <w:tabs>
                <w:tab w:val="left" w:pos="1200"/>
              </w:tabs>
              <w:spacing w:after="0" w:line="240" w:lineRule="auto"/>
              <w:rPr>
                <w:rFonts w:cstheme="minorHAnsi"/>
                <w:strike/>
                <w:color w:val="00B050"/>
                <w:sz w:val="16"/>
                <w:szCs w:val="16"/>
              </w:rPr>
            </w:pPr>
            <w:r w:rsidRPr="0073260C">
              <w:rPr>
                <w:rFonts w:cstheme="minorHAnsi"/>
                <w:strike/>
                <w:color w:val="00B050"/>
                <w:sz w:val="16"/>
                <w:szCs w:val="16"/>
              </w:rPr>
              <w:t>špecializovanú rastlinnú a živočíšnu výrobu,</w:t>
            </w:r>
          </w:p>
          <w:p w14:paraId="68850CEE" w14:textId="77777777" w:rsidR="00921C2C" w:rsidRPr="0073260C" w:rsidRDefault="00921C2C" w:rsidP="004800B7">
            <w:pPr>
              <w:pStyle w:val="Odsekzoznamu"/>
              <w:numPr>
                <w:ilvl w:val="0"/>
                <w:numId w:val="146"/>
              </w:numPr>
              <w:tabs>
                <w:tab w:val="left" w:pos="1200"/>
              </w:tabs>
              <w:spacing w:after="0" w:line="240" w:lineRule="auto"/>
              <w:rPr>
                <w:rFonts w:cstheme="minorHAnsi"/>
                <w:strike/>
                <w:color w:val="00B050"/>
                <w:sz w:val="16"/>
                <w:szCs w:val="16"/>
              </w:rPr>
            </w:pPr>
            <w:r w:rsidRPr="0073260C">
              <w:rPr>
                <w:rFonts w:cstheme="minorHAnsi"/>
                <w:strike/>
                <w:color w:val="00B050"/>
                <w:sz w:val="16"/>
                <w:szCs w:val="16"/>
              </w:rPr>
              <w:t>spracovanie produktov,</w:t>
            </w:r>
          </w:p>
          <w:p w14:paraId="534DF3EE" w14:textId="77777777" w:rsidR="00921C2C" w:rsidRPr="0073260C" w:rsidRDefault="00921C2C" w:rsidP="004800B7">
            <w:pPr>
              <w:pStyle w:val="Odsekzoznamu"/>
              <w:numPr>
                <w:ilvl w:val="0"/>
                <w:numId w:val="146"/>
              </w:numPr>
              <w:tabs>
                <w:tab w:val="left" w:pos="1200"/>
              </w:tabs>
              <w:spacing w:after="0" w:line="240" w:lineRule="auto"/>
              <w:rPr>
                <w:rFonts w:cstheme="minorHAnsi"/>
                <w:strike/>
                <w:color w:val="00B050"/>
                <w:sz w:val="16"/>
                <w:szCs w:val="16"/>
              </w:rPr>
            </w:pPr>
            <w:r w:rsidRPr="0073260C">
              <w:rPr>
                <w:rFonts w:cstheme="minorHAnsi"/>
                <w:strike/>
                <w:color w:val="00B050"/>
                <w:sz w:val="16"/>
                <w:szCs w:val="16"/>
              </w:rPr>
              <w:t>spracovanie biomasy,</w:t>
            </w:r>
          </w:p>
          <w:p w14:paraId="7093D9C2" w14:textId="77777777" w:rsidR="00921C2C" w:rsidRPr="0073260C" w:rsidRDefault="00921C2C" w:rsidP="004800B7">
            <w:pPr>
              <w:pStyle w:val="Odsekzoznamu"/>
              <w:numPr>
                <w:ilvl w:val="0"/>
                <w:numId w:val="146"/>
              </w:numPr>
              <w:tabs>
                <w:tab w:val="left" w:pos="1200"/>
              </w:tabs>
              <w:spacing w:after="0" w:line="240" w:lineRule="auto"/>
              <w:rPr>
                <w:rFonts w:cstheme="minorHAnsi"/>
                <w:strike/>
                <w:color w:val="00B050"/>
                <w:sz w:val="16"/>
                <w:szCs w:val="16"/>
              </w:rPr>
            </w:pPr>
            <w:r w:rsidRPr="0073260C">
              <w:rPr>
                <w:rFonts w:cstheme="minorHAnsi"/>
                <w:strike/>
                <w:color w:val="00B050"/>
                <w:sz w:val="16"/>
                <w:szCs w:val="16"/>
              </w:rPr>
              <w:t>rozvoj vidieka  hlavne prostredníctvom diverzifikácie činností.</w:t>
            </w:r>
          </w:p>
          <w:p w14:paraId="297FDA4E" w14:textId="24D53856" w:rsidR="00921C2C" w:rsidRPr="0073260C" w:rsidRDefault="00921C2C" w:rsidP="004800B7">
            <w:pPr>
              <w:pStyle w:val="Odsekzoznamu"/>
              <w:numPr>
                <w:ilvl w:val="0"/>
                <w:numId w:val="145"/>
              </w:numPr>
              <w:spacing w:after="0" w:line="240" w:lineRule="auto"/>
              <w:ind w:left="306" w:hanging="306"/>
              <w:jc w:val="both"/>
              <w:rPr>
                <w:rFonts w:cstheme="minorHAnsi"/>
                <w:strike/>
                <w:color w:val="00B050"/>
                <w:sz w:val="16"/>
                <w:szCs w:val="16"/>
              </w:rPr>
            </w:pPr>
            <w:r w:rsidRPr="0073260C">
              <w:rPr>
                <w:rFonts w:cstheme="minorHAnsi"/>
                <w:strike/>
                <w:color w:val="00B050"/>
                <w:sz w:val="16"/>
                <w:szCs w:val="16"/>
              </w:rPr>
              <w:t>Žiadateľ kritérium nesplnil.</w:t>
            </w:r>
          </w:p>
          <w:p w14:paraId="28E6B32F" w14:textId="77777777" w:rsidR="00921C2C" w:rsidRPr="0073260C" w:rsidRDefault="00921C2C"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574EB8A" w14:textId="77777777" w:rsidR="00921C2C" w:rsidRPr="0073260C" w:rsidRDefault="00921C2C" w:rsidP="000E4642">
            <w:pPr>
              <w:pStyle w:val="Odsekzoznamu"/>
              <w:numPr>
                <w:ilvl w:val="0"/>
                <w:numId w:val="34"/>
              </w:numPr>
              <w:spacing w:after="0" w:line="240" w:lineRule="auto"/>
              <w:ind w:left="176" w:hanging="142"/>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0F037826" w14:textId="1D28D7C8" w:rsidR="00921C2C" w:rsidRPr="0073260C" w:rsidRDefault="00921C2C" w:rsidP="000E4642">
            <w:pPr>
              <w:pStyle w:val="Odsekzoznamu"/>
              <w:numPr>
                <w:ilvl w:val="0"/>
                <w:numId w:val="34"/>
              </w:numPr>
              <w:spacing w:after="0" w:line="240" w:lineRule="auto"/>
              <w:ind w:left="176" w:hanging="142"/>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13251629" w14:textId="7131FCC5" w:rsidR="00921C2C" w:rsidRPr="0073260C" w:rsidRDefault="00921C2C" w:rsidP="002C09AB">
            <w:pPr>
              <w:spacing w:after="0" w:line="240" w:lineRule="auto"/>
              <w:rPr>
                <w:rFonts w:cstheme="minorHAnsi"/>
                <w:strike/>
                <w:color w:val="00B050"/>
                <w:sz w:val="18"/>
                <w:szCs w:val="18"/>
              </w:rPr>
            </w:pPr>
            <w:r w:rsidRPr="0073260C">
              <w:rPr>
                <w:rFonts w:cstheme="minorHAnsi"/>
                <w:b/>
                <w:strike/>
                <w:color w:val="00B050"/>
                <w:sz w:val="18"/>
                <w:szCs w:val="18"/>
                <w:u w:val="single"/>
              </w:rPr>
              <w:lastRenderedPageBreak/>
              <w:t>Sp</w:t>
            </w:r>
            <w:r w:rsidR="000F57B1" w:rsidRPr="0073260C">
              <w:rPr>
                <w:rFonts w:cstheme="minorHAnsi"/>
                <w:b/>
                <w:strike/>
                <w:color w:val="00B050"/>
                <w:sz w:val="18"/>
                <w:szCs w:val="18"/>
                <w:u w:val="single"/>
              </w:rPr>
              <w:t>ôsob overenia</w:t>
            </w:r>
          </w:p>
          <w:p w14:paraId="55CA44CB" w14:textId="273638BF" w:rsidR="00921C2C" w:rsidRPr="0073260C" w:rsidRDefault="00921C2C"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w:t>
            </w:r>
            <w:r w:rsidR="000F57B1" w:rsidRPr="0073260C">
              <w:rPr>
                <w:rFonts w:cstheme="minorHAnsi"/>
                <w:strike/>
                <w:color w:val="00B050"/>
                <w:sz w:val="16"/>
                <w:szCs w:val="16"/>
              </w:rPr>
              <w:t xml:space="preserve"> zmysle dokumentácie uvedenej v časti</w:t>
            </w:r>
            <w:r w:rsidRPr="0073260C">
              <w:rPr>
                <w:rFonts w:cstheme="minorHAnsi"/>
                <w:strike/>
                <w:color w:val="00B050"/>
                <w:sz w:val="16"/>
                <w:szCs w:val="16"/>
              </w:rPr>
              <w:t xml:space="preserve"> „Forma a spôsob preukázania splnenia kritéria“</w:t>
            </w:r>
          </w:p>
        </w:tc>
      </w:tr>
      <w:tr w:rsidR="0073260C" w:rsidRPr="0073260C" w14:paraId="74E81653" w14:textId="77777777" w:rsidTr="00921C2C">
        <w:trPr>
          <w:trHeight w:val="340"/>
        </w:trPr>
        <w:tc>
          <w:tcPr>
            <w:tcW w:w="207" w:type="pct"/>
            <w:shd w:val="clear" w:color="auto" w:fill="FFFFFF" w:themeFill="background1"/>
            <w:vAlign w:val="center"/>
          </w:tcPr>
          <w:p w14:paraId="33FC2336" w14:textId="105C1FED" w:rsidR="00921C2C" w:rsidRPr="0073260C" w:rsidRDefault="00921C2C"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3.</w:t>
            </w:r>
          </w:p>
        </w:tc>
        <w:tc>
          <w:tcPr>
            <w:tcW w:w="4793" w:type="pct"/>
            <w:shd w:val="clear" w:color="auto" w:fill="FFFFFF" w:themeFill="background1"/>
            <w:vAlign w:val="center"/>
          </w:tcPr>
          <w:p w14:paraId="2889AFA1" w14:textId="77777777" w:rsidR="00921C2C" w:rsidRPr="0073260C" w:rsidRDefault="00921C2C" w:rsidP="002C09AB">
            <w:pPr>
              <w:spacing w:after="0" w:line="240" w:lineRule="auto"/>
              <w:rPr>
                <w:rFonts w:cstheme="minorHAnsi"/>
                <w:b/>
                <w:strike/>
                <w:color w:val="00B050"/>
                <w:sz w:val="18"/>
                <w:szCs w:val="18"/>
              </w:rPr>
            </w:pPr>
            <w:r w:rsidRPr="0073260C">
              <w:rPr>
                <w:rFonts w:cstheme="minorHAnsi"/>
                <w:b/>
                <w:strike/>
                <w:color w:val="00B050"/>
                <w:sz w:val="18"/>
                <w:szCs w:val="18"/>
              </w:rPr>
              <w:t>Aktivita projektu</w:t>
            </w:r>
          </w:p>
          <w:p w14:paraId="45238888" w14:textId="77777777" w:rsidR="00921C2C" w:rsidRPr="0073260C" w:rsidRDefault="00921C2C" w:rsidP="002C09AB">
            <w:pPr>
              <w:spacing w:after="0" w:line="240" w:lineRule="auto"/>
              <w:jc w:val="both"/>
              <w:rPr>
                <w:rFonts w:cstheme="minorHAnsi"/>
                <w:strike/>
                <w:color w:val="00B050"/>
                <w:sz w:val="16"/>
                <w:szCs w:val="16"/>
              </w:rPr>
            </w:pPr>
            <w:r w:rsidRPr="0073260C">
              <w:rPr>
                <w:rFonts w:cstheme="minorHAnsi"/>
                <w:strike/>
                <w:color w:val="00B050"/>
                <w:sz w:val="16"/>
                <w:szCs w:val="16"/>
              </w:rPr>
              <w:t>Súčasťou aktivity je aj praktický výcvik a/alebo ukážka a/alebo demonštrácia a/alebo návšteva farmy a/alebo lesného podniku a/alebo spracovateľskej prevádzky, a pod. v rozsahu:</w:t>
            </w:r>
          </w:p>
          <w:p w14:paraId="2A32A381" w14:textId="77777777" w:rsidR="000F57B1" w:rsidRPr="0073260C" w:rsidRDefault="00921C2C" w:rsidP="004800B7">
            <w:pPr>
              <w:pStyle w:val="Odsekzoznamu"/>
              <w:numPr>
                <w:ilvl w:val="0"/>
                <w:numId w:val="405"/>
              </w:numPr>
              <w:spacing w:after="0" w:line="240" w:lineRule="auto"/>
              <w:ind w:left="353" w:hanging="284"/>
              <w:jc w:val="both"/>
              <w:rPr>
                <w:rFonts w:cstheme="minorHAnsi"/>
                <w:strike/>
                <w:color w:val="00B050"/>
                <w:sz w:val="16"/>
                <w:szCs w:val="16"/>
              </w:rPr>
            </w:pPr>
            <w:r w:rsidRPr="0073260C">
              <w:rPr>
                <w:rFonts w:cstheme="minorHAnsi"/>
                <w:strike/>
                <w:color w:val="00B050"/>
                <w:sz w:val="16"/>
                <w:szCs w:val="16"/>
              </w:rPr>
              <w:t>minimálne 40 % z časového harmonogramu aktivity,</w:t>
            </w:r>
          </w:p>
          <w:p w14:paraId="36F66E0C" w14:textId="77777777" w:rsidR="000F57B1" w:rsidRPr="0073260C" w:rsidRDefault="00921C2C" w:rsidP="004800B7">
            <w:pPr>
              <w:pStyle w:val="Odsekzoznamu"/>
              <w:numPr>
                <w:ilvl w:val="0"/>
                <w:numId w:val="405"/>
              </w:numPr>
              <w:spacing w:after="0" w:line="240" w:lineRule="auto"/>
              <w:ind w:left="353" w:hanging="284"/>
              <w:jc w:val="both"/>
              <w:rPr>
                <w:rFonts w:cstheme="minorHAnsi"/>
                <w:strike/>
                <w:color w:val="00B050"/>
                <w:sz w:val="16"/>
                <w:szCs w:val="16"/>
              </w:rPr>
            </w:pPr>
            <w:r w:rsidRPr="0073260C">
              <w:rPr>
                <w:rFonts w:cstheme="minorHAnsi"/>
                <w:strike/>
                <w:color w:val="00B050"/>
                <w:sz w:val="16"/>
                <w:szCs w:val="16"/>
              </w:rPr>
              <w:t>minimálne 50 % z časového harmonogramu aktivity,</w:t>
            </w:r>
          </w:p>
          <w:p w14:paraId="61BDB6F8" w14:textId="77777777" w:rsidR="000F57B1" w:rsidRPr="0073260C" w:rsidRDefault="00921C2C" w:rsidP="004800B7">
            <w:pPr>
              <w:pStyle w:val="Odsekzoznamu"/>
              <w:numPr>
                <w:ilvl w:val="0"/>
                <w:numId w:val="405"/>
              </w:numPr>
              <w:spacing w:after="0" w:line="240" w:lineRule="auto"/>
              <w:ind w:left="353" w:hanging="284"/>
              <w:jc w:val="both"/>
              <w:rPr>
                <w:rFonts w:cstheme="minorHAnsi"/>
                <w:strike/>
                <w:color w:val="00B050"/>
                <w:sz w:val="16"/>
                <w:szCs w:val="16"/>
              </w:rPr>
            </w:pPr>
            <w:r w:rsidRPr="0073260C">
              <w:rPr>
                <w:rFonts w:cstheme="minorHAnsi"/>
                <w:strike/>
                <w:color w:val="00B050"/>
                <w:sz w:val="16"/>
                <w:szCs w:val="16"/>
              </w:rPr>
              <w:t>viac ako 60 % z časového harmonogramu aktivity,</w:t>
            </w:r>
          </w:p>
          <w:p w14:paraId="32DD2BA6" w14:textId="35C856FB" w:rsidR="00921C2C" w:rsidRPr="0073260C" w:rsidRDefault="00921C2C" w:rsidP="004800B7">
            <w:pPr>
              <w:pStyle w:val="Odsekzoznamu"/>
              <w:numPr>
                <w:ilvl w:val="0"/>
                <w:numId w:val="405"/>
              </w:numPr>
              <w:spacing w:after="0" w:line="240" w:lineRule="auto"/>
              <w:ind w:left="353" w:hanging="284"/>
              <w:jc w:val="both"/>
              <w:rPr>
                <w:rFonts w:cstheme="minorHAnsi"/>
                <w:strike/>
                <w:color w:val="00B050"/>
                <w:sz w:val="16"/>
                <w:szCs w:val="16"/>
              </w:rPr>
            </w:pPr>
            <w:r w:rsidRPr="0073260C">
              <w:rPr>
                <w:rFonts w:cstheme="minorHAnsi"/>
                <w:strike/>
                <w:color w:val="00B050"/>
                <w:sz w:val="16"/>
                <w:szCs w:val="16"/>
              </w:rPr>
              <w:t>žiadateľ kritérium nesplnil.</w:t>
            </w:r>
          </w:p>
          <w:p w14:paraId="69E05BD7" w14:textId="77777777" w:rsidR="00921C2C" w:rsidRPr="0073260C" w:rsidRDefault="00921C2C"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F302D75" w14:textId="77777777" w:rsidR="00921C2C" w:rsidRPr="0073260C" w:rsidRDefault="00921C2C" w:rsidP="000E4642">
            <w:pPr>
              <w:pStyle w:val="Odsekzoznamu"/>
              <w:numPr>
                <w:ilvl w:val="0"/>
                <w:numId w:val="34"/>
              </w:numPr>
              <w:spacing w:after="0" w:line="240" w:lineRule="auto"/>
              <w:ind w:left="176" w:hanging="142"/>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596E289F" w14:textId="7539661C" w:rsidR="00921C2C" w:rsidRPr="0073260C" w:rsidRDefault="00921C2C" w:rsidP="000E4642">
            <w:pPr>
              <w:pStyle w:val="Odsekzoznamu"/>
              <w:numPr>
                <w:ilvl w:val="0"/>
                <w:numId w:val="34"/>
              </w:numPr>
              <w:spacing w:after="0" w:line="240" w:lineRule="auto"/>
              <w:ind w:left="176" w:hanging="142"/>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72194230" w14:textId="0DFDD3EE" w:rsidR="00921C2C" w:rsidRPr="0073260C" w:rsidRDefault="000F57B1" w:rsidP="002C09A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4FBBDBB2" w14:textId="48BF00B7" w:rsidR="00921C2C" w:rsidRPr="0073260C" w:rsidRDefault="00921C2C" w:rsidP="004800B7">
            <w:pPr>
              <w:pStyle w:val="Odsekzoznamu"/>
              <w:numPr>
                <w:ilvl w:val="0"/>
                <w:numId w:val="406"/>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v</w:t>
            </w:r>
            <w:r w:rsidR="003F01B9" w:rsidRPr="0073260C">
              <w:rPr>
                <w:rFonts w:cstheme="minorHAnsi"/>
                <w:strike/>
                <w:color w:val="00B050"/>
                <w:sz w:val="16"/>
                <w:szCs w:val="16"/>
              </w:rPr>
              <w:t xml:space="preserve"> zmysle dokumentácie uvedenej </w:t>
            </w:r>
            <w:r w:rsidRPr="0073260C">
              <w:rPr>
                <w:rFonts w:cstheme="minorHAnsi"/>
                <w:strike/>
                <w:color w:val="00B050"/>
                <w:sz w:val="16"/>
                <w:szCs w:val="16"/>
              </w:rPr>
              <w:t>v časti  „Forma a spôsob preukázania splnenia kritéria“</w:t>
            </w:r>
          </w:p>
        </w:tc>
      </w:tr>
      <w:tr w:rsidR="0073260C" w:rsidRPr="0073260C" w14:paraId="3EB3FF45" w14:textId="77777777" w:rsidTr="00921C2C">
        <w:trPr>
          <w:trHeight w:val="340"/>
        </w:trPr>
        <w:tc>
          <w:tcPr>
            <w:tcW w:w="207" w:type="pct"/>
            <w:shd w:val="clear" w:color="auto" w:fill="FFFFFF" w:themeFill="background1"/>
            <w:vAlign w:val="center"/>
          </w:tcPr>
          <w:p w14:paraId="33419EEF" w14:textId="0E02B775" w:rsidR="00921C2C" w:rsidRPr="0073260C" w:rsidRDefault="00921C2C"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4.</w:t>
            </w:r>
          </w:p>
        </w:tc>
        <w:tc>
          <w:tcPr>
            <w:tcW w:w="4793" w:type="pct"/>
            <w:shd w:val="clear" w:color="auto" w:fill="FFFFFF" w:themeFill="background1"/>
            <w:vAlign w:val="center"/>
          </w:tcPr>
          <w:p w14:paraId="51227448" w14:textId="77777777" w:rsidR="00921C2C" w:rsidRPr="0073260C" w:rsidRDefault="00921C2C" w:rsidP="002C09AB">
            <w:pPr>
              <w:spacing w:after="0" w:line="240" w:lineRule="auto"/>
              <w:rPr>
                <w:rFonts w:cstheme="minorHAnsi"/>
                <w:b/>
                <w:strike/>
                <w:color w:val="00B050"/>
                <w:sz w:val="18"/>
                <w:szCs w:val="18"/>
              </w:rPr>
            </w:pPr>
            <w:r w:rsidRPr="0073260C">
              <w:rPr>
                <w:rFonts w:cstheme="minorHAnsi"/>
                <w:b/>
                <w:strike/>
                <w:color w:val="00B050"/>
                <w:sz w:val="18"/>
                <w:szCs w:val="18"/>
              </w:rPr>
              <w:t>Pridaná hodnota projektu</w:t>
            </w:r>
          </w:p>
          <w:p w14:paraId="31D3C274" w14:textId="77777777" w:rsidR="00921C2C" w:rsidRPr="0073260C" w:rsidRDefault="00921C2C" w:rsidP="002C09AB">
            <w:pPr>
              <w:spacing w:after="0" w:line="240" w:lineRule="auto"/>
              <w:rPr>
                <w:rFonts w:cstheme="minorHAnsi"/>
                <w:strike/>
                <w:color w:val="00B050"/>
                <w:sz w:val="16"/>
                <w:szCs w:val="16"/>
              </w:rPr>
            </w:pPr>
            <w:r w:rsidRPr="0073260C">
              <w:rPr>
                <w:rFonts w:cstheme="minorHAnsi"/>
                <w:strike/>
                <w:color w:val="00B050"/>
                <w:sz w:val="16"/>
                <w:szCs w:val="16"/>
              </w:rPr>
              <w:t>Projekt má pridanú hodnotu pre územie MAS:</w:t>
            </w:r>
          </w:p>
          <w:p w14:paraId="23D79CE1" w14:textId="77777777" w:rsidR="00921C2C" w:rsidRPr="0073260C" w:rsidRDefault="00921C2C" w:rsidP="002C09A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21AA3B2F" w14:textId="77777777" w:rsidR="00921C2C" w:rsidRPr="0073260C" w:rsidRDefault="00921C2C" w:rsidP="002C09A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1AAD2C94" w14:textId="018434E5" w:rsidR="00921C2C" w:rsidRPr="0073260C" w:rsidRDefault="00921C2C" w:rsidP="002C09AB">
            <w:pPr>
              <w:spacing w:after="0" w:line="240" w:lineRule="auto"/>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w:t>
            </w:r>
            <w:r w:rsidR="00501958" w:rsidRPr="0073260C">
              <w:rPr>
                <w:rFonts w:cstheme="minorHAnsi"/>
                <w:strike/>
                <w:color w:val="00B050"/>
                <w:sz w:val="16"/>
                <w:szCs w:val="16"/>
              </w:rPr>
              <w:t xml:space="preserve"> (ukazovateľ)</w:t>
            </w:r>
            <w:r w:rsidRPr="0073260C">
              <w:rPr>
                <w:rFonts w:cstheme="minorHAnsi"/>
                <w:strike/>
                <w:color w:val="00B050"/>
                <w:sz w:val="16"/>
                <w:szCs w:val="16"/>
              </w:rPr>
              <w:t>, ktorým sa preukáže ako projekt:</w:t>
            </w:r>
          </w:p>
          <w:p w14:paraId="0093ED94" w14:textId="5E99D4D9" w:rsidR="00921C2C" w:rsidRPr="0073260C" w:rsidRDefault="00921C2C" w:rsidP="004800B7">
            <w:pPr>
              <w:pStyle w:val="Odsekzoznamu"/>
              <w:numPr>
                <w:ilvl w:val="0"/>
                <w:numId w:val="147"/>
              </w:numPr>
              <w:spacing w:after="0" w:line="240" w:lineRule="auto"/>
              <w:ind w:left="176" w:hanging="176"/>
              <w:jc w:val="both"/>
              <w:rPr>
                <w:rStyle w:val="markedcontent"/>
                <w:rFonts w:cstheme="minorHAnsi"/>
                <w:bCs/>
                <w:strike/>
                <w:color w:val="00B050"/>
                <w:sz w:val="16"/>
                <w:szCs w:val="16"/>
              </w:rPr>
            </w:pPr>
            <w:r w:rsidRPr="0073260C">
              <w:rPr>
                <w:rStyle w:val="markedcontent"/>
                <w:rFonts w:cstheme="minorHAnsi"/>
                <w:strike/>
                <w:color w:val="00B050"/>
                <w:sz w:val="16"/>
                <w:szCs w:val="16"/>
              </w:rPr>
              <w:t>prispieva k rozvoju územia príslušnej MAS v nadväznosti na „Zdôvodnenie výbe</w:t>
            </w:r>
            <w:r w:rsidR="000F57B1" w:rsidRPr="0073260C">
              <w:rPr>
                <w:rStyle w:val="markedcontent"/>
                <w:rFonts w:cstheme="minorHAnsi"/>
                <w:strike/>
                <w:color w:val="00B050"/>
                <w:sz w:val="16"/>
                <w:szCs w:val="16"/>
              </w:rPr>
              <w:t xml:space="preserve">ru“ </w:t>
            </w:r>
            <w:proofErr w:type="spellStart"/>
            <w:r w:rsidR="000F57B1" w:rsidRPr="0073260C">
              <w:rPr>
                <w:rStyle w:val="markedcontent"/>
                <w:rFonts w:cstheme="minorHAnsi"/>
                <w:strike/>
                <w:color w:val="00B050"/>
                <w:sz w:val="16"/>
                <w:szCs w:val="16"/>
              </w:rPr>
              <w:t>podopatrenia</w:t>
            </w:r>
            <w:proofErr w:type="spellEnd"/>
            <w:r w:rsidR="000F57B1" w:rsidRPr="0073260C">
              <w:rPr>
                <w:rStyle w:val="markedcontent"/>
                <w:rFonts w:cstheme="minorHAnsi"/>
                <w:strike/>
                <w:color w:val="00B050"/>
                <w:sz w:val="16"/>
                <w:szCs w:val="16"/>
              </w:rPr>
              <w:t xml:space="preserve"> zo strany MAS </w:t>
            </w:r>
            <w:r w:rsidRPr="0073260C">
              <w:rPr>
                <w:rStyle w:val="markedcontent"/>
                <w:rFonts w:cstheme="minorHAnsi"/>
                <w:strike/>
                <w:color w:val="00B050"/>
                <w:sz w:val="16"/>
                <w:szCs w:val="16"/>
              </w:rPr>
              <w:t xml:space="preserve">v akčnom pláne stratégie CLLD pre príslušne </w:t>
            </w:r>
            <w:proofErr w:type="spellStart"/>
            <w:r w:rsidRPr="0073260C">
              <w:rPr>
                <w:rStyle w:val="markedcontent"/>
                <w:rFonts w:cstheme="minorHAnsi"/>
                <w:strike/>
                <w:color w:val="00B050"/>
                <w:sz w:val="16"/>
                <w:szCs w:val="16"/>
              </w:rPr>
              <w:t>podopatrenie</w:t>
            </w:r>
            <w:proofErr w:type="spellEnd"/>
            <w:r w:rsidRPr="0073260C">
              <w:rPr>
                <w:rStyle w:val="markedcontent"/>
                <w:rFonts w:cstheme="minorHAnsi"/>
                <w:strike/>
                <w:color w:val="00B050"/>
                <w:sz w:val="16"/>
                <w:szCs w:val="16"/>
              </w:rPr>
              <w:t xml:space="preserve">, </w:t>
            </w:r>
          </w:p>
          <w:p w14:paraId="460E0901" w14:textId="4815D946" w:rsidR="00921C2C" w:rsidRPr="0073260C" w:rsidRDefault="00921C2C" w:rsidP="004800B7">
            <w:pPr>
              <w:pStyle w:val="Odsekzoznamu"/>
              <w:numPr>
                <w:ilvl w:val="0"/>
                <w:numId w:val="147"/>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vytvára pridanú hodnotu pre územie MAS (čo bude výstupom p</w:t>
            </w:r>
            <w:r w:rsidR="000F57B1" w:rsidRPr="0073260C">
              <w:rPr>
                <w:rFonts w:cstheme="minorHAnsi"/>
                <w:strike/>
                <w:color w:val="00B050"/>
                <w:sz w:val="16"/>
                <w:szCs w:val="16"/>
              </w:rPr>
              <w:t>rojektu a jeho pridaná hodnota)</w:t>
            </w:r>
          </w:p>
          <w:p w14:paraId="547F12F8" w14:textId="7D7E159C" w:rsidR="00921C2C" w:rsidRPr="0073260C" w:rsidRDefault="00921C2C" w:rsidP="002C09AB">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2A07926E" w14:textId="77777777" w:rsidR="00921C2C" w:rsidRPr="0073260C" w:rsidRDefault="00921C2C"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9DE8ECF" w14:textId="230AA4FA" w:rsidR="000F57B1" w:rsidRPr="0073260C" w:rsidRDefault="000F57B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05158583" w14:textId="31AAEEAB" w:rsidR="00921C2C" w:rsidRPr="0073260C" w:rsidRDefault="00921C2C" w:rsidP="002C09AB">
            <w:pPr>
              <w:spacing w:after="0" w:line="240" w:lineRule="auto"/>
              <w:rPr>
                <w:rFonts w:cstheme="minorHAnsi"/>
                <w:strike/>
                <w:color w:val="00B050"/>
                <w:sz w:val="18"/>
                <w:szCs w:val="18"/>
              </w:rPr>
            </w:pPr>
            <w:r w:rsidRPr="0073260C">
              <w:rPr>
                <w:rFonts w:cstheme="minorHAnsi"/>
                <w:b/>
                <w:strike/>
                <w:color w:val="00B050"/>
                <w:sz w:val="18"/>
                <w:szCs w:val="18"/>
                <w:u w:val="single"/>
              </w:rPr>
              <w:t>S</w:t>
            </w:r>
            <w:r w:rsidR="000F57B1" w:rsidRPr="0073260C">
              <w:rPr>
                <w:rFonts w:cstheme="minorHAnsi"/>
                <w:b/>
                <w:strike/>
                <w:color w:val="00B050"/>
                <w:sz w:val="18"/>
                <w:szCs w:val="18"/>
                <w:u w:val="single"/>
              </w:rPr>
              <w:t>pôsob overenia</w:t>
            </w:r>
          </w:p>
          <w:p w14:paraId="715E035D" w14:textId="6A53F088" w:rsidR="00921C2C" w:rsidRPr="0073260C" w:rsidRDefault="00921C2C" w:rsidP="009F1D61">
            <w:pPr>
              <w:pStyle w:val="Odsekzoznamu"/>
              <w:numPr>
                <w:ilvl w:val="0"/>
                <w:numId w:val="98"/>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v</w:t>
            </w:r>
            <w:r w:rsidR="000F57B1" w:rsidRPr="0073260C">
              <w:rPr>
                <w:rFonts w:cstheme="minorHAnsi"/>
                <w:strike/>
                <w:color w:val="00B050"/>
                <w:sz w:val="16"/>
                <w:szCs w:val="16"/>
              </w:rPr>
              <w:t xml:space="preserve"> zmysle dokumentácie uvedenej v časti</w:t>
            </w:r>
            <w:r w:rsidRPr="0073260C">
              <w:rPr>
                <w:rFonts w:cstheme="minorHAnsi"/>
                <w:strike/>
                <w:color w:val="00B050"/>
                <w:sz w:val="16"/>
                <w:szCs w:val="16"/>
              </w:rPr>
              <w:t xml:space="preserve"> „Forma a spôsob preukázania splnenia kritéria“</w:t>
            </w:r>
          </w:p>
        </w:tc>
      </w:tr>
      <w:tr w:rsidR="0073260C" w:rsidRPr="0073260C" w14:paraId="006DAC1D" w14:textId="77777777" w:rsidTr="00921C2C">
        <w:trPr>
          <w:trHeight w:val="340"/>
        </w:trPr>
        <w:tc>
          <w:tcPr>
            <w:tcW w:w="207" w:type="pct"/>
            <w:shd w:val="clear" w:color="auto" w:fill="FFFFFF" w:themeFill="background1"/>
            <w:vAlign w:val="center"/>
          </w:tcPr>
          <w:p w14:paraId="59A6445A" w14:textId="5BE521BE" w:rsidR="00921C2C" w:rsidRPr="0073260C" w:rsidRDefault="00921C2C"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793" w:type="pct"/>
            <w:shd w:val="clear" w:color="auto" w:fill="FFFFFF" w:themeFill="background1"/>
            <w:vAlign w:val="center"/>
          </w:tcPr>
          <w:p w14:paraId="5D652CEA" w14:textId="77777777" w:rsidR="00921C2C" w:rsidRPr="0073260C" w:rsidRDefault="00921C2C" w:rsidP="002C09AB">
            <w:pPr>
              <w:spacing w:after="0" w:line="240" w:lineRule="auto"/>
              <w:rPr>
                <w:rFonts w:cstheme="minorHAnsi"/>
                <w:b/>
                <w:strike/>
                <w:color w:val="00B050"/>
                <w:sz w:val="18"/>
                <w:szCs w:val="18"/>
              </w:rPr>
            </w:pPr>
            <w:r w:rsidRPr="0073260C">
              <w:rPr>
                <w:rFonts w:cstheme="minorHAnsi"/>
                <w:b/>
                <w:strike/>
                <w:color w:val="00B050"/>
                <w:sz w:val="18"/>
                <w:szCs w:val="18"/>
              </w:rPr>
              <w:t>Súlad projektu so stratégiou CLLD</w:t>
            </w:r>
          </w:p>
          <w:p w14:paraId="0D78EC52" w14:textId="77777777" w:rsidR="00921C2C" w:rsidRPr="0073260C" w:rsidRDefault="00921C2C"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Projekt je v súlade so stratégiou CLLD. </w:t>
            </w:r>
          </w:p>
          <w:p w14:paraId="730EBB0F" w14:textId="77777777" w:rsidR="00921C2C" w:rsidRPr="0073260C" w:rsidRDefault="00921C2C" w:rsidP="002C09A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172B3446" w14:textId="77777777" w:rsidR="00921C2C" w:rsidRPr="0073260C" w:rsidRDefault="00921C2C" w:rsidP="002C09A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6F8124CA" w14:textId="6D79CFC4" w:rsidR="00921C2C" w:rsidRPr="0073260C" w:rsidRDefault="00921C2C" w:rsidP="002C09AB">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ak v Projekte realizácie uvedie:</w:t>
            </w:r>
          </w:p>
          <w:p w14:paraId="486D3E89" w14:textId="77777777" w:rsidR="00921C2C" w:rsidRPr="0073260C" w:rsidRDefault="00921C2C"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problém zo stratégie CLLD, ktorý projekt rieši, </w:t>
            </w:r>
          </w:p>
          <w:p w14:paraId="2204F001" w14:textId="77777777" w:rsidR="00921C2C" w:rsidRPr="0073260C" w:rsidRDefault="00921C2C"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súlad projektu s  potrebou územia uvedenou v stratégii CLLD,</w:t>
            </w:r>
          </w:p>
          <w:p w14:paraId="32780EDC" w14:textId="77777777" w:rsidR="00921C2C" w:rsidRPr="0073260C" w:rsidRDefault="00921C2C"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spôsob akým projekt rieši problém alebo potrebu územia uvedené v stratégii CLLD, </w:t>
            </w:r>
          </w:p>
          <w:p w14:paraId="42DEE61D" w14:textId="77777777" w:rsidR="00921C2C" w:rsidRPr="0073260C" w:rsidRDefault="00921C2C"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nadväznosť na </w:t>
            </w:r>
            <w:r w:rsidRPr="0073260C">
              <w:rPr>
                <w:rFonts w:cstheme="minorHAnsi"/>
                <w:bCs/>
                <w:strike/>
                <w:color w:val="00B050"/>
                <w:sz w:val="16"/>
                <w:szCs w:val="16"/>
              </w:rPr>
              <w:t xml:space="preserve">špecifický cieľ/prioritu/ </w:t>
            </w:r>
            <w:proofErr w:type="spellStart"/>
            <w:r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stratégie CLLD.</w:t>
            </w:r>
          </w:p>
          <w:p w14:paraId="2AC23606" w14:textId="5B7A6664" w:rsidR="00921C2C" w:rsidRPr="0073260C" w:rsidRDefault="00921C2C" w:rsidP="002C09A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779F57A6" w14:textId="77777777" w:rsidR="00921C2C" w:rsidRPr="0073260C" w:rsidRDefault="00921C2C"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3BE20F6" w14:textId="6EFB588A" w:rsidR="000F57B1" w:rsidRPr="0073260C" w:rsidRDefault="000F57B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4F893855" w14:textId="1EF8149D" w:rsidR="00921C2C" w:rsidRPr="0073260C" w:rsidRDefault="00921C2C" w:rsidP="002C09AB">
            <w:pPr>
              <w:spacing w:after="0" w:line="240" w:lineRule="auto"/>
              <w:rPr>
                <w:rFonts w:cstheme="minorHAnsi"/>
                <w:strike/>
                <w:color w:val="00B050"/>
                <w:sz w:val="18"/>
                <w:szCs w:val="18"/>
              </w:rPr>
            </w:pPr>
            <w:r w:rsidRPr="0073260C">
              <w:rPr>
                <w:rFonts w:cstheme="minorHAnsi"/>
                <w:b/>
                <w:strike/>
                <w:color w:val="00B050"/>
                <w:sz w:val="18"/>
                <w:szCs w:val="18"/>
                <w:u w:val="single"/>
              </w:rPr>
              <w:t>S</w:t>
            </w:r>
            <w:r w:rsidR="000F57B1" w:rsidRPr="0073260C">
              <w:rPr>
                <w:rFonts w:cstheme="minorHAnsi"/>
                <w:b/>
                <w:strike/>
                <w:color w:val="00B050"/>
                <w:sz w:val="18"/>
                <w:szCs w:val="18"/>
                <w:u w:val="single"/>
              </w:rPr>
              <w:t>pôsob overenia</w:t>
            </w:r>
          </w:p>
          <w:p w14:paraId="257B2601" w14:textId="24A8C203" w:rsidR="00921C2C" w:rsidRPr="0073260C" w:rsidRDefault="000F57B1" w:rsidP="009F1D61">
            <w:pPr>
              <w:pStyle w:val="Odsekzoznamu"/>
              <w:numPr>
                <w:ilvl w:val="0"/>
                <w:numId w:val="98"/>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v zmysle dokumentácie uvedenej v časti </w:t>
            </w:r>
            <w:r w:rsidR="00921C2C" w:rsidRPr="0073260C">
              <w:rPr>
                <w:rFonts w:cstheme="minorHAnsi"/>
                <w:strike/>
                <w:color w:val="00B050"/>
                <w:sz w:val="16"/>
                <w:szCs w:val="16"/>
              </w:rPr>
              <w:t>„Forma a spôsob preukázania splnenia kritéria“</w:t>
            </w:r>
          </w:p>
        </w:tc>
      </w:tr>
      <w:tr w:rsidR="0073260C" w:rsidRPr="0073260C" w14:paraId="39FA4876" w14:textId="77777777" w:rsidTr="00921C2C">
        <w:trPr>
          <w:trHeight w:val="340"/>
        </w:trPr>
        <w:tc>
          <w:tcPr>
            <w:tcW w:w="207" w:type="pct"/>
            <w:shd w:val="clear" w:color="auto" w:fill="FFFFFF" w:themeFill="background1"/>
            <w:vAlign w:val="center"/>
          </w:tcPr>
          <w:p w14:paraId="6C8D40D3" w14:textId="354D8F9B" w:rsidR="00921C2C" w:rsidRPr="0073260C" w:rsidRDefault="00921C2C"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6.</w:t>
            </w:r>
          </w:p>
        </w:tc>
        <w:tc>
          <w:tcPr>
            <w:tcW w:w="4793" w:type="pct"/>
            <w:shd w:val="clear" w:color="auto" w:fill="FFFFFF" w:themeFill="background1"/>
            <w:vAlign w:val="center"/>
          </w:tcPr>
          <w:p w14:paraId="07ED0838" w14:textId="77777777" w:rsidR="00921C2C" w:rsidRPr="0073260C" w:rsidRDefault="00921C2C" w:rsidP="002C09AB">
            <w:pPr>
              <w:spacing w:after="0" w:line="240" w:lineRule="auto"/>
              <w:rPr>
                <w:rFonts w:cstheme="minorHAnsi"/>
                <w:b/>
                <w:strike/>
                <w:color w:val="00B050"/>
                <w:sz w:val="18"/>
                <w:szCs w:val="18"/>
              </w:rPr>
            </w:pPr>
            <w:r w:rsidRPr="0073260C">
              <w:rPr>
                <w:rFonts w:cstheme="minorHAnsi"/>
                <w:b/>
                <w:strike/>
                <w:color w:val="00B050"/>
                <w:sz w:val="18"/>
                <w:szCs w:val="18"/>
              </w:rPr>
              <w:t>Inovácie, zavádzanie vedecky podložených, inovatívnych postupov výroby a/alebo spracovania do praxe</w:t>
            </w:r>
          </w:p>
          <w:p w14:paraId="530A7F1A" w14:textId="77777777" w:rsidR="000F57B1" w:rsidRPr="0073260C" w:rsidRDefault="00921C2C" w:rsidP="004800B7">
            <w:pPr>
              <w:pStyle w:val="Odsekzoznamu"/>
              <w:numPr>
                <w:ilvl w:val="0"/>
                <w:numId w:val="149"/>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 xml:space="preserve">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vynájdenie nových alebo vylepšených produktov, služieb, procesov či technológií a jej zavedenie do praxe.</w:t>
            </w:r>
          </w:p>
          <w:p w14:paraId="5599D21C" w14:textId="1B2E1C90" w:rsidR="00921C2C" w:rsidRPr="0073260C" w:rsidRDefault="00921C2C" w:rsidP="004800B7">
            <w:pPr>
              <w:pStyle w:val="Odsekzoznamu"/>
              <w:numPr>
                <w:ilvl w:val="0"/>
                <w:numId w:val="149"/>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Žiadateľ kritérium nesplnil.</w:t>
            </w:r>
          </w:p>
          <w:p w14:paraId="091E5FD5" w14:textId="77777777" w:rsidR="00921C2C" w:rsidRPr="0073260C" w:rsidRDefault="00921C2C"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422FE8D" w14:textId="0DE2789A" w:rsidR="000F57B1" w:rsidRPr="0073260C" w:rsidRDefault="000F57B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6F7D4C38" w14:textId="2A4A789B" w:rsidR="00921C2C" w:rsidRPr="0073260C" w:rsidRDefault="00921C2C" w:rsidP="002C09AB">
            <w:pPr>
              <w:spacing w:after="0" w:line="240" w:lineRule="auto"/>
              <w:rPr>
                <w:rFonts w:cstheme="minorHAnsi"/>
                <w:strike/>
                <w:color w:val="00B050"/>
                <w:sz w:val="18"/>
                <w:szCs w:val="18"/>
              </w:rPr>
            </w:pPr>
            <w:r w:rsidRPr="0073260C">
              <w:rPr>
                <w:rFonts w:cstheme="minorHAnsi"/>
                <w:b/>
                <w:strike/>
                <w:color w:val="00B050"/>
                <w:sz w:val="18"/>
                <w:szCs w:val="18"/>
                <w:u w:val="single"/>
              </w:rPr>
              <w:t>S</w:t>
            </w:r>
            <w:r w:rsidR="000F57B1" w:rsidRPr="0073260C">
              <w:rPr>
                <w:rFonts w:cstheme="minorHAnsi"/>
                <w:b/>
                <w:strike/>
                <w:color w:val="00B050"/>
                <w:sz w:val="18"/>
                <w:szCs w:val="18"/>
                <w:u w:val="single"/>
              </w:rPr>
              <w:t>pôsob overenia</w:t>
            </w:r>
          </w:p>
          <w:p w14:paraId="340B8BAD" w14:textId="57660B6D" w:rsidR="00921C2C" w:rsidRPr="0073260C" w:rsidRDefault="000F57B1" w:rsidP="009F1D61">
            <w:pPr>
              <w:pStyle w:val="Odsekzoznamu"/>
              <w:numPr>
                <w:ilvl w:val="0"/>
                <w:numId w:val="98"/>
              </w:numPr>
              <w:tabs>
                <w:tab w:val="left" w:pos="1200"/>
              </w:tabs>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v zmysle dokumentácie uvedenej v časti</w:t>
            </w:r>
            <w:r w:rsidR="00921C2C" w:rsidRPr="0073260C">
              <w:rPr>
                <w:rFonts w:cstheme="minorHAnsi"/>
                <w:strike/>
                <w:color w:val="00B050"/>
                <w:sz w:val="16"/>
                <w:szCs w:val="16"/>
              </w:rPr>
              <w:t xml:space="preserve"> „Forma a spôsob preukázania splnenia kritéria“</w:t>
            </w:r>
          </w:p>
        </w:tc>
      </w:tr>
      <w:tr w:rsidR="0073260C" w:rsidRPr="0073260C" w14:paraId="70ADCF05" w14:textId="77777777" w:rsidTr="00623202">
        <w:trPr>
          <w:trHeight w:val="340"/>
        </w:trPr>
        <w:tc>
          <w:tcPr>
            <w:tcW w:w="207" w:type="pct"/>
            <w:shd w:val="clear" w:color="auto" w:fill="FFFFFF" w:themeFill="background1"/>
            <w:vAlign w:val="center"/>
          </w:tcPr>
          <w:p w14:paraId="671A264B" w14:textId="47D8691E" w:rsidR="00623202" w:rsidRPr="0073260C" w:rsidRDefault="00623202"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7.</w:t>
            </w:r>
          </w:p>
        </w:tc>
        <w:tc>
          <w:tcPr>
            <w:tcW w:w="4793" w:type="pct"/>
            <w:shd w:val="clear" w:color="auto" w:fill="FFFFFF" w:themeFill="background1"/>
            <w:vAlign w:val="center"/>
          </w:tcPr>
          <w:p w14:paraId="7591DE08" w14:textId="77777777" w:rsidR="00623202" w:rsidRPr="0073260C" w:rsidRDefault="00623202" w:rsidP="002C09AB">
            <w:pPr>
              <w:spacing w:after="0" w:line="240" w:lineRule="auto"/>
              <w:rPr>
                <w:rFonts w:cstheme="minorHAnsi"/>
                <w:b/>
                <w:strike/>
                <w:color w:val="00B050"/>
                <w:sz w:val="18"/>
                <w:szCs w:val="18"/>
              </w:rPr>
            </w:pPr>
            <w:r w:rsidRPr="0073260C">
              <w:rPr>
                <w:rFonts w:cstheme="minorHAnsi"/>
                <w:b/>
                <w:strike/>
                <w:color w:val="00B050"/>
                <w:sz w:val="18"/>
                <w:szCs w:val="18"/>
              </w:rPr>
              <w:t xml:space="preserve">Žiadateľovi doposiaľ nebola v rámci stratégie CLLD schválená v danom </w:t>
            </w:r>
            <w:proofErr w:type="spellStart"/>
            <w:r w:rsidRPr="0073260C">
              <w:rPr>
                <w:rFonts w:cstheme="minorHAnsi"/>
                <w:b/>
                <w:strike/>
                <w:color w:val="00B050"/>
                <w:sz w:val="18"/>
                <w:szCs w:val="18"/>
              </w:rPr>
              <w:t>podopatrení</w:t>
            </w:r>
            <w:proofErr w:type="spellEnd"/>
            <w:r w:rsidRPr="0073260C">
              <w:rPr>
                <w:rFonts w:cstheme="minorHAnsi"/>
                <w:b/>
                <w:strike/>
                <w:color w:val="00B050"/>
                <w:sz w:val="18"/>
                <w:szCs w:val="18"/>
              </w:rPr>
              <w:t xml:space="preserve"> žiadna </w:t>
            </w:r>
            <w:proofErr w:type="spellStart"/>
            <w:r w:rsidRPr="0073260C">
              <w:rPr>
                <w:rFonts w:cstheme="minorHAnsi"/>
                <w:b/>
                <w:strike/>
                <w:color w:val="00B050"/>
                <w:sz w:val="18"/>
                <w:szCs w:val="18"/>
              </w:rPr>
              <w:t>ŽoNFP</w:t>
            </w:r>
            <w:proofErr w:type="spellEnd"/>
          </w:p>
          <w:p w14:paraId="77FFC22D" w14:textId="77777777" w:rsidR="00623202" w:rsidRPr="0073260C" w:rsidRDefault="00623202" w:rsidP="002C09AB">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Žiadateľovi doposiaľ nebola v rámci stratégie CLLD schválená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žiadna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p>
          <w:p w14:paraId="3AC17F0D" w14:textId="77777777" w:rsidR="00E5029B" w:rsidRPr="0073260C" w:rsidRDefault="00E5029B" w:rsidP="00E5029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r w:rsidRPr="0073260C">
              <w:rPr>
                <w:strike/>
                <w:color w:val="00B050"/>
                <w:sz w:val="16"/>
                <w:szCs w:val="16"/>
              </w:rPr>
              <w:t xml:space="preserve"> doposiaľ nebola schválená</w:t>
            </w:r>
          </w:p>
          <w:p w14:paraId="2C33F15D" w14:textId="77777777" w:rsidR="00E5029B" w:rsidRPr="0073260C" w:rsidRDefault="00E5029B" w:rsidP="00E5029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 xml:space="preserve">b) nie, </w:t>
            </w:r>
            <w:r w:rsidRPr="0073260C">
              <w:rPr>
                <w:strike/>
                <w:color w:val="00B050"/>
                <w:sz w:val="16"/>
                <w:szCs w:val="16"/>
              </w:rPr>
              <w:t>už bola schválená</w:t>
            </w:r>
          </w:p>
          <w:p w14:paraId="5F601DBD" w14:textId="434399AE" w:rsidR="00623202" w:rsidRPr="0073260C" w:rsidRDefault="00623202" w:rsidP="002C09A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0561B222" w14:textId="77777777" w:rsidR="00623202" w:rsidRPr="0073260C" w:rsidRDefault="00623202"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AAAF14B" w14:textId="68B44289" w:rsidR="00623202" w:rsidRPr="0073260C" w:rsidRDefault="00623202" w:rsidP="009F1D61">
            <w:pPr>
              <w:pStyle w:val="Odsekzoznamu"/>
              <w:numPr>
                <w:ilvl w:val="0"/>
                <w:numId w:val="99"/>
              </w:numPr>
              <w:spacing w:after="0" w:line="240" w:lineRule="auto"/>
              <w:ind w:left="196" w:hanging="196"/>
              <w:jc w:val="both"/>
              <w:rPr>
                <w:rFonts w:cstheme="minorHAnsi"/>
                <w:strike/>
                <w:color w:val="00B050"/>
                <w:sz w:val="16"/>
                <w:szCs w:val="16"/>
              </w:rPr>
            </w:pPr>
            <w:r w:rsidRPr="0073260C">
              <w:rPr>
                <w:rFonts w:cstheme="minorHAnsi"/>
                <w:strike/>
                <w:color w:val="00B050"/>
                <w:sz w:val="16"/>
                <w:szCs w:val="16"/>
              </w:rPr>
              <w:t xml:space="preserve">Čestné vyhlásenie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4AF7ADFA" w14:textId="77777777" w:rsidR="00623202" w:rsidRPr="0073260C" w:rsidRDefault="00623202" w:rsidP="002C09AB">
            <w:pPr>
              <w:spacing w:after="0" w:line="240" w:lineRule="auto"/>
              <w:rPr>
                <w:rFonts w:cstheme="minorHAnsi"/>
                <w:strike/>
                <w:color w:val="00B050"/>
                <w:sz w:val="18"/>
                <w:szCs w:val="18"/>
              </w:rPr>
            </w:pPr>
            <w:r w:rsidRPr="0073260C">
              <w:rPr>
                <w:rFonts w:cstheme="minorHAnsi"/>
                <w:b/>
                <w:strike/>
                <w:color w:val="00B050"/>
                <w:sz w:val="18"/>
                <w:szCs w:val="18"/>
                <w:u w:val="single"/>
              </w:rPr>
              <w:t xml:space="preserve">Spôsob overenia </w:t>
            </w:r>
          </w:p>
          <w:p w14:paraId="07876802" w14:textId="51FAEDD2" w:rsidR="00623202" w:rsidRPr="0073260C" w:rsidRDefault="000F57B1" w:rsidP="009F1D61">
            <w:pPr>
              <w:pStyle w:val="Odsekzoznamu"/>
              <w:numPr>
                <w:ilvl w:val="0"/>
                <w:numId w:val="99"/>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overenie</w:t>
            </w:r>
            <w:r w:rsidR="00623202" w:rsidRPr="0073260C">
              <w:rPr>
                <w:rFonts w:cstheme="minorHAnsi"/>
                <w:strike/>
                <w:color w:val="00B050"/>
                <w:sz w:val="16"/>
                <w:szCs w:val="16"/>
              </w:rPr>
              <w:t xml:space="preserve"> údajov a informácií v ITMS2014+, alebo prostredníctvom  Centrálneho registra zmlúv na webovom sídle </w:t>
            </w:r>
            <w:hyperlink r:id="rId31" w:history="1">
              <w:r w:rsidR="00623202" w:rsidRPr="0073260C">
                <w:rPr>
                  <w:rStyle w:val="Hypertextovprepojenie"/>
                  <w:rFonts w:cstheme="minorHAnsi"/>
                  <w:strike/>
                  <w:color w:val="00B050"/>
                  <w:sz w:val="16"/>
                  <w:szCs w:val="16"/>
                </w:rPr>
                <w:t>https://www.crz.gov.sk/</w:t>
              </w:r>
            </w:hyperlink>
            <w:r w:rsidR="00623202" w:rsidRPr="0073260C">
              <w:rPr>
                <w:rFonts w:cstheme="minorHAnsi"/>
                <w:strike/>
                <w:color w:val="00B050"/>
                <w:sz w:val="16"/>
                <w:szCs w:val="16"/>
              </w:rPr>
              <w:t>.</w:t>
            </w:r>
          </w:p>
        </w:tc>
      </w:tr>
      <w:tr w:rsidR="0073260C" w:rsidRPr="0073260C" w14:paraId="1656A0E5" w14:textId="77777777" w:rsidTr="00990321">
        <w:trPr>
          <w:trHeight w:val="340"/>
        </w:trPr>
        <w:tc>
          <w:tcPr>
            <w:tcW w:w="5000" w:type="pct"/>
            <w:gridSpan w:val="2"/>
            <w:shd w:val="clear" w:color="auto" w:fill="FFE599" w:themeFill="accent4" w:themeFillTint="66"/>
            <w:vAlign w:val="center"/>
          </w:tcPr>
          <w:p w14:paraId="0BD8C6FD" w14:textId="5ADE4D30" w:rsidR="007D44C1" w:rsidRPr="0073260C" w:rsidRDefault="006262A0" w:rsidP="002C09AB">
            <w:pPr>
              <w:spacing w:after="0" w:line="240" w:lineRule="auto"/>
              <w:rPr>
                <w:rFonts w:cstheme="minorHAnsi"/>
                <w:b/>
                <w:strike/>
                <w:color w:val="00B050"/>
                <w:sz w:val="22"/>
                <w:szCs w:val="22"/>
              </w:rPr>
            </w:pPr>
            <w:r w:rsidRPr="0073260C">
              <w:rPr>
                <w:rFonts w:cstheme="minorHAnsi"/>
                <w:b/>
                <w:strike/>
                <w:color w:val="00B050"/>
                <w:sz w:val="22"/>
                <w:szCs w:val="22"/>
              </w:rPr>
              <w:t>VOLITEĽNÉ KRITÉRIA – NEAPLIKUJE SA</w:t>
            </w:r>
          </w:p>
        </w:tc>
      </w:tr>
      <w:tr w:rsidR="0073260C" w:rsidRPr="0073260C" w14:paraId="3CCD1330" w14:textId="77777777" w:rsidTr="001F7FA7">
        <w:trPr>
          <w:trHeight w:val="284"/>
        </w:trPr>
        <w:tc>
          <w:tcPr>
            <w:tcW w:w="5000" w:type="pct"/>
            <w:gridSpan w:val="2"/>
            <w:shd w:val="clear" w:color="auto" w:fill="auto"/>
            <w:vAlign w:val="center"/>
          </w:tcPr>
          <w:p w14:paraId="5DB67C58" w14:textId="3AD73D7F" w:rsidR="002C09AB" w:rsidRPr="0073260C" w:rsidRDefault="002C09AB" w:rsidP="002C09AB">
            <w:pPr>
              <w:pStyle w:val="Default"/>
              <w:keepLines/>
              <w:widowControl w:val="0"/>
              <w:jc w:val="both"/>
              <w:rPr>
                <w:rFonts w:asciiTheme="minorHAnsi" w:hAnsiTheme="minorHAnsi" w:cstheme="minorHAnsi"/>
                <w:b/>
                <w:strike/>
                <w:color w:val="00B050"/>
                <w:sz w:val="22"/>
                <w:szCs w:val="22"/>
              </w:rPr>
            </w:pPr>
            <w:r w:rsidRPr="0073260C">
              <w:rPr>
                <w:rFonts w:asciiTheme="minorHAnsi" w:hAnsiTheme="minorHAnsi" w:cstheme="minorHAnsi"/>
                <w:b/>
                <w:bCs/>
                <w:strike/>
                <w:color w:val="00B050"/>
                <w:sz w:val="16"/>
                <w:szCs w:val="16"/>
              </w:rPr>
              <w:t xml:space="preserve">Princípy uplatnenia výberu: </w:t>
            </w:r>
            <w:r w:rsidRPr="0073260C">
              <w:rPr>
                <w:rFonts w:asciiTheme="minorHAnsi" w:hAnsiTheme="minorHAnsi" w:cstheme="minorHAnsi"/>
                <w:strike/>
                <w:color w:val="00B050"/>
                <w:sz w:val="16"/>
                <w:szCs w:val="16"/>
                <w:lang w:eastAsia="sk-SK"/>
              </w:rPr>
              <w:t xml:space="preserve">Projekty bude vyberať MAS na základe uplatnenia hodnotiacich kritérií (bodovacieho systému), </w:t>
            </w:r>
            <w:proofErr w:type="spellStart"/>
            <w:r w:rsidRPr="0073260C">
              <w:rPr>
                <w:rFonts w:asciiTheme="minorHAnsi" w:hAnsiTheme="minorHAnsi" w:cstheme="minorHAnsi"/>
                <w:strike/>
                <w:color w:val="00B050"/>
                <w:sz w:val="16"/>
                <w:szCs w:val="16"/>
                <w:lang w:eastAsia="sk-SK"/>
              </w:rPr>
              <w:t>t.j</w:t>
            </w:r>
            <w:proofErr w:type="spellEnd"/>
            <w:r w:rsidRPr="0073260C">
              <w:rPr>
                <w:rFonts w:asciiTheme="minorHAnsi" w:hAnsiTheme="minorHAnsi" w:cstheme="minorHAnsi"/>
                <w:strike/>
                <w:color w:val="00B050"/>
                <w:sz w:val="16"/>
                <w:szCs w:val="16"/>
                <w:lang w:eastAsia="sk-SK"/>
              </w:rPr>
              <w:t xml:space="preserve">. projekty sa zoradia podľa počtu dosiahnutých bodov v zmysle bodovacích kritérií </w:t>
            </w:r>
            <w:r w:rsidRPr="0073260C">
              <w:rPr>
                <w:rFonts w:asciiTheme="minorHAnsi" w:hAnsiTheme="minorHAnsi" w:cstheme="minorHAnsi"/>
                <w:strike/>
                <w:color w:val="00B050"/>
                <w:sz w:val="16"/>
                <w:szCs w:val="16"/>
                <w:lang w:eastAsia="sk-SK"/>
              </w:rPr>
              <w:br/>
            </w:r>
            <w:r w:rsidRPr="0073260C">
              <w:rPr>
                <w:rFonts w:asciiTheme="minorHAnsi" w:hAnsiTheme="minorHAnsi" w:cstheme="minorHAnsi"/>
                <w:strike/>
                <w:color w:val="00B050"/>
                <w:sz w:val="16"/>
                <w:szCs w:val="16"/>
              </w:rPr>
              <w:t xml:space="preserve">a vytvorí sa hranica finančných možností </w:t>
            </w:r>
            <w:r w:rsidRPr="0073260C">
              <w:rPr>
                <w:rFonts w:asciiTheme="minorHAnsi" w:hAnsiTheme="minorHAnsi" w:cstheme="minorHAnsi"/>
                <w:strike/>
                <w:color w:val="00B050"/>
                <w:sz w:val="16"/>
                <w:szCs w:val="16"/>
                <w:lang w:eastAsia="sk-SK"/>
              </w:rPr>
              <w:t>(posúdi sa súčet finančných požiadaviek všetkých zoradených projektov s finančnou alokáciou).</w:t>
            </w:r>
            <w:r w:rsidRPr="0073260C">
              <w:rPr>
                <w:rFonts w:asciiTheme="minorHAnsi" w:hAnsiTheme="minorHAnsi" w:cstheme="minorHAnsi"/>
                <w:b/>
                <w:bCs/>
                <w:strike/>
                <w:color w:val="00B050"/>
                <w:sz w:val="16"/>
                <w:szCs w:val="16"/>
              </w:rPr>
              <w:t xml:space="preserve"> </w:t>
            </w:r>
          </w:p>
        </w:tc>
      </w:tr>
      <w:tr w:rsidR="0073260C" w:rsidRPr="0073260C" w14:paraId="7BE4C8F7" w14:textId="77777777" w:rsidTr="001F7FA7">
        <w:trPr>
          <w:trHeight w:val="284"/>
        </w:trPr>
        <w:tc>
          <w:tcPr>
            <w:tcW w:w="5000" w:type="pct"/>
            <w:gridSpan w:val="2"/>
            <w:shd w:val="clear" w:color="auto" w:fill="auto"/>
            <w:vAlign w:val="center"/>
          </w:tcPr>
          <w:p w14:paraId="4D100D8D" w14:textId="4BC700C5" w:rsidR="00623202" w:rsidRPr="0073260C" w:rsidRDefault="00623202" w:rsidP="002C09AB">
            <w:pPr>
              <w:spacing w:after="0" w:line="240" w:lineRule="auto"/>
              <w:jc w:val="both"/>
              <w:rPr>
                <w:rFonts w:cstheme="minorHAnsi"/>
                <w:bCs/>
                <w:iCs/>
                <w:strike/>
                <w:color w:val="00B050"/>
                <w:sz w:val="16"/>
                <w:szCs w:val="16"/>
                <w:lang w:eastAsia="sk-SK"/>
              </w:rPr>
            </w:pPr>
            <w:r w:rsidRPr="0073260C">
              <w:rPr>
                <w:rFonts w:cstheme="minorHAnsi"/>
                <w:b/>
                <w:strike/>
                <w:color w:val="00B050"/>
                <w:sz w:val="16"/>
                <w:szCs w:val="16"/>
                <w:lang w:eastAsia="sk-SK"/>
              </w:rPr>
              <w:t xml:space="preserve">Rozlišovacie kritériá: </w:t>
            </w:r>
            <w:r w:rsidRPr="0073260C">
              <w:rPr>
                <w:rFonts w:cstheme="minorHAnsi"/>
                <w:bCs/>
                <w:iCs/>
                <w:strike/>
                <w:color w:val="00B050"/>
                <w:sz w:val="16"/>
                <w:szCs w:val="16"/>
                <w:lang w:eastAsia="sk-SK"/>
              </w:rPr>
              <w:t xml:space="preserve"> </w:t>
            </w:r>
            <w:r w:rsidRPr="0073260C">
              <w:rPr>
                <w:rFonts w:cstheme="minorHAnsi"/>
                <w:strike/>
                <w:color w:val="00B050"/>
                <w:sz w:val="16"/>
                <w:szCs w:val="16"/>
              </w:rPr>
              <w:t xml:space="preserve">V prípade, že požiadavka na finančné prostriedky prevýši finančný limit na kontrahovanie, budú pri výbere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prípade rovnakého počtu bodov uprednostnené kritériá s prideleným väčším počtom bodov za bodovacie kritérium podľa poradia: (</w:t>
            </w:r>
            <w:r w:rsidRPr="0073260C">
              <w:rPr>
                <w:rFonts w:cstheme="minorHAnsi"/>
                <w:b/>
                <w:strike/>
                <w:color w:val="00B050"/>
                <w:sz w:val="16"/>
                <w:szCs w:val="16"/>
              </w:rPr>
              <w:t>MAS uvedie rozlišovacie kritéria)</w:t>
            </w:r>
            <w:r w:rsidR="000F57B1" w:rsidRPr="0073260C">
              <w:rPr>
                <w:rFonts w:cstheme="minorHAnsi"/>
                <w:b/>
                <w:strike/>
                <w:color w:val="00B050"/>
                <w:sz w:val="16"/>
                <w:szCs w:val="16"/>
              </w:rPr>
              <w:t xml:space="preserve">. </w:t>
            </w:r>
            <w:r w:rsidRPr="0073260C">
              <w:rPr>
                <w:rFonts w:cstheme="minorHAnsi"/>
                <w:strike/>
                <w:color w:val="00B050"/>
                <w:sz w:val="16"/>
                <w:szCs w:val="16"/>
              </w:rPr>
              <w:t>Ak by sa ani pri takomto postupnom uplatnení kritérií nevedelo určiť koneč</w:t>
            </w:r>
            <w:r w:rsidR="003F01B9" w:rsidRPr="0073260C">
              <w:rPr>
                <w:rFonts w:cstheme="minorHAnsi"/>
                <w:strike/>
                <w:color w:val="00B050"/>
                <w:sz w:val="16"/>
                <w:szCs w:val="16"/>
              </w:rPr>
              <w:t xml:space="preserve">né poradie pri rovnosti bodov, </w:t>
            </w:r>
            <w:r w:rsidRPr="0073260C">
              <w:rPr>
                <w:rFonts w:cstheme="minorHAnsi"/>
                <w:strike/>
                <w:color w:val="00B050"/>
                <w:sz w:val="16"/>
                <w:szCs w:val="16"/>
              </w:rPr>
              <w:t>MAS uplatní princíp nižších oprávnených výdavkov v rámci projektu.</w:t>
            </w:r>
          </w:p>
        </w:tc>
      </w:tr>
    </w:tbl>
    <w:p w14:paraId="29DDD4E0" w14:textId="15EDE803" w:rsidR="006262A0" w:rsidRPr="0034285A" w:rsidRDefault="006262A0" w:rsidP="0034285A"/>
    <w:p w14:paraId="43D877E4" w14:textId="77777777" w:rsidR="00D30E11" w:rsidRPr="00292CB0" w:rsidRDefault="00D30E11" w:rsidP="002C09AB">
      <w:pPr>
        <w:pStyle w:val="tlXY"/>
        <w:spacing w:before="0" w:after="0"/>
        <w:rPr>
          <w:rFonts w:cstheme="minorHAnsi"/>
          <w:color w:val="auto"/>
          <w:sz w:val="24"/>
          <w:szCs w:val="24"/>
        </w:rPr>
      </w:pPr>
      <w:bookmarkStart w:id="11" w:name="_Toc104282832"/>
      <w:r w:rsidRPr="00292CB0">
        <w:rPr>
          <w:rFonts w:cstheme="minorHAnsi"/>
          <w:color w:val="auto"/>
          <w:sz w:val="24"/>
          <w:szCs w:val="24"/>
        </w:rPr>
        <w:br w:type="page"/>
      </w:r>
    </w:p>
    <w:p w14:paraId="15F871CA" w14:textId="332F979F" w:rsidR="00C0534D" w:rsidRPr="0073260C" w:rsidRDefault="00C0534D" w:rsidP="002C09AB">
      <w:pPr>
        <w:pStyle w:val="tlXY"/>
        <w:spacing w:before="0" w:after="0"/>
        <w:rPr>
          <w:rFonts w:cstheme="minorHAnsi"/>
          <w:strike/>
          <w:color w:val="00B050"/>
          <w:sz w:val="24"/>
          <w:szCs w:val="24"/>
        </w:rPr>
      </w:pPr>
      <w:proofErr w:type="spellStart"/>
      <w:r w:rsidRPr="0073260C">
        <w:rPr>
          <w:rFonts w:cstheme="minorHAnsi"/>
          <w:strike/>
          <w:color w:val="00B050"/>
          <w:sz w:val="24"/>
          <w:szCs w:val="24"/>
        </w:rPr>
        <w:lastRenderedPageBreak/>
        <w:t>Podopatrenie</w:t>
      </w:r>
      <w:proofErr w:type="spellEnd"/>
      <w:r w:rsidRPr="0073260C">
        <w:rPr>
          <w:rFonts w:cstheme="minorHAnsi"/>
          <w:strike/>
          <w:color w:val="00B050"/>
          <w:sz w:val="24"/>
          <w:szCs w:val="24"/>
        </w:rPr>
        <w:t xml:space="preserve"> 1.3 Podpora na krátkodobé výmeny v rámci riadenia poľnohospodárskych podnikov a obhospodarovania lesov, ako aj na návštevy poľnohospodárskych a lesných podnikov</w:t>
      </w:r>
      <w:bookmarkEnd w:id="10"/>
      <w:bookmarkEnd w:id="11"/>
      <w:r w:rsidRPr="0073260C">
        <w:rPr>
          <w:rFonts w:cstheme="minorHAnsi"/>
          <w:strike/>
          <w:color w:val="00B050"/>
          <w:sz w:val="24"/>
          <w:szCs w:val="24"/>
        </w:rPr>
        <w:t xml:space="preserve"> </w:t>
      </w:r>
    </w:p>
    <w:p w14:paraId="7731FE83" w14:textId="77777777" w:rsidR="00C0534D" w:rsidRPr="0073260C" w:rsidRDefault="00C0534D" w:rsidP="002C09AB">
      <w:pPr>
        <w:spacing w:after="0" w:line="240" w:lineRule="auto"/>
        <w:rPr>
          <w:rFonts w:cstheme="minorHAnsi"/>
          <w:b/>
          <w:strike/>
          <w:color w:val="00B050"/>
          <w:sz w:val="20"/>
          <w:u w:val="single"/>
        </w:rPr>
      </w:pPr>
    </w:p>
    <w:p w14:paraId="09AAAF27" w14:textId="77777777" w:rsidR="00AC4892" w:rsidRPr="0073260C" w:rsidRDefault="00AC4892" w:rsidP="002C09AB">
      <w:pPr>
        <w:pStyle w:val="Standard"/>
        <w:tabs>
          <w:tab w:val="left" w:pos="856"/>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Neoprávnené výdavky</w:t>
      </w:r>
    </w:p>
    <w:p w14:paraId="740E1187" w14:textId="77777777" w:rsidR="00AC4892" w:rsidRPr="0073260C" w:rsidRDefault="00AC4892" w:rsidP="000E4642">
      <w:pPr>
        <w:pStyle w:val="Odsekzoznamu"/>
        <w:numPr>
          <w:ilvl w:val="0"/>
          <w:numId w:val="34"/>
        </w:numPr>
        <w:spacing w:after="0" w:line="240" w:lineRule="auto"/>
        <w:ind w:left="284" w:hanging="284"/>
        <w:rPr>
          <w:rFonts w:cstheme="minorHAnsi"/>
          <w:strike/>
          <w:color w:val="00B050"/>
          <w:sz w:val="18"/>
          <w:szCs w:val="18"/>
        </w:rPr>
      </w:pPr>
      <w:r w:rsidRPr="0073260C">
        <w:rPr>
          <w:rFonts w:cstheme="minorHAnsi"/>
          <w:strike/>
          <w:color w:val="00B050"/>
          <w:sz w:val="18"/>
          <w:szCs w:val="18"/>
        </w:rPr>
        <w:t xml:space="preserve">výdavky pri ktorých verejné obstarávanie bolo </w:t>
      </w:r>
      <w:r w:rsidRPr="0073260C">
        <w:rPr>
          <w:rFonts w:cstheme="minorHAnsi"/>
          <w:b/>
          <w:strike/>
          <w:color w:val="00B050"/>
          <w:sz w:val="18"/>
          <w:szCs w:val="18"/>
        </w:rPr>
        <w:t>začaté pred dňom 19.04.2016</w:t>
      </w:r>
      <w:r w:rsidRPr="0073260C">
        <w:rPr>
          <w:rFonts w:cstheme="minorHAnsi"/>
          <w:strike/>
          <w:color w:val="00B050"/>
          <w:sz w:val="18"/>
          <w:szCs w:val="18"/>
        </w:rPr>
        <w:t xml:space="preserve">, vynaložené až po predložení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na MAS</w:t>
      </w:r>
      <w:r w:rsidRPr="0073260C">
        <w:rPr>
          <w:rFonts w:cstheme="minorHAnsi"/>
          <w:strike/>
          <w:color w:val="00B050"/>
          <w:kern w:val="1"/>
          <w:sz w:val="18"/>
          <w:szCs w:val="18"/>
        </w:rPr>
        <w:t>;</w:t>
      </w:r>
    </w:p>
    <w:p w14:paraId="5AC3683E" w14:textId="77777777" w:rsidR="00AC4892" w:rsidRPr="0073260C" w:rsidRDefault="00AC4892" w:rsidP="000E4642">
      <w:pPr>
        <w:pStyle w:val="Odsekzoznamu"/>
        <w:numPr>
          <w:ilvl w:val="0"/>
          <w:numId w:val="34"/>
        </w:numPr>
        <w:spacing w:after="0" w:line="240" w:lineRule="auto"/>
        <w:ind w:left="284" w:hanging="284"/>
        <w:rPr>
          <w:rFonts w:cstheme="minorHAnsi"/>
          <w:strike/>
          <w:color w:val="00B050"/>
          <w:sz w:val="18"/>
          <w:szCs w:val="18"/>
        </w:rPr>
      </w:pPr>
      <w:r w:rsidRPr="0073260C">
        <w:rPr>
          <w:rFonts w:cstheme="minorHAnsi"/>
          <w:strike/>
          <w:color w:val="00B050"/>
          <w:sz w:val="18"/>
          <w:szCs w:val="18"/>
        </w:rPr>
        <w:t xml:space="preserve">náklady mimo nákladov uvedených v bode 2.2 tohto </w:t>
      </w:r>
      <w:proofErr w:type="spellStart"/>
      <w:r w:rsidRPr="0073260C">
        <w:rPr>
          <w:rFonts w:cstheme="minorHAnsi"/>
          <w:strike/>
          <w:color w:val="00B050"/>
          <w:sz w:val="18"/>
          <w:szCs w:val="18"/>
        </w:rPr>
        <w:t>podopatrenia</w:t>
      </w:r>
      <w:proofErr w:type="spellEnd"/>
      <w:r w:rsidRPr="0073260C">
        <w:rPr>
          <w:rFonts w:cstheme="minorHAnsi"/>
          <w:strike/>
          <w:color w:val="00B050"/>
          <w:sz w:val="18"/>
          <w:szCs w:val="18"/>
        </w:rPr>
        <w:t xml:space="preserve"> </w:t>
      </w:r>
    </w:p>
    <w:p w14:paraId="15830AA3" w14:textId="77777777" w:rsidR="00AC4892" w:rsidRPr="0073260C" w:rsidRDefault="00AC4892" w:rsidP="000E4642">
      <w:pPr>
        <w:pStyle w:val="Odsekzoznamu"/>
        <w:numPr>
          <w:ilvl w:val="3"/>
          <w:numId w:val="34"/>
        </w:numPr>
        <w:spacing w:after="0" w:line="240" w:lineRule="auto"/>
        <w:ind w:left="284" w:hanging="284"/>
        <w:rPr>
          <w:rFonts w:cstheme="minorHAnsi"/>
          <w:strike/>
          <w:color w:val="00B050"/>
          <w:kern w:val="1"/>
          <w:sz w:val="18"/>
          <w:szCs w:val="18"/>
        </w:rPr>
      </w:pPr>
      <w:r w:rsidRPr="0073260C">
        <w:rPr>
          <w:rFonts w:cstheme="minorHAnsi"/>
          <w:strike/>
          <w:color w:val="00B050"/>
          <w:sz w:val="18"/>
          <w:szCs w:val="18"/>
        </w:rPr>
        <w:t>úroky z dlžných súm;</w:t>
      </w:r>
    </w:p>
    <w:p w14:paraId="5F3BC935" w14:textId="77777777" w:rsidR="00AC4892" w:rsidRPr="0073260C" w:rsidRDefault="00AC4892" w:rsidP="000E4642">
      <w:pPr>
        <w:pStyle w:val="Odsekzoznamu"/>
        <w:numPr>
          <w:ilvl w:val="3"/>
          <w:numId w:val="34"/>
        </w:numPr>
        <w:spacing w:after="0" w:line="240" w:lineRule="auto"/>
        <w:ind w:left="284" w:hanging="284"/>
        <w:rPr>
          <w:rFonts w:cstheme="minorHAnsi"/>
          <w:strike/>
          <w:color w:val="00B050"/>
          <w:kern w:val="1"/>
          <w:sz w:val="18"/>
          <w:szCs w:val="18"/>
        </w:rPr>
      </w:pPr>
      <w:r w:rsidRPr="0073260C">
        <w:rPr>
          <w:rFonts w:cstheme="minorHAnsi"/>
          <w:strike/>
          <w:color w:val="00B050"/>
          <w:sz w:val="18"/>
          <w:szCs w:val="18"/>
          <w:lang w:eastAsia="sk-SK"/>
        </w:rPr>
        <w:t>výdavky súvisiace s realizovaním aktivít formou dištančného vzdelávania</w:t>
      </w:r>
      <w:r w:rsidRPr="0073260C">
        <w:rPr>
          <w:rFonts w:cstheme="minorHAnsi"/>
          <w:strike/>
          <w:color w:val="00B050"/>
          <w:sz w:val="18"/>
          <w:szCs w:val="18"/>
        </w:rPr>
        <w:t>;</w:t>
      </w:r>
    </w:p>
    <w:p w14:paraId="13A2E6B9" w14:textId="77777777" w:rsidR="00AC4892" w:rsidRPr="0073260C" w:rsidRDefault="00AC4892" w:rsidP="000E4642">
      <w:pPr>
        <w:pStyle w:val="Odsekzoznamu"/>
        <w:numPr>
          <w:ilvl w:val="3"/>
          <w:numId w:val="34"/>
        </w:numPr>
        <w:spacing w:after="0" w:line="240" w:lineRule="auto"/>
        <w:ind w:left="284" w:hanging="284"/>
        <w:rPr>
          <w:rFonts w:cstheme="minorHAnsi"/>
          <w:strike/>
          <w:color w:val="00B050"/>
          <w:kern w:val="1"/>
          <w:sz w:val="18"/>
          <w:szCs w:val="18"/>
        </w:rPr>
      </w:pPr>
      <w:r w:rsidRPr="0073260C">
        <w:rPr>
          <w:rFonts w:cstheme="minorHAnsi"/>
          <w:strike/>
          <w:color w:val="00B050"/>
          <w:sz w:val="18"/>
          <w:szCs w:val="18"/>
        </w:rPr>
        <w:t xml:space="preserve">výdavky na </w:t>
      </w:r>
      <w:r w:rsidRPr="0073260C">
        <w:rPr>
          <w:rFonts w:cstheme="minorHAnsi"/>
          <w:strike/>
          <w:color w:val="00B050"/>
          <w:kern w:val="1"/>
          <w:sz w:val="18"/>
          <w:szCs w:val="18"/>
        </w:rPr>
        <w:t>vzdelávacie programy, ktoré sú súčasťou bežných programov alebo systémov vzdelávania na stredoškolskej alebo vyššej úrovni;</w:t>
      </w:r>
    </w:p>
    <w:p w14:paraId="6B7A1355" w14:textId="77777777" w:rsidR="00AC4892" w:rsidRPr="0073260C" w:rsidRDefault="00AC4892" w:rsidP="000E4642">
      <w:pPr>
        <w:pStyle w:val="Odsekzoznamu"/>
        <w:numPr>
          <w:ilvl w:val="3"/>
          <w:numId w:val="34"/>
        </w:numPr>
        <w:spacing w:after="0" w:line="240" w:lineRule="auto"/>
        <w:ind w:left="284" w:hanging="284"/>
        <w:rPr>
          <w:rFonts w:cstheme="minorHAnsi"/>
          <w:strike/>
          <w:color w:val="00B050"/>
          <w:kern w:val="1"/>
          <w:sz w:val="18"/>
          <w:szCs w:val="18"/>
        </w:rPr>
      </w:pPr>
      <w:r w:rsidRPr="0073260C">
        <w:rPr>
          <w:rFonts w:cstheme="minorHAnsi"/>
          <w:strike/>
          <w:color w:val="00B050"/>
          <w:kern w:val="1"/>
          <w:sz w:val="18"/>
          <w:szCs w:val="18"/>
        </w:rPr>
        <w:t>projekty, ktorých predmetom sú demonštračné činnosti a informačné akcie trvajúce viac ako 3 dni</w:t>
      </w:r>
      <w:r w:rsidRPr="0073260C">
        <w:rPr>
          <w:rFonts w:cstheme="minorHAnsi"/>
          <w:strike/>
          <w:color w:val="00B050"/>
          <w:sz w:val="18"/>
          <w:szCs w:val="18"/>
        </w:rPr>
        <w:t>;</w:t>
      </w:r>
      <w:r w:rsidRPr="0073260C">
        <w:rPr>
          <w:rFonts w:cstheme="minorHAnsi"/>
          <w:strike/>
          <w:color w:val="00B050"/>
          <w:kern w:val="1"/>
          <w:sz w:val="18"/>
          <w:szCs w:val="18"/>
        </w:rPr>
        <w:t xml:space="preserve"> </w:t>
      </w:r>
    </w:p>
    <w:p w14:paraId="454492B3" w14:textId="77777777" w:rsidR="00AC4892" w:rsidRPr="0073260C" w:rsidRDefault="00AC4892" w:rsidP="000E4642">
      <w:pPr>
        <w:pStyle w:val="Odsekzoznamu"/>
        <w:numPr>
          <w:ilvl w:val="3"/>
          <w:numId w:val="34"/>
        </w:numPr>
        <w:spacing w:after="0" w:line="240" w:lineRule="auto"/>
        <w:ind w:left="284" w:hanging="284"/>
        <w:rPr>
          <w:rFonts w:cstheme="minorHAnsi"/>
          <w:strike/>
          <w:color w:val="00B050"/>
          <w:kern w:val="1"/>
          <w:sz w:val="18"/>
          <w:szCs w:val="18"/>
        </w:rPr>
      </w:pPr>
      <w:r w:rsidRPr="0073260C">
        <w:rPr>
          <w:rFonts w:cstheme="minorHAnsi"/>
          <w:strike/>
          <w:color w:val="00B050"/>
          <w:kern w:val="1"/>
          <w:sz w:val="18"/>
          <w:szCs w:val="18"/>
        </w:rPr>
        <w:t>daň z pridanej hodnoty okrem prípadov, ak nie je vymáhateľná podľa vnútroštátnych predpisov o DPH</w:t>
      </w:r>
      <w:r w:rsidRPr="0073260C">
        <w:rPr>
          <w:rStyle w:val="Odkaznapoznmkupodiarou"/>
          <w:rFonts w:cstheme="minorHAnsi"/>
          <w:strike/>
          <w:color w:val="00B050"/>
          <w:kern w:val="1"/>
          <w:sz w:val="18"/>
          <w:szCs w:val="18"/>
        </w:rPr>
        <w:footnoteReference w:id="14"/>
      </w:r>
      <w:r w:rsidRPr="0073260C">
        <w:rPr>
          <w:rFonts w:cstheme="minorHAnsi"/>
          <w:strike/>
          <w:color w:val="00B050"/>
          <w:kern w:val="1"/>
          <w:sz w:val="18"/>
          <w:szCs w:val="18"/>
        </w:rPr>
        <w:t>;</w:t>
      </w:r>
    </w:p>
    <w:p w14:paraId="72BCA960" w14:textId="77777777" w:rsidR="00AC4892" w:rsidRPr="0073260C" w:rsidRDefault="00AC4892" w:rsidP="000E4642">
      <w:pPr>
        <w:pStyle w:val="Odsekzoznamu"/>
        <w:numPr>
          <w:ilvl w:val="3"/>
          <w:numId w:val="34"/>
        </w:numPr>
        <w:spacing w:after="0" w:line="240" w:lineRule="auto"/>
        <w:ind w:left="284" w:hanging="284"/>
        <w:rPr>
          <w:rFonts w:cstheme="minorHAnsi"/>
          <w:strike/>
          <w:color w:val="00B050"/>
          <w:kern w:val="1"/>
          <w:sz w:val="18"/>
          <w:szCs w:val="18"/>
        </w:rPr>
      </w:pPr>
      <w:r w:rsidRPr="0073260C">
        <w:rPr>
          <w:rFonts w:cstheme="minorHAnsi"/>
          <w:strike/>
          <w:color w:val="00B050"/>
          <w:sz w:val="18"/>
          <w:szCs w:val="18"/>
        </w:rPr>
        <w:t>kúpa poľnohospodárskych výrobných práv, platobných nárokov, zvierat, ročných plodín a ich výsadba</w:t>
      </w:r>
      <w:r w:rsidRPr="0073260C">
        <w:rPr>
          <w:rFonts w:cstheme="minorHAnsi"/>
          <w:strike/>
          <w:color w:val="00B050"/>
          <w:kern w:val="1"/>
          <w:sz w:val="18"/>
          <w:szCs w:val="18"/>
        </w:rPr>
        <w:t>;</w:t>
      </w:r>
    </w:p>
    <w:p w14:paraId="4ABACB99" w14:textId="77777777" w:rsidR="00AC4892" w:rsidRPr="0073260C" w:rsidRDefault="00AC4892" w:rsidP="000E4642">
      <w:pPr>
        <w:pStyle w:val="Odsekzoznamu"/>
        <w:numPr>
          <w:ilvl w:val="3"/>
          <w:numId w:val="34"/>
        </w:numPr>
        <w:spacing w:after="0" w:line="240" w:lineRule="auto"/>
        <w:ind w:left="284" w:hanging="284"/>
        <w:rPr>
          <w:rFonts w:cstheme="minorHAnsi"/>
          <w:strike/>
          <w:color w:val="00B050"/>
          <w:kern w:val="1"/>
          <w:sz w:val="18"/>
          <w:szCs w:val="18"/>
        </w:rPr>
      </w:pPr>
      <w:r w:rsidRPr="0073260C">
        <w:rPr>
          <w:rFonts w:cstheme="minorHAnsi"/>
          <w:strike/>
          <w:color w:val="00B050"/>
          <w:kern w:val="1"/>
          <w:sz w:val="18"/>
          <w:szCs w:val="18"/>
        </w:rPr>
        <w:t>mzdové náklady účastníkov</w:t>
      </w:r>
      <w:r w:rsidRPr="0073260C">
        <w:rPr>
          <w:rFonts w:cstheme="minorHAnsi"/>
          <w:strike/>
          <w:color w:val="00B050"/>
          <w:sz w:val="18"/>
          <w:szCs w:val="18"/>
        </w:rPr>
        <w:t>;</w:t>
      </w:r>
      <w:r w:rsidRPr="0073260C">
        <w:rPr>
          <w:rFonts w:cstheme="minorHAnsi"/>
          <w:strike/>
          <w:color w:val="00B050"/>
          <w:kern w:val="1"/>
          <w:sz w:val="18"/>
          <w:szCs w:val="18"/>
        </w:rPr>
        <w:t xml:space="preserve"> </w:t>
      </w:r>
    </w:p>
    <w:p w14:paraId="64447C27" w14:textId="45D39840" w:rsidR="00CB559B" w:rsidRPr="0073260C" w:rsidRDefault="00AC4892" w:rsidP="000E4642">
      <w:pPr>
        <w:pStyle w:val="Odsekzoznamu"/>
        <w:numPr>
          <w:ilvl w:val="3"/>
          <w:numId w:val="34"/>
        </w:numPr>
        <w:spacing w:after="0" w:line="240" w:lineRule="auto"/>
        <w:ind w:left="284" w:hanging="284"/>
        <w:rPr>
          <w:rFonts w:cstheme="minorHAnsi"/>
          <w:strike/>
          <w:color w:val="00B050"/>
          <w:kern w:val="1"/>
          <w:sz w:val="18"/>
          <w:szCs w:val="18"/>
        </w:rPr>
      </w:pPr>
      <w:r w:rsidRPr="0073260C">
        <w:rPr>
          <w:rFonts w:cstheme="minorHAnsi"/>
          <w:strike/>
          <w:color w:val="00B050"/>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73260C" w:rsidRPr="0073260C" w14:paraId="4E4B36EB" w14:textId="77777777" w:rsidTr="00D5562F">
        <w:trPr>
          <w:trHeight w:val="284"/>
        </w:trPr>
        <w:tc>
          <w:tcPr>
            <w:tcW w:w="5000" w:type="pct"/>
            <w:shd w:val="clear" w:color="auto" w:fill="FFC000"/>
            <w:vAlign w:val="center"/>
          </w:tcPr>
          <w:p w14:paraId="6C568578" w14:textId="5362B3DE" w:rsidR="00CB559B" w:rsidRPr="0073260C" w:rsidRDefault="00AB1357" w:rsidP="00CB559B">
            <w:pPr>
              <w:pStyle w:val="Standard"/>
              <w:tabs>
                <w:tab w:val="left" w:pos="709"/>
              </w:tabs>
              <w:jc w:val="center"/>
              <w:rPr>
                <w:rFonts w:asciiTheme="minorHAnsi" w:hAnsiTheme="minorHAnsi" w:cstheme="minorHAnsi"/>
                <w:b/>
                <w:caps/>
                <w:strike/>
                <w:color w:val="00B050"/>
                <w:sz w:val="28"/>
                <w:szCs w:val="28"/>
              </w:rPr>
            </w:pPr>
            <w:r w:rsidRPr="0073260C">
              <w:rPr>
                <w:rFonts w:asciiTheme="minorHAnsi" w:hAnsiTheme="minorHAnsi" w:cstheme="minorHAnsi"/>
                <w:b/>
                <w:strike/>
                <w:color w:val="00B050"/>
                <w:sz w:val="28"/>
                <w:szCs w:val="28"/>
              </w:rPr>
              <w:t>3.</w:t>
            </w:r>
            <w:r w:rsidR="00CB559B" w:rsidRPr="0073260C">
              <w:rPr>
                <w:rFonts w:asciiTheme="minorHAnsi" w:hAnsiTheme="minorHAnsi" w:cstheme="minorHAnsi"/>
                <w:b/>
                <w:strike/>
                <w:color w:val="00B050"/>
                <w:sz w:val="28"/>
                <w:szCs w:val="28"/>
              </w:rPr>
              <w:t>1</w:t>
            </w:r>
            <w:r w:rsidRPr="0073260C">
              <w:rPr>
                <w:rFonts w:asciiTheme="minorHAnsi" w:hAnsiTheme="minorHAnsi" w:cstheme="minorHAnsi"/>
                <w:b/>
                <w:strike/>
                <w:color w:val="00B050"/>
                <w:sz w:val="28"/>
                <w:szCs w:val="28"/>
              </w:rPr>
              <w:t>.1</w:t>
            </w:r>
            <w:r w:rsidR="00CB559B" w:rsidRPr="0073260C">
              <w:rPr>
                <w:rFonts w:asciiTheme="minorHAnsi" w:hAnsiTheme="minorHAnsi" w:cstheme="minorHAnsi"/>
                <w:b/>
                <w:strike/>
                <w:color w:val="00B050"/>
                <w:sz w:val="28"/>
                <w:szCs w:val="28"/>
              </w:rPr>
              <w:t xml:space="preserve"> </w:t>
            </w:r>
            <w:r w:rsidR="00CB559B" w:rsidRPr="0073260C">
              <w:rPr>
                <w:rFonts w:asciiTheme="minorHAnsi" w:hAnsiTheme="minorHAnsi" w:cstheme="minorHAnsi"/>
                <w:b/>
                <w:caps/>
                <w:strike/>
                <w:color w:val="00B050"/>
                <w:sz w:val="28"/>
                <w:szCs w:val="28"/>
              </w:rPr>
              <w:t>ŠpecificKÁ PRE PODOPATRENIE</w:t>
            </w:r>
          </w:p>
        </w:tc>
      </w:tr>
      <w:tr w:rsidR="0073260C" w:rsidRPr="0073260C" w14:paraId="54796C6E" w14:textId="77777777" w:rsidTr="00CB559B">
        <w:trPr>
          <w:trHeight w:val="284"/>
        </w:trPr>
        <w:tc>
          <w:tcPr>
            <w:tcW w:w="5000" w:type="pct"/>
            <w:shd w:val="clear" w:color="auto" w:fill="FFFFFF" w:themeFill="background1"/>
            <w:vAlign w:val="center"/>
          </w:tcPr>
          <w:p w14:paraId="4F68BB53" w14:textId="77777777" w:rsidR="00CB559B" w:rsidRPr="0073260C" w:rsidRDefault="00CB559B" w:rsidP="000E4642">
            <w:pPr>
              <w:pStyle w:val="Standard"/>
              <w:numPr>
                <w:ilvl w:val="0"/>
                <w:numId w:val="37"/>
              </w:numPr>
              <w:tabs>
                <w:tab w:val="left" w:pos="856"/>
              </w:tabs>
              <w:ind w:left="284" w:hanging="284"/>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8"/>
                <w:szCs w:val="18"/>
              </w:rPr>
              <w:t>Účastník sa môže zúčastniť vždy len 1 témy v rámci oblasti 1 alebo 2 (vždy iná téma v oblasti 1 alebo 2).</w:t>
            </w:r>
          </w:p>
          <w:p w14:paraId="7FE74414" w14:textId="77777777" w:rsidR="00CB559B" w:rsidRPr="0073260C" w:rsidRDefault="00CB559B" w:rsidP="000E4642">
            <w:pPr>
              <w:pStyle w:val="Standard"/>
              <w:numPr>
                <w:ilvl w:val="0"/>
                <w:numId w:val="37"/>
              </w:numPr>
              <w:tabs>
                <w:tab w:val="left" w:pos="856"/>
              </w:tabs>
              <w:ind w:left="284" w:hanging="284"/>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8"/>
                <w:szCs w:val="18"/>
              </w:rPr>
              <w:t>V rámci jednej študijnej cesty bude možné kombinovať návštevu viacerých krajín EÚ.</w:t>
            </w:r>
          </w:p>
          <w:p w14:paraId="662BA6CE" w14:textId="77777777" w:rsidR="00CB559B" w:rsidRPr="0073260C" w:rsidRDefault="00CB559B" w:rsidP="000E4642">
            <w:pPr>
              <w:pStyle w:val="Standard"/>
              <w:numPr>
                <w:ilvl w:val="0"/>
                <w:numId w:val="37"/>
              </w:numPr>
              <w:tabs>
                <w:tab w:val="left" w:pos="856"/>
              </w:tabs>
              <w:ind w:left="284" w:hanging="284"/>
              <w:jc w:val="both"/>
              <w:rPr>
                <w:rFonts w:asciiTheme="minorHAnsi" w:hAnsiTheme="minorHAnsi" w:cstheme="minorHAnsi"/>
                <w:strike/>
                <w:color w:val="00B050"/>
                <w:sz w:val="18"/>
                <w:szCs w:val="18"/>
              </w:rPr>
            </w:pPr>
            <w:r w:rsidRPr="0073260C">
              <w:rPr>
                <w:rFonts w:asciiTheme="minorHAnsi" w:hAnsiTheme="minorHAnsi" w:cstheme="minorHAnsi"/>
                <w:bCs/>
                <w:strike/>
                <w:color w:val="00B050"/>
                <w:sz w:val="18"/>
                <w:szCs w:val="18"/>
              </w:rPr>
              <w:t>Minimálny počet účastníkov odbornej študijnej cesty je 10</w:t>
            </w:r>
            <w:r w:rsidRPr="0073260C">
              <w:rPr>
                <w:rFonts w:asciiTheme="minorHAnsi" w:hAnsiTheme="minorHAnsi" w:cstheme="minorHAnsi"/>
                <w:strike/>
                <w:color w:val="00B050"/>
                <w:sz w:val="18"/>
                <w:szCs w:val="18"/>
              </w:rPr>
              <w:t>. Do tohto počtu sa nezapočítavajú organizátor resp. spoluorganizátor (zahraničný partner), tlmočník, vodič, zamestnanec MAS.</w:t>
            </w:r>
          </w:p>
          <w:p w14:paraId="40ECBEA6" w14:textId="1EC93668" w:rsidR="00CB559B" w:rsidRPr="0073260C" w:rsidRDefault="00CB559B" w:rsidP="00DA7DED">
            <w:pPr>
              <w:pStyle w:val="Odsekzoznamu"/>
              <w:numPr>
                <w:ilvl w:val="0"/>
                <w:numId w:val="37"/>
              </w:numPr>
              <w:tabs>
                <w:tab w:val="left" w:pos="289"/>
              </w:tabs>
              <w:suppressAutoHyphens/>
              <w:spacing w:after="0" w:line="240" w:lineRule="auto"/>
              <w:ind w:left="284" w:hanging="284"/>
              <w:jc w:val="both"/>
              <w:rPr>
                <w:strike/>
                <w:color w:val="00B050"/>
                <w:sz w:val="18"/>
                <w:szCs w:val="18"/>
              </w:rPr>
            </w:pP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musí byť kompletná po obsahovej stránke.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nebude schválená v prípade, že žiadateľ uviedol nepravdivé čestné vyhlásenie žiadateľa o konflikte záujmov a poskytol nesprávne či nepravdivé údaje. </w:t>
            </w:r>
            <w:r w:rsidRPr="0073260C">
              <w:rPr>
                <w:strike/>
                <w:color w:val="00B050"/>
                <w:sz w:val="18"/>
                <w:szCs w:val="18"/>
              </w:rPr>
              <w:t xml:space="preserve">Suma finančných prostriedkov z verejných zdrojov, požadovaná žiadateľom vo formulári </w:t>
            </w:r>
            <w:proofErr w:type="spellStart"/>
            <w:r w:rsidRPr="0073260C">
              <w:rPr>
                <w:strike/>
                <w:color w:val="00B050"/>
                <w:sz w:val="18"/>
                <w:szCs w:val="18"/>
              </w:rPr>
              <w:t>ŽoNFP</w:t>
            </w:r>
            <w:proofErr w:type="spellEnd"/>
            <w:r w:rsidRPr="0073260C">
              <w:rPr>
                <w:strike/>
                <w:color w:val="00B050"/>
                <w:sz w:val="18"/>
                <w:szCs w:val="18"/>
              </w:rPr>
              <w:t xml:space="preserve"> v deň jej predloženia na MAS je konečná a nie je možné ju v rámci procesu spracovávania dodatočne zvyšovať.</w:t>
            </w:r>
          </w:p>
          <w:p w14:paraId="555ABAAC" w14:textId="77777777" w:rsidR="00CB559B" w:rsidRPr="0073260C" w:rsidRDefault="00CB559B" w:rsidP="000E4642">
            <w:pPr>
              <w:pStyle w:val="Odsekzoznamu"/>
              <w:numPr>
                <w:ilvl w:val="0"/>
                <w:numId w:val="37"/>
              </w:numPr>
              <w:tabs>
                <w:tab w:val="left" w:pos="289"/>
              </w:tabs>
              <w:suppressAutoHyphens/>
              <w:spacing w:after="0" w:line="240" w:lineRule="auto"/>
              <w:ind w:left="284" w:hanging="284"/>
              <w:jc w:val="both"/>
              <w:rPr>
                <w:rFonts w:cstheme="minorHAnsi"/>
                <w:strike/>
                <w:color w:val="00B050"/>
                <w:sz w:val="18"/>
                <w:szCs w:val="18"/>
              </w:rPr>
            </w:pPr>
            <w:r w:rsidRPr="0073260C">
              <w:rPr>
                <w:rFonts w:cstheme="minorHAnsi"/>
                <w:strike/>
                <w:color w:val="00B050"/>
                <w:sz w:val="18"/>
                <w:szCs w:val="18"/>
              </w:rPr>
              <w:t>Neoprávnené výdavky je žiadateľ povinný z požadovanej sumy odčleniť. Pred uzavretím Zmluvy o poskytnutí NFP neexistuje právny nárok na poskytnutie nenávratného finančného príspevku.</w:t>
            </w:r>
          </w:p>
          <w:p w14:paraId="5E767284" w14:textId="77777777" w:rsidR="00DA7DED" w:rsidRPr="0073260C" w:rsidRDefault="00CB559B" w:rsidP="00DA7DED">
            <w:pPr>
              <w:pStyle w:val="Odsekzoznamu"/>
              <w:numPr>
                <w:ilvl w:val="0"/>
                <w:numId w:val="37"/>
              </w:numPr>
              <w:tabs>
                <w:tab w:val="left" w:pos="289"/>
              </w:tabs>
              <w:suppressAutoHyphens/>
              <w:spacing w:after="0" w:line="240" w:lineRule="auto"/>
              <w:ind w:left="284" w:hanging="284"/>
              <w:jc w:val="both"/>
              <w:rPr>
                <w:rFonts w:cstheme="minorHAnsi"/>
                <w:strike/>
                <w:color w:val="00B050"/>
                <w:sz w:val="18"/>
                <w:szCs w:val="18"/>
              </w:rPr>
            </w:pPr>
            <w:r w:rsidRPr="0073260C">
              <w:rPr>
                <w:rFonts w:cstheme="minorHAnsi"/>
                <w:strike/>
                <w:color w:val="00B050"/>
                <w:sz w:val="18"/>
                <w:szCs w:val="18"/>
              </w:rPr>
              <w:t>Žiadatelia môžu realizovať projekt aj pred uzatvorením zmluvy o poskytnutí NFP, znášajú však riziko, že projekt na financovanie z PRV SR 2014 - 2022 nebude schválený.</w:t>
            </w:r>
          </w:p>
          <w:p w14:paraId="2533EF8B" w14:textId="4110EB73" w:rsidR="00DA7DED" w:rsidRPr="0073260C" w:rsidRDefault="00DA7DED" w:rsidP="00BE0E67">
            <w:pPr>
              <w:pStyle w:val="Odsekzoznamu"/>
              <w:numPr>
                <w:ilvl w:val="0"/>
                <w:numId w:val="37"/>
              </w:numPr>
              <w:tabs>
                <w:tab w:val="left" w:pos="289"/>
              </w:tabs>
              <w:suppressAutoHyphens/>
              <w:spacing w:after="0" w:line="240" w:lineRule="auto"/>
              <w:ind w:left="284" w:hanging="284"/>
              <w:jc w:val="both"/>
              <w:rPr>
                <w:rFonts w:cstheme="minorHAnsi"/>
                <w:strike/>
                <w:color w:val="00B050"/>
                <w:sz w:val="18"/>
                <w:szCs w:val="18"/>
              </w:rPr>
            </w:pPr>
            <w:r w:rsidRPr="0073260C">
              <w:rPr>
                <w:rFonts w:cstheme="minorHAnsi"/>
                <w:bCs/>
                <w:strike/>
                <w:color w:val="00B050"/>
                <w:sz w:val="18"/>
                <w:szCs w:val="18"/>
                <w:lang w:eastAsia="sk-SK"/>
              </w:rPr>
              <w:t>Forma zjedn</w:t>
            </w:r>
            <w:r w:rsidR="009B2C19" w:rsidRPr="0073260C">
              <w:rPr>
                <w:rFonts w:cstheme="minorHAnsi"/>
                <w:bCs/>
                <w:strike/>
                <w:color w:val="00B050"/>
                <w:sz w:val="18"/>
                <w:szCs w:val="18"/>
                <w:lang w:eastAsia="sk-SK"/>
              </w:rPr>
              <w:t xml:space="preserve">odušeného vykazovania výdavkov </w:t>
            </w:r>
            <w:r w:rsidRPr="0073260C">
              <w:rPr>
                <w:rFonts w:cstheme="minorHAnsi"/>
                <w:bCs/>
                <w:strike/>
                <w:color w:val="00B050"/>
                <w:sz w:val="18"/>
                <w:szCs w:val="18"/>
                <w:lang w:eastAsia="sk-SK"/>
              </w:rPr>
              <w:t xml:space="preserve">v zmysle Prílohy č. 29A k Príručke pre prijímateľa LEADER. </w:t>
            </w:r>
          </w:p>
        </w:tc>
      </w:tr>
    </w:tbl>
    <w:p w14:paraId="104A2877" w14:textId="2379F422" w:rsidR="00C0534D" w:rsidRPr="0073260C" w:rsidRDefault="00C0534D" w:rsidP="002C09AB">
      <w:pPr>
        <w:spacing w:after="0" w:line="240" w:lineRule="auto"/>
        <w:rPr>
          <w:rFonts w:cstheme="minorHAnsi"/>
          <w:b/>
          <w:strike/>
          <w:color w:val="00B05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
        <w:gridCol w:w="185"/>
        <w:gridCol w:w="1198"/>
        <w:gridCol w:w="12208"/>
      </w:tblGrid>
      <w:tr w:rsidR="0073260C" w:rsidRPr="0073260C" w14:paraId="689ABE6E" w14:textId="77777777" w:rsidTr="00965A34">
        <w:trPr>
          <w:trHeight w:val="284"/>
        </w:trPr>
        <w:tc>
          <w:tcPr>
            <w:tcW w:w="5000" w:type="pct"/>
            <w:gridSpan w:val="4"/>
            <w:shd w:val="clear" w:color="auto" w:fill="FFC000"/>
            <w:vAlign w:val="center"/>
          </w:tcPr>
          <w:p w14:paraId="6FF6C2C4" w14:textId="42044294" w:rsidR="00CB559B" w:rsidRPr="0073260C" w:rsidRDefault="00AB1357" w:rsidP="00965A34">
            <w:pPr>
              <w:spacing w:after="0" w:line="240" w:lineRule="auto"/>
              <w:jc w:val="center"/>
              <w:rPr>
                <w:rFonts w:cstheme="minorHAnsi"/>
                <w:b/>
                <w:strike/>
                <w:color w:val="00B050"/>
                <w:sz w:val="28"/>
                <w:szCs w:val="28"/>
              </w:rPr>
            </w:pPr>
            <w:r w:rsidRPr="0073260C">
              <w:rPr>
                <w:rFonts w:cstheme="minorHAnsi"/>
                <w:b/>
                <w:strike/>
                <w:color w:val="00B050"/>
                <w:sz w:val="28"/>
                <w:szCs w:val="28"/>
              </w:rPr>
              <w:t xml:space="preserve">3.1.2 </w:t>
            </w:r>
            <w:r w:rsidR="00CB559B" w:rsidRPr="0073260C">
              <w:rPr>
                <w:rFonts w:cstheme="minorHAnsi"/>
                <w:b/>
                <w:caps/>
                <w:strike/>
                <w:color w:val="00B050"/>
                <w:sz w:val="28"/>
                <w:szCs w:val="28"/>
              </w:rPr>
              <w:t>Špecifické podmienky poskytnutia príspevku</w:t>
            </w:r>
          </w:p>
        </w:tc>
      </w:tr>
      <w:tr w:rsidR="0073260C" w:rsidRPr="0073260C" w14:paraId="20D9364E" w14:textId="77777777" w:rsidTr="00965A34">
        <w:trPr>
          <w:trHeight w:val="284"/>
        </w:trPr>
        <w:tc>
          <w:tcPr>
            <w:tcW w:w="5000" w:type="pct"/>
            <w:gridSpan w:val="4"/>
            <w:shd w:val="clear" w:color="auto" w:fill="FFE599" w:themeFill="accent4" w:themeFillTint="66"/>
            <w:vAlign w:val="center"/>
          </w:tcPr>
          <w:p w14:paraId="0EBDC272" w14:textId="77777777" w:rsidR="00C0534D" w:rsidRPr="0073260C" w:rsidRDefault="00C0534D" w:rsidP="00965A34">
            <w:pPr>
              <w:spacing w:after="0" w:line="240" w:lineRule="auto"/>
              <w:rPr>
                <w:rFonts w:cstheme="minorHAnsi"/>
                <w:b/>
                <w:strike/>
                <w:color w:val="00B050"/>
                <w:sz w:val="22"/>
                <w:szCs w:val="22"/>
              </w:rPr>
            </w:pPr>
            <w:r w:rsidRPr="0073260C">
              <w:rPr>
                <w:rFonts w:cstheme="minorHAnsi"/>
                <w:b/>
                <w:strike/>
                <w:color w:val="00B050"/>
                <w:sz w:val="22"/>
                <w:szCs w:val="22"/>
              </w:rPr>
              <w:t>1. OPRÁVNENOSŤ ŽIADATEĽA</w:t>
            </w:r>
          </w:p>
        </w:tc>
      </w:tr>
      <w:tr w:rsidR="0073260C" w:rsidRPr="0073260C" w14:paraId="722E69F3" w14:textId="77777777" w:rsidTr="00965A34">
        <w:trPr>
          <w:trHeight w:val="284"/>
        </w:trPr>
        <w:tc>
          <w:tcPr>
            <w:tcW w:w="222" w:type="pct"/>
            <w:gridSpan w:val="2"/>
            <w:shd w:val="clear" w:color="auto" w:fill="FFF2CC" w:themeFill="accent4" w:themeFillTint="33"/>
            <w:vAlign w:val="center"/>
          </w:tcPr>
          <w:p w14:paraId="72BDE988" w14:textId="2512EF84" w:rsidR="00623202" w:rsidRPr="0073260C" w:rsidRDefault="00623202" w:rsidP="00965A34">
            <w:pPr>
              <w:spacing w:after="0" w:line="240" w:lineRule="auto"/>
              <w:jc w:val="center"/>
              <w:rPr>
                <w:rFonts w:cstheme="minorHAnsi"/>
                <w:b/>
                <w:strike/>
                <w:color w:val="00B050"/>
                <w:sz w:val="18"/>
                <w:szCs w:val="18"/>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78" w:type="pct"/>
            <w:gridSpan w:val="2"/>
            <w:shd w:val="clear" w:color="auto" w:fill="FFF2CC" w:themeFill="accent4" w:themeFillTint="33"/>
            <w:vAlign w:val="center"/>
          </w:tcPr>
          <w:p w14:paraId="0ADA424E" w14:textId="3BC13732" w:rsidR="00623202" w:rsidRPr="0073260C" w:rsidRDefault="00F003E8" w:rsidP="00965A34">
            <w:pPr>
              <w:spacing w:after="0" w:line="240" w:lineRule="auto"/>
              <w:jc w:val="center"/>
              <w:rPr>
                <w:rFonts w:cstheme="minorHAnsi"/>
                <w:b/>
                <w:strike/>
                <w:color w:val="00B050"/>
                <w:sz w:val="18"/>
                <w:szCs w:val="18"/>
              </w:rPr>
            </w:pPr>
            <w:r w:rsidRPr="0073260C">
              <w:rPr>
                <w:rFonts w:cstheme="minorHAnsi"/>
                <w:b/>
                <w:strike/>
                <w:color w:val="00B050"/>
                <w:sz w:val="18"/>
                <w:szCs w:val="18"/>
              </w:rPr>
              <w:t>Podmienka poskytnutia príspevku (PPP) a jej popis</w:t>
            </w:r>
            <w:r w:rsidR="003F01B9" w:rsidRPr="0073260C">
              <w:rPr>
                <w:rFonts w:cstheme="minorHAnsi"/>
                <w:b/>
                <w:strike/>
                <w:color w:val="00B050"/>
                <w:sz w:val="18"/>
                <w:szCs w:val="18"/>
              </w:rPr>
              <w:t xml:space="preserve"> </w:t>
            </w:r>
          </w:p>
        </w:tc>
      </w:tr>
      <w:tr w:rsidR="0073260C" w:rsidRPr="0073260C" w14:paraId="3B7EDF4A" w14:textId="77777777" w:rsidTr="00965A34">
        <w:trPr>
          <w:trHeight w:val="284"/>
        </w:trPr>
        <w:tc>
          <w:tcPr>
            <w:tcW w:w="222" w:type="pct"/>
            <w:gridSpan w:val="2"/>
            <w:shd w:val="clear" w:color="auto" w:fill="FFFFFF" w:themeFill="background1"/>
            <w:vAlign w:val="center"/>
          </w:tcPr>
          <w:p w14:paraId="48050C3A" w14:textId="77777777" w:rsidR="00623202" w:rsidRPr="0073260C" w:rsidRDefault="00623202" w:rsidP="00965A34">
            <w:pPr>
              <w:spacing w:after="0" w:line="240" w:lineRule="auto"/>
              <w:jc w:val="center"/>
              <w:rPr>
                <w:rFonts w:cstheme="minorHAnsi"/>
                <w:b/>
                <w:strike/>
                <w:color w:val="00B050"/>
                <w:sz w:val="18"/>
                <w:szCs w:val="18"/>
              </w:rPr>
            </w:pPr>
            <w:r w:rsidRPr="0073260C">
              <w:rPr>
                <w:rFonts w:cstheme="minorHAnsi"/>
                <w:b/>
                <w:strike/>
                <w:color w:val="00B050"/>
                <w:sz w:val="18"/>
                <w:szCs w:val="18"/>
              </w:rPr>
              <w:t>1.1</w:t>
            </w:r>
          </w:p>
        </w:tc>
        <w:tc>
          <w:tcPr>
            <w:tcW w:w="4778" w:type="pct"/>
            <w:gridSpan w:val="2"/>
            <w:shd w:val="clear" w:color="auto" w:fill="FFFFFF" w:themeFill="background1"/>
            <w:vAlign w:val="center"/>
          </w:tcPr>
          <w:p w14:paraId="263CDE05" w14:textId="77777777" w:rsidR="00623202" w:rsidRPr="0073260C" w:rsidRDefault="00623202" w:rsidP="00965A34">
            <w:pPr>
              <w:spacing w:after="0" w:line="240" w:lineRule="auto"/>
              <w:rPr>
                <w:rFonts w:cstheme="minorHAnsi"/>
                <w:b/>
                <w:strike/>
                <w:color w:val="00B050"/>
                <w:sz w:val="18"/>
                <w:szCs w:val="18"/>
              </w:rPr>
            </w:pPr>
            <w:r w:rsidRPr="0073260C">
              <w:rPr>
                <w:rFonts w:cstheme="minorHAnsi"/>
                <w:b/>
                <w:strike/>
                <w:color w:val="00B050"/>
                <w:sz w:val="18"/>
                <w:szCs w:val="18"/>
              </w:rPr>
              <w:t>Oprávnenosť žiadateľa (všeobecné podmienky)</w:t>
            </w:r>
          </w:p>
          <w:p w14:paraId="081E3ACA" w14:textId="640E4327" w:rsidR="00623202" w:rsidRPr="0073260C" w:rsidRDefault="00623202" w:rsidP="00965A34">
            <w:pPr>
              <w:spacing w:after="0" w:line="240" w:lineRule="auto"/>
              <w:jc w:val="both"/>
              <w:rPr>
                <w:rFonts w:cstheme="minorHAnsi"/>
                <w:bCs/>
                <w:strike/>
                <w:color w:val="00B050"/>
                <w:sz w:val="16"/>
                <w:szCs w:val="16"/>
              </w:rPr>
            </w:pPr>
            <w:r w:rsidRPr="0073260C">
              <w:rPr>
                <w:rFonts w:cstheme="minorHAnsi"/>
                <w:bCs/>
                <w:strike/>
                <w:color w:val="00B050"/>
                <w:sz w:val="16"/>
                <w:szCs w:val="16"/>
              </w:rPr>
              <w:t>Oprávneným žiadateľom je oprávnený žiadateľ v zmysle stratégie CLLD uvedený vo výzve</w:t>
            </w:r>
            <w:r w:rsidR="00F003E8" w:rsidRPr="0073260C">
              <w:rPr>
                <w:rFonts w:cstheme="minorHAnsi"/>
                <w:bCs/>
                <w:strike/>
                <w:color w:val="00B050"/>
                <w:sz w:val="16"/>
                <w:szCs w:val="16"/>
              </w:rPr>
              <w:t xml:space="preserve"> na predkladanie </w:t>
            </w:r>
            <w:proofErr w:type="spellStart"/>
            <w:r w:rsidR="00F003E8"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ako oprávnený žiadateľ MAS, ktorý musí spĺňať aj nasledovné podmienky :</w:t>
            </w:r>
          </w:p>
          <w:p w14:paraId="510AACE3" w14:textId="16583CF3" w:rsidR="00623202" w:rsidRPr="0073260C" w:rsidRDefault="00623202" w:rsidP="00965A34">
            <w:pPr>
              <w:tabs>
                <w:tab w:val="left" w:pos="289"/>
              </w:tabs>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Oprávnenými žiadateľmi sú subjekty </w:t>
            </w:r>
            <w:r w:rsidRPr="0073260C">
              <w:rPr>
                <w:rFonts w:cstheme="minorHAnsi"/>
                <w:b/>
                <w:bCs/>
                <w:strike/>
                <w:color w:val="00B050"/>
                <w:sz w:val="16"/>
                <w:szCs w:val="16"/>
              </w:rPr>
              <w:t>s oficiálne zaregistrovaným sídlom resp. prevádzkou na území príslušnej MAS,</w:t>
            </w:r>
            <w:r w:rsidR="00F003E8" w:rsidRPr="0073260C">
              <w:rPr>
                <w:rFonts w:cstheme="minorHAnsi"/>
                <w:bCs/>
                <w:strike/>
                <w:color w:val="00B050"/>
                <w:sz w:val="16"/>
                <w:szCs w:val="16"/>
              </w:rPr>
              <w:t xml:space="preserve"> ktoré sú:</w:t>
            </w:r>
          </w:p>
          <w:p w14:paraId="21975CB4" w14:textId="77777777" w:rsidR="00623202" w:rsidRPr="0073260C" w:rsidRDefault="00623202" w:rsidP="00965A34">
            <w:pPr>
              <w:pStyle w:val="Odsekzoznamu"/>
              <w:numPr>
                <w:ilvl w:val="0"/>
                <w:numId w:val="104"/>
              </w:numPr>
              <w:autoSpaceDE w:val="0"/>
              <w:autoSpaceDN w:val="0"/>
              <w:adjustRightInd w:val="0"/>
              <w:spacing w:after="0" w:line="240" w:lineRule="auto"/>
              <w:jc w:val="both"/>
              <w:rPr>
                <w:rFonts w:cstheme="minorHAnsi"/>
                <w:strike/>
                <w:color w:val="00B050"/>
                <w:kern w:val="1"/>
                <w:sz w:val="16"/>
                <w:szCs w:val="16"/>
              </w:rPr>
            </w:pPr>
            <w:r w:rsidRPr="0073260C">
              <w:rPr>
                <w:rFonts w:cstheme="minorHAnsi"/>
                <w:strike/>
                <w:color w:val="00B050"/>
                <w:kern w:val="1"/>
                <w:sz w:val="16"/>
                <w:szCs w:val="16"/>
              </w:rPr>
              <w:t>Fyzické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5065DE16" w14:textId="0546E0AF" w:rsidR="0002394C" w:rsidRPr="0073260C" w:rsidRDefault="00623202" w:rsidP="00965A34">
            <w:pPr>
              <w:spacing w:after="0" w:line="240" w:lineRule="auto"/>
              <w:jc w:val="both"/>
              <w:rPr>
                <w:rFonts w:cstheme="minorHAnsi"/>
                <w:b/>
                <w:bCs/>
                <w:strike/>
                <w:color w:val="00B050"/>
                <w:sz w:val="16"/>
                <w:szCs w:val="16"/>
              </w:rPr>
            </w:pPr>
            <w:r w:rsidRPr="0073260C">
              <w:rPr>
                <w:rFonts w:cstheme="minorHAnsi"/>
                <w:b/>
                <w:strike/>
                <w:color w:val="00B050"/>
                <w:sz w:val="16"/>
                <w:szCs w:val="16"/>
              </w:rPr>
              <w:lastRenderedPageBreak/>
              <w:t xml:space="preserve">Príjemcom pomoci je účastník vzdelávania. V prípade, ak účastník vzdelávania je podnik v zmysle čl. 107 ods. 1 ZFEÚ, musí spĺňať podmienky uvedené v schéme de </w:t>
            </w:r>
            <w:proofErr w:type="spellStart"/>
            <w:r w:rsidRPr="0073260C">
              <w:rPr>
                <w:rFonts w:cstheme="minorHAnsi"/>
                <w:b/>
                <w:strike/>
                <w:color w:val="00B050"/>
                <w:sz w:val="16"/>
                <w:szCs w:val="16"/>
              </w:rPr>
              <w:t>minimis</w:t>
            </w:r>
            <w:proofErr w:type="spellEnd"/>
            <w:r w:rsidRPr="0073260C">
              <w:rPr>
                <w:rFonts w:cstheme="minorHAnsi"/>
                <w:b/>
                <w:bCs/>
                <w:strike/>
                <w:color w:val="00B050"/>
                <w:sz w:val="16"/>
                <w:szCs w:val="16"/>
              </w:rPr>
              <w:t xml:space="preserve"> DM – 4/2018 </w:t>
            </w:r>
            <w:r w:rsidR="00750C08" w:rsidRPr="0073260C">
              <w:rPr>
                <w:rFonts w:cstheme="minorHAnsi"/>
                <w:b/>
                <w:bCs/>
                <w:strike/>
                <w:color w:val="00B050"/>
                <w:sz w:val="16"/>
                <w:szCs w:val="16"/>
              </w:rPr>
              <w:t>v platnom znení</w:t>
            </w:r>
            <w:r w:rsidRPr="0073260C">
              <w:rPr>
                <w:rFonts w:cstheme="minorHAnsi"/>
                <w:b/>
                <w:bCs/>
                <w:strike/>
                <w:color w:val="00B050"/>
                <w:sz w:val="16"/>
                <w:szCs w:val="16"/>
              </w:rPr>
              <w:t xml:space="preserve">, ktorá je prílohou Výzvy. </w:t>
            </w:r>
            <w:r w:rsidRPr="0073260C">
              <w:rPr>
                <w:rFonts w:cstheme="minorHAnsi"/>
                <w:strike/>
                <w:color w:val="00B050"/>
                <w:sz w:val="16"/>
                <w:szCs w:val="16"/>
              </w:rPr>
              <w:t xml:space="preserve">Krátkodobé výmeny v rámci riadenia poľnohospodárskych podnikov a obhospodarovania lesov, ako aj návštevy poľnohospodárskych podnikov a lesov </w:t>
            </w:r>
            <w:r w:rsidRPr="0073260C">
              <w:rPr>
                <w:rFonts w:cstheme="minorHAnsi"/>
                <w:b/>
                <w:strike/>
                <w:color w:val="00B050"/>
                <w:sz w:val="16"/>
                <w:szCs w:val="16"/>
              </w:rPr>
              <w:t xml:space="preserve">(mimo rozsahu čl. 42 ZFEÚ) nespadajú pod schému de </w:t>
            </w:r>
            <w:proofErr w:type="spellStart"/>
            <w:r w:rsidRPr="0073260C">
              <w:rPr>
                <w:rFonts w:cstheme="minorHAnsi"/>
                <w:b/>
                <w:strike/>
                <w:color w:val="00B050"/>
                <w:sz w:val="16"/>
                <w:szCs w:val="16"/>
              </w:rPr>
              <w:t>minimis</w:t>
            </w:r>
            <w:proofErr w:type="spellEnd"/>
            <w:r w:rsidRPr="0073260C">
              <w:rPr>
                <w:rFonts w:cstheme="minorHAnsi"/>
                <w:b/>
                <w:bCs/>
                <w:strike/>
                <w:color w:val="00B050"/>
                <w:sz w:val="16"/>
                <w:szCs w:val="16"/>
              </w:rPr>
              <w:t xml:space="preserve"> DM – 4/2018 </w:t>
            </w:r>
            <w:r w:rsidR="00750C08" w:rsidRPr="0073260C">
              <w:rPr>
                <w:rFonts w:cstheme="minorHAnsi"/>
                <w:b/>
                <w:bCs/>
                <w:strike/>
                <w:color w:val="00B050"/>
                <w:sz w:val="16"/>
                <w:szCs w:val="16"/>
              </w:rPr>
              <w:t>v platnom znení</w:t>
            </w:r>
            <w:r w:rsidRPr="0073260C">
              <w:rPr>
                <w:rFonts w:cstheme="minorHAnsi"/>
                <w:b/>
                <w:bCs/>
                <w:strike/>
                <w:color w:val="00B050"/>
                <w:sz w:val="16"/>
                <w:szCs w:val="16"/>
              </w:rPr>
              <w:t xml:space="preserve"> (Príloha 14B).</w:t>
            </w:r>
          </w:p>
          <w:p w14:paraId="572E4558" w14:textId="69AA9112" w:rsidR="00623202" w:rsidRPr="0073260C" w:rsidRDefault="00623202" w:rsidP="00965A34">
            <w:pPr>
              <w:spacing w:after="0" w:line="240" w:lineRule="auto"/>
              <w:jc w:val="both"/>
              <w:rPr>
                <w:rFonts w:cstheme="minorHAnsi"/>
                <w:b/>
                <w:strike/>
                <w:color w:val="00B050"/>
                <w:sz w:val="18"/>
                <w:szCs w:val="18"/>
              </w:rPr>
            </w:pPr>
            <w:r w:rsidRPr="0073260C">
              <w:rPr>
                <w:rFonts w:cstheme="minorHAnsi"/>
                <w:b/>
                <w:strike/>
                <w:color w:val="00B050"/>
                <w:sz w:val="18"/>
                <w:szCs w:val="18"/>
                <w:u w:val="single"/>
              </w:rPr>
              <w:t>Forma a spôsob preukázania splnenia PPP</w:t>
            </w:r>
          </w:p>
          <w:p w14:paraId="25271903" w14:textId="77777777" w:rsidR="00623202" w:rsidRPr="0073260C"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strike/>
                <w:color w:val="00B050"/>
                <w:kern w:val="1"/>
                <w:sz w:val="16"/>
                <w:szCs w:val="16"/>
              </w:rPr>
            </w:pPr>
            <w:r w:rsidRPr="0073260C">
              <w:rPr>
                <w:rFonts w:cstheme="minorHAnsi"/>
                <w:strike/>
                <w:color w:val="00B050"/>
                <w:kern w:val="1"/>
                <w:sz w:val="16"/>
                <w:szCs w:val="16"/>
              </w:rPr>
              <w:t xml:space="preserve">Formulár </w:t>
            </w:r>
            <w:proofErr w:type="spellStart"/>
            <w:r w:rsidRPr="0073260C">
              <w:rPr>
                <w:rFonts w:cstheme="minorHAnsi"/>
                <w:strike/>
                <w:color w:val="00B050"/>
                <w:kern w:val="1"/>
                <w:sz w:val="16"/>
                <w:szCs w:val="16"/>
              </w:rPr>
              <w:t>ŽoNFP</w:t>
            </w:r>
            <w:proofErr w:type="spellEnd"/>
            <w:r w:rsidRPr="0073260C">
              <w:rPr>
                <w:rFonts w:cstheme="minorHAnsi"/>
                <w:strike/>
                <w:color w:val="00B050"/>
                <w:kern w:val="1"/>
                <w:sz w:val="16"/>
                <w:szCs w:val="16"/>
              </w:rPr>
              <w:t xml:space="preserve"> (tabuľka č. 1 - Identifikácia žiadateľa)</w:t>
            </w:r>
          </w:p>
          <w:p w14:paraId="67F74BF9" w14:textId="77777777" w:rsidR="00623202" w:rsidRPr="0073260C"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strike/>
                <w:color w:val="00B050"/>
                <w:kern w:val="1"/>
                <w:sz w:val="16"/>
                <w:szCs w:val="16"/>
              </w:rPr>
            </w:pPr>
            <w:r w:rsidRPr="0073260C">
              <w:rPr>
                <w:rFonts w:cstheme="minorHAnsi"/>
                <w:bCs/>
                <w:iCs/>
                <w:strike/>
                <w:color w:val="00B050"/>
                <w:sz w:val="16"/>
                <w:szCs w:val="16"/>
              </w:rPr>
              <w:t>Doklad preukazujúci právnu subjektivitu žiadateľa</w:t>
            </w:r>
            <w:r w:rsidRPr="0073260C">
              <w:rPr>
                <w:rFonts w:cstheme="minorHAnsi"/>
                <w:iCs/>
                <w:strike/>
                <w:color w:val="00B050"/>
                <w:sz w:val="16"/>
                <w:szCs w:val="16"/>
              </w:rPr>
              <w:t xml:space="preserve"> možnosť </w:t>
            </w:r>
            <w:r w:rsidRPr="0073260C">
              <w:rPr>
                <w:rFonts w:cstheme="minorHAnsi"/>
                <w:b/>
                <w:iCs/>
                <w:strike/>
                <w:color w:val="00B050"/>
                <w:sz w:val="16"/>
                <w:szCs w:val="16"/>
              </w:rPr>
              <w:t xml:space="preserve">využitia integračnej akcie </w:t>
            </w:r>
            <w:r w:rsidRPr="0073260C">
              <w:rPr>
                <w:rFonts w:cstheme="minorHAnsi"/>
                <w:b/>
                <w:bCs/>
                <w:iCs/>
                <w:strike/>
                <w:color w:val="00B050"/>
                <w:sz w:val="16"/>
                <w:szCs w:val="16"/>
              </w:rPr>
              <w:t xml:space="preserve">„Získanie Výpisu z Obchodného registra SR“ </w:t>
            </w:r>
            <w:r w:rsidRPr="0073260C">
              <w:rPr>
                <w:rFonts w:cstheme="minorHAnsi"/>
                <w:b/>
                <w:iCs/>
                <w:strike/>
                <w:color w:val="00B050"/>
                <w:sz w:val="16"/>
                <w:szCs w:val="16"/>
              </w:rPr>
              <w:t>v ITMS2014+</w:t>
            </w:r>
            <w:r w:rsidRPr="0073260C">
              <w:rPr>
                <w:rFonts w:cstheme="minorHAnsi"/>
                <w:iCs/>
                <w:strike/>
                <w:color w:val="00B050"/>
                <w:sz w:val="16"/>
                <w:szCs w:val="16"/>
              </w:rPr>
              <w:t xml:space="preserve"> </w:t>
            </w:r>
            <w:r w:rsidRPr="0073260C">
              <w:rPr>
                <w:rFonts w:cstheme="minorHAnsi"/>
                <w:b/>
                <w:bCs/>
                <w:strike/>
                <w:color w:val="00B050"/>
                <w:sz w:val="16"/>
                <w:szCs w:val="16"/>
              </w:rPr>
              <w:t xml:space="preserve"> </w:t>
            </w:r>
          </w:p>
          <w:p w14:paraId="782BC971" w14:textId="77777777" w:rsidR="00E936A5" w:rsidRPr="0073260C"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strike/>
                <w:color w:val="00B050"/>
                <w:kern w:val="1"/>
                <w:sz w:val="16"/>
                <w:szCs w:val="16"/>
              </w:rPr>
            </w:pPr>
            <w:r w:rsidRPr="0073260C">
              <w:rPr>
                <w:rFonts w:cstheme="minorHAnsi"/>
                <w:bCs/>
                <w:strike/>
                <w:color w:val="00B050"/>
                <w:sz w:val="16"/>
                <w:szCs w:val="16"/>
              </w:rPr>
              <w:t xml:space="preserve">Plnomocenstvo </w:t>
            </w:r>
            <w:r w:rsidRPr="0073260C">
              <w:rPr>
                <w:rFonts w:cstheme="minorHAnsi"/>
                <w:strike/>
                <w:color w:val="00B050"/>
                <w:sz w:val="16"/>
                <w:szCs w:val="16"/>
              </w:rPr>
              <w:t xml:space="preserve">osoby konajúcej v mene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w:t>
            </w:r>
            <w:r w:rsidRPr="0073260C">
              <w:rPr>
                <w:rFonts w:cstheme="minorHAnsi"/>
                <w:strike/>
                <w:color w:val="00B050"/>
                <w:sz w:val="16"/>
                <w:szCs w:val="16"/>
              </w:rPr>
              <w:t xml:space="preserve"> </w:t>
            </w:r>
            <w:r w:rsidRPr="0073260C">
              <w:rPr>
                <w:rFonts w:cstheme="minorHAnsi"/>
                <w:b/>
                <w:strike/>
                <w:color w:val="00B050"/>
                <w:sz w:val="16"/>
                <w:szCs w:val="16"/>
              </w:rPr>
              <w:t>originálu alebo úradne overenej fotokópie</w:t>
            </w:r>
            <w:r w:rsidRPr="0073260C">
              <w:rPr>
                <w:rFonts w:cstheme="minorHAnsi"/>
                <w:strike/>
                <w:color w:val="00B050"/>
                <w:sz w:val="16"/>
                <w:szCs w:val="16"/>
              </w:rPr>
              <w:t xml:space="preserve"> </w:t>
            </w:r>
            <w:r w:rsidRPr="0073260C">
              <w:rPr>
                <w:rFonts w:cstheme="minorHAnsi"/>
                <w:b/>
                <w:strike/>
                <w:color w:val="00B050"/>
                <w:sz w:val="16"/>
                <w:szCs w:val="16"/>
              </w:rPr>
              <w:t>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(ak relevantné), ktorá nie je štatutárnym orgánom žiadateľa, je riadne splnomocnená vykonávať relevantné úkony vo vzťahu k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a/alebo konaniu 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13DB6EF" w14:textId="552B668D" w:rsidR="00E936A5" w:rsidRPr="0073260C" w:rsidRDefault="00E936A5" w:rsidP="00965A34">
            <w:pPr>
              <w:pStyle w:val="Odsekzoznamu"/>
              <w:numPr>
                <w:ilvl w:val="0"/>
                <w:numId w:val="104"/>
              </w:numPr>
              <w:autoSpaceDE w:val="0"/>
              <w:autoSpaceDN w:val="0"/>
              <w:adjustRightInd w:val="0"/>
              <w:spacing w:after="0" w:line="240" w:lineRule="auto"/>
              <w:ind w:left="293" w:hanging="284"/>
              <w:jc w:val="both"/>
              <w:rPr>
                <w:rFonts w:cstheme="minorHAnsi"/>
                <w:strike/>
                <w:color w:val="00B050"/>
                <w:kern w:val="1"/>
                <w:sz w:val="16"/>
                <w:szCs w:val="16"/>
              </w:rPr>
            </w:pPr>
            <w:r w:rsidRPr="0073260C">
              <w:rPr>
                <w:rFonts w:cstheme="minorHAnsi"/>
                <w:strike/>
                <w:color w:val="00B050"/>
                <w:sz w:val="16"/>
                <w:szCs w:val="16"/>
              </w:rPr>
              <w:t>Potvrdenie preukazujúce právnu subjekti</w:t>
            </w:r>
            <w:r w:rsidR="006F1EFB" w:rsidRPr="0073260C">
              <w:rPr>
                <w:rFonts w:cstheme="minorHAnsi"/>
                <w:strike/>
                <w:color w:val="00B050"/>
                <w:sz w:val="16"/>
                <w:szCs w:val="16"/>
              </w:rPr>
              <w:t>vitu žiadateľa nie staršie ako 3</w:t>
            </w:r>
            <w:r w:rsidRPr="0073260C">
              <w:rPr>
                <w:rFonts w:cstheme="minorHAnsi"/>
                <w:strike/>
                <w:color w:val="00B050"/>
                <w:sz w:val="16"/>
                <w:szCs w:val="16"/>
              </w:rPr>
              <w:t xml:space="preserve"> mesiac</w:t>
            </w:r>
            <w:r w:rsidR="006F1EFB" w:rsidRPr="0073260C">
              <w:rPr>
                <w:rFonts w:cstheme="minorHAnsi"/>
                <w:strike/>
                <w:color w:val="00B050"/>
                <w:sz w:val="16"/>
                <w:szCs w:val="16"/>
              </w:rPr>
              <w:t>e</w:t>
            </w:r>
            <w:r w:rsidRPr="0073260C">
              <w:rPr>
                <w:rFonts w:cstheme="minorHAnsi"/>
                <w:strike/>
                <w:color w:val="00B050"/>
                <w:sz w:val="16"/>
                <w:szCs w:val="16"/>
              </w:rPr>
              <w:t xml:space="preserve"> ku dňu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(relevantné len v prípade, že informácie v príslušných registroch nie sú korektné)</w:t>
            </w:r>
          </w:p>
          <w:p w14:paraId="1E7E2CDA" w14:textId="77777777" w:rsidR="00E936A5" w:rsidRPr="0073260C" w:rsidRDefault="00E936A5" w:rsidP="00965A34">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98B6289" w14:textId="77777777" w:rsidR="00E936A5" w:rsidRPr="0073260C" w:rsidRDefault="00E936A5" w:rsidP="004800B7">
            <w:pPr>
              <w:pStyle w:val="Odsekzoznamu"/>
              <w:numPr>
                <w:ilvl w:val="0"/>
                <w:numId w:val="221"/>
              </w:numPr>
              <w:shd w:val="clear" w:color="auto" w:fill="FFFFFF" w:themeFill="background1"/>
              <w:spacing w:after="0" w:line="240" w:lineRule="auto"/>
              <w:ind w:left="213" w:hanging="213"/>
              <w:jc w:val="both"/>
              <w:rPr>
                <w:rFonts w:cstheme="minorHAnsi"/>
                <w:bCs/>
                <w:strike/>
                <w:color w:val="00B050"/>
                <w:sz w:val="16"/>
                <w:szCs w:val="16"/>
              </w:rPr>
            </w:pPr>
            <w:r w:rsidRPr="0073260C">
              <w:rPr>
                <w:rFonts w:cstheme="minorHAnsi"/>
                <w:strike/>
                <w:color w:val="00B050"/>
                <w:sz w:val="16"/>
                <w:szCs w:val="16"/>
              </w:rPr>
              <w:t xml:space="preserve">overenie názvu žiadateľa, právnej formy žiadateľa, kto je osoba oprávnená konať za žiadateľa </w:t>
            </w:r>
          </w:p>
          <w:p w14:paraId="23501C94" w14:textId="77777777" w:rsidR="00E936A5" w:rsidRPr="0073260C" w:rsidRDefault="00E936A5" w:rsidP="004800B7">
            <w:pPr>
              <w:pStyle w:val="Odsekzoznamu"/>
              <w:numPr>
                <w:ilvl w:val="0"/>
                <w:numId w:val="221"/>
              </w:numPr>
              <w:shd w:val="clear" w:color="auto" w:fill="FFFFFF" w:themeFill="background1"/>
              <w:spacing w:after="0" w:line="240" w:lineRule="auto"/>
              <w:ind w:left="213" w:hanging="213"/>
              <w:jc w:val="both"/>
              <w:rPr>
                <w:rFonts w:cstheme="minorHAnsi"/>
                <w:bCs/>
                <w:strike/>
                <w:color w:val="00B050"/>
                <w:sz w:val="16"/>
                <w:szCs w:val="16"/>
              </w:rPr>
            </w:pPr>
            <w:r w:rsidRPr="0073260C">
              <w:rPr>
                <w:rFonts w:cstheme="minorHAnsi"/>
                <w:strike/>
                <w:color w:val="00B050"/>
                <w:sz w:val="16"/>
                <w:szCs w:val="16"/>
              </w:rPr>
              <w:t xml:space="preserve">overenie informácií v Registri a identifikátore právnických osôb, podnikateľov a orgánov verejnej moci, ktorý je verejne dostupný v elektronickej podobe na webovom sídle </w:t>
            </w:r>
            <w:hyperlink r:id="rId32" w:history="1">
              <w:r w:rsidRPr="0073260C">
                <w:rPr>
                  <w:rStyle w:val="Hypertextovprepojenie"/>
                  <w:rFonts w:cstheme="minorHAnsi"/>
                  <w:strike/>
                  <w:color w:val="00B050"/>
                  <w:sz w:val="16"/>
                  <w:szCs w:val="16"/>
                </w:rPr>
                <w:t>https://rpo.statistics.sk</w:t>
              </w:r>
            </w:hyperlink>
            <w:r w:rsidRPr="0073260C">
              <w:rPr>
                <w:rStyle w:val="Hypertextovprepojenie"/>
                <w:rFonts w:cstheme="minorHAnsi"/>
                <w:strike/>
                <w:color w:val="00B050"/>
                <w:sz w:val="16"/>
                <w:szCs w:val="16"/>
              </w:rPr>
              <w:t xml:space="preserve"> </w:t>
            </w:r>
            <w:r w:rsidRPr="0073260C">
              <w:rPr>
                <w:rStyle w:val="Nadpis7Char"/>
                <w:rFonts w:asciiTheme="minorHAnsi" w:hAnsiTheme="minorHAnsi" w:cstheme="minorHAnsi"/>
                <w:strike/>
                <w:color w:val="00B050"/>
                <w:sz w:val="16"/>
                <w:szCs w:val="16"/>
              </w:rPr>
              <w:t xml:space="preserve"> </w:t>
            </w:r>
            <w:r w:rsidRPr="0073260C">
              <w:rPr>
                <w:rStyle w:val="Hypertextovprepojenie"/>
                <w:rFonts w:cstheme="minorHAnsi"/>
                <w:strike/>
                <w:color w:val="00B050"/>
                <w:sz w:val="16"/>
                <w:szCs w:val="16"/>
              </w:rPr>
              <w:t xml:space="preserve">alebo prostredníctvom </w:t>
            </w:r>
            <w:r w:rsidRPr="0073260C">
              <w:rPr>
                <w:rFonts w:cstheme="minorHAnsi"/>
                <w:strike/>
                <w:color w:val="00B050"/>
                <w:sz w:val="16"/>
                <w:szCs w:val="16"/>
              </w:rPr>
              <w:t xml:space="preserve">portálu </w:t>
            </w:r>
            <w:hyperlink r:id="rId33" w:history="1">
              <w:r w:rsidRPr="0073260C">
                <w:rPr>
                  <w:rStyle w:val="Hypertextovprepojenie"/>
                  <w:rFonts w:cstheme="minorHAnsi"/>
                  <w:strike/>
                  <w:color w:val="00B050"/>
                  <w:sz w:val="16"/>
                  <w:szCs w:val="16"/>
                </w:rPr>
                <w:t>https://oversi.gov.sk</w:t>
              </w:r>
            </w:hyperlink>
            <w:r w:rsidRPr="0073260C">
              <w:rPr>
                <w:rStyle w:val="Hypertextovprepojenie"/>
                <w:rFonts w:cstheme="minorHAnsi"/>
                <w:strike/>
                <w:color w:val="00B050"/>
                <w:sz w:val="16"/>
                <w:szCs w:val="16"/>
              </w:rPr>
              <w:t>.</w:t>
            </w:r>
          </w:p>
          <w:p w14:paraId="53652871" w14:textId="31F80D5B" w:rsidR="00E936A5" w:rsidRPr="0073260C" w:rsidRDefault="00E936A5" w:rsidP="00965A34">
            <w:pPr>
              <w:shd w:val="clear" w:color="auto" w:fill="FFFFFF" w:themeFill="background1"/>
              <w:spacing w:after="0" w:line="240" w:lineRule="auto"/>
              <w:jc w:val="both"/>
              <w:rPr>
                <w:rFonts w:cstheme="minorHAnsi"/>
                <w:b/>
                <w:bCs/>
                <w:strike/>
                <w:color w:val="00B050"/>
                <w:sz w:val="16"/>
                <w:szCs w:val="16"/>
              </w:rPr>
            </w:pPr>
            <w:r w:rsidRPr="0073260C">
              <w:rPr>
                <w:rFonts w:cstheme="minorHAnsi"/>
                <w:strike/>
                <w:color w:val="00B050"/>
                <w:sz w:val="16"/>
                <w:szCs w:val="16"/>
              </w:rPr>
              <w:t xml:space="preserve">V prípade, že žiadateľ zistí, že informácie v príslušnom registri nie sú korektné, môže preukázať splnenie tejto podmienky predložením </w:t>
            </w:r>
            <w:r w:rsidRPr="0073260C">
              <w:rPr>
                <w:rFonts w:cstheme="minorHAnsi"/>
                <w:bCs/>
                <w:strike/>
                <w:color w:val="00B050"/>
                <w:sz w:val="16"/>
                <w:szCs w:val="16"/>
              </w:rPr>
              <w:t>Potvrdenia preukazujúceho právnu subjekti</w:t>
            </w:r>
            <w:r w:rsidR="006F1EFB" w:rsidRPr="0073260C">
              <w:rPr>
                <w:rFonts w:cstheme="minorHAnsi"/>
                <w:bCs/>
                <w:strike/>
                <w:color w:val="00B050"/>
                <w:sz w:val="16"/>
                <w:szCs w:val="16"/>
              </w:rPr>
              <w:t>vitu žiadateľa nie staršie ako 3</w:t>
            </w:r>
            <w:r w:rsidRPr="0073260C">
              <w:rPr>
                <w:rFonts w:cstheme="minorHAnsi"/>
                <w:bCs/>
                <w:strike/>
                <w:color w:val="00B050"/>
                <w:sz w:val="16"/>
                <w:szCs w:val="16"/>
              </w:rPr>
              <w:t xml:space="preserve"> mesiace ku dňu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6ACD463F" w14:textId="77777777" w:rsidR="00E936A5" w:rsidRPr="0073260C" w:rsidRDefault="00E936A5" w:rsidP="00965A34">
            <w:pPr>
              <w:shd w:val="clear" w:color="auto" w:fill="FFFFFF" w:themeFill="background1"/>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termín pre preukázanie splnenia</w:t>
            </w:r>
          </w:p>
          <w:p w14:paraId="5E5AADEB" w14:textId="77777777" w:rsidR="00E936A5" w:rsidRPr="0073260C" w:rsidRDefault="00E936A5" w:rsidP="004800B7">
            <w:pPr>
              <w:pStyle w:val="Odsekzoznamu"/>
              <w:numPr>
                <w:ilvl w:val="0"/>
                <w:numId w:val="403"/>
              </w:numPr>
              <w:shd w:val="clear" w:color="auto" w:fill="FFFFFF" w:themeFill="background1"/>
              <w:autoSpaceDE w:val="0"/>
              <w:autoSpaceDN w:val="0"/>
              <w:adjustRightInd w:val="0"/>
              <w:spacing w:after="0" w:line="240" w:lineRule="auto"/>
              <w:ind w:left="211" w:hanging="211"/>
              <w:jc w:val="both"/>
              <w:rPr>
                <w:rFonts w:cstheme="minorHAnsi"/>
                <w:strike/>
                <w:color w:val="00B050"/>
                <w:sz w:val="16"/>
                <w:szCs w:val="16"/>
              </w:rPr>
            </w:pPr>
            <w:r w:rsidRPr="0073260C">
              <w:rPr>
                <w:rFonts w:cstheme="minorHAnsi"/>
                <w:bCs/>
                <w:strike/>
                <w:color w:val="00B050"/>
                <w:sz w:val="16"/>
                <w:szCs w:val="16"/>
              </w:rPr>
              <w:t xml:space="preserve">Plnomocenstvo </w:t>
            </w:r>
            <w:r w:rsidRPr="0073260C">
              <w:rPr>
                <w:rFonts w:cstheme="minorHAnsi"/>
                <w:strike/>
                <w:color w:val="00B050"/>
                <w:sz w:val="16"/>
                <w:szCs w:val="16"/>
              </w:rPr>
              <w:t xml:space="preserve">osoby konajúcej v mene žiadateľa (ak relevantné) - 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v rámci administratívneho overovania. Plnomocenstvo môže byť vyhotovené aj po termíne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(najneskôr však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w:t>
            </w:r>
            <w:r w:rsidRPr="0073260C">
              <w:rPr>
                <w:rFonts w:cstheme="minorHAnsi"/>
                <w:strike/>
                <w:color w:val="00B050"/>
                <w:sz w:val="16"/>
                <w:szCs w:val="16"/>
                <w:u w:val="single"/>
              </w:rPr>
              <w:t xml:space="preserve">iba v prípade, ak sa vzťahuje na úkony po predložení </w:t>
            </w:r>
            <w:proofErr w:type="spellStart"/>
            <w:r w:rsidRPr="0073260C">
              <w:rPr>
                <w:rFonts w:cstheme="minorHAnsi"/>
                <w:strike/>
                <w:color w:val="00B050"/>
                <w:sz w:val="16"/>
                <w:szCs w:val="16"/>
                <w:u w:val="single"/>
              </w:rPr>
              <w:t>ŽoNFP</w:t>
            </w:r>
            <w:proofErr w:type="spellEnd"/>
            <w:r w:rsidRPr="0073260C">
              <w:rPr>
                <w:rFonts w:cstheme="minorHAnsi"/>
                <w:strike/>
                <w:color w:val="00B050"/>
                <w:sz w:val="16"/>
                <w:szCs w:val="16"/>
                <w:u w:val="single"/>
              </w:rPr>
              <w:t xml:space="preserve">, inak </w:t>
            </w:r>
            <w:r w:rsidRPr="0073260C">
              <w:rPr>
                <w:rFonts w:cstheme="minorHAnsi"/>
                <w:bCs/>
                <w:strike/>
                <w:color w:val="00B050"/>
                <w:sz w:val="16"/>
                <w:szCs w:val="16"/>
              </w:rPr>
              <w:t xml:space="preserve">musí udelenie plnej moci časovo a rozsahom oprávnení splnomocnenca zodpovedať úkonom vykonaným splnomocnencom v súvislosti s predložením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/konaním 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
          <w:p w14:paraId="4CA39B05" w14:textId="5FB13537" w:rsidR="00623202" w:rsidRPr="0073260C" w:rsidRDefault="00E936A5" w:rsidP="004800B7">
            <w:pPr>
              <w:pStyle w:val="Odsekzoznamu"/>
              <w:numPr>
                <w:ilvl w:val="0"/>
                <w:numId w:val="403"/>
              </w:numPr>
              <w:shd w:val="clear" w:color="auto" w:fill="FFFFFF" w:themeFill="background1"/>
              <w:autoSpaceDE w:val="0"/>
              <w:autoSpaceDN w:val="0"/>
              <w:adjustRightInd w:val="0"/>
              <w:spacing w:after="0" w:line="240" w:lineRule="auto"/>
              <w:ind w:left="211" w:hanging="211"/>
              <w:jc w:val="both"/>
              <w:rPr>
                <w:rFonts w:cstheme="minorHAnsi"/>
                <w:strike/>
                <w:color w:val="00B050"/>
                <w:sz w:val="16"/>
                <w:szCs w:val="16"/>
              </w:rPr>
            </w:pPr>
            <w:r w:rsidRPr="0073260C">
              <w:rPr>
                <w:rFonts w:cstheme="minorHAnsi"/>
                <w:bCs/>
                <w:strike/>
                <w:color w:val="00B050"/>
                <w:sz w:val="16"/>
                <w:szCs w:val="16"/>
              </w:rPr>
              <w:t xml:space="preserve">Potvrdenie preukazujúce právnu subjektivitu žiadateľa (v prípade, že informácie v príslušných registroch nie sú korektné) - </w:t>
            </w:r>
            <w:r w:rsidRPr="0073260C">
              <w:rPr>
                <w:rFonts w:cstheme="minorHAnsi"/>
                <w:strike/>
                <w:color w:val="00B050"/>
                <w:sz w:val="16"/>
                <w:szCs w:val="16"/>
              </w:rPr>
              <w:t xml:space="preserve">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v rámci administratívneho overovania. V prípade predloženia prílohy ku dňu doplnenia chýbajúcich náležitostí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zmysle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w:t>
            </w:r>
            <w:r w:rsidRPr="0073260C">
              <w:rPr>
                <w:rFonts w:cstheme="minorHAnsi"/>
                <w:bCs/>
                <w:strike/>
                <w:color w:val="00B050"/>
                <w:sz w:val="16"/>
                <w:szCs w:val="16"/>
              </w:rPr>
              <w:t xml:space="preserve"> musí príloha časovo zodpovedať s predložením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w:t>
            </w:r>
            <w:r w:rsidR="00623202" w:rsidRPr="0073260C">
              <w:rPr>
                <w:rFonts w:cstheme="minorHAnsi"/>
                <w:bCs/>
                <w:strike/>
                <w:color w:val="00B050"/>
                <w:sz w:val="16"/>
                <w:szCs w:val="16"/>
              </w:rPr>
              <w:t xml:space="preserve"> </w:t>
            </w:r>
          </w:p>
        </w:tc>
      </w:tr>
      <w:tr w:rsidR="0073260C" w:rsidRPr="0073260C" w14:paraId="43338C73" w14:textId="77777777" w:rsidTr="00965A34">
        <w:trPr>
          <w:trHeight w:val="284"/>
        </w:trPr>
        <w:tc>
          <w:tcPr>
            <w:tcW w:w="5000" w:type="pct"/>
            <w:gridSpan w:val="4"/>
            <w:shd w:val="clear" w:color="auto" w:fill="FFE599" w:themeFill="accent4" w:themeFillTint="66"/>
            <w:vAlign w:val="center"/>
          </w:tcPr>
          <w:p w14:paraId="0D48F6DF" w14:textId="77777777" w:rsidR="00C0534D" w:rsidRPr="0073260C" w:rsidRDefault="00C0534D" w:rsidP="00965A34">
            <w:pPr>
              <w:spacing w:after="0" w:line="240" w:lineRule="auto"/>
              <w:rPr>
                <w:rFonts w:cstheme="minorHAnsi"/>
                <w:b/>
                <w:strike/>
                <w:color w:val="00B050"/>
                <w:sz w:val="22"/>
                <w:szCs w:val="22"/>
              </w:rPr>
            </w:pPr>
            <w:r w:rsidRPr="0073260C">
              <w:rPr>
                <w:rFonts w:cstheme="minorHAnsi"/>
                <w:b/>
                <w:strike/>
                <w:color w:val="00B050"/>
                <w:sz w:val="22"/>
                <w:szCs w:val="22"/>
              </w:rPr>
              <w:lastRenderedPageBreak/>
              <w:t>2. OPRÁVNENOSŤ AKTIVÍT A VÝDAVKOV REALIZÁCIE PROJEKTU</w:t>
            </w:r>
          </w:p>
        </w:tc>
      </w:tr>
      <w:tr w:rsidR="0073260C" w:rsidRPr="0073260C" w14:paraId="0361D0C3" w14:textId="77777777" w:rsidTr="00965A34">
        <w:trPr>
          <w:trHeight w:val="284"/>
        </w:trPr>
        <w:tc>
          <w:tcPr>
            <w:tcW w:w="222" w:type="pct"/>
            <w:gridSpan w:val="2"/>
            <w:shd w:val="clear" w:color="auto" w:fill="FFF2CC" w:themeFill="accent4" w:themeFillTint="33"/>
            <w:vAlign w:val="center"/>
          </w:tcPr>
          <w:p w14:paraId="06ECE47E" w14:textId="1C0DC765" w:rsidR="00623202" w:rsidRPr="0073260C" w:rsidRDefault="00623202" w:rsidP="00965A34">
            <w:pPr>
              <w:spacing w:after="0" w:line="240" w:lineRule="auto"/>
              <w:jc w:val="center"/>
              <w:rPr>
                <w:rFonts w:cstheme="minorHAnsi"/>
                <w:b/>
                <w:strike/>
                <w:color w:val="00B050"/>
                <w:sz w:val="18"/>
                <w:szCs w:val="18"/>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78" w:type="pct"/>
            <w:gridSpan w:val="2"/>
            <w:shd w:val="clear" w:color="auto" w:fill="FFF2CC" w:themeFill="accent4" w:themeFillTint="33"/>
            <w:vAlign w:val="center"/>
          </w:tcPr>
          <w:p w14:paraId="13AD88B2" w14:textId="771C7342" w:rsidR="00623202" w:rsidRPr="0073260C" w:rsidRDefault="00F003E8" w:rsidP="00965A34">
            <w:pPr>
              <w:pStyle w:val="Default"/>
              <w:jc w:val="center"/>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Podmienka poskytnutia príspevku (PPP) a jej popis  </w:t>
            </w:r>
          </w:p>
        </w:tc>
      </w:tr>
      <w:tr w:rsidR="0073260C" w:rsidRPr="0073260C" w14:paraId="6293F893" w14:textId="77777777" w:rsidTr="00965A34">
        <w:trPr>
          <w:trHeight w:val="284"/>
        </w:trPr>
        <w:tc>
          <w:tcPr>
            <w:tcW w:w="222" w:type="pct"/>
            <w:gridSpan w:val="2"/>
            <w:shd w:val="clear" w:color="auto" w:fill="FFFFFF" w:themeFill="background1"/>
            <w:vAlign w:val="center"/>
          </w:tcPr>
          <w:p w14:paraId="608C7D8B" w14:textId="33584762" w:rsidR="00623202" w:rsidRPr="0073260C" w:rsidRDefault="00623202" w:rsidP="00965A34">
            <w:pPr>
              <w:spacing w:after="0" w:line="240" w:lineRule="auto"/>
              <w:jc w:val="center"/>
              <w:rPr>
                <w:rFonts w:cstheme="minorHAnsi"/>
                <w:b/>
                <w:strike/>
                <w:color w:val="00B050"/>
                <w:sz w:val="20"/>
              </w:rPr>
            </w:pPr>
            <w:r w:rsidRPr="0073260C">
              <w:rPr>
                <w:rFonts w:cstheme="minorHAnsi"/>
                <w:b/>
                <w:strike/>
                <w:color w:val="00B050"/>
                <w:sz w:val="18"/>
                <w:szCs w:val="18"/>
              </w:rPr>
              <w:t>2.1</w:t>
            </w:r>
          </w:p>
        </w:tc>
        <w:tc>
          <w:tcPr>
            <w:tcW w:w="4778" w:type="pct"/>
            <w:gridSpan w:val="2"/>
            <w:shd w:val="clear" w:color="auto" w:fill="FFFFFF" w:themeFill="background1"/>
            <w:vAlign w:val="center"/>
          </w:tcPr>
          <w:p w14:paraId="6119CE5E" w14:textId="77777777" w:rsidR="00623202" w:rsidRPr="0073260C" w:rsidRDefault="00623202" w:rsidP="00965A34">
            <w:pPr>
              <w:pStyle w:val="Default"/>
              <w:rPr>
                <w:rFonts w:asciiTheme="minorHAnsi" w:hAnsiTheme="minorHAnsi" w:cstheme="minorHAnsi"/>
                <w:b/>
                <w:bCs/>
                <w:strike/>
                <w:color w:val="00B050"/>
                <w:sz w:val="18"/>
                <w:szCs w:val="18"/>
              </w:rPr>
            </w:pPr>
            <w:r w:rsidRPr="0073260C">
              <w:rPr>
                <w:rFonts w:asciiTheme="minorHAnsi" w:hAnsiTheme="minorHAnsi" w:cstheme="minorHAnsi"/>
                <w:b/>
                <w:bCs/>
                <w:strike/>
                <w:color w:val="00B050"/>
                <w:sz w:val="18"/>
                <w:szCs w:val="18"/>
              </w:rPr>
              <w:t>Podmienka oprávnenosti aktivít projektu (oprávnené činnosti)</w:t>
            </w:r>
          </w:p>
          <w:p w14:paraId="750CB02F" w14:textId="27CEB6D6" w:rsidR="00623202" w:rsidRPr="0073260C" w:rsidRDefault="00623202" w:rsidP="00965A34">
            <w:pPr>
              <w:spacing w:after="0" w:line="240" w:lineRule="auto"/>
              <w:jc w:val="both"/>
              <w:rPr>
                <w:rFonts w:cstheme="minorHAnsi"/>
                <w:bCs/>
                <w:strike/>
                <w:color w:val="00B050"/>
                <w:sz w:val="16"/>
                <w:szCs w:val="16"/>
              </w:rPr>
            </w:pPr>
            <w:r w:rsidRPr="0073260C">
              <w:rPr>
                <w:rFonts w:cstheme="minorHAnsi"/>
                <w:bCs/>
                <w:strike/>
                <w:color w:val="00B050"/>
                <w:sz w:val="16"/>
                <w:szCs w:val="16"/>
              </w:rPr>
              <w:t>Oprávnené aktivity projektu (činnosti), ktoré žiadateľ musí spĺňať sú oprávnené aktivity projektu (činnosti) v zmysle stratégie CLLD uvedené vo výzve</w:t>
            </w:r>
            <w:r w:rsidR="00F003E8" w:rsidRPr="0073260C">
              <w:rPr>
                <w:rFonts w:cstheme="minorHAnsi"/>
                <w:bCs/>
                <w:strike/>
                <w:color w:val="00B050"/>
                <w:sz w:val="16"/>
                <w:szCs w:val="16"/>
              </w:rPr>
              <w:t xml:space="preserve"> na predkladanie </w:t>
            </w:r>
            <w:proofErr w:type="spellStart"/>
            <w:r w:rsidR="00F003E8"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ako oprávnené aktivity/činnosti MAS. Žiadateľ musí zároveň spĺňať aj podmienky uvedené v bode 2.1 pre </w:t>
            </w:r>
            <w:proofErr w:type="spellStart"/>
            <w:r w:rsidR="00CB7AB9" w:rsidRPr="0073260C">
              <w:rPr>
                <w:rFonts w:cstheme="minorHAnsi"/>
                <w:strike/>
                <w:color w:val="00B050"/>
                <w:sz w:val="16"/>
                <w:szCs w:val="16"/>
              </w:rPr>
              <w:t>p</w:t>
            </w:r>
            <w:r w:rsidRPr="0073260C">
              <w:rPr>
                <w:rFonts w:cstheme="minorHAnsi"/>
                <w:strike/>
                <w:color w:val="00B050"/>
                <w:sz w:val="16"/>
                <w:szCs w:val="16"/>
              </w:rPr>
              <w:t>odopatrenie</w:t>
            </w:r>
            <w:proofErr w:type="spellEnd"/>
            <w:r w:rsidRPr="0073260C">
              <w:rPr>
                <w:rFonts w:cstheme="minorHAnsi"/>
                <w:strike/>
                <w:color w:val="00B050"/>
                <w:sz w:val="16"/>
                <w:szCs w:val="16"/>
              </w:rPr>
              <w:t xml:space="preserve"> 1.3 Podpora na krátkodobé výmeny v rámci riadenia poľnohospodárskych podnikov a obhospodarovania lesov, ako aj na návštevy poľnohospodárskych a lesných podnikov</w:t>
            </w:r>
            <w:r w:rsidRPr="0073260C">
              <w:rPr>
                <w:rFonts w:cstheme="minorHAnsi"/>
                <w:strike/>
                <w:color w:val="00B050"/>
                <w:szCs w:val="28"/>
              </w:rPr>
              <w:t xml:space="preserve"> </w:t>
            </w:r>
            <w:r w:rsidR="00F003E8" w:rsidRPr="0073260C">
              <w:rPr>
                <w:rFonts w:cstheme="minorHAnsi"/>
                <w:strike/>
                <w:color w:val="00B050"/>
                <w:sz w:val="16"/>
                <w:szCs w:val="16"/>
              </w:rPr>
              <w:t>uvedené v Prílohe 6B k  Príručke</w:t>
            </w:r>
            <w:r w:rsidR="00750C08" w:rsidRPr="0073260C">
              <w:rPr>
                <w:rFonts w:cstheme="minorHAnsi"/>
                <w:strike/>
                <w:color w:val="00B050"/>
                <w:sz w:val="16"/>
                <w:szCs w:val="16"/>
              </w:rPr>
              <w:t xml:space="preserve"> pre prijímateľa</w:t>
            </w:r>
            <w:r w:rsidRPr="0073260C">
              <w:rPr>
                <w:rFonts w:cstheme="minorHAnsi"/>
                <w:strike/>
                <w:color w:val="00B050"/>
                <w:sz w:val="16"/>
                <w:szCs w:val="16"/>
              </w:rPr>
              <w:t xml:space="preserve"> o poskytnutie nenávratného finančného príspevku z Programu rozvoja vidieka SR 2014 – 2022 pre opatrenie 19. Podpora na miestny rozvoj v rámci iniciatívy LEADER</w:t>
            </w:r>
          </w:p>
          <w:p w14:paraId="02CFF476" w14:textId="77777777" w:rsidR="00623202" w:rsidRPr="0073260C" w:rsidRDefault="00623202" w:rsidP="00965A34">
            <w:pPr>
              <w:spacing w:after="0" w:line="240" w:lineRule="auto"/>
              <w:jc w:val="both"/>
              <w:rPr>
                <w:rFonts w:cstheme="minorHAnsi"/>
                <w:bCs/>
                <w:i/>
                <w:strike/>
                <w:color w:val="00B050"/>
                <w:sz w:val="16"/>
                <w:szCs w:val="16"/>
              </w:rPr>
            </w:pPr>
            <w:r w:rsidRPr="0073260C">
              <w:rPr>
                <w:rFonts w:cstheme="minorHAnsi"/>
                <w:bCs/>
                <w:i/>
                <w:strike/>
                <w:color w:val="00B050"/>
                <w:sz w:val="16"/>
                <w:szCs w:val="16"/>
              </w:rPr>
              <w:t>Žiadateľ musí zároveň spĺňať aj nasledovné podmienky:</w:t>
            </w:r>
          </w:p>
          <w:p w14:paraId="7EE2103B" w14:textId="77777777" w:rsidR="00623202" w:rsidRPr="0073260C" w:rsidRDefault="00623202" w:rsidP="00965A34">
            <w:pPr>
              <w:autoSpaceDE w:val="0"/>
              <w:autoSpaceDN w:val="0"/>
              <w:adjustRightInd w:val="0"/>
              <w:spacing w:after="0" w:line="240" w:lineRule="auto"/>
              <w:jc w:val="both"/>
              <w:rPr>
                <w:rFonts w:cstheme="minorHAnsi"/>
                <w:i/>
                <w:strike/>
                <w:color w:val="00B050"/>
                <w:sz w:val="16"/>
                <w:szCs w:val="16"/>
              </w:rPr>
            </w:pPr>
            <w:r w:rsidRPr="0073260C">
              <w:rPr>
                <w:rFonts w:cstheme="minorHAnsi"/>
                <w:i/>
                <w:strike/>
                <w:color w:val="00B050"/>
                <w:kern w:val="1"/>
                <w:sz w:val="16"/>
                <w:szCs w:val="16"/>
              </w:rPr>
              <w:t xml:space="preserve">Oprávnené projekty sú zamerané </w:t>
            </w:r>
            <w:r w:rsidRPr="0073260C">
              <w:rPr>
                <w:rFonts w:cstheme="minorHAnsi"/>
                <w:i/>
                <w:strike/>
                <w:color w:val="00B050"/>
                <w:sz w:val="16"/>
                <w:szCs w:val="16"/>
              </w:rPr>
              <w:t xml:space="preserve">na krátkodobé výmenné pobyty a študijné cesty v poľnohospodárskych a lesníckych podnikov adresované pre pôdohospodárov, prijímateľov pomoci v rámci rozvoja vidieka a lesníctva. </w:t>
            </w:r>
          </w:p>
          <w:p w14:paraId="41959E92" w14:textId="77777777" w:rsidR="00623202" w:rsidRPr="0073260C" w:rsidRDefault="00623202" w:rsidP="00965A34">
            <w:pPr>
              <w:spacing w:after="0" w:line="240" w:lineRule="auto"/>
              <w:jc w:val="both"/>
              <w:rPr>
                <w:rFonts w:cstheme="minorHAnsi"/>
                <w:b/>
                <w:i/>
                <w:strike/>
                <w:color w:val="00B050"/>
                <w:sz w:val="16"/>
                <w:szCs w:val="16"/>
              </w:rPr>
            </w:pPr>
            <w:r w:rsidRPr="0073260C">
              <w:rPr>
                <w:rFonts w:cstheme="minorHAnsi"/>
                <w:b/>
                <w:i/>
                <w:strike/>
                <w:color w:val="00B050"/>
                <w:sz w:val="16"/>
                <w:szCs w:val="16"/>
              </w:rPr>
              <w:t>Oblasť zamerania 1: Krátkodobé výmenné pobyty v poľnohospodárskych a lesníckych podnikoch</w:t>
            </w:r>
          </w:p>
          <w:p w14:paraId="23F1309D" w14:textId="2EED2B6B" w:rsidR="00623202" w:rsidRPr="0073260C" w:rsidRDefault="00623202" w:rsidP="00965A34">
            <w:pPr>
              <w:spacing w:after="0" w:line="240" w:lineRule="auto"/>
              <w:jc w:val="both"/>
              <w:rPr>
                <w:rFonts w:cstheme="minorHAnsi"/>
                <w:i/>
                <w:strike/>
                <w:color w:val="00B050"/>
                <w:sz w:val="16"/>
                <w:szCs w:val="16"/>
              </w:rPr>
            </w:pPr>
            <w:r w:rsidRPr="0073260C">
              <w:rPr>
                <w:rFonts w:cstheme="minorHAnsi"/>
                <w:i/>
                <w:strike/>
                <w:color w:val="00B050"/>
                <w:sz w:val="16"/>
                <w:szCs w:val="16"/>
              </w:rPr>
              <w:t>Trvanie krátkodobých výmenných pobytov v poľnohospodárskych a lesníckych podnikov nesmie byť kratšie ako 6 dní a nesmie trvať viac ako 14 dní.</w:t>
            </w:r>
          </w:p>
          <w:p w14:paraId="76E2CE40" w14:textId="77777777" w:rsidR="00623202" w:rsidRPr="0073260C" w:rsidRDefault="00623202" w:rsidP="00965A34">
            <w:pPr>
              <w:spacing w:after="0" w:line="240" w:lineRule="auto"/>
              <w:jc w:val="both"/>
              <w:rPr>
                <w:rFonts w:cstheme="minorHAnsi"/>
                <w:b/>
                <w:i/>
                <w:strike/>
                <w:color w:val="00B050"/>
                <w:sz w:val="16"/>
                <w:szCs w:val="16"/>
              </w:rPr>
            </w:pPr>
            <w:r w:rsidRPr="0073260C">
              <w:rPr>
                <w:rFonts w:cstheme="minorHAnsi"/>
                <w:b/>
                <w:i/>
                <w:strike/>
                <w:color w:val="00B050"/>
                <w:sz w:val="16"/>
                <w:szCs w:val="16"/>
              </w:rPr>
              <w:t xml:space="preserve">Oblasť zamerania 2: Študijné cesty v poľnohospodárskych a lesníckych podnikoch </w:t>
            </w:r>
          </w:p>
          <w:p w14:paraId="760F5792" w14:textId="77777777" w:rsidR="00623202" w:rsidRPr="0073260C" w:rsidRDefault="00623202" w:rsidP="00965A34">
            <w:pPr>
              <w:spacing w:after="0" w:line="240" w:lineRule="auto"/>
              <w:jc w:val="both"/>
              <w:rPr>
                <w:rFonts w:cstheme="minorHAnsi"/>
                <w:i/>
                <w:strike/>
                <w:color w:val="00B050"/>
                <w:sz w:val="16"/>
                <w:szCs w:val="16"/>
              </w:rPr>
            </w:pPr>
            <w:r w:rsidRPr="0073260C">
              <w:rPr>
                <w:rFonts w:cstheme="minorHAnsi"/>
                <w:i/>
                <w:strike/>
                <w:color w:val="00B050"/>
                <w:sz w:val="16"/>
                <w:szCs w:val="16"/>
              </w:rPr>
              <w:t>Trvanie študijných ciest v poľnohospodárskych a lesníckych podnikov nesmie byť kratšie ako 2 dni a nesmie trvať viac ako 5 dní, pričom je možné kombinovať študijné cesty v rámci krajín EÚ.</w:t>
            </w:r>
          </w:p>
          <w:p w14:paraId="10FE38D4" w14:textId="09D5AAAA" w:rsidR="00623202" w:rsidRPr="0073260C" w:rsidRDefault="00623202" w:rsidP="00965A34">
            <w:pPr>
              <w:autoSpaceDE w:val="0"/>
              <w:autoSpaceDN w:val="0"/>
              <w:adjustRightInd w:val="0"/>
              <w:spacing w:after="0" w:line="240" w:lineRule="auto"/>
              <w:jc w:val="both"/>
              <w:rPr>
                <w:rFonts w:eastAsia="Calibri" w:cstheme="minorHAnsi"/>
                <w:i/>
                <w:strike/>
                <w:color w:val="00B050"/>
                <w:sz w:val="16"/>
                <w:szCs w:val="16"/>
                <w:lang w:eastAsia="sk-SK"/>
              </w:rPr>
            </w:pPr>
            <w:r w:rsidRPr="0073260C">
              <w:rPr>
                <w:rFonts w:eastAsia="Calibri" w:cstheme="minorHAnsi"/>
                <w:i/>
                <w:strike/>
                <w:color w:val="00B050"/>
                <w:sz w:val="16"/>
                <w:szCs w:val="16"/>
                <w:lang w:eastAsia="sk-SK"/>
              </w:rPr>
              <w:t xml:space="preserve">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w:t>
            </w:r>
            <w:r w:rsidR="00F003E8" w:rsidRPr="0073260C">
              <w:rPr>
                <w:rFonts w:eastAsia="Calibri" w:cstheme="minorHAnsi"/>
                <w:i/>
                <w:strike/>
                <w:color w:val="00B050"/>
                <w:sz w:val="16"/>
                <w:szCs w:val="16"/>
                <w:lang w:eastAsia="sk-SK"/>
              </w:rPr>
              <w:t>aj na zvýšenie odolnosti lesov.</w:t>
            </w:r>
          </w:p>
          <w:p w14:paraId="03D6CD6C" w14:textId="6F7E422D" w:rsidR="00623202" w:rsidRPr="0073260C" w:rsidRDefault="00623202" w:rsidP="00965A34">
            <w:pPr>
              <w:pStyle w:val="Standard"/>
              <w:tabs>
                <w:tab w:val="left" w:pos="709"/>
              </w:tabs>
              <w:jc w:val="both"/>
              <w:rPr>
                <w:rFonts w:asciiTheme="minorHAnsi" w:hAnsiTheme="minorHAnsi" w:cstheme="minorHAnsi"/>
                <w:b/>
                <w:bCs/>
                <w:i/>
                <w:strike/>
                <w:color w:val="00B050"/>
                <w:sz w:val="16"/>
                <w:szCs w:val="16"/>
                <w:u w:val="single"/>
              </w:rPr>
            </w:pPr>
            <w:r w:rsidRPr="0073260C">
              <w:rPr>
                <w:rFonts w:asciiTheme="minorHAnsi" w:hAnsiTheme="minorHAnsi" w:cstheme="minorHAnsi"/>
                <w:b/>
                <w:strike/>
                <w:color w:val="00B050"/>
                <w:sz w:val="18"/>
                <w:szCs w:val="18"/>
                <w:u w:val="single"/>
              </w:rPr>
              <w:t>Forma a spôsob preukázania splnenia PPP</w:t>
            </w:r>
            <w:r w:rsidR="00F003E8" w:rsidRPr="0073260C">
              <w:rPr>
                <w:rFonts w:asciiTheme="minorHAnsi" w:hAnsiTheme="minorHAnsi" w:cstheme="minorHAnsi"/>
                <w:b/>
                <w:bCs/>
                <w:i/>
                <w:strike/>
                <w:color w:val="00B050"/>
                <w:sz w:val="16"/>
                <w:szCs w:val="16"/>
                <w:u w:val="single"/>
              </w:rPr>
              <w:t xml:space="preserve"> </w:t>
            </w:r>
          </w:p>
          <w:p w14:paraId="629368BF" w14:textId="77777777" w:rsidR="00623202" w:rsidRPr="0073260C" w:rsidRDefault="00623202" w:rsidP="004800B7">
            <w:pPr>
              <w:pStyle w:val="Odsekzoznamu"/>
              <w:numPr>
                <w:ilvl w:val="0"/>
                <w:numId w:val="230"/>
              </w:numPr>
              <w:spacing w:after="0" w:line="240" w:lineRule="auto"/>
              <w:ind w:left="215" w:hanging="215"/>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03658225" w14:textId="2258B9BD" w:rsidR="002D475B" w:rsidRPr="0073260C" w:rsidRDefault="002D475B" w:rsidP="004800B7">
            <w:pPr>
              <w:pStyle w:val="Odsekzoznamu"/>
              <w:numPr>
                <w:ilvl w:val="0"/>
                <w:numId w:val="230"/>
              </w:numPr>
              <w:spacing w:after="0" w:line="240" w:lineRule="auto"/>
              <w:ind w:left="215" w:hanging="215"/>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3F94B970" w14:textId="3DF36F38" w:rsidR="00623202" w:rsidRPr="0073260C" w:rsidRDefault="00F003E8" w:rsidP="00965A34">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0E18A58E" w14:textId="1B701E34" w:rsidR="00623202" w:rsidRPr="0073260C" w:rsidRDefault="004A1C34"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 xml:space="preserve">MAS a PPA </w:t>
            </w:r>
            <w:r w:rsidR="00623202" w:rsidRPr="0073260C">
              <w:rPr>
                <w:rFonts w:cstheme="minorHAnsi"/>
                <w:strike/>
                <w:color w:val="00B050"/>
                <w:sz w:val="16"/>
                <w:szCs w:val="16"/>
              </w:rPr>
              <w:t>v zmysle</w:t>
            </w:r>
            <w:r w:rsidR="00F003E8" w:rsidRPr="0073260C">
              <w:rPr>
                <w:rFonts w:cstheme="minorHAnsi"/>
                <w:strike/>
                <w:color w:val="00B050"/>
                <w:sz w:val="16"/>
                <w:szCs w:val="16"/>
              </w:rPr>
              <w:t xml:space="preserve"> dokumentácie uvedenej v časti </w:t>
            </w:r>
            <w:r w:rsidR="00623202" w:rsidRPr="0073260C">
              <w:rPr>
                <w:rFonts w:cstheme="minorHAnsi"/>
                <w:strike/>
                <w:color w:val="00B050"/>
                <w:sz w:val="16"/>
                <w:szCs w:val="16"/>
              </w:rPr>
              <w:t>„Forma a spôsob preukázania splnenia PPP“</w:t>
            </w:r>
          </w:p>
        </w:tc>
      </w:tr>
      <w:tr w:rsidR="0073260C" w:rsidRPr="0073260C" w14:paraId="489490F7" w14:textId="77777777" w:rsidTr="00965A34">
        <w:trPr>
          <w:trHeight w:val="284"/>
        </w:trPr>
        <w:tc>
          <w:tcPr>
            <w:tcW w:w="222" w:type="pct"/>
            <w:gridSpan w:val="2"/>
            <w:shd w:val="clear" w:color="auto" w:fill="FFFFFF" w:themeFill="background1"/>
            <w:vAlign w:val="center"/>
          </w:tcPr>
          <w:p w14:paraId="579DF817" w14:textId="77777777" w:rsidR="00623202" w:rsidRPr="0073260C" w:rsidRDefault="00623202" w:rsidP="00965A34">
            <w:pPr>
              <w:spacing w:after="0" w:line="240" w:lineRule="auto"/>
              <w:jc w:val="center"/>
              <w:rPr>
                <w:rFonts w:cstheme="minorHAnsi"/>
                <w:b/>
                <w:strike/>
                <w:color w:val="00B050"/>
                <w:sz w:val="16"/>
                <w:szCs w:val="16"/>
              </w:rPr>
            </w:pPr>
            <w:r w:rsidRPr="0073260C">
              <w:rPr>
                <w:rFonts w:cstheme="minorHAnsi"/>
                <w:b/>
                <w:strike/>
                <w:color w:val="00B050"/>
                <w:sz w:val="16"/>
                <w:szCs w:val="16"/>
              </w:rPr>
              <w:t>2.2</w:t>
            </w:r>
          </w:p>
        </w:tc>
        <w:tc>
          <w:tcPr>
            <w:tcW w:w="4778" w:type="pct"/>
            <w:gridSpan w:val="2"/>
            <w:shd w:val="clear" w:color="auto" w:fill="FFFFFF" w:themeFill="background1"/>
            <w:vAlign w:val="center"/>
          </w:tcPr>
          <w:p w14:paraId="31D7C4C4" w14:textId="77777777" w:rsidR="00623202" w:rsidRPr="0073260C" w:rsidRDefault="00623202" w:rsidP="00965A34">
            <w:pPr>
              <w:pStyle w:val="Default"/>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 xml:space="preserve">Podmienka, že výdavky projektu sú oprávnené </w:t>
            </w:r>
          </w:p>
          <w:p w14:paraId="3DA46B2B" w14:textId="0C9A1D9E" w:rsidR="00623202" w:rsidRPr="0073260C" w:rsidRDefault="00623202" w:rsidP="00965A34">
            <w:pPr>
              <w:spacing w:after="0" w:line="240" w:lineRule="auto"/>
              <w:jc w:val="both"/>
              <w:rPr>
                <w:rFonts w:cstheme="minorHAnsi"/>
                <w:strike/>
                <w:color w:val="00B050"/>
                <w:sz w:val="16"/>
                <w:szCs w:val="16"/>
              </w:rPr>
            </w:pPr>
            <w:r w:rsidRPr="0073260C">
              <w:rPr>
                <w:rFonts w:cstheme="minorHAnsi"/>
                <w:bCs/>
                <w:strike/>
                <w:color w:val="00B050"/>
                <w:sz w:val="16"/>
                <w:szCs w:val="16"/>
              </w:rPr>
              <w:lastRenderedPageBreak/>
              <w:t>Oprávnené výdavky projektu, ktoré žiadateľ musí spĺňať sú oprávnené výdavky v zmysle stratégie CLLD uvedené vo výzve</w:t>
            </w:r>
            <w:r w:rsidR="00F003E8" w:rsidRPr="0073260C">
              <w:rPr>
                <w:rFonts w:cstheme="minorHAnsi"/>
                <w:bCs/>
                <w:strike/>
                <w:color w:val="00B050"/>
                <w:sz w:val="16"/>
                <w:szCs w:val="16"/>
              </w:rPr>
              <w:t xml:space="preserve"> </w:t>
            </w:r>
            <w:r w:rsidR="00E936A5" w:rsidRPr="0073260C">
              <w:rPr>
                <w:rFonts w:cstheme="minorHAnsi"/>
                <w:bCs/>
                <w:strike/>
                <w:color w:val="00B050"/>
                <w:sz w:val="16"/>
                <w:szCs w:val="16"/>
              </w:rPr>
              <w:t xml:space="preserve">na predkladanie </w:t>
            </w:r>
            <w:proofErr w:type="spellStart"/>
            <w:r w:rsidR="00F003E8"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r w:rsidR="002528F7" w:rsidRPr="0073260C">
              <w:rPr>
                <w:rFonts w:cstheme="minorHAnsi"/>
                <w:bCs/>
                <w:strike/>
                <w:color w:val="00B050"/>
                <w:sz w:val="16"/>
                <w:szCs w:val="16"/>
              </w:rPr>
              <w:t>ako oprávnené výdavky MAS.</w:t>
            </w:r>
            <w:r w:rsidRPr="0073260C">
              <w:rPr>
                <w:rFonts w:cstheme="minorHAnsi"/>
                <w:bCs/>
                <w:strike/>
                <w:color w:val="00B050"/>
                <w:sz w:val="16"/>
                <w:szCs w:val="16"/>
              </w:rPr>
              <w:t xml:space="preserve"> Žiadateľ musí zároveň spĺňať aj podmienky uvedené v bode 2.2 pre </w:t>
            </w:r>
            <w:proofErr w:type="spellStart"/>
            <w:r w:rsidR="00CB7AB9" w:rsidRPr="0073260C">
              <w:rPr>
                <w:rFonts w:cstheme="minorHAnsi"/>
                <w:strike/>
                <w:color w:val="00B050"/>
                <w:sz w:val="16"/>
                <w:szCs w:val="16"/>
              </w:rPr>
              <w:t>p</w:t>
            </w:r>
            <w:r w:rsidR="002528F7" w:rsidRPr="0073260C">
              <w:rPr>
                <w:rFonts w:cstheme="minorHAnsi"/>
                <w:strike/>
                <w:color w:val="00B050"/>
                <w:sz w:val="16"/>
                <w:szCs w:val="16"/>
              </w:rPr>
              <w:t>odopatrenie</w:t>
            </w:r>
            <w:proofErr w:type="spellEnd"/>
            <w:r w:rsidR="002528F7" w:rsidRPr="0073260C">
              <w:rPr>
                <w:rFonts w:cstheme="minorHAnsi"/>
                <w:strike/>
                <w:color w:val="00B050"/>
                <w:sz w:val="16"/>
                <w:szCs w:val="16"/>
              </w:rPr>
              <w:t xml:space="preserve"> 1.3</w:t>
            </w:r>
            <w:r w:rsidRPr="0073260C">
              <w:rPr>
                <w:rFonts w:cstheme="minorHAnsi"/>
                <w:strike/>
                <w:color w:val="00B050"/>
                <w:sz w:val="16"/>
                <w:szCs w:val="16"/>
              </w:rPr>
              <w:t xml:space="preserve"> Podpora na demonštračné činnosti a informačné akcie v Prí</w:t>
            </w:r>
            <w:r w:rsidR="00750C08" w:rsidRPr="0073260C">
              <w:rPr>
                <w:rFonts w:cstheme="minorHAnsi"/>
                <w:strike/>
                <w:color w:val="00B050"/>
                <w:sz w:val="16"/>
                <w:szCs w:val="16"/>
              </w:rPr>
              <w:t>lohe 6B k Príručke pre prijímateľa</w:t>
            </w:r>
            <w:r w:rsidRPr="0073260C">
              <w:rPr>
                <w:rFonts w:cstheme="minorHAnsi"/>
                <w:strike/>
                <w:color w:val="00B050"/>
                <w:sz w:val="16"/>
                <w:szCs w:val="16"/>
              </w:rPr>
              <w:t xml:space="preserve"> o poskytnutie nenávratného finančného príspevku z Programu rozvoja vidieka SR 2014 – 2022 pre opatrenie 19. Podpora na miestny rozv</w:t>
            </w:r>
            <w:r w:rsidR="002528F7" w:rsidRPr="0073260C">
              <w:rPr>
                <w:rFonts w:cstheme="minorHAnsi"/>
                <w:strike/>
                <w:color w:val="00B050"/>
                <w:sz w:val="16"/>
                <w:szCs w:val="16"/>
              </w:rPr>
              <w:t xml:space="preserve">oj v rámci iniciatívy LEADER a </w:t>
            </w:r>
            <w:r w:rsidRPr="0073260C">
              <w:rPr>
                <w:rFonts w:cstheme="minorHAnsi"/>
                <w:strike/>
                <w:color w:val="00B050"/>
                <w:sz w:val="16"/>
                <w:szCs w:val="16"/>
              </w:rPr>
              <w:t xml:space="preserve">podmienky v kapitole </w:t>
            </w:r>
            <w:r w:rsidR="002528F7" w:rsidRPr="0073260C">
              <w:rPr>
                <w:rFonts w:cstheme="minorHAnsi"/>
                <w:strike/>
                <w:color w:val="00B050"/>
                <w:sz w:val="16"/>
                <w:szCs w:val="16"/>
              </w:rPr>
              <w:t>7.</w:t>
            </w:r>
            <w:r w:rsidRPr="0073260C">
              <w:rPr>
                <w:rFonts w:cstheme="minorHAnsi"/>
                <w:strike/>
                <w:color w:val="00B050"/>
                <w:sz w:val="16"/>
                <w:szCs w:val="16"/>
              </w:rPr>
              <w:t xml:space="preserve"> ods. 3 až ods. 5 vyššie uvedenej príručky. </w:t>
            </w:r>
          </w:p>
          <w:p w14:paraId="67B033E6" w14:textId="77777777" w:rsidR="00623202" w:rsidRPr="0073260C" w:rsidRDefault="00623202" w:rsidP="00965A34">
            <w:pPr>
              <w:spacing w:after="0" w:line="240" w:lineRule="auto"/>
              <w:jc w:val="both"/>
              <w:rPr>
                <w:rFonts w:cstheme="minorHAnsi"/>
                <w:bCs/>
                <w:strike/>
                <w:color w:val="00B050"/>
                <w:sz w:val="16"/>
                <w:szCs w:val="16"/>
              </w:rPr>
            </w:pPr>
            <w:r w:rsidRPr="0073260C">
              <w:rPr>
                <w:rFonts w:cstheme="minorHAnsi"/>
                <w:bCs/>
                <w:strike/>
                <w:color w:val="00B050"/>
                <w:sz w:val="16"/>
                <w:szCs w:val="16"/>
              </w:rPr>
              <w:t>Žiadateľ musí zároveň spĺňať aj nasledovné podmienky:</w:t>
            </w:r>
          </w:p>
          <w:p w14:paraId="6DC3F23E" w14:textId="316E5B68" w:rsidR="00623202" w:rsidRPr="0073260C" w:rsidRDefault="00623202" w:rsidP="00965A34">
            <w:pPr>
              <w:spacing w:after="0" w:line="240" w:lineRule="auto"/>
              <w:jc w:val="both"/>
              <w:rPr>
                <w:rFonts w:cstheme="minorHAnsi"/>
                <w:strike/>
                <w:color w:val="00B050"/>
                <w:sz w:val="16"/>
                <w:szCs w:val="16"/>
              </w:rPr>
            </w:pPr>
            <w:r w:rsidRPr="0073260C">
              <w:rPr>
                <w:rFonts w:cstheme="minorHAnsi"/>
                <w:strike/>
                <w:color w:val="00B050"/>
                <w:sz w:val="16"/>
                <w:szCs w:val="16"/>
              </w:rPr>
              <w:t xml:space="preserve">Oprávnené náklady (s výnimkou obmedzení citovaných v rámci neoprávnených nákladov) sú náklady spojené s realizáciou oprávnených aktivít, definovaných v bode 2.1 tohto </w:t>
            </w:r>
            <w:proofErr w:type="spellStart"/>
            <w:r w:rsidRPr="0073260C">
              <w:rPr>
                <w:rFonts w:cstheme="minorHAnsi"/>
                <w:strike/>
                <w:color w:val="00B050"/>
                <w:sz w:val="16"/>
                <w:szCs w:val="16"/>
              </w:rPr>
              <w:t>podopatrenia</w:t>
            </w:r>
            <w:proofErr w:type="spellEnd"/>
            <w:r w:rsidRPr="0073260C">
              <w:rPr>
                <w:rFonts w:cstheme="minorHAnsi"/>
                <w:strike/>
                <w:color w:val="00B050"/>
                <w:sz w:val="16"/>
                <w:szCs w:val="16"/>
              </w:rPr>
              <w:t xml:space="preserve">, resp. vo výzve ako </w:t>
            </w:r>
            <w:r w:rsidRPr="0073260C">
              <w:rPr>
                <w:rFonts w:cstheme="minorHAnsi"/>
                <w:bCs/>
                <w:strike/>
                <w:color w:val="00B050"/>
                <w:sz w:val="16"/>
                <w:szCs w:val="16"/>
              </w:rPr>
              <w:t>oprávnené aktivity/činnosti MAS</w:t>
            </w:r>
            <w:r w:rsidRPr="0073260C">
              <w:rPr>
                <w:rFonts w:cstheme="minorHAnsi"/>
                <w:strike/>
                <w:color w:val="00B050"/>
                <w:sz w:val="16"/>
                <w:szCs w:val="16"/>
              </w:rPr>
              <w:t>, a to priame a nepriame:</w:t>
            </w:r>
          </w:p>
          <w:p w14:paraId="2C493B34" w14:textId="67BB9841" w:rsidR="00C23EFC" w:rsidRPr="0073260C" w:rsidRDefault="00C23EFC" w:rsidP="00965A34">
            <w:pPr>
              <w:autoSpaceDE w:val="0"/>
              <w:autoSpaceDN w:val="0"/>
              <w:adjustRightInd w:val="0"/>
              <w:spacing w:after="0" w:line="240" w:lineRule="auto"/>
              <w:jc w:val="both"/>
              <w:rPr>
                <w:rFonts w:cstheme="minorHAnsi"/>
                <w:b/>
                <w:iCs/>
                <w:strike/>
                <w:color w:val="00B050"/>
                <w:sz w:val="16"/>
                <w:szCs w:val="16"/>
              </w:rPr>
            </w:pPr>
          </w:p>
          <w:p w14:paraId="5CCE3747" w14:textId="77777777" w:rsidR="003F1A77" w:rsidRPr="0073260C" w:rsidRDefault="003F1A77" w:rsidP="00965A34">
            <w:pPr>
              <w:autoSpaceDE w:val="0"/>
              <w:autoSpaceDN w:val="0"/>
              <w:adjustRightInd w:val="0"/>
              <w:spacing w:after="0" w:line="240" w:lineRule="auto"/>
              <w:jc w:val="both"/>
              <w:rPr>
                <w:rFonts w:cstheme="minorHAnsi"/>
                <w:b/>
                <w:strike/>
                <w:color w:val="00B050"/>
                <w:sz w:val="16"/>
                <w:szCs w:val="16"/>
              </w:rPr>
            </w:pPr>
            <w:r w:rsidRPr="0073260C">
              <w:rPr>
                <w:rFonts w:cstheme="minorHAnsi"/>
                <w:b/>
                <w:strike/>
                <w:color w:val="00B050"/>
                <w:sz w:val="16"/>
                <w:szCs w:val="16"/>
              </w:rPr>
              <w:t xml:space="preserve">PRIAME OPRÁVNENÉ VÝDAVKY </w:t>
            </w:r>
          </w:p>
          <w:p w14:paraId="4063A8B7" w14:textId="77777777" w:rsidR="00741B36" w:rsidRPr="0073260C" w:rsidRDefault="003F1A77" w:rsidP="004800B7">
            <w:pPr>
              <w:pStyle w:val="Odsekzoznamu"/>
              <w:numPr>
                <w:ilvl w:val="0"/>
                <w:numId w:val="544"/>
              </w:numPr>
              <w:autoSpaceDE w:val="0"/>
              <w:autoSpaceDN w:val="0"/>
              <w:adjustRightInd w:val="0"/>
              <w:spacing w:after="0" w:line="240" w:lineRule="auto"/>
              <w:ind w:left="150" w:hanging="142"/>
              <w:jc w:val="both"/>
              <w:rPr>
                <w:rFonts w:cstheme="minorHAnsi"/>
                <w:b/>
                <w:iCs/>
                <w:strike/>
                <w:color w:val="00B050"/>
                <w:sz w:val="16"/>
                <w:szCs w:val="16"/>
              </w:rPr>
            </w:pPr>
            <w:r w:rsidRPr="0073260C">
              <w:rPr>
                <w:rFonts w:cstheme="minorHAnsi"/>
                <w:b/>
                <w:strike/>
                <w:color w:val="00B050"/>
                <w:sz w:val="16"/>
                <w:szCs w:val="16"/>
              </w:rPr>
              <w:t xml:space="preserve">personálne výdavky: </w:t>
            </w:r>
          </w:p>
          <w:p w14:paraId="6E2B8D16" w14:textId="7E409D1F" w:rsidR="003F1A77" w:rsidRPr="0073260C" w:rsidRDefault="003F1A77" w:rsidP="004800B7">
            <w:pPr>
              <w:pStyle w:val="Odsekzoznamu"/>
              <w:numPr>
                <w:ilvl w:val="0"/>
                <w:numId w:val="547"/>
              </w:numPr>
              <w:autoSpaceDE w:val="0"/>
              <w:autoSpaceDN w:val="0"/>
              <w:adjustRightInd w:val="0"/>
              <w:spacing w:after="0" w:line="240" w:lineRule="auto"/>
              <w:ind w:left="292" w:hanging="142"/>
              <w:jc w:val="both"/>
              <w:rPr>
                <w:rFonts w:cstheme="minorHAnsi"/>
                <w:b/>
                <w:iCs/>
                <w:strike/>
                <w:color w:val="00B050"/>
                <w:sz w:val="16"/>
                <w:szCs w:val="16"/>
              </w:rPr>
            </w:pPr>
            <w:r w:rsidRPr="0073260C">
              <w:rPr>
                <w:rFonts w:cstheme="minorHAnsi"/>
                <w:strike/>
                <w:color w:val="00B050"/>
                <w:sz w:val="16"/>
                <w:szCs w:val="16"/>
                <w:lang w:eastAsia="sk-SK"/>
              </w:rPr>
              <w:t xml:space="preserve">koordinátor aktivít projektu, </w:t>
            </w:r>
            <w:r w:rsidRPr="0073260C">
              <w:rPr>
                <w:strike/>
                <w:color w:val="00B050"/>
                <w:sz w:val="16"/>
                <w:szCs w:val="16"/>
              </w:rPr>
              <w:t>projektový manažér</w:t>
            </w:r>
          </w:p>
          <w:p w14:paraId="0FD8A507" w14:textId="3867060B" w:rsidR="00741B36" w:rsidRPr="0073260C" w:rsidRDefault="00741B36" w:rsidP="004800B7">
            <w:pPr>
              <w:pStyle w:val="Odsekzoznamu"/>
              <w:numPr>
                <w:ilvl w:val="0"/>
                <w:numId w:val="547"/>
              </w:numPr>
              <w:autoSpaceDE w:val="0"/>
              <w:autoSpaceDN w:val="0"/>
              <w:adjustRightInd w:val="0"/>
              <w:spacing w:after="0" w:line="240" w:lineRule="auto"/>
              <w:ind w:left="292" w:hanging="142"/>
              <w:jc w:val="both"/>
              <w:rPr>
                <w:rFonts w:cstheme="minorHAnsi"/>
                <w:b/>
                <w:iCs/>
                <w:strike/>
                <w:color w:val="00B050"/>
                <w:sz w:val="16"/>
                <w:szCs w:val="16"/>
              </w:rPr>
            </w:pPr>
            <w:r w:rsidRPr="0073260C">
              <w:rPr>
                <w:rFonts w:cstheme="minorHAnsi"/>
                <w:iCs/>
                <w:strike/>
                <w:color w:val="00B050"/>
                <w:sz w:val="16"/>
                <w:szCs w:val="16"/>
              </w:rPr>
              <w:t>lektor</w:t>
            </w:r>
            <w:r w:rsidR="009F1D61" w:rsidRPr="0073260C">
              <w:rPr>
                <w:rFonts w:cstheme="minorHAnsi"/>
                <w:iCs/>
                <w:strike/>
                <w:color w:val="00B050"/>
                <w:sz w:val="16"/>
                <w:szCs w:val="16"/>
              </w:rPr>
              <w:t>, tlmočník, prekladateľ, autor</w:t>
            </w:r>
            <w:r w:rsidRPr="0073260C">
              <w:rPr>
                <w:rFonts w:cstheme="minorHAnsi"/>
                <w:iCs/>
                <w:strike/>
                <w:color w:val="00B050"/>
                <w:sz w:val="16"/>
                <w:szCs w:val="16"/>
              </w:rPr>
              <w:t xml:space="preserve"> študijných a propagačných materiálov </w:t>
            </w:r>
            <w:r w:rsidRPr="0073260C">
              <w:rPr>
                <w:rFonts w:cstheme="minorHAnsi"/>
                <w:strike/>
                <w:color w:val="00B050"/>
                <w:sz w:val="16"/>
                <w:szCs w:val="16"/>
              </w:rPr>
              <w:t>(zmluvný vzťah je výsledkom verejného obstarávania/obstarávania)</w:t>
            </w:r>
          </w:p>
          <w:p w14:paraId="31FACA4C" w14:textId="77777777" w:rsidR="003F1A77" w:rsidRPr="0073260C" w:rsidRDefault="003F1A77" w:rsidP="00965A34">
            <w:pPr>
              <w:autoSpaceDE w:val="0"/>
              <w:autoSpaceDN w:val="0"/>
              <w:adjustRightInd w:val="0"/>
              <w:spacing w:after="0" w:line="240" w:lineRule="auto"/>
              <w:jc w:val="both"/>
              <w:rPr>
                <w:rFonts w:cstheme="minorHAnsi"/>
                <w:strike/>
                <w:color w:val="00B050"/>
                <w:sz w:val="16"/>
                <w:szCs w:val="16"/>
                <w:lang w:eastAsia="sk-SK"/>
              </w:rPr>
            </w:pPr>
          </w:p>
          <w:p w14:paraId="7D2F8DFD" w14:textId="77777777" w:rsidR="003F1A77" w:rsidRPr="0073260C" w:rsidRDefault="003F1A77" w:rsidP="00965A34">
            <w:pPr>
              <w:autoSpaceDE w:val="0"/>
              <w:autoSpaceDN w:val="0"/>
              <w:adjustRightInd w:val="0"/>
              <w:spacing w:after="0" w:line="240" w:lineRule="auto"/>
              <w:jc w:val="both"/>
              <w:rPr>
                <w:rFonts w:cstheme="minorHAnsi"/>
                <w:b/>
                <w:strike/>
                <w:color w:val="00B050"/>
                <w:sz w:val="16"/>
                <w:szCs w:val="16"/>
              </w:rPr>
            </w:pPr>
            <w:r w:rsidRPr="0073260C">
              <w:rPr>
                <w:rFonts w:cstheme="minorHAnsi"/>
                <w:b/>
                <w:strike/>
                <w:color w:val="00B050"/>
                <w:sz w:val="16"/>
                <w:szCs w:val="16"/>
              </w:rPr>
              <w:t xml:space="preserve">NEPRIAME OPRÁVNENÉ VÝDAVKY </w:t>
            </w:r>
          </w:p>
          <w:p w14:paraId="3AF30184" w14:textId="2E8DEECC" w:rsidR="00E074CB" w:rsidRPr="0073260C" w:rsidRDefault="003F1A77" w:rsidP="004800B7">
            <w:pPr>
              <w:pStyle w:val="Odsekzoznamu"/>
              <w:numPr>
                <w:ilvl w:val="0"/>
                <w:numId w:val="548"/>
              </w:numPr>
              <w:autoSpaceDE w:val="0"/>
              <w:autoSpaceDN w:val="0"/>
              <w:adjustRightInd w:val="0"/>
              <w:spacing w:after="0" w:line="240" w:lineRule="auto"/>
              <w:ind w:left="150" w:hanging="142"/>
              <w:jc w:val="both"/>
              <w:rPr>
                <w:rFonts w:cstheme="minorHAnsi"/>
                <w:strike/>
                <w:color w:val="00B050"/>
                <w:sz w:val="16"/>
                <w:szCs w:val="16"/>
                <w:lang w:eastAsia="sk-SK"/>
              </w:rPr>
            </w:pPr>
            <w:r w:rsidRPr="0073260C">
              <w:rPr>
                <w:rFonts w:cstheme="minorHAnsi"/>
                <w:b/>
                <w:strike/>
                <w:color w:val="00B050"/>
                <w:sz w:val="16"/>
                <w:szCs w:val="16"/>
              </w:rPr>
              <w:t xml:space="preserve">režijné výdavky: </w:t>
            </w:r>
            <w:r w:rsidR="00E074CB" w:rsidRPr="0073260C">
              <w:rPr>
                <w:rFonts w:cstheme="minorHAnsi"/>
                <w:strike/>
                <w:color w:val="00B050"/>
                <w:sz w:val="16"/>
                <w:szCs w:val="16"/>
              </w:rPr>
              <w:t>kancelárske potreby</w:t>
            </w:r>
            <w:r w:rsidR="00E074CB" w:rsidRPr="0073260C">
              <w:rPr>
                <w:rFonts w:cstheme="minorHAnsi"/>
                <w:iCs/>
                <w:strike/>
                <w:color w:val="00B050"/>
                <w:sz w:val="16"/>
                <w:szCs w:val="16"/>
              </w:rPr>
              <w:t xml:space="preserve">, </w:t>
            </w:r>
            <w:r w:rsidR="00E074CB" w:rsidRPr="0073260C">
              <w:rPr>
                <w:rFonts w:cstheme="minorHAnsi"/>
                <w:strike/>
                <w:color w:val="00B050"/>
                <w:sz w:val="16"/>
                <w:szCs w:val="16"/>
              </w:rPr>
              <w:t>IKT</w:t>
            </w:r>
            <w:r w:rsidR="00E074CB" w:rsidRPr="0073260C">
              <w:rPr>
                <w:rFonts w:cstheme="minorHAnsi"/>
                <w:iCs/>
                <w:strike/>
                <w:color w:val="00B050"/>
                <w:sz w:val="16"/>
                <w:szCs w:val="16"/>
              </w:rPr>
              <w:t xml:space="preserve">, </w:t>
            </w:r>
            <w:r w:rsidR="00E074CB" w:rsidRPr="0073260C">
              <w:rPr>
                <w:rFonts w:cstheme="minorHAnsi"/>
                <w:strike/>
                <w:color w:val="00B050"/>
                <w:sz w:val="16"/>
                <w:szCs w:val="16"/>
              </w:rPr>
              <w:t>interiérové vybavenie kancelárie</w:t>
            </w:r>
            <w:r w:rsidR="00E074CB" w:rsidRPr="0073260C">
              <w:rPr>
                <w:rFonts w:cstheme="minorHAnsi"/>
                <w:iCs/>
                <w:strike/>
                <w:color w:val="00B050"/>
                <w:sz w:val="16"/>
                <w:szCs w:val="16"/>
              </w:rPr>
              <w:t>,</w:t>
            </w:r>
            <w:r w:rsidR="00E074CB" w:rsidRPr="0073260C">
              <w:rPr>
                <w:rFonts w:cstheme="minorHAnsi"/>
                <w:strike/>
                <w:color w:val="00B050"/>
                <w:sz w:val="16"/>
                <w:szCs w:val="16"/>
              </w:rPr>
              <w:t xml:space="preserve"> ceniny</w:t>
            </w:r>
            <w:r w:rsidR="00E074CB" w:rsidRPr="0073260C">
              <w:rPr>
                <w:rFonts w:cstheme="minorHAnsi"/>
                <w:iCs/>
                <w:strike/>
                <w:color w:val="00B050"/>
                <w:sz w:val="16"/>
                <w:szCs w:val="16"/>
              </w:rPr>
              <w:t xml:space="preserve">, </w:t>
            </w:r>
            <w:r w:rsidR="00E074CB" w:rsidRPr="0073260C">
              <w:rPr>
                <w:rFonts w:cstheme="minorHAnsi"/>
                <w:strike/>
                <w:color w:val="00B050"/>
                <w:sz w:val="16"/>
                <w:szCs w:val="16"/>
              </w:rPr>
              <w:t>odpisy</w:t>
            </w:r>
            <w:r w:rsidR="00E074CB" w:rsidRPr="0073260C">
              <w:rPr>
                <w:rFonts w:cstheme="minorHAnsi"/>
                <w:iCs/>
                <w:strike/>
                <w:color w:val="00B050"/>
                <w:sz w:val="16"/>
                <w:szCs w:val="16"/>
              </w:rPr>
              <w:t xml:space="preserve">, </w:t>
            </w:r>
            <w:r w:rsidR="00E074CB" w:rsidRPr="0073260C">
              <w:rPr>
                <w:rFonts w:cstheme="minorHAnsi"/>
                <w:strike/>
                <w:color w:val="00B050"/>
                <w:sz w:val="16"/>
                <w:szCs w:val="16"/>
              </w:rPr>
              <w:t>telekomunikačné prostriedky</w:t>
            </w:r>
            <w:r w:rsidR="00E074CB" w:rsidRPr="0073260C">
              <w:rPr>
                <w:rFonts w:cstheme="minorHAnsi"/>
                <w:iCs/>
                <w:strike/>
                <w:color w:val="00B050"/>
                <w:sz w:val="16"/>
                <w:szCs w:val="16"/>
              </w:rPr>
              <w:t>,</w:t>
            </w:r>
            <w:r w:rsidR="00E074CB" w:rsidRPr="0073260C">
              <w:rPr>
                <w:rFonts w:cstheme="minorHAnsi"/>
                <w:strike/>
                <w:color w:val="00B050"/>
                <w:sz w:val="16"/>
                <w:szCs w:val="16"/>
              </w:rPr>
              <w:t xml:space="preserve"> poštovné, telekomunikačné a iné poplatky, občerstvenie</w:t>
            </w:r>
            <w:r w:rsidR="00E074CB" w:rsidRPr="0073260C">
              <w:rPr>
                <w:rFonts w:cstheme="minorHAnsi"/>
                <w:iCs/>
                <w:strike/>
                <w:color w:val="00B050"/>
                <w:sz w:val="16"/>
                <w:szCs w:val="16"/>
              </w:rPr>
              <w:t xml:space="preserve">, </w:t>
            </w:r>
            <w:r w:rsidR="00E074CB" w:rsidRPr="0073260C">
              <w:rPr>
                <w:rFonts w:cstheme="minorHAnsi"/>
                <w:strike/>
                <w:color w:val="00B050"/>
                <w:sz w:val="16"/>
                <w:szCs w:val="16"/>
              </w:rPr>
              <w:t>výdavky za vodu, plyn, elektrická energia</w:t>
            </w:r>
            <w:r w:rsidR="00E074CB" w:rsidRPr="0073260C">
              <w:rPr>
                <w:rFonts w:cstheme="minorHAnsi"/>
                <w:iCs/>
                <w:strike/>
                <w:color w:val="00B050"/>
                <w:sz w:val="16"/>
                <w:szCs w:val="16"/>
              </w:rPr>
              <w:t xml:space="preserve">, </w:t>
            </w:r>
            <w:r w:rsidR="00E074CB" w:rsidRPr="0073260C">
              <w:rPr>
                <w:rFonts w:cstheme="minorHAnsi"/>
                <w:strike/>
                <w:color w:val="00B050"/>
                <w:sz w:val="16"/>
                <w:szCs w:val="16"/>
              </w:rPr>
              <w:t>obslužné činnosti</w:t>
            </w:r>
            <w:r w:rsidR="00E074CB" w:rsidRPr="0073260C">
              <w:rPr>
                <w:rFonts w:cstheme="minorHAnsi"/>
                <w:iCs/>
                <w:strike/>
                <w:color w:val="00B050"/>
                <w:sz w:val="16"/>
                <w:szCs w:val="16"/>
              </w:rPr>
              <w:t xml:space="preserve">, </w:t>
            </w:r>
            <w:r w:rsidR="00E074CB" w:rsidRPr="0073260C">
              <w:rPr>
                <w:rFonts w:cstheme="minorHAnsi"/>
                <w:strike/>
                <w:color w:val="00B050"/>
                <w:sz w:val="16"/>
                <w:szCs w:val="16"/>
              </w:rPr>
              <w:t>dlhodobý hmotný majetok a dlhodobý nehmotný majetok</w:t>
            </w:r>
            <w:r w:rsidR="00E074CB" w:rsidRPr="0073260C">
              <w:rPr>
                <w:rFonts w:cstheme="minorHAnsi"/>
                <w:iCs/>
                <w:strike/>
                <w:color w:val="00B050"/>
                <w:sz w:val="16"/>
                <w:szCs w:val="16"/>
              </w:rPr>
              <w:t xml:space="preserve">, </w:t>
            </w:r>
            <w:r w:rsidR="00E074CB" w:rsidRPr="0073260C">
              <w:rPr>
                <w:rFonts w:cstheme="minorHAnsi"/>
                <w:strike/>
                <w:color w:val="00B050"/>
                <w:sz w:val="16"/>
                <w:szCs w:val="16"/>
              </w:rPr>
              <w:t xml:space="preserve">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73260C">
              <w:rPr>
                <w:rFonts w:cstheme="minorHAnsi"/>
                <w:strike/>
                <w:color w:val="00B050"/>
                <w:sz w:val="16"/>
                <w:szCs w:val="16"/>
              </w:rPr>
              <w:t>flipchart</w:t>
            </w:r>
            <w:proofErr w:type="spellEnd"/>
            <w:r w:rsidR="00E074CB" w:rsidRPr="0073260C">
              <w:rPr>
                <w:rFonts w:cstheme="minorHAnsi"/>
                <w:strike/>
                <w:color w:val="00B050"/>
                <w:sz w:val="16"/>
                <w:szCs w:val="16"/>
              </w:rPr>
              <w:t xml:space="preserve"> a pod.), tvorba webovej stránky a portálov.</w:t>
            </w:r>
          </w:p>
          <w:p w14:paraId="520277F2" w14:textId="27100E29" w:rsidR="006B4503" w:rsidRPr="0073260C" w:rsidRDefault="003F1A77" w:rsidP="004800B7">
            <w:pPr>
              <w:pStyle w:val="Odsekzoznamu"/>
              <w:numPr>
                <w:ilvl w:val="0"/>
                <w:numId w:val="548"/>
              </w:numPr>
              <w:autoSpaceDE w:val="0"/>
              <w:autoSpaceDN w:val="0"/>
              <w:adjustRightInd w:val="0"/>
              <w:spacing w:after="0" w:line="240" w:lineRule="auto"/>
              <w:ind w:left="150" w:hanging="142"/>
              <w:jc w:val="both"/>
              <w:rPr>
                <w:rFonts w:cstheme="minorHAnsi"/>
                <w:iCs/>
                <w:strike/>
                <w:color w:val="00B050"/>
                <w:sz w:val="16"/>
                <w:szCs w:val="16"/>
              </w:rPr>
            </w:pPr>
            <w:r w:rsidRPr="0073260C">
              <w:rPr>
                <w:rFonts w:cstheme="minorHAnsi"/>
                <w:b/>
                <w:strike/>
                <w:color w:val="00B050"/>
                <w:sz w:val="16"/>
                <w:szCs w:val="16"/>
                <w:lang w:eastAsia="sk-SK"/>
              </w:rPr>
              <w:t>služby zabezpečené dodávateľsky</w:t>
            </w:r>
            <w:r w:rsidR="00E074CB" w:rsidRPr="0073260C">
              <w:rPr>
                <w:rFonts w:cstheme="minorHAnsi"/>
                <w:strike/>
                <w:color w:val="00B050"/>
                <w:sz w:val="16"/>
                <w:szCs w:val="16"/>
                <w:lang w:eastAsia="sk-SK"/>
              </w:rPr>
              <w:t xml:space="preserve">  - </w:t>
            </w:r>
            <w:r w:rsidR="00741B36" w:rsidRPr="0073260C">
              <w:rPr>
                <w:rFonts w:cstheme="minorHAnsi"/>
                <w:strike/>
                <w:color w:val="00B050"/>
                <w:sz w:val="16"/>
                <w:szCs w:val="16"/>
                <w:lang w:eastAsia="sk-SK"/>
              </w:rPr>
              <w:t xml:space="preserve"> e</w:t>
            </w:r>
            <w:r w:rsidR="00741B36" w:rsidRPr="0073260C">
              <w:rPr>
                <w:rFonts w:cstheme="minorHAnsi"/>
                <w:iCs/>
                <w:strike/>
                <w:color w:val="00B050"/>
                <w:sz w:val="16"/>
                <w:szCs w:val="16"/>
              </w:rPr>
              <w:t>xterní zamestnanci vrátane  lektora, tlmočníka, prekladateľa, autora študijných a propagačných materiálov , ktorí vykonávajú pracovné činnosti uvedené v Prílohe 15B k príručke pre prijímateľa LEADER vrátane cestovného, stravného a ubytovania</w:t>
            </w:r>
            <w:r w:rsidR="00E074CB" w:rsidRPr="0073260C">
              <w:rPr>
                <w:rFonts w:cstheme="minorHAnsi"/>
                <w:iCs/>
                <w:strike/>
                <w:color w:val="00B050"/>
                <w:sz w:val="16"/>
                <w:szCs w:val="16"/>
              </w:rPr>
              <w:t>, výdavky súvisiace s krátkodobými výmennými pobyty v poľnohospodárskych a lesníckych podnikoch, výdavky súvisiace so študijnými cestami v poľnohospod</w:t>
            </w:r>
            <w:r w:rsidR="006E6E76" w:rsidRPr="0073260C">
              <w:rPr>
                <w:rFonts w:cstheme="minorHAnsi"/>
                <w:iCs/>
                <w:strike/>
                <w:color w:val="00B050"/>
                <w:sz w:val="16"/>
                <w:szCs w:val="16"/>
              </w:rPr>
              <w:t>árskych a lesníckych podnikoch</w:t>
            </w:r>
            <w:r w:rsidR="006B4503" w:rsidRPr="0073260C">
              <w:rPr>
                <w:rFonts w:cstheme="minorHAnsi"/>
                <w:iCs/>
                <w:strike/>
                <w:color w:val="00B050"/>
                <w:sz w:val="16"/>
                <w:szCs w:val="16"/>
              </w:rPr>
              <w:t xml:space="preserve">, </w:t>
            </w:r>
            <w:r w:rsidR="006B4503" w:rsidRPr="0073260C">
              <w:rPr>
                <w:rFonts w:cstheme="minorHAnsi"/>
                <w:strike/>
                <w:color w:val="00B050"/>
                <w:sz w:val="16"/>
                <w:szCs w:val="16"/>
              </w:rPr>
              <w:t xml:space="preserve">prenájom učebného priestoru (premietacie plátno, dataprojektor, notebook a pod.), </w:t>
            </w:r>
            <w:r w:rsidR="006B4503" w:rsidRPr="0073260C">
              <w:rPr>
                <w:rFonts w:cstheme="minorHAnsi"/>
                <w:iCs/>
                <w:strike/>
                <w:color w:val="00B050"/>
                <w:sz w:val="16"/>
                <w:szCs w:val="16"/>
              </w:rPr>
              <w:t xml:space="preserve">prenájom  miestností a vybavenia, ktorý je využívaný na účely projektu, </w:t>
            </w:r>
            <w:r w:rsidR="006B4503" w:rsidRPr="0073260C">
              <w:rPr>
                <w:rFonts w:cstheme="minorHAnsi"/>
                <w:strike/>
                <w:color w:val="00B050"/>
                <w:sz w:val="16"/>
                <w:szCs w:val="16"/>
              </w:rPr>
              <w:t>tlač študijného a informačného  materiálu (návrhy, grafická úprava, odborná úprava,  tlač a kopírovanie, väzba. výdavky spojené s poštovou distribúciou a pod.).</w:t>
            </w:r>
          </w:p>
          <w:p w14:paraId="202784D4" w14:textId="1DCE6BEB" w:rsidR="00E074CB" w:rsidRPr="0073260C" w:rsidRDefault="00E074CB" w:rsidP="004800B7">
            <w:pPr>
              <w:pStyle w:val="Odsekzoznamu"/>
              <w:numPr>
                <w:ilvl w:val="0"/>
                <w:numId w:val="548"/>
              </w:numPr>
              <w:autoSpaceDE w:val="0"/>
              <w:autoSpaceDN w:val="0"/>
              <w:adjustRightInd w:val="0"/>
              <w:spacing w:after="0" w:line="240" w:lineRule="auto"/>
              <w:ind w:left="150" w:hanging="142"/>
              <w:jc w:val="both"/>
              <w:rPr>
                <w:rFonts w:cstheme="minorHAnsi"/>
                <w:b/>
                <w:iCs/>
                <w:strike/>
                <w:color w:val="00B050"/>
                <w:sz w:val="16"/>
                <w:szCs w:val="16"/>
              </w:rPr>
            </w:pPr>
            <w:r w:rsidRPr="0073260C">
              <w:rPr>
                <w:rFonts w:cstheme="minorHAnsi"/>
                <w:b/>
                <w:strike/>
                <w:color w:val="00B050"/>
                <w:sz w:val="16"/>
                <w:szCs w:val="16"/>
                <w:lang w:eastAsia="sk-SK"/>
              </w:rPr>
              <w:t>cestovné náhrady pre zamestnancov</w:t>
            </w:r>
          </w:p>
          <w:p w14:paraId="130EDFF4" w14:textId="050610AB" w:rsidR="00E074CB" w:rsidRPr="0073260C" w:rsidRDefault="00E074CB" w:rsidP="004800B7">
            <w:pPr>
              <w:pStyle w:val="Odsekzoznamu"/>
              <w:numPr>
                <w:ilvl w:val="0"/>
                <w:numId w:val="548"/>
              </w:numPr>
              <w:autoSpaceDE w:val="0"/>
              <w:autoSpaceDN w:val="0"/>
              <w:adjustRightInd w:val="0"/>
              <w:spacing w:after="0" w:line="240" w:lineRule="auto"/>
              <w:ind w:left="150" w:hanging="142"/>
              <w:jc w:val="both"/>
              <w:rPr>
                <w:rFonts w:cstheme="minorHAnsi"/>
                <w:b/>
                <w:iCs/>
                <w:strike/>
                <w:color w:val="00B050"/>
                <w:sz w:val="16"/>
                <w:szCs w:val="16"/>
              </w:rPr>
            </w:pPr>
            <w:r w:rsidRPr="0073260C">
              <w:rPr>
                <w:rFonts w:cstheme="minorHAnsi"/>
                <w:b/>
                <w:strike/>
                <w:color w:val="00B050"/>
                <w:sz w:val="16"/>
                <w:szCs w:val="16"/>
                <w:lang w:eastAsia="sk-SK"/>
              </w:rPr>
              <w:t>cestovné náhrady pre účastníkov</w:t>
            </w:r>
          </w:p>
          <w:p w14:paraId="26587AB8" w14:textId="77777777" w:rsidR="00E074CB" w:rsidRPr="0073260C" w:rsidRDefault="00E074CB" w:rsidP="00965A34">
            <w:pPr>
              <w:pStyle w:val="Odsekzoznamu"/>
              <w:autoSpaceDE w:val="0"/>
              <w:autoSpaceDN w:val="0"/>
              <w:adjustRightInd w:val="0"/>
              <w:spacing w:after="0" w:line="240" w:lineRule="auto"/>
              <w:ind w:left="142"/>
              <w:jc w:val="both"/>
              <w:rPr>
                <w:rFonts w:cstheme="minorHAnsi"/>
                <w:b/>
                <w:iCs/>
                <w:strike/>
                <w:color w:val="00B050"/>
                <w:sz w:val="16"/>
                <w:szCs w:val="16"/>
              </w:rPr>
            </w:pPr>
          </w:p>
          <w:p w14:paraId="51E0A0F7" w14:textId="287EE9BA" w:rsidR="00623202" w:rsidRPr="0073260C" w:rsidRDefault="00623202" w:rsidP="00965A34">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318C01FE" w14:textId="77777777" w:rsidR="00623202" w:rsidRPr="0073260C" w:rsidRDefault="00623202" w:rsidP="004800B7">
            <w:pPr>
              <w:pStyle w:val="Odsekzoznamu"/>
              <w:numPr>
                <w:ilvl w:val="0"/>
                <w:numId w:val="544"/>
              </w:numPr>
              <w:spacing w:after="0" w:line="240" w:lineRule="auto"/>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3709EE56" w14:textId="77777777" w:rsidR="00BE0E67" w:rsidRPr="0073260C" w:rsidRDefault="002D475B" w:rsidP="004800B7">
            <w:pPr>
              <w:pStyle w:val="Odsekzoznamu"/>
              <w:numPr>
                <w:ilvl w:val="0"/>
                <w:numId w:val="544"/>
              </w:numPr>
              <w:spacing w:after="0" w:line="240" w:lineRule="auto"/>
              <w:jc w:val="both"/>
              <w:rPr>
                <w:strike/>
                <w:color w:val="00B050"/>
                <w:sz w:val="16"/>
                <w:szCs w:val="16"/>
              </w:rPr>
            </w:pPr>
            <w:r w:rsidRPr="0073260C">
              <w:rPr>
                <w:rFonts w:cstheme="minorHAnsi"/>
                <w:strike/>
                <w:color w:val="00B050"/>
                <w:sz w:val="16"/>
                <w:szCs w:val="16"/>
              </w:rPr>
              <w:t>Popis v projekte realizácie (Príloha 2B k príručke pre prijímateľa LEADER)</w:t>
            </w:r>
          </w:p>
          <w:p w14:paraId="18F5B3AB" w14:textId="5C12A72B" w:rsidR="00623202" w:rsidRPr="0073260C" w:rsidRDefault="002528F7" w:rsidP="00965A34">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7523A55" w14:textId="65A404E8" w:rsidR="00623202" w:rsidRPr="0073260C" w:rsidRDefault="004A1C34" w:rsidP="004800B7">
            <w:pPr>
              <w:pStyle w:val="Textkomentra"/>
              <w:numPr>
                <w:ilvl w:val="0"/>
                <w:numId w:val="544"/>
              </w:numPr>
              <w:spacing w:after="0" w:line="240" w:lineRule="auto"/>
              <w:rPr>
                <w:rFonts w:cstheme="minorHAnsi"/>
                <w:strike/>
                <w:color w:val="00B050"/>
              </w:rPr>
            </w:pPr>
            <w:r w:rsidRPr="0073260C">
              <w:rPr>
                <w:rFonts w:cstheme="minorHAnsi"/>
                <w:strike/>
                <w:color w:val="00B050"/>
                <w:sz w:val="16"/>
                <w:szCs w:val="16"/>
              </w:rPr>
              <w:t xml:space="preserve">MAS a PPA </w:t>
            </w:r>
            <w:r w:rsidR="00623202" w:rsidRPr="0073260C">
              <w:rPr>
                <w:rFonts w:cstheme="minorHAnsi"/>
                <w:strike/>
                <w:color w:val="00B050"/>
                <w:sz w:val="16"/>
                <w:szCs w:val="16"/>
              </w:rPr>
              <w:t>v zmysle</w:t>
            </w:r>
            <w:r w:rsidR="002528F7" w:rsidRPr="0073260C">
              <w:rPr>
                <w:rFonts w:cstheme="minorHAnsi"/>
                <w:strike/>
                <w:color w:val="00B050"/>
                <w:sz w:val="16"/>
                <w:szCs w:val="16"/>
              </w:rPr>
              <w:t xml:space="preserve"> dokumentácie uvedenej v časti </w:t>
            </w:r>
            <w:r w:rsidR="00623202" w:rsidRPr="0073260C">
              <w:rPr>
                <w:rFonts w:cstheme="minorHAnsi"/>
                <w:strike/>
                <w:color w:val="00B050"/>
                <w:sz w:val="16"/>
                <w:szCs w:val="16"/>
              </w:rPr>
              <w:t>„Forma a spôsob preukázania splnenia PPP“</w:t>
            </w:r>
          </w:p>
        </w:tc>
      </w:tr>
      <w:tr w:rsidR="0073260C" w:rsidRPr="0073260C" w14:paraId="6B9E70F7" w14:textId="77777777" w:rsidTr="00965A34">
        <w:trPr>
          <w:trHeight w:val="284"/>
        </w:trPr>
        <w:tc>
          <w:tcPr>
            <w:tcW w:w="5000" w:type="pct"/>
            <w:gridSpan w:val="4"/>
            <w:shd w:val="clear" w:color="auto" w:fill="FFE599" w:themeFill="accent4" w:themeFillTint="66"/>
            <w:vAlign w:val="center"/>
          </w:tcPr>
          <w:p w14:paraId="7DBD8B85" w14:textId="78C90926" w:rsidR="00C0534D" w:rsidRPr="0073260C" w:rsidRDefault="00D60F79" w:rsidP="00965A34">
            <w:pPr>
              <w:spacing w:after="0" w:line="240" w:lineRule="auto"/>
              <w:rPr>
                <w:rFonts w:cstheme="minorHAnsi"/>
                <w:caps/>
                <w:strike/>
                <w:color w:val="00B050"/>
              </w:rPr>
            </w:pPr>
            <w:r w:rsidRPr="0073260C">
              <w:rPr>
                <w:rFonts w:cstheme="minorHAnsi"/>
                <w:b/>
                <w:strike/>
                <w:color w:val="00B050"/>
                <w:sz w:val="22"/>
                <w:szCs w:val="22"/>
              </w:rPr>
              <w:lastRenderedPageBreak/>
              <w:t>3</w:t>
            </w:r>
            <w:r w:rsidR="00C0534D" w:rsidRPr="0073260C">
              <w:rPr>
                <w:rFonts w:cstheme="minorHAnsi"/>
                <w:b/>
                <w:strike/>
                <w:color w:val="00B050"/>
                <w:sz w:val="22"/>
                <w:szCs w:val="22"/>
              </w:rPr>
              <w:t xml:space="preserve">. OPRÁVNENOSŤ </w:t>
            </w:r>
            <w:r w:rsidR="00750C08" w:rsidRPr="0073260C">
              <w:rPr>
                <w:rFonts w:cstheme="minorHAnsi"/>
                <w:b/>
                <w:caps/>
                <w:strike/>
                <w:color w:val="00B050"/>
                <w:sz w:val="22"/>
                <w:szCs w:val="22"/>
              </w:rPr>
              <w:t>spôsobu</w:t>
            </w:r>
            <w:r w:rsidR="00C0534D" w:rsidRPr="0073260C">
              <w:rPr>
                <w:rFonts w:cstheme="minorHAnsi"/>
                <w:b/>
                <w:strike/>
                <w:color w:val="00B050"/>
                <w:sz w:val="22"/>
                <w:szCs w:val="22"/>
              </w:rPr>
              <w:t xml:space="preserve"> FINANCOVANIA</w:t>
            </w:r>
          </w:p>
        </w:tc>
      </w:tr>
      <w:tr w:rsidR="0073260C" w:rsidRPr="0073260C" w14:paraId="750EEB56" w14:textId="77777777" w:rsidTr="00965A34">
        <w:trPr>
          <w:trHeight w:val="284"/>
        </w:trPr>
        <w:tc>
          <w:tcPr>
            <w:tcW w:w="222" w:type="pct"/>
            <w:gridSpan w:val="2"/>
            <w:shd w:val="clear" w:color="auto" w:fill="FFF2CC" w:themeFill="accent4" w:themeFillTint="33"/>
            <w:vAlign w:val="center"/>
          </w:tcPr>
          <w:p w14:paraId="460CF556" w14:textId="1DB9C12C" w:rsidR="00623202" w:rsidRPr="0073260C" w:rsidRDefault="00623202" w:rsidP="00965A34">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78" w:type="pct"/>
            <w:gridSpan w:val="2"/>
            <w:shd w:val="clear" w:color="auto" w:fill="FFF2CC" w:themeFill="accent4" w:themeFillTint="33"/>
            <w:vAlign w:val="center"/>
          </w:tcPr>
          <w:p w14:paraId="19588C66" w14:textId="310340CE" w:rsidR="00623202" w:rsidRPr="0073260C" w:rsidRDefault="002528F7" w:rsidP="00965A34">
            <w:pPr>
              <w:spacing w:after="0" w:line="240" w:lineRule="auto"/>
              <w:jc w:val="center"/>
              <w:rPr>
                <w:rFonts w:cstheme="minorHAnsi"/>
                <w:b/>
                <w:strike/>
                <w:color w:val="00B050"/>
                <w:sz w:val="18"/>
                <w:szCs w:val="18"/>
              </w:rPr>
            </w:pPr>
            <w:r w:rsidRPr="0073260C">
              <w:rPr>
                <w:rFonts w:cstheme="minorHAnsi"/>
                <w:b/>
                <w:strike/>
                <w:color w:val="00B050"/>
                <w:sz w:val="18"/>
                <w:szCs w:val="18"/>
              </w:rPr>
              <w:t xml:space="preserve">Podmienka poskytnutia príspevku (PPP) a jej popis  </w:t>
            </w:r>
          </w:p>
        </w:tc>
      </w:tr>
      <w:tr w:rsidR="0073260C" w:rsidRPr="0073260C" w14:paraId="61DB59EF" w14:textId="77777777" w:rsidTr="00965A34">
        <w:trPr>
          <w:trHeight w:val="284"/>
        </w:trPr>
        <w:tc>
          <w:tcPr>
            <w:tcW w:w="222" w:type="pct"/>
            <w:gridSpan w:val="2"/>
            <w:vMerge w:val="restart"/>
            <w:shd w:val="clear" w:color="auto" w:fill="FFFFFF" w:themeFill="background1"/>
            <w:vAlign w:val="center"/>
          </w:tcPr>
          <w:p w14:paraId="3860931D" w14:textId="10AC8930" w:rsidR="00623202" w:rsidRPr="0073260C" w:rsidRDefault="00623202" w:rsidP="00965A34">
            <w:pPr>
              <w:spacing w:after="0" w:line="240" w:lineRule="auto"/>
              <w:jc w:val="center"/>
              <w:rPr>
                <w:rFonts w:cstheme="minorHAnsi"/>
                <w:b/>
                <w:strike/>
                <w:color w:val="00B050"/>
                <w:sz w:val="16"/>
                <w:szCs w:val="16"/>
              </w:rPr>
            </w:pPr>
            <w:r w:rsidRPr="0073260C">
              <w:rPr>
                <w:rFonts w:cstheme="minorHAnsi"/>
                <w:b/>
                <w:strike/>
                <w:color w:val="00B050"/>
                <w:sz w:val="16"/>
                <w:szCs w:val="16"/>
              </w:rPr>
              <w:t>3.1</w:t>
            </w:r>
          </w:p>
        </w:tc>
        <w:tc>
          <w:tcPr>
            <w:tcW w:w="427" w:type="pct"/>
            <w:vMerge w:val="restart"/>
            <w:shd w:val="clear" w:color="auto" w:fill="FFFFFF" w:themeFill="background1"/>
            <w:vAlign w:val="center"/>
          </w:tcPr>
          <w:p w14:paraId="6BF8A237" w14:textId="77777777" w:rsidR="00623202" w:rsidRPr="0073260C" w:rsidRDefault="00623202" w:rsidP="00965A34">
            <w:pPr>
              <w:pStyle w:val="Default"/>
              <w:jc w:val="center"/>
              <w:rPr>
                <w:rFonts w:asciiTheme="minorHAnsi" w:hAnsiTheme="minorHAnsi" w:cstheme="minorHAnsi"/>
                <w:strike/>
                <w:color w:val="00B050"/>
                <w:sz w:val="16"/>
                <w:szCs w:val="16"/>
              </w:rPr>
            </w:pPr>
            <w:r w:rsidRPr="0073260C">
              <w:rPr>
                <w:rFonts w:asciiTheme="minorHAnsi" w:hAnsiTheme="minorHAnsi" w:cstheme="minorHAnsi"/>
                <w:b/>
                <w:bCs/>
                <w:strike/>
                <w:color w:val="00B050"/>
                <w:sz w:val="16"/>
                <w:szCs w:val="16"/>
              </w:rPr>
              <w:t xml:space="preserve">Podmienka spôsobu financovania </w:t>
            </w:r>
          </w:p>
        </w:tc>
        <w:tc>
          <w:tcPr>
            <w:tcW w:w="4351" w:type="pct"/>
            <w:shd w:val="clear" w:color="auto" w:fill="FFFFFF" w:themeFill="background1"/>
            <w:vAlign w:val="center"/>
          </w:tcPr>
          <w:p w14:paraId="0B724854" w14:textId="77777777" w:rsidR="00623202" w:rsidRPr="0073260C" w:rsidRDefault="00623202" w:rsidP="00965A34">
            <w:pPr>
              <w:spacing w:after="0" w:line="240" w:lineRule="auto"/>
              <w:rPr>
                <w:rFonts w:cstheme="minorHAnsi"/>
                <w:b/>
                <w:strike/>
                <w:color w:val="00B050"/>
                <w:sz w:val="18"/>
                <w:szCs w:val="18"/>
              </w:rPr>
            </w:pPr>
            <w:r w:rsidRPr="0073260C">
              <w:rPr>
                <w:rFonts w:cstheme="minorHAnsi"/>
                <w:b/>
                <w:strike/>
                <w:color w:val="00B050"/>
                <w:sz w:val="18"/>
                <w:szCs w:val="18"/>
              </w:rPr>
              <w:t>3.1.1 Spôsob financovania</w:t>
            </w:r>
          </w:p>
          <w:p w14:paraId="3A4D64F5" w14:textId="77777777" w:rsidR="00623202" w:rsidRPr="0073260C" w:rsidRDefault="00623202" w:rsidP="00965A34">
            <w:pPr>
              <w:spacing w:after="0" w:line="240" w:lineRule="auto"/>
              <w:jc w:val="both"/>
              <w:rPr>
                <w:rFonts w:cstheme="minorHAnsi"/>
                <w:strike/>
                <w:color w:val="00B050"/>
                <w:sz w:val="16"/>
                <w:szCs w:val="16"/>
              </w:rPr>
            </w:pPr>
            <w:r w:rsidRPr="0073260C">
              <w:rPr>
                <w:rFonts w:cstheme="minorHAnsi"/>
                <w:strike/>
                <w:color w:val="00B050"/>
                <w:sz w:val="16"/>
                <w:szCs w:val="16"/>
              </w:rPr>
              <w:t>Podmienka poskytnutia príspevku, ktorou je stanovenie spôsobu financovania:</w:t>
            </w:r>
            <w:r w:rsidRPr="0073260C">
              <w:rPr>
                <w:rFonts w:cstheme="minorHAnsi"/>
                <w:b/>
                <w:bCs/>
                <w:i/>
                <w:strike/>
                <w:color w:val="00B050"/>
                <w:sz w:val="16"/>
                <w:szCs w:val="16"/>
                <w:u w:val="single"/>
              </w:rPr>
              <w:t xml:space="preserve">  </w:t>
            </w:r>
          </w:p>
          <w:p w14:paraId="3D620AC1" w14:textId="627CBF1E" w:rsidR="00127972" w:rsidRPr="0073260C" w:rsidRDefault="00623202" w:rsidP="00965A34">
            <w:pPr>
              <w:pStyle w:val="Standard"/>
              <w:numPr>
                <w:ilvl w:val="0"/>
                <w:numId w:val="123"/>
              </w:numPr>
              <w:tabs>
                <w:tab w:val="left" w:pos="248"/>
              </w:tabs>
              <w:ind w:left="133" w:hanging="133"/>
              <w:jc w:val="both"/>
              <w:rPr>
                <w:rFonts w:asciiTheme="minorHAnsi" w:hAnsiTheme="minorHAnsi" w:cstheme="minorHAnsi"/>
                <w:b/>
                <w:bCs/>
                <w:i/>
                <w:strike/>
                <w:color w:val="00B050"/>
                <w:sz w:val="16"/>
                <w:szCs w:val="16"/>
                <w:u w:val="single"/>
              </w:rPr>
            </w:pPr>
            <w:r w:rsidRPr="0073260C">
              <w:rPr>
                <w:rFonts w:asciiTheme="minorHAnsi" w:hAnsiTheme="minorHAnsi" w:cstheme="minorHAnsi"/>
                <w:bCs/>
                <w:strike/>
                <w:color w:val="00B050"/>
                <w:sz w:val="16"/>
                <w:szCs w:val="16"/>
              </w:rPr>
              <w:t>refundácia</w:t>
            </w:r>
            <w:r w:rsidRPr="0073260C">
              <w:rPr>
                <w:rFonts w:asciiTheme="minorHAnsi" w:hAnsiTheme="minorHAnsi" w:cstheme="minorHAnsi"/>
                <w:bCs/>
                <w:strike/>
                <w:color w:val="00B050"/>
                <w:sz w:val="16"/>
                <w:szCs w:val="16"/>
                <w:lang w:eastAsia="sk-SK"/>
              </w:rPr>
              <w:t xml:space="preserve"> </w:t>
            </w:r>
          </w:p>
          <w:p w14:paraId="069BA5C4" w14:textId="77777777" w:rsidR="002528F7" w:rsidRPr="0073260C" w:rsidRDefault="00623202" w:rsidP="00965A34">
            <w:pPr>
              <w:pStyle w:val="Standard"/>
              <w:tabs>
                <w:tab w:val="left" w:pos="709"/>
              </w:tabs>
              <w:jc w:val="both"/>
              <w:rPr>
                <w:rFonts w:asciiTheme="minorHAnsi" w:hAnsiTheme="minorHAnsi" w:cstheme="minorHAnsi"/>
                <w:b/>
                <w:bCs/>
                <w:i/>
                <w:strike/>
                <w:color w:val="00B050"/>
                <w:sz w:val="16"/>
                <w:szCs w:val="16"/>
                <w:u w:val="single"/>
              </w:rPr>
            </w:pPr>
            <w:r w:rsidRPr="0073260C">
              <w:rPr>
                <w:rFonts w:asciiTheme="minorHAnsi" w:hAnsiTheme="minorHAnsi" w:cstheme="minorHAnsi"/>
                <w:b/>
                <w:strike/>
                <w:color w:val="00B050"/>
                <w:sz w:val="18"/>
                <w:szCs w:val="18"/>
                <w:u w:val="single"/>
              </w:rPr>
              <w:t>Forma a spôsob preukázania splnenia PPP</w:t>
            </w:r>
            <w:r w:rsidR="002528F7" w:rsidRPr="0073260C">
              <w:rPr>
                <w:rFonts w:asciiTheme="minorHAnsi" w:hAnsiTheme="minorHAnsi" w:cstheme="minorHAnsi"/>
                <w:b/>
                <w:bCs/>
                <w:i/>
                <w:strike/>
                <w:color w:val="00B050"/>
                <w:sz w:val="16"/>
                <w:szCs w:val="16"/>
                <w:u w:val="single"/>
              </w:rPr>
              <w:t xml:space="preserve"> </w:t>
            </w:r>
          </w:p>
          <w:p w14:paraId="1AB918B8" w14:textId="18CC2706" w:rsidR="00623202" w:rsidRPr="0073260C" w:rsidRDefault="00623202" w:rsidP="004800B7">
            <w:pPr>
              <w:pStyle w:val="Odsekzoznamu"/>
              <w:numPr>
                <w:ilvl w:val="0"/>
                <w:numId w:val="231"/>
              </w:numPr>
              <w:tabs>
                <w:tab w:val="left" w:pos="227"/>
              </w:tabs>
              <w:spacing w:after="0" w:line="240" w:lineRule="auto"/>
              <w:ind w:left="368" w:hanging="290"/>
              <w:jc w:val="both"/>
              <w:rPr>
                <w:rFonts w:cstheme="minorHAnsi"/>
                <w:bCs/>
                <w:strike/>
                <w:color w:val="00B050"/>
                <w:sz w:val="16"/>
                <w:szCs w:val="16"/>
                <w:lang w:eastAsia="sk-SK"/>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49F61253" w14:textId="5415CE1F" w:rsidR="00623202" w:rsidRPr="0073260C" w:rsidRDefault="002528F7" w:rsidP="00965A34">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080278A7" w14:textId="4A288B7F" w:rsidR="00623202" w:rsidRPr="0073260C" w:rsidRDefault="004A1C34"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 xml:space="preserve">PPA </w:t>
            </w:r>
            <w:r w:rsidR="00623202" w:rsidRPr="0073260C">
              <w:rPr>
                <w:rFonts w:cstheme="minorHAnsi"/>
                <w:strike/>
                <w:color w:val="00B050"/>
                <w:sz w:val="16"/>
                <w:szCs w:val="16"/>
              </w:rPr>
              <w:t xml:space="preserve">v zmysle </w:t>
            </w:r>
            <w:r w:rsidR="002528F7" w:rsidRPr="0073260C">
              <w:rPr>
                <w:rFonts w:cstheme="minorHAnsi"/>
                <w:strike/>
                <w:color w:val="00B050"/>
                <w:sz w:val="16"/>
                <w:szCs w:val="16"/>
              </w:rPr>
              <w:t>v zmysle dokumentácie uvedenej v časti</w:t>
            </w:r>
            <w:r w:rsidR="00623202" w:rsidRPr="0073260C">
              <w:rPr>
                <w:rFonts w:cstheme="minorHAnsi"/>
                <w:strike/>
                <w:color w:val="00B050"/>
                <w:sz w:val="16"/>
                <w:szCs w:val="16"/>
              </w:rPr>
              <w:t xml:space="preserve"> „Forma a spôsob preukázania splnenia PPP“</w:t>
            </w:r>
          </w:p>
        </w:tc>
      </w:tr>
      <w:tr w:rsidR="0073260C" w:rsidRPr="0073260C" w14:paraId="7878FB2A" w14:textId="77777777" w:rsidTr="00965A34">
        <w:trPr>
          <w:trHeight w:val="284"/>
        </w:trPr>
        <w:tc>
          <w:tcPr>
            <w:tcW w:w="222" w:type="pct"/>
            <w:gridSpan w:val="2"/>
            <w:vMerge/>
            <w:shd w:val="clear" w:color="auto" w:fill="FFFFFF" w:themeFill="background1"/>
            <w:vAlign w:val="center"/>
          </w:tcPr>
          <w:p w14:paraId="1BF90AB0" w14:textId="77777777" w:rsidR="004A1C34" w:rsidRPr="0073260C" w:rsidRDefault="004A1C34" w:rsidP="00965A34">
            <w:pPr>
              <w:spacing w:after="0" w:line="240" w:lineRule="auto"/>
              <w:jc w:val="center"/>
              <w:rPr>
                <w:rFonts w:cstheme="minorHAnsi"/>
                <w:strike/>
                <w:color w:val="00B050"/>
                <w:sz w:val="16"/>
                <w:szCs w:val="16"/>
              </w:rPr>
            </w:pPr>
          </w:p>
        </w:tc>
        <w:tc>
          <w:tcPr>
            <w:tcW w:w="427" w:type="pct"/>
            <w:vMerge/>
            <w:shd w:val="clear" w:color="auto" w:fill="FFFFFF" w:themeFill="background1"/>
            <w:vAlign w:val="center"/>
          </w:tcPr>
          <w:p w14:paraId="3C1BC2E7" w14:textId="77777777" w:rsidR="004A1C34" w:rsidRPr="0073260C" w:rsidRDefault="004A1C34" w:rsidP="00965A34">
            <w:pPr>
              <w:pStyle w:val="Default"/>
              <w:jc w:val="center"/>
              <w:rPr>
                <w:rFonts w:asciiTheme="minorHAnsi" w:hAnsiTheme="minorHAnsi" w:cstheme="minorHAnsi"/>
                <w:b/>
                <w:bCs/>
                <w:strike/>
                <w:color w:val="00B050"/>
                <w:sz w:val="16"/>
                <w:szCs w:val="16"/>
              </w:rPr>
            </w:pPr>
          </w:p>
        </w:tc>
        <w:tc>
          <w:tcPr>
            <w:tcW w:w="4351" w:type="pct"/>
            <w:shd w:val="clear" w:color="auto" w:fill="FFFFFF" w:themeFill="background1"/>
            <w:vAlign w:val="center"/>
          </w:tcPr>
          <w:p w14:paraId="6609672C" w14:textId="77777777" w:rsidR="004A1C34" w:rsidRPr="0073260C" w:rsidRDefault="004A1C34" w:rsidP="00965A34">
            <w:pPr>
              <w:spacing w:after="0" w:line="240" w:lineRule="auto"/>
              <w:rPr>
                <w:rFonts w:cstheme="minorHAnsi"/>
                <w:b/>
                <w:strike/>
                <w:color w:val="00B050"/>
                <w:sz w:val="18"/>
                <w:szCs w:val="18"/>
              </w:rPr>
            </w:pPr>
            <w:r w:rsidRPr="0073260C">
              <w:rPr>
                <w:rFonts w:cstheme="minorHAnsi"/>
                <w:b/>
                <w:strike/>
                <w:color w:val="00B050"/>
                <w:sz w:val="18"/>
                <w:szCs w:val="18"/>
              </w:rPr>
              <w:t xml:space="preserve">3.1.2 </w:t>
            </w:r>
            <w:r w:rsidRPr="0073260C">
              <w:rPr>
                <w:rFonts w:cstheme="minorHAnsi"/>
                <w:b/>
                <w:bCs/>
                <w:strike/>
                <w:color w:val="00B050"/>
                <w:sz w:val="18"/>
                <w:szCs w:val="18"/>
              </w:rPr>
              <w:t>Podmienka minimálnej a maximálnej výšky príspevku (EÚ+ŠR)</w:t>
            </w:r>
          </w:p>
          <w:p w14:paraId="11C7F866" w14:textId="77777777" w:rsidR="004A1C34" w:rsidRPr="0073260C" w:rsidRDefault="004A1C34" w:rsidP="00965A34">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73260C">
              <w:rPr>
                <w:rFonts w:cstheme="minorHAnsi"/>
                <w:bCs/>
                <w:strike/>
                <w:color w:val="00B050"/>
                <w:sz w:val="16"/>
                <w:szCs w:val="16"/>
              </w:rPr>
              <w:t>Žiadateľ musí zároveň  spĺňať aj nasledovné podmienky:</w:t>
            </w:r>
          </w:p>
          <w:p w14:paraId="3F912CBC" w14:textId="7B0EF0A3" w:rsidR="004A1C34" w:rsidRPr="0073260C" w:rsidRDefault="004A1C34" w:rsidP="00965A34">
            <w:pPr>
              <w:pStyle w:val="Textkomentra"/>
              <w:spacing w:after="0" w:line="240" w:lineRule="auto"/>
              <w:jc w:val="both"/>
              <w:rPr>
                <w:rFonts w:cstheme="minorHAnsi"/>
                <w:i/>
                <w:strike/>
                <w:color w:val="00B050"/>
                <w:sz w:val="16"/>
                <w:szCs w:val="16"/>
              </w:rPr>
            </w:pPr>
            <w:r w:rsidRPr="0073260C">
              <w:rPr>
                <w:rFonts w:cstheme="minorHAnsi"/>
                <w:i/>
                <w:strike/>
                <w:color w:val="00B050"/>
                <w:sz w:val="16"/>
                <w:szCs w:val="16"/>
              </w:rPr>
              <w:t xml:space="preserve">V prípade oprávnených operácií v rámci tohto </w:t>
            </w:r>
            <w:proofErr w:type="spellStart"/>
            <w:r w:rsidRPr="0073260C">
              <w:rPr>
                <w:rFonts w:cstheme="minorHAnsi"/>
                <w:i/>
                <w:strike/>
                <w:color w:val="00B050"/>
                <w:sz w:val="16"/>
                <w:szCs w:val="16"/>
              </w:rPr>
              <w:t>podopatrenia</w:t>
            </w:r>
            <w:proofErr w:type="spellEnd"/>
            <w:r w:rsidRPr="0073260C">
              <w:rPr>
                <w:rFonts w:cstheme="minorHAnsi"/>
                <w:b/>
                <w:i/>
                <w:strike/>
                <w:color w:val="00B050"/>
                <w:sz w:val="16"/>
                <w:szCs w:val="16"/>
              </w:rPr>
              <w:t xml:space="preserve"> </w:t>
            </w:r>
            <w:r w:rsidRPr="0073260C">
              <w:rPr>
                <w:rFonts w:cstheme="minorHAnsi"/>
                <w:i/>
                <w:strike/>
                <w:color w:val="00B050"/>
                <w:sz w:val="16"/>
                <w:szCs w:val="16"/>
              </w:rPr>
              <w:t>je maximálna výška minimálnej pomoci na jeden oprávnený projekt 100 000 Eur, za predpokladu dodrža</w:t>
            </w:r>
            <w:r w:rsidR="002528F7" w:rsidRPr="0073260C">
              <w:rPr>
                <w:rFonts w:cstheme="minorHAnsi"/>
                <w:i/>
                <w:strike/>
                <w:color w:val="00B050"/>
                <w:sz w:val="16"/>
                <w:szCs w:val="16"/>
              </w:rPr>
              <w:t xml:space="preserve">nia stropov uvedených v schéme </w:t>
            </w:r>
            <w:r w:rsidRPr="0073260C">
              <w:rPr>
                <w:rFonts w:cstheme="minorHAnsi"/>
                <w:i/>
                <w:strike/>
                <w:color w:val="00B050"/>
                <w:sz w:val="16"/>
                <w:szCs w:val="16"/>
              </w:rPr>
              <w:t xml:space="preserve">de </w:t>
            </w:r>
            <w:proofErr w:type="spellStart"/>
            <w:r w:rsidRPr="0073260C">
              <w:rPr>
                <w:rFonts w:cstheme="minorHAnsi"/>
                <w:i/>
                <w:strike/>
                <w:color w:val="00B050"/>
                <w:sz w:val="16"/>
                <w:szCs w:val="16"/>
              </w:rPr>
              <w:t>minimis</w:t>
            </w:r>
            <w:proofErr w:type="spellEnd"/>
            <w:r w:rsidRPr="0073260C">
              <w:rPr>
                <w:rFonts w:cstheme="minorHAnsi"/>
                <w:i/>
                <w:strike/>
                <w:color w:val="00B050"/>
                <w:sz w:val="16"/>
                <w:szCs w:val="16"/>
              </w:rPr>
              <w:t xml:space="preserve"> (</w:t>
            </w:r>
            <w:r w:rsidRPr="0073260C">
              <w:rPr>
                <w:rFonts w:cstheme="minorHAnsi"/>
                <w:b/>
                <w:bCs/>
                <w:strike/>
                <w:color w:val="00B050"/>
                <w:sz w:val="16"/>
                <w:szCs w:val="16"/>
              </w:rPr>
              <w:t xml:space="preserve">DM – 4/2018 </w:t>
            </w:r>
            <w:r w:rsidR="00750C08" w:rsidRPr="0073260C">
              <w:rPr>
                <w:rFonts w:cstheme="minorHAnsi"/>
                <w:b/>
                <w:bCs/>
                <w:strike/>
                <w:color w:val="00B050"/>
                <w:sz w:val="16"/>
                <w:szCs w:val="16"/>
              </w:rPr>
              <w:t>v platnom znení</w:t>
            </w:r>
            <w:r w:rsidRPr="0073260C">
              <w:rPr>
                <w:rFonts w:cstheme="minorHAnsi"/>
                <w:b/>
                <w:bCs/>
                <w:strike/>
                <w:color w:val="00B050"/>
                <w:sz w:val="16"/>
                <w:szCs w:val="16"/>
              </w:rPr>
              <w:t>) v</w:t>
            </w:r>
            <w:r w:rsidRPr="0073260C">
              <w:rPr>
                <w:rFonts w:cstheme="minorHAnsi"/>
                <w:i/>
                <w:strike/>
                <w:color w:val="00B050"/>
                <w:sz w:val="16"/>
                <w:szCs w:val="16"/>
              </w:rPr>
              <w:t xml:space="preserve">  bodoch J.1, (200 000) resp. J.2(100 000). Uvedené platí pre celé územie Slovenskej republiky.</w:t>
            </w:r>
          </w:p>
          <w:p w14:paraId="7735AE56" w14:textId="1F628543" w:rsidR="004A1C34" w:rsidRPr="0073260C" w:rsidRDefault="004A1C34" w:rsidP="00965A34">
            <w:pPr>
              <w:spacing w:after="0" w:line="240" w:lineRule="auto"/>
              <w:jc w:val="both"/>
              <w:rPr>
                <w:rFonts w:cstheme="minorHAnsi"/>
                <w:b/>
                <w:bCs/>
                <w:i/>
                <w:strike/>
                <w:color w:val="00B050"/>
                <w:sz w:val="16"/>
                <w:szCs w:val="16"/>
              </w:rPr>
            </w:pPr>
            <w:r w:rsidRPr="0073260C">
              <w:rPr>
                <w:rFonts w:cstheme="minorHAnsi"/>
                <w:i/>
                <w:strike/>
                <w:color w:val="00B050"/>
                <w:sz w:val="16"/>
                <w:szCs w:val="16"/>
              </w:rPr>
              <w:t xml:space="preserve">Výnimku tvoria krátkodobé výmeny v rámci riadenia poľnohospodárskych podnikov a obhospodarovania lesov, ako aj návštevy poľnohospodárskych podnikov a lesov </w:t>
            </w:r>
            <w:r w:rsidRPr="0073260C">
              <w:rPr>
                <w:rFonts w:cstheme="minorHAnsi"/>
                <w:b/>
                <w:i/>
                <w:strike/>
                <w:color w:val="00B050"/>
                <w:sz w:val="16"/>
                <w:szCs w:val="16"/>
              </w:rPr>
              <w:t xml:space="preserve">(mimo rozsahu čl. 42 ZFEÚ) nespadajú pod schému de </w:t>
            </w:r>
            <w:proofErr w:type="spellStart"/>
            <w:r w:rsidRPr="0073260C">
              <w:rPr>
                <w:rFonts w:cstheme="minorHAnsi"/>
                <w:b/>
                <w:i/>
                <w:strike/>
                <w:color w:val="00B050"/>
                <w:sz w:val="16"/>
                <w:szCs w:val="16"/>
              </w:rPr>
              <w:t>minimis</w:t>
            </w:r>
            <w:proofErr w:type="spellEnd"/>
            <w:r w:rsidRPr="0073260C">
              <w:rPr>
                <w:rFonts w:cstheme="minorHAnsi"/>
                <w:b/>
                <w:bCs/>
                <w:i/>
                <w:strike/>
                <w:color w:val="00B050"/>
                <w:sz w:val="16"/>
                <w:szCs w:val="16"/>
              </w:rPr>
              <w:t xml:space="preserve"> DM – 4/2018</w:t>
            </w:r>
            <w:r w:rsidRPr="0073260C">
              <w:rPr>
                <w:rFonts w:cstheme="minorHAnsi"/>
                <w:b/>
                <w:bCs/>
                <w:strike/>
                <w:color w:val="00B050"/>
                <w:sz w:val="16"/>
                <w:szCs w:val="16"/>
              </w:rPr>
              <w:t xml:space="preserve"> </w:t>
            </w:r>
            <w:r w:rsidR="00750C08" w:rsidRPr="0073260C">
              <w:rPr>
                <w:rFonts w:cstheme="minorHAnsi"/>
                <w:b/>
                <w:bCs/>
                <w:strike/>
                <w:color w:val="00B050"/>
                <w:sz w:val="16"/>
                <w:szCs w:val="16"/>
              </w:rPr>
              <w:t>v platnom znení</w:t>
            </w:r>
            <w:r w:rsidRPr="0073260C">
              <w:rPr>
                <w:rFonts w:cstheme="minorHAnsi"/>
                <w:b/>
                <w:bCs/>
                <w:i/>
                <w:strike/>
                <w:color w:val="00B050"/>
                <w:sz w:val="16"/>
                <w:szCs w:val="16"/>
              </w:rPr>
              <w:t>.</w:t>
            </w:r>
          </w:p>
          <w:p w14:paraId="5AD6A28F" w14:textId="77777777" w:rsidR="002528F7" w:rsidRPr="0073260C" w:rsidRDefault="004A1C34" w:rsidP="00965A34">
            <w:pPr>
              <w:spacing w:after="0" w:line="240" w:lineRule="auto"/>
              <w:rPr>
                <w:rFonts w:cstheme="minorHAnsi"/>
                <w:b/>
                <w:i/>
                <w:strike/>
                <w:color w:val="00B050"/>
                <w:sz w:val="14"/>
                <w:szCs w:val="14"/>
                <w:u w:val="single"/>
              </w:rPr>
            </w:pPr>
            <w:r w:rsidRPr="0073260C">
              <w:rPr>
                <w:rFonts w:cstheme="minorHAnsi"/>
                <w:b/>
                <w:strike/>
                <w:color w:val="00B050"/>
                <w:sz w:val="18"/>
                <w:szCs w:val="18"/>
                <w:u w:val="single"/>
              </w:rPr>
              <w:t>Forma a spôsob preukázania splnenia PPP</w:t>
            </w:r>
            <w:r w:rsidR="002528F7" w:rsidRPr="0073260C">
              <w:rPr>
                <w:rFonts w:cstheme="minorHAnsi"/>
                <w:b/>
                <w:i/>
                <w:strike/>
                <w:color w:val="00B050"/>
                <w:sz w:val="14"/>
                <w:szCs w:val="14"/>
                <w:u w:val="single"/>
              </w:rPr>
              <w:t xml:space="preserve"> </w:t>
            </w:r>
          </w:p>
          <w:p w14:paraId="17392191" w14:textId="5289325A" w:rsidR="004A1C34" w:rsidRPr="0073260C" w:rsidRDefault="004A1C34" w:rsidP="004800B7">
            <w:pPr>
              <w:pStyle w:val="Odsekzoznamu"/>
              <w:numPr>
                <w:ilvl w:val="0"/>
                <w:numId w:val="231"/>
              </w:numPr>
              <w:tabs>
                <w:tab w:val="left" w:pos="289"/>
              </w:tabs>
              <w:spacing w:after="0" w:line="240" w:lineRule="auto"/>
              <w:ind w:hanging="642"/>
              <w:jc w:val="both"/>
              <w:rPr>
                <w:rFonts w:cstheme="minorHAnsi"/>
                <w:bCs/>
                <w:strike/>
                <w:color w:val="00B050"/>
                <w:sz w:val="16"/>
                <w:szCs w:val="16"/>
                <w:lang w:eastAsia="sk-SK"/>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05C96550" w14:textId="33FDA9E0" w:rsidR="004A1C34" w:rsidRPr="0073260C" w:rsidRDefault="002528F7" w:rsidP="00965A34">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21DB36B" w14:textId="55A80536" w:rsidR="004A1C34" w:rsidRPr="0073260C" w:rsidRDefault="002528F7"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zmysle dokumentácie uvedenej</w:t>
            </w:r>
            <w:r w:rsidR="004A1C34" w:rsidRPr="0073260C">
              <w:rPr>
                <w:rFonts w:cstheme="minorHAnsi"/>
                <w:strike/>
                <w:color w:val="00B050"/>
                <w:sz w:val="16"/>
                <w:szCs w:val="16"/>
              </w:rPr>
              <w:t xml:space="preserve"> v časti „Forma a spôsob preukázania splnenia PPP“</w:t>
            </w:r>
          </w:p>
        </w:tc>
      </w:tr>
      <w:tr w:rsidR="0073260C" w:rsidRPr="0073260C" w14:paraId="2906EFA5" w14:textId="77777777" w:rsidTr="00965A34">
        <w:trPr>
          <w:trHeight w:val="284"/>
        </w:trPr>
        <w:tc>
          <w:tcPr>
            <w:tcW w:w="222" w:type="pct"/>
            <w:gridSpan w:val="2"/>
            <w:vMerge/>
            <w:shd w:val="clear" w:color="auto" w:fill="FFFFFF" w:themeFill="background1"/>
            <w:vAlign w:val="center"/>
          </w:tcPr>
          <w:p w14:paraId="54487EA8" w14:textId="77777777" w:rsidR="004A1C34" w:rsidRPr="0073260C" w:rsidRDefault="004A1C34" w:rsidP="00965A34">
            <w:pPr>
              <w:spacing w:after="0" w:line="240" w:lineRule="auto"/>
              <w:jc w:val="center"/>
              <w:rPr>
                <w:rFonts w:cstheme="minorHAnsi"/>
                <w:strike/>
                <w:color w:val="00B050"/>
                <w:sz w:val="18"/>
                <w:szCs w:val="18"/>
              </w:rPr>
            </w:pPr>
          </w:p>
        </w:tc>
        <w:tc>
          <w:tcPr>
            <w:tcW w:w="427" w:type="pct"/>
            <w:vMerge/>
            <w:shd w:val="clear" w:color="auto" w:fill="FFFFFF" w:themeFill="background1"/>
            <w:vAlign w:val="center"/>
          </w:tcPr>
          <w:p w14:paraId="7C2FCB5E" w14:textId="77777777" w:rsidR="004A1C34" w:rsidRPr="0073260C" w:rsidRDefault="004A1C34" w:rsidP="00965A34">
            <w:pPr>
              <w:pStyle w:val="Default"/>
              <w:jc w:val="center"/>
              <w:rPr>
                <w:rFonts w:asciiTheme="minorHAnsi" w:hAnsiTheme="minorHAnsi" w:cstheme="minorHAnsi"/>
                <w:b/>
                <w:bCs/>
                <w:strike/>
                <w:color w:val="00B050"/>
                <w:sz w:val="18"/>
                <w:szCs w:val="18"/>
              </w:rPr>
            </w:pPr>
          </w:p>
        </w:tc>
        <w:tc>
          <w:tcPr>
            <w:tcW w:w="4351" w:type="pct"/>
            <w:shd w:val="clear" w:color="auto" w:fill="FFFFFF" w:themeFill="background1"/>
            <w:vAlign w:val="center"/>
          </w:tcPr>
          <w:p w14:paraId="368367DC" w14:textId="77777777" w:rsidR="004A1C34" w:rsidRPr="0073260C" w:rsidRDefault="004A1C34" w:rsidP="00965A34">
            <w:pPr>
              <w:spacing w:after="0" w:line="240" w:lineRule="auto"/>
              <w:rPr>
                <w:rFonts w:cstheme="minorHAnsi"/>
                <w:b/>
                <w:bCs/>
                <w:strike/>
                <w:color w:val="00B050"/>
                <w:sz w:val="16"/>
                <w:szCs w:val="16"/>
              </w:rPr>
            </w:pPr>
            <w:r w:rsidRPr="0073260C">
              <w:rPr>
                <w:rFonts w:cstheme="minorHAnsi"/>
                <w:b/>
                <w:bCs/>
                <w:strike/>
                <w:color w:val="00B050"/>
                <w:sz w:val="16"/>
                <w:szCs w:val="16"/>
              </w:rPr>
              <w:t>3.1.3 Intenzita pomoci</w:t>
            </w:r>
          </w:p>
          <w:p w14:paraId="6A3425D5" w14:textId="77777777" w:rsidR="004A1C34" w:rsidRPr="0073260C" w:rsidRDefault="004A1C34" w:rsidP="00965A34">
            <w:pPr>
              <w:pStyle w:val="Standard"/>
              <w:tabs>
                <w:tab w:val="left" w:pos="709"/>
              </w:tabs>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Intenzita podpory (pomoci) je v súlade s intenzitou pomoci v zmysle  stratégie CLLD uvedenej vo výzve (časť Financovanie projektu), pričom výška podpory môže byť do 100% oprávnených výdavkov.</w:t>
            </w:r>
          </w:p>
          <w:p w14:paraId="01CA26CE" w14:textId="77777777" w:rsidR="002528F7" w:rsidRPr="0073260C" w:rsidRDefault="004A1C34" w:rsidP="00965A34">
            <w:pPr>
              <w:spacing w:after="0" w:line="240" w:lineRule="auto"/>
              <w:rPr>
                <w:rFonts w:cstheme="minorHAnsi"/>
                <w:b/>
                <w:i/>
                <w:strike/>
                <w:color w:val="00B050"/>
                <w:sz w:val="14"/>
                <w:szCs w:val="14"/>
                <w:u w:val="single"/>
              </w:rPr>
            </w:pPr>
            <w:r w:rsidRPr="0073260C">
              <w:rPr>
                <w:rFonts w:cstheme="minorHAnsi"/>
                <w:b/>
                <w:strike/>
                <w:color w:val="00B050"/>
                <w:sz w:val="18"/>
                <w:szCs w:val="18"/>
                <w:u w:val="single"/>
              </w:rPr>
              <w:t>Forma a spôsob preukázania splnenia PPP</w:t>
            </w:r>
            <w:r w:rsidR="002528F7" w:rsidRPr="0073260C">
              <w:rPr>
                <w:rFonts w:cstheme="minorHAnsi"/>
                <w:b/>
                <w:i/>
                <w:strike/>
                <w:color w:val="00B050"/>
                <w:sz w:val="14"/>
                <w:szCs w:val="14"/>
                <w:u w:val="single"/>
              </w:rPr>
              <w:t xml:space="preserve"> </w:t>
            </w:r>
          </w:p>
          <w:p w14:paraId="3E9CE1F2" w14:textId="48F90FF2" w:rsidR="004A1C34" w:rsidRPr="0073260C" w:rsidRDefault="004A1C34" w:rsidP="004800B7">
            <w:pPr>
              <w:pStyle w:val="Odsekzoznamu"/>
              <w:numPr>
                <w:ilvl w:val="0"/>
                <w:numId w:val="222"/>
              </w:numPr>
              <w:spacing w:after="0" w:line="240" w:lineRule="auto"/>
              <w:ind w:left="220" w:hanging="220"/>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2394DDFA" w14:textId="07CD3D64" w:rsidR="004A1C34" w:rsidRPr="0073260C" w:rsidRDefault="002528F7" w:rsidP="00965A34">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97DC54D" w14:textId="40FF7331" w:rsidR="004A1C34" w:rsidRPr="0073260C" w:rsidRDefault="002528F7"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dokumentácie uvedenej v časti</w:t>
            </w:r>
            <w:r w:rsidR="004A1C34" w:rsidRPr="0073260C">
              <w:rPr>
                <w:rFonts w:cstheme="minorHAnsi"/>
                <w:strike/>
                <w:color w:val="00B050"/>
                <w:sz w:val="16"/>
                <w:szCs w:val="16"/>
              </w:rPr>
              <w:t xml:space="preserve"> „Forma a spôsob preukázania splnenia PPP“</w:t>
            </w:r>
          </w:p>
        </w:tc>
      </w:tr>
      <w:tr w:rsidR="0073260C" w:rsidRPr="0073260C" w14:paraId="5B83A3FE" w14:textId="77777777" w:rsidTr="00965A34">
        <w:trPr>
          <w:trHeight w:val="284"/>
        </w:trPr>
        <w:tc>
          <w:tcPr>
            <w:tcW w:w="5000" w:type="pct"/>
            <w:gridSpan w:val="4"/>
            <w:shd w:val="clear" w:color="auto" w:fill="FFE599" w:themeFill="accent4" w:themeFillTint="66"/>
            <w:vAlign w:val="center"/>
          </w:tcPr>
          <w:p w14:paraId="10605AAF" w14:textId="68A9E0B3" w:rsidR="002E736F" w:rsidRPr="0073260C" w:rsidRDefault="002E736F" w:rsidP="00965A34">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4. PODMIENKA VYPLÝVAJÚCA Z OSOBITNÝCH PREDPISOV</w:t>
            </w:r>
          </w:p>
        </w:tc>
      </w:tr>
      <w:tr w:rsidR="0073260C" w:rsidRPr="0073260C" w14:paraId="410EFC59" w14:textId="77777777" w:rsidTr="00965A34">
        <w:trPr>
          <w:trHeight w:val="284"/>
        </w:trPr>
        <w:tc>
          <w:tcPr>
            <w:tcW w:w="222" w:type="pct"/>
            <w:gridSpan w:val="2"/>
            <w:shd w:val="clear" w:color="auto" w:fill="FFF2CC" w:themeFill="accent4" w:themeFillTint="33"/>
            <w:vAlign w:val="center"/>
          </w:tcPr>
          <w:p w14:paraId="15E71E44" w14:textId="043125DB" w:rsidR="004A1C34" w:rsidRPr="0073260C" w:rsidRDefault="004A1C34" w:rsidP="00965A34">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78" w:type="pct"/>
            <w:gridSpan w:val="2"/>
            <w:shd w:val="clear" w:color="auto" w:fill="FFF2CC" w:themeFill="accent4" w:themeFillTint="33"/>
            <w:vAlign w:val="center"/>
          </w:tcPr>
          <w:p w14:paraId="0D4C3EB9" w14:textId="3A34527E" w:rsidR="004A1C34" w:rsidRPr="0073260C" w:rsidRDefault="002528F7" w:rsidP="00965A34">
            <w:pPr>
              <w:pStyle w:val="Default"/>
              <w:jc w:val="center"/>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Podmienka poskytnutia príspevku (PPP) a jej popis  </w:t>
            </w:r>
          </w:p>
        </w:tc>
      </w:tr>
      <w:tr w:rsidR="0073260C" w:rsidRPr="0073260C" w14:paraId="556F61E2" w14:textId="77777777" w:rsidTr="00965A34">
        <w:trPr>
          <w:trHeight w:val="284"/>
        </w:trPr>
        <w:tc>
          <w:tcPr>
            <w:tcW w:w="222" w:type="pct"/>
            <w:gridSpan w:val="2"/>
            <w:shd w:val="clear" w:color="auto" w:fill="FFFFFF" w:themeFill="background1"/>
            <w:vAlign w:val="center"/>
          </w:tcPr>
          <w:p w14:paraId="4602B636" w14:textId="2CDC1EF9" w:rsidR="004A1C34" w:rsidRPr="0073260C" w:rsidRDefault="004A1C34" w:rsidP="00965A34">
            <w:pPr>
              <w:spacing w:after="0" w:line="240" w:lineRule="auto"/>
              <w:jc w:val="center"/>
              <w:rPr>
                <w:rFonts w:cstheme="minorHAnsi"/>
                <w:b/>
                <w:strike/>
                <w:color w:val="00B050"/>
                <w:sz w:val="16"/>
                <w:szCs w:val="16"/>
              </w:rPr>
            </w:pPr>
            <w:r w:rsidRPr="0073260C">
              <w:rPr>
                <w:rFonts w:cstheme="minorHAnsi"/>
                <w:b/>
                <w:strike/>
                <w:color w:val="00B050"/>
                <w:sz w:val="16"/>
                <w:szCs w:val="16"/>
              </w:rPr>
              <w:t>4.1</w:t>
            </w:r>
          </w:p>
        </w:tc>
        <w:tc>
          <w:tcPr>
            <w:tcW w:w="4778" w:type="pct"/>
            <w:gridSpan w:val="2"/>
            <w:shd w:val="clear" w:color="auto" w:fill="FFFFFF" w:themeFill="background1"/>
            <w:vAlign w:val="center"/>
          </w:tcPr>
          <w:p w14:paraId="2D66581D" w14:textId="77777777" w:rsidR="004A1C34" w:rsidRPr="0073260C" w:rsidRDefault="004A1C34" w:rsidP="00965A34">
            <w:pPr>
              <w:pStyle w:val="Default"/>
              <w:rPr>
                <w:rFonts w:asciiTheme="minorHAnsi" w:hAnsiTheme="minorHAnsi" w:cstheme="minorHAnsi"/>
                <w:b/>
                <w:bCs/>
                <w:strike/>
                <w:color w:val="00B050"/>
                <w:sz w:val="18"/>
                <w:szCs w:val="18"/>
              </w:rPr>
            </w:pPr>
            <w:r w:rsidRPr="0073260C">
              <w:rPr>
                <w:rFonts w:asciiTheme="minorHAnsi" w:hAnsiTheme="minorHAnsi" w:cstheme="minorHAnsi"/>
                <w:b/>
                <w:strike/>
                <w:color w:val="00B050"/>
                <w:sz w:val="18"/>
                <w:szCs w:val="18"/>
              </w:rPr>
              <w:t xml:space="preserve">Podmienky týkajúce sa štátnej pomoci a vyplývajúce zo schém štátnej pomoci/pomoci de </w:t>
            </w:r>
            <w:proofErr w:type="spellStart"/>
            <w:r w:rsidRPr="0073260C">
              <w:rPr>
                <w:rFonts w:asciiTheme="minorHAnsi" w:hAnsiTheme="minorHAnsi" w:cstheme="minorHAnsi"/>
                <w:b/>
                <w:strike/>
                <w:color w:val="00B050"/>
                <w:sz w:val="18"/>
                <w:szCs w:val="18"/>
              </w:rPr>
              <w:t>minimis</w:t>
            </w:r>
            <w:proofErr w:type="spellEnd"/>
          </w:p>
          <w:p w14:paraId="4A4F16AB" w14:textId="1FCA3350" w:rsidR="004A1C34" w:rsidRPr="0073260C" w:rsidRDefault="004A1C34" w:rsidP="00965A34">
            <w:pPr>
              <w:pStyle w:val="Default"/>
              <w:keepLines/>
              <w:widowControl w:val="0"/>
              <w:ind w:left="2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ktorá je prílohou predmetnej výzvy. </w:t>
            </w:r>
          </w:p>
          <w:p w14:paraId="5725788F" w14:textId="3A6A8B2C" w:rsidR="004A1C34" w:rsidRPr="0073260C" w:rsidRDefault="004A1C34" w:rsidP="00965A34">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Ak žiadateľ/prijímateľ nedodrží všetky podmienky poskytnutia príspevku vyplývajúce zo schémy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C184439" w14:textId="33C4CBC6" w:rsidR="004A1C34" w:rsidRPr="0073260C" w:rsidRDefault="004A1C34" w:rsidP="00965A34">
            <w:pPr>
              <w:pStyle w:val="Textkomentra"/>
              <w:spacing w:after="0" w:line="240" w:lineRule="auto"/>
              <w:jc w:val="both"/>
              <w:rPr>
                <w:rFonts w:cstheme="minorHAnsi"/>
                <w:i/>
                <w:strike/>
                <w:color w:val="00B050"/>
                <w:sz w:val="16"/>
                <w:szCs w:val="16"/>
              </w:rPr>
            </w:pPr>
            <w:r w:rsidRPr="0073260C">
              <w:rPr>
                <w:rFonts w:cstheme="minorHAnsi"/>
                <w:i/>
                <w:strike/>
                <w:color w:val="00B050"/>
                <w:sz w:val="16"/>
                <w:szCs w:val="16"/>
              </w:rPr>
              <w:t xml:space="preserve">V prípade oprávnených operácií v rámci tohto </w:t>
            </w:r>
            <w:proofErr w:type="spellStart"/>
            <w:r w:rsidRPr="0073260C">
              <w:rPr>
                <w:rFonts w:cstheme="minorHAnsi"/>
                <w:i/>
                <w:strike/>
                <w:color w:val="00B050"/>
                <w:sz w:val="16"/>
                <w:szCs w:val="16"/>
              </w:rPr>
              <w:t>podopatrenia</w:t>
            </w:r>
            <w:proofErr w:type="spellEnd"/>
            <w:r w:rsidRPr="0073260C">
              <w:rPr>
                <w:rFonts w:cstheme="minorHAnsi"/>
                <w:i/>
                <w:strike/>
                <w:color w:val="00B050"/>
                <w:sz w:val="16"/>
                <w:szCs w:val="16"/>
              </w:rPr>
              <w:t xml:space="preserve"> je maximálna výška minimálnej pomoci na jeden oprávnený projekt 100 000 Eur, za predpokladu dodržania stropov uvedených v schéme de </w:t>
            </w:r>
            <w:proofErr w:type="spellStart"/>
            <w:r w:rsidRPr="0073260C">
              <w:rPr>
                <w:rFonts w:cstheme="minorHAnsi"/>
                <w:i/>
                <w:strike/>
                <w:color w:val="00B050"/>
                <w:sz w:val="16"/>
                <w:szCs w:val="16"/>
              </w:rPr>
              <w:t>minimis</w:t>
            </w:r>
            <w:proofErr w:type="spellEnd"/>
            <w:r w:rsidRPr="0073260C">
              <w:rPr>
                <w:rFonts w:cstheme="minorHAnsi"/>
                <w:i/>
                <w:strike/>
                <w:color w:val="00B050"/>
                <w:sz w:val="16"/>
                <w:szCs w:val="16"/>
              </w:rPr>
              <w:t xml:space="preserve"> (</w:t>
            </w:r>
            <w:r w:rsidRPr="0073260C">
              <w:rPr>
                <w:rFonts w:cstheme="minorHAnsi"/>
                <w:b/>
                <w:bCs/>
                <w:strike/>
                <w:color w:val="00B050"/>
                <w:sz w:val="16"/>
                <w:szCs w:val="16"/>
              </w:rPr>
              <w:t xml:space="preserve">DM – 4/2018 </w:t>
            </w:r>
            <w:r w:rsidR="009E71D8" w:rsidRPr="0073260C">
              <w:rPr>
                <w:rFonts w:cstheme="minorHAnsi"/>
                <w:b/>
                <w:bCs/>
                <w:strike/>
                <w:color w:val="00B050"/>
                <w:sz w:val="16"/>
                <w:szCs w:val="16"/>
              </w:rPr>
              <w:t xml:space="preserve">v platnom znení </w:t>
            </w:r>
            <w:r w:rsidRPr="0073260C">
              <w:rPr>
                <w:rFonts w:cstheme="minorHAnsi"/>
                <w:b/>
                <w:bCs/>
                <w:strike/>
                <w:color w:val="00B050"/>
                <w:sz w:val="16"/>
                <w:szCs w:val="16"/>
              </w:rPr>
              <w:t>) v</w:t>
            </w:r>
            <w:r w:rsidRPr="0073260C">
              <w:rPr>
                <w:rFonts w:cstheme="minorHAnsi"/>
                <w:i/>
                <w:strike/>
                <w:color w:val="00B050"/>
                <w:sz w:val="16"/>
                <w:szCs w:val="16"/>
              </w:rPr>
              <w:t> bodoch J.1, (200 000) resp. J.2(100 000) Uvedené platí pre celé územie Slovenskej republiky.</w:t>
            </w:r>
          </w:p>
          <w:p w14:paraId="2C8DAA26" w14:textId="77777777" w:rsidR="004A1C34" w:rsidRPr="0073260C" w:rsidRDefault="004A1C34" w:rsidP="00965A34">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 xml:space="preserve">Forma a spôsob preukázania splnenia PPP </w:t>
            </w:r>
          </w:p>
          <w:p w14:paraId="518AC2FF" w14:textId="2D36156D" w:rsidR="004A1C34" w:rsidRPr="0073260C" w:rsidRDefault="004A1C34" w:rsidP="004800B7">
            <w:pPr>
              <w:pStyle w:val="Default"/>
              <w:keepLines/>
              <w:widowControl w:val="0"/>
              <w:numPr>
                <w:ilvl w:val="0"/>
                <w:numId w:val="232"/>
              </w:numPr>
              <w:ind w:left="293" w:hanging="284"/>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15 - Čestné vyhlásenie žiadateľa)</w:t>
            </w:r>
          </w:p>
          <w:p w14:paraId="5367A081" w14:textId="6500E0B2" w:rsidR="004A1C34" w:rsidRPr="0073260C" w:rsidRDefault="002528F7" w:rsidP="00965A34">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0F6A117B" w14:textId="77777777" w:rsidR="002528F7" w:rsidRPr="0073260C" w:rsidRDefault="002528F7" w:rsidP="004800B7">
            <w:pPr>
              <w:pStyle w:val="Odsekzoznamu"/>
              <w:numPr>
                <w:ilvl w:val="0"/>
                <w:numId w:val="407"/>
              </w:numPr>
              <w:spacing w:after="0" w:line="240" w:lineRule="auto"/>
              <w:ind w:left="151" w:hanging="151"/>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PPP"</w:t>
            </w:r>
          </w:p>
          <w:p w14:paraId="732D6257" w14:textId="15349BD4" w:rsidR="002528F7" w:rsidRPr="0073260C" w:rsidRDefault="002528F7" w:rsidP="004800B7">
            <w:pPr>
              <w:pStyle w:val="Odsekzoznamu"/>
              <w:numPr>
                <w:ilvl w:val="0"/>
                <w:numId w:val="407"/>
              </w:numPr>
              <w:spacing w:after="0" w:line="240" w:lineRule="auto"/>
              <w:ind w:left="151" w:hanging="151"/>
              <w:rPr>
                <w:rFonts w:cstheme="minorHAnsi"/>
                <w:strike/>
                <w:color w:val="00B050"/>
                <w:sz w:val="16"/>
                <w:szCs w:val="16"/>
              </w:rPr>
            </w:pPr>
            <w:r w:rsidRPr="0073260C">
              <w:rPr>
                <w:rFonts w:cstheme="minorHAnsi"/>
                <w:strike/>
                <w:color w:val="00B050"/>
                <w:sz w:val="16"/>
                <w:szCs w:val="16"/>
              </w:rPr>
              <w:t xml:space="preserve">overenie v priebehu implementácie projektu v zmysle platnej schémy de </w:t>
            </w:r>
            <w:proofErr w:type="spellStart"/>
            <w:r w:rsidRPr="0073260C">
              <w:rPr>
                <w:rFonts w:cstheme="minorHAnsi"/>
                <w:strike/>
                <w:color w:val="00B050"/>
                <w:sz w:val="16"/>
                <w:szCs w:val="16"/>
              </w:rPr>
              <w:t>minimis</w:t>
            </w:r>
            <w:proofErr w:type="spellEnd"/>
            <w:r w:rsidRPr="0073260C">
              <w:rPr>
                <w:rFonts w:cstheme="minorHAnsi"/>
                <w:strike/>
                <w:color w:val="00B050"/>
                <w:sz w:val="16"/>
                <w:szCs w:val="16"/>
              </w:rPr>
              <w:t xml:space="preserve"> „Vyhlásenie príjemcu minimálnej pomoci“ predložený prostredníctvom prijímateľa NFP na PPA pred realizáciou aktivity</w:t>
            </w:r>
          </w:p>
          <w:p w14:paraId="66A7FBAF" w14:textId="6B6F1A49" w:rsidR="004A1C34" w:rsidRPr="0073260C" w:rsidRDefault="002528F7" w:rsidP="004800B7">
            <w:pPr>
              <w:pStyle w:val="Odsekzoznamu"/>
              <w:numPr>
                <w:ilvl w:val="0"/>
                <w:numId w:val="407"/>
              </w:numPr>
              <w:tabs>
                <w:tab w:val="left" w:pos="567"/>
              </w:tabs>
              <w:spacing w:after="0" w:line="240" w:lineRule="auto"/>
              <w:ind w:left="151" w:hanging="151"/>
              <w:jc w:val="both"/>
              <w:rPr>
                <w:rFonts w:cstheme="minorHAnsi"/>
                <w:b/>
                <w:strike/>
                <w:color w:val="00B050"/>
                <w:sz w:val="16"/>
                <w:szCs w:val="16"/>
                <w:u w:val="single"/>
              </w:rPr>
            </w:pPr>
            <w:r w:rsidRPr="0073260C">
              <w:rPr>
                <w:rFonts w:cstheme="minorHAnsi"/>
                <w:strike/>
                <w:color w:val="00B050"/>
                <w:sz w:val="16"/>
                <w:szCs w:val="16"/>
              </w:rPr>
              <w:t xml:space="preserve">overenie v priebehu implementácie projektu v zmysle platnej schémy de </w:t>
            </w:r>
            <w:proofErr w:type="spellStart"/>
            <w:r w:rsidRPr="0073260C">
              <w:rPr>
                <w:rFonts w:cstheme="minorHAnsi"/>
                <w:strike/>
                <w:color w:val="00B050"/>
                <w:sz w:val="16"/>
                <w:szCs w:val="16"/>
              </w:rPr>
              <w:t>minimis</w:t>
            </w:r>
            <w:proofErr w:type="spellEnd"/>
            <w:r w:rsidRPr="0073260C">
              <w:rPr>
                <w:rFonts w:cstheme="minorHAnsi"/>
                <w:strike/>
                <w:color w:val="00B050"/>
                <w:sz w:val="16"/>
                <w:szCs w:val="16"/>
              </w:rPr>
              <w:t xml:space="preserve"> „Vyhlásenie príjemcu minimálnej pomoci“ v priebehu implementácie projektu </w:t>
            </w:r>
          </w:p>
        </w:tc>
      </w:tr>
      <w:tr w:rsidR="0073260C" w:rsidRPr="0073260C" w14:paraId="5B6B4C4F" w14:textId="77777777" w:rsidTr="00965A34">
        <w:trPr>
          <w:trHeight w:val="284"/>
        </w:trPr>
        <w:tc>
          <w:tcPr>
            <w:tcW w:w="222" w:type="pct"/>
            <w:gridSpan w:val="2"/>
            <w:shd w:val="clear" w:color="auto" w:fill="FFFFFF" w:themeFill="background1"/>
            <w:vAlign w:val="center"/>
          </w:tcPr>
          <w:p w14:paraId="0703D0EF" w14:textId="1F5EEC78" w:rsidR="004A1C34" w:rsidRPr="0073260C" w:rsidRDefault="004A1C34" w:rsidP="00965A34">
            <w:pPr>
              <w:spacing w:after="0" w:line="240" w:lineRule="auto"/>
              <w:jc w:val="center"/>
              <w:rPr>
                <w:rFonts w:cstheme="minorHAnsi"/>
                <w:b/>
                <w:strike/>
                <w:color w:val="00B050"/>
                <w:sz w:val="16"/>
                <w:szCs w:val="16"/>
              </w:rPr>
            </w:pPr>
            <w:r w:rsidRPr="0073260C">
              <w:rPr>
                <w:rFonts w:cstheme="minorHAnsi"/>
                <w:b/>
                <w:strike/>
                <w:color w:val="00B050"/>
                <w:sz w:val="16"/>
                <w:szCs w:val="16"/>
              </w:rPr>
              <w:t>4.2</w:t>
            </w:r>
          </w:p>
        </w:tc>
        <w:tc>
          <w:tcPr>
            <w:tcW w:w="4778" w:type="pct"/>
            <w:gridSpan w:val="2"/>
            <w:shd w:val="clear" w:color="auto" w:fill="FFFFFF" w:themeFill="background1"/>
            <w:vAlign w:val="center"/>
          </w:tcPr>
          <w:p w14:paraId="4259133C" w14:textId="77777777" w:rsidR="004A1C34" w:rsidRPr="0073260C" w:rsidRDefault="004A1C34" w:rsidP="00965A34">
            <w:pPr>
              <w:pStyle w:val="Default"/>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Výpočet intenzity pomoci</w:t>
            </w:r>
          </w:p>
          <w:p w14:paraId="0F8457D5" w14:textId="73091007" w:rsidR="004A1C34" w:rsidRPr="0073260C" w:rsidRDefault="004A1C34" w:rsidP="00965A34">
            <w:pPr>
              <w:pStyle w:val="Default"/>
              <w:keepLines/>
              <w:widowControl w:val="0"/>
              <w:jc w:val="both"/>
              <w:rPr>
                <w:rStyle w:val="Hypertextovprepojenie"/>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4" w:history="1">
              <w:r w:rsidRPr="0073260C">
                <w:rPr>
                  <w:rStyle w:val="Hypertextovprepojenie"/>
                  <w:rFonts w:asciiTheme="minorHAnsi" w:hAnsiTheme="minorHAnsi" w:cstheme="minorHAnsi"/>
                  <w:strike/>
                  <w:color w:val="00B050"/>
                  <w:sz w:val="16"/>
                  <w:szCs w:val="16"/>
                </w:rPr>
                <w:t>www.statnapomoc.sk</w:t>
              </w:r>
            </w:hyperlink>
            <w:r w:rsidRPr="0073260C">
              <w:rPr>
                <w:rStyle w:val="Hypertextovprepojenie"/>
                <w:rFonts w:asciiTheme="minorHAnsi" w:hAnsiTheme="minorHAnsi" w:cstheme="minorHAnsi"/>
                <w:strike/>
                <w:color w:val="00B050"/>
                <w:sz w:val="16"/>
                <w:szCs w:val="16"/>
              </w:rPr>
              <w:t>.</w:t>
            </w:r>
          </w:p>
          <w:p w14:paraId="36A4FF7C" w14:textId="77777777" w:rsidR="004A1C34" w:rsidRPr="0073260C" w:rsidRDefault="004A1C34" w:rsidP="00965A34">
            <w:pPr>
              <w:pStyle w:val="Default"/>
              <w:keepLines/>
              <w:widowControl w:val="0"/>
              <w:rPr>
                <w:rFonts w:asciiTheme="minorHAnsi" w:hAnsiTheme="minorHAnsi" w:cstheme="minorHAnsi"/>
                <w:b/>
                <w:i/>
                <w:strike/>
                <w:color w:val="00B050"/>
                <w:sz w:val="16"/>
                <w:szCs w:val="16"/>
                <w:u w:val="single"/>
              </w:rPr>
            </w:pPr>
            <w:r w:rsidRPr="0073260C">
              <w:rPr>
                <w:rFonts w:asciiTheme="minorHAnsi" w:hAnsiTheme="minorHAnsi" w:cstheme="minorHAnsi"/>
                <w:b/>
                <w:strike/>
                <w:color w:val="00B050"/>
                <w:sz w:val="16"/>
                <w:szCs w:val="16"/>
                <w:u w:val="single"/>
              </w:rPr>
              <w:t>Forma a spôsob preukázania splnenia PPP</w:t>
            </w:r>
            <w:r w:rsidRPr="0073260C">
              <w:rPr>
                <w:rFonts w:asciiTheme="minorHAnsi" w:hAnsiTheme="minorHAnsi" w:cstheme="minorHAnsi"/>
                <w:b/>
                <w:i/>
                <w:strike/>
                <w:color w:val="00B050"/>
                <w:sz w:val="16"/>
                <w:szCs w:val="16"/>
                <w:u w:val="single"/>
              </w:rPr>
              <w:t xml:space="preserve"> </w:t>
            </w:r>
          </w:p>
          <w:p w14:paraId="22DCDB8E" w14:textId="199FD3F9" w:rsidR="004A1C34" w:rsidRPr="0073260C" w:rsidRDefault="004A1C34" w:rsidP="004800B7">
            <w:pPr>
              <w:pStyle w:val="Default"/>
              <w:keepLines/>
              <w:widowControl w:val="0"/>
              <w:numPr>
                <w:ilvl w:val="0"/>
                <w:numId w:val="232"/>
              </w:numPr>
              <w:ind w:left="207" w:hanging="207"/>
              <w:jc w:val="both"/>
              <w:rPr>
                <w:rStyle w:val="Hypertextovprepojenie"/>
                <w:rFonts w:asciiTheme="minorHAnsi" w:hAnsiTheme="minorHAnsi" w:cstheme="minorHAnsi"/>
                <w:b/>
                <w:strike/>
                <w:color w:val="00B050"/>
                <w:sz w:val="16"/>
                <w:szCs w:val="16"/>
                <w:u w:val="none"/>
              </w:rPr>
            </w:pPr>
            <w:r w:rsidRPr="0073260C">
              <w:rPr>
                <w:rFonts w:asciiTheme="minorHAnsi" w:hAnsiTheme="minorHAnsi" w:cstheme="minorHAnsi"/>
                <w:strike/>
                <w:color w:val="00B050"/>
                <w:sz w:val="16"/>
                <w:szCs w:val="16"/>
              </w:rPr>
              <w:t xml:space="preserve">Výpočet diskontovanej výšky pomoci pri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(len v prípade, že je známy počet a časový horizont predkladania </w:t>
            </w:r>
            <w:proofErr w:type="spellStart"/>
            <w:r w:rsidRPr="0073260C">
              <w:rPr>
                <w:rFonts w:asciiTheme="minorHAnsi" w:hAnsiTheme="minorHAnsi" w:cstheme="minorHAnsi"/>
                <w:strike/>
                <w:color w:val="00B050"/>
                <w:sz w:val="16"/>
                <w:szCs w:val="16"/>
              </w:rPr>
              <w:t>ŽoP</w:t>
            </w:r>
            <w:proofErr w:type="spellEnd"/>
            <w:r w:rsidRPr="0073260C">
              <w:rPr>
                <w:rFonts w:asciiTheme="minorHAnsi" w:hAnsiTheme="minorHAnsi" w:cstheme="minorHAnsi"/>
                <w:strike/>
                <w:color w:val="00B050"/>
                <w:sz w:val="16"/>
                <w:szCs w:val="16"/>
              </w:rPr>
              <w:t xml:space="preserve"> a uplatnenia schémy minimálnej pomoci),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0DDFA976" w14:textId="1A25E2EA" w:rsidR="004A1C34" w:rsidRPr="0073260C" w:rsidRDefault="002528F7" w:rsidP="00965A34">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5874C34C" w14:textId="4D36AEED" w:rsidR="004A1C34" w:rsidRPr="0073260C" w:rsidRDefault="004A1C34"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dokument</w:t>
            </w:r>
            <w:r w:rsidR="002528F7" w:rsidRPr="0073260C">
              <w:rPr>
                <w:rFonts w:cstheme="minorHAnsi"/>
                <w:strike/>
                <w:color w:val="00B050"/>
                <w:sz w:val="16"/>
                <w:szCs w:val="16"/>
              </w:rPr>
              <w:t>ácie uvedenej v časti</w:t>
            </w:r>
            <w:r w:rsidRPr="0073260C">
              <w:rPr>
                <w:rFonts w:cstheme="minorHAnsi"/>
                <w:strike/>
                <w:color w:val="00B050"/>
                <w:sz w:val="16"/>
                <w:szCs w:val="16"/>
              </w:rPr>
              <w:t xml:space="preserve"> „Forma a spôsob preukázania splnenia PPP“</w:t>
            </w:r>
          </w:p>
          <w:p w14:paraId="307EB2DF" w14:textId="48FDE098" w:rsidR="004A1C34" w:rsidRPr="0073260C" w:rsidRDefault="004A1C34" w:rsidP="00965A34">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w:t>
            </w:r>
            <w:r w:rsidR="002528F7" w:rsidRPr="0073260C">
              <w:rPr>
                <w:rFonts w:cstheme="minorHAnsi"/>
                <w:b/>
                <w:strike/>
                <w:color w:val="00B050"/>
                <w:sz w:val="18"/>
                <w:szCs w:val="18"/>
                <w:u w:val="single"/>
              </w:rPr>
              <w:t>ín pre preukázanie splnenia PPP</w:t>
            </w:r>
          </w:p>
          <w:p w14:paraId="199099DC" w14:textId="7714EB96" w:rsidR="004A1C34" w:rsidRPr="0073260C" w:rsidRDefault="004A1C34" w:rsidP="004800B7">
            <w:pPr>
              <w:pStyle w:val="Default"/>
              <w:keepLines/>
              <w:widowControl w:val="0"/>
              <w:numPr>
                <w:ilvl w:val="0"/>
                <w:numId w:val="408"/>
              </w:numPr>
              <w:ind w:left="151" w:hanging="142"/>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 xml:space="preserve">Výpočet diskontovanej výšky pomoci pri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(len v prípade, že je známy počet a časový horizont predkladania </w:t>
            </w:r>
            <w:proofErr w:type="spellStart"/>
            <w:r w:rsidRPr="0073260C">
              <w:rPr>
                <w:rFonts w:asciiTheme="minorHAnsi" w:hAnsiTheme="minorHAnsi" w:cstheme="minorHAnsi"/>
                <w:bCs/>
                <w:strike/>
                <w:color w:val="00B050"/>
                <w:sz w:val="16"/>
                <w:szCs w:val="16"/>
              </w:rPr>
              <w:t>ŽoP</w:t>
            </w:r>
            <w:proofErr w:type="spellEnd"/>
            <w:r w:rsidRPr="0073260C">
              <w:rPr>
                <w:rFonts w:asciiTheme="minorHAnsi" w:hAnsiTheme="minorHAnsi" w:cstheme="minorHAnsi"/>
                <w:bCs/>
                <w:strike/>
                <w:color w:val="00B050"/>
                <w:sz w:val="16"/>
                <w:szCs w:val="16"/>
              </w:rPr>
              <w:t xml:space="preserve"> a uplatnenia schémy minimálnej pomoci) - príloha musí byť predložená riadne spolu so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resp. najneskôr ku dňu doplnenia chýbajúcich náležitostí na základe prvej výzvy na doplnenie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zo strany príslušnej MAS. V prípade predloženia prílohy ku dňu doplnenia chýbajúcich náležitostí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v zmysle výzvy na doplnenie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je možné, aby príloha bola vypracovaná (podpísaná) aj po termíne predloženia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najneskôr ku dňu doplnenia chýbajúcich náležitostí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w:t>
            </w:r>
          </w:p>
        </w:tc>
      </w:tr>
      <w:tr w:rsidR="0073260C" w:rsidRPr="0073260C" w14:paraId="79F68058"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C000"/>
            <w:vAlign w:val="center"/>
          </w:tcPr>
          <w:p w14:paraId="13BAA271" w14:textId="56848F80" w:rsidR="005465A8" w:rsidRPr="0073260C" w:rsidRDefault="005465A8" w:rsidP="00965A34">
            <w:pPr>
              <w:pStyle w:val="Standard"/>
              <w:tabs>
                <w:tab w:val="left" w:pos="709"/>
              </w:tabs>
              <w:jc w:val="center"/>
              <w:rPr>
                <w:rFonts w:asciiTheme="minorHAnsi" w:hAnsiTheme="minorHAnsi" w:cstheme="minorHAnsi"/>
                <w:b/>
                <w:strike/>
                <w:color w:val="00B050"/>
                <w:sz w:val="28"/>
                <w:szCs w:val="28"/>
              </w:rPr>
            </w:pPr>
            <w:r w:rsidRPr="0073260C">
              <w:rPr>
                <w:rFonts w:asciiTheme="minorHAnsi" w:hAnsiTheme="minorHAnsi" w:cstheme="minorHAnsi"/>
                <w:b/>
                <w:strike/>
                <w:color w:val="00B050"/>
                <w:sz w:val="28"/>
                <w:szCs w:val="28"/>
              </w:rPr>
              <w:t>3</w:t>
            </w:r>
            <w:r w:rsidR="00AB1357" w:rsidRPr="0073260C">
              <w:rPr>
                <w:rFonts w:asciiTheme="minorHAnsi" w:hAnsiTheme="minorHAnsi" w:cstheme="minorHAnsi"/>
                <w:b/>
                <w:strike/>
                <w:color w:val="00B050"/>
                <w:sz w:val="28"/>
                <w:szCs w:val="28"/>
              </w:rPr>
              <w:t>.1.3</w:t>
            </w:r>
            <w:r w:rsidRPr="0073260C">
              <w:rPr>
                <w:rFonts w:asciiTheme="minorHAnsi" w:hAnsiTheme="minorHAnsi" w:cstheme="minorHAnsi"/>
                <w:b/>
                <w:strike/>
                <w:color w:val="00B050"/>
                <w:sz w:val="28"/>
                <w:szCs w:val="28"/>
              </w:rPr>
              <w:t xml:space="preserve"> </w:t>
            </w:r>
            <w:r w:rsidRPr="0073260C">
              <w:rPr>
                <w:rFonts w:asciiTheme="minorHAnsi" w:hAnsiTheme="minorHAnsi" w:cstheme="minorHAnsi"/>
                <w:b/>
                <w:caps/>
                <w:strike/>
                <w:color w:val="00B050"/>
                <w:sz w:val="28"/>
                <w:szCs w:val="28"/>
              </w:rPr>
              <w:t>Kritéria pre výber projektov</w:t>
            </w:r>
          </w:p>
        </w:tc>
      </w:tr>
      <w:tr w:rsidR="0073260C" w:rsidRPr="0073260C" w14:paraId="160C165F"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0A6B220" w14:textId="02256032" w:rsidR="00965A34" w:rsidRPr="0073260C" w:rsidRDefault="005465A8" w:rsidP="00965A34">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VÝBEROVÉ KRITÉRIA PRE VÝBER PROJEKTOV</w:t>
            </w:r>
            <w:r w:rsidR="00965A34" w:rsidRPr="0073260C">
              <w:rPr>
                <w:rStyle w:val="Odkaznapoznmkupodiarou"/>
                <w:rFonts w:asciiTheme="minorHAnsi" w:hAnsiTheme="minorHAnsi" w:cstheme="minorHAnsi"/>
                <w:b/>
                <w:strike/>
                <w:color w:val="00B050"/>
                <w:sz w:val="22"/>
                <w:szCs w:val="22"/>
              </w:rPr>
              <w:footnoteReference w:id="15"/>
            </w:r>
          </w:p>
        </w:tc>
      </w:tr>
      <w:tr w:rsidR="0073260C" w:rsidRPr="0073260C" w14:paraId="2627429B" w14:textId="77777777" w:rsidTr="00965A34">
        <w:trPr>
          <w:trHeight w:val="352"/>
        </w:trPr>
        <w:tc>
          <w:tcPr>
            <w:tcW w:w="156"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C2FC73" w14:textId="77777777" w:rsidR="005465A8" w:rsidRPr="0073260C" w:rsidRDefault="005465A8" w:rsidP="00965A34">
            <w:pPr>
              <w:spacing w:after="0" w:line="240" w:lineRule="auto"/>
              <w:jc w:val="center"/>
              <w:rPr>
                <w:rFonts w:cstheme="minorHAnsi"/>
                <w:b/>
                <w:strike/>
                <w:color w:val="00B050"/>
                <w:sz w:val="18"/>
                <w:szCs w:val="18"/>
              </w:rPr>
            </w:pPr>
            <w:proofErr w:type="spellStart"/>
            <w:r w:rsidRPr="0073260C">
              <w:rPr>
                <w:rFonts w:cstheme="minorHAnsi"/>
                <w:b/>
                <w:strike/>
                <w:color w:val="00B050"/>
                <w:sz w:val="20"/>
              </w:rPr>
              <w:t>P.č</w:t>
            </w:r>
            <w:proofErr w:type="spellEnd"/>
            <w:r w:rsidRPr="0073260C">
              <w:rPr>
                <w:rFonts w:cstheme="minorHAnsi"/>
                <w:b/>
                <w:strike/>
                <w:color w:val="00B050"/>
                <w:sz w:val="20"/>
              </w:rPr>
              <w:t>.</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B5BA720" w14:textId="77777777" w:rsidR="005465A8" w:rsidRPr="0073260C" w:rsidRDefault="005465A8" w:rsidP="00965A34">
            <w:pPr>
              <w:spacing w:after="0" w:line="240" w:lineRule="auto"/>
              <w:jc w:val="center"/>
              <w:rPr>
                <w:rFonts w:cstheme="minorHAnsi"/>
                <w:b/>
                <w:strike/>
                <w:color w:val="00B050"/>
                <w:sz w:val="18"/>
                <w:szCs w:val="18"/>
              </w:rPr>
            </w:pPr>
            <w:r w:rsidRPr="0073260C">
              <w:rPr>
                <w:rFonts w:cstheme="minorHAnsi"/>
                <w:b/>
                <w:strike/>
                <w:color w:val="00B050"/>
                <w:sz w:val="18"/>
                <w:szCs w:val="18"/>
              </w:rPr>
              <w:t>Popis a preukázanie kritéria</w:t>
            </w:r>
          </w:p>
        </w:tc>
      </w:tr>
      <w:tr w:rsidR="0073260C" w:rsidRPr="0073260C" w14:paraId="66868E0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2EED4" w14:textId="77777777" w:rsidR="005465A8" w:rsidRPr="0073260C" w:rsidRDefault="005465A8" w:rsidP="00965A34">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10F88" w14:textId="77777777" w:rsidR="005465A8" w:rsidRPr="0073260C" w:rsidRDefault="005465A8" w:rsidP="00965A34">
            <w:pPr>
              <w:spacing w:after="0" w:line="240" w:lineRule="auto"/>
              <w:rPr>
                <w:rFonts w:cstheme="minorHAnsi"/>
                <w:b/>
                <w:strike/>
                <w:color w:val="00B050"/>
                <w:sz w:val="18"/>
                <w:szCs w:val="18"/>
              </w:rPr>
            </w:pPr>
            <w:r w:rsidRPr="0073260C">
              <w:rPr>
                <w:rFonts w:cstheme="minorHAnsi"/>
                <w:b/>
                <w:strike/>
                <w:color w:val="00B050"/>
                <w:sz w:val="18"/>
                <w:szCs w:val="18"/>
              </w:rPr>
              <w:t xml:space="preserve">Projekt musí byť v súlade s identifikovanými potrebami v PRV a aspoň jednou </w:t>
            </w:r>
            <w:proofErr w:type="spellStart"/>
            <w:r w:rsidRPr="0073260C">
              <w:rPr>
                <w:rFonts w:cstheme="minorHAnsi"/>
                <w:b/>
                <w:strike/>
                <w:color w:val="00B050"/>
                <w:sz w:val="18"/>
                <w:szCs w:val="18"/>
              </w:rPr>
              <w:t>fokusovou</w:t>
            </w:r>
            <w:proofErr w:type="spellEnd"/>
            <w:r w:rsidRPr="0073260C">
              <w:rPr>
                <w:rFonts w:cstheme="minorHAnsi"/>
                <w:b/>
                <w:strike/>
                <w:color w:val="00B050"/>
                <w:sz w:val="18"/>
                <w:szCs w:val="18"/>
              </w:rPr>
              <w:t xml:space="preserve"> oblasťou daného opatrenia</w:t>
            </w:r>
          </w:p>
          <w:p w14:paraId="4FBDD069" w14:textId="77777777" w:rsidR="005465A8" w:rsidRPr="0073260C" w:rsidRDefault="005465A8" w:rsidP="00965A34">
            <w:pPr>
              <w:pStyle w:val="Standard"/>
              <w:tabs>
                <w:tab w:val="left" w:pos="709"/>
              </w:tabs>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Projekt musí byť v súlade s identifikovanými potrebami v PRV a aspoň jednou </w:t>
            </w:r>
            <w:proofErr w:type="spellStart"/>
            <w:r w:rsidRPr="0073260C">
              <w:rPr>
                <w:rFonts w:asciiTheme="minorHAnsi" w:hAnsiTheme="minorHAnsi" w:cstheme="minorHAnsi"/>
                <w:strike/>
                <w:color w:val="00B050"/>
                <w:sz w:val="16"/>
                <w:szCs w:val="16"/>
              </w:rPr>
              <w:t>fokusovou</w:t>
            </w:r>
            <w:proofErr w:type="spellEnd"/>
            <w:r w:rsidRPr="0073260C">
              <w:rPr>
                <w:rFonts w:asciiTheme="minorHAnsi" w:hAnsiTheme="minorHAnsi" w:cstheme="minorHAnsi"/>
                <w:strike/>
                <w:color w:val="00B050"/>
                <w:sz w:val="16"/>
                <w:szCs w:val="16"/>
              </w:rPr>
              <w:t xml:space="preserve"> oblasťou daného opatrenia, resp. </w:t>
            </w:r>
            <w:proofErr w:type="spellStart"/>
            <w:r w:rsidRPr="0073260C">
              <w:rPr>
                <w:rFonts w:asciiTheme="minorHAnsi" w:hAnsiTheme="minorHAnsi" w:cstheme="minorHAnsi"/>
                <w:strike/>
                <w:color w:val="00B050"/>
                <w:sz w:val="16"/>
                <w:szCs w:val="16"/>
              </w:rPr>
              <w:t>fokusovou</w:t>
            </w:r>
            <w:proofErr w:type="spellEnd"/>
            <w:r w:rsidRPr="0073260C">
              <w:rPr>
                <w:rFonts w:asciiTheme="minorHAnsi" w:hAnsiTheme="minorHAnsi" w:cstheme="minorHAnsi"/>
                <w:strike/>
                <w:color w:val="00B050"/>
                <w:sz w:val="16"/>
                <w:szCs w:val="16"/>
              </w:rPr>
              <w:t xml:space="preserve"> oblasťou stratégie CLLD.</w:t>
            </w:r>
          </w:p>
          <w:p w14:paraId="3FF13DA9" w14:textId="77777777" w:rsidR="005465A8" w:rsidRPr="0073260C" w:rsidRDefault="005465A8" w:rsidP="00965A34">
            <w:pPr>
              <w:pStyle w:val="Standard"/>
              <w:tabs>
                <w:tab w:val="left" w:pos="709"/>
              </w:tabs>
              <w:jc w:val="both"/>
              <w:rPr>
                <w:rFonts w:asciiTheme="minorHAnsi" w:hAnsiTheme="minorHAnsi" w:cstheme="minorHAnsi"/>
                <w:b/>
                <w:bCs/>
                <w:i/>
                <w:strike/>
                <w:color w:val="00B050"/>
                <w:sz w:val="16"/>
                <w:szCs w:val="16"/>
                <w:u w:val="single"/>
              </w:rPr>
            </w:pPr>
            <w:r w:rsidRPr="0073260C">
              <w:rPr>
                <w:rFonts w:asciiTheme="minorHAnsi" w:hAnsiTheme="minorHAnsi" w:cstheme="minorHAnsi"/>
                <w:b/>
                <w:strike/>
                <w:color w:val="00B050"/>
                <w:sz w:val="18"/>
                <w:szCs w:val="18"/>
                <w:u w:val="single"/>
              </w:rPr>
              <w:lastRenderedPageBreak/>
              <w:t>Forma a spôsob preukázania splnenia kritéria</w:t>
            </w:r>
            <w:r w:rsidRPr="0073260C">
              <w:rPr>
                <w:rFonts w:asciiTheme="minorHAnsi" w:hAnsiTheme="minorHAnsi" w:cstheme="minorHAnsi"/>
                <w:b/>
                <w:bCs/>
                <w:i/>
                <w:strike/>
                <w:color w:val="00B050"/>
                <w:sz w:val="16"/>
                <w:szCs w:val="16"/>
                <w:u w:val="single"/>
              </w:rPr>
              <w:t xml:space="preserve"> </w:t>
            </w:r>
          </w:p>
          <w:p w14:paraId="24D75D5B" w14:textId="77777777" w:rsidR="005465A8" w:rsidRPr="0073260C" w:rsidRDefault="005465A8" w:rsidP="004800B7">
            <w:pPr>
              <w:pStyle w:val="Odsekzoznamu"/>
              <w:numPr>
                <w:ilvl w:val="0"/>
                <w:numId w:val="164"/>
              </w:numPr>
              <w:spacing w:after="0" w:line="240" w:lineRule="auto"/>
              <w:ind w:left="215" w:hanging="160"/>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7525212E" w14:textId="77777777" w:rsidR="005465A8" w:rsidRPr="0073260C" w:rsidRDefault="005465A8" w:rsidP="00965A34">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2C76D999" w14:textId="77777777" w:rsidR="005465A8" w:rsidRPr="0073260C" w:rsidRDefault="005465A8"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dokumentácie uvedenej v časti „Forma a spôsob preukázania splnenia kritéria“</w:t>
            </w:r>
          </w:p>
        </w:tc>
      </w:tr>
      <w:tr w:rsidR="0073260C" w:rsidRPr="0073260C" w14:paraId="2FFCD99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03C5BC" w14:textId="77777777" w:rsidR="005465A8" w:rsidRPr="0073260C" w:rsidRDefault="005465A8" w:rsidP="00965A34">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2.</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5AEAA" w14:textId="77777777" w:rsidR="005465A8" w:rsidRPr="0073260C" w:rsidRDefault="005465A8" w:rsidP="00965A34">
            <w:pPr>
              <w:spacing w:after="0" w:line="240" w:lineRule="auto"/>
              <w:jc w:val="both"/>
              <w:rPr>
                <w:rFonts w:cstheme="minorHAnsi"/>
                <w:b/>
                <w:strike/>
                <w:color w:val="00B050"/>
                <w:sz w:val="18"/>
                <w:szCs w:val="18"/>
              </w:rPr>
            </w:pPr>
            <w:r w:rsidRPr="0073260C">
              <w:rPr>
                <w:rFonts w:cstheme="minorHAnsi"/>
                <w:b/>
                <w:strike/>
                <w:color w:val="00B050"/>
                <w:sz w:val="18"/>
                <w:szCs w:val="18"/>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04CA82C8" w14:textId="77777777" w:rsidR="005465A8" w:rsidRPr="0073260C" w:rsidRDefault="005465A8" w:rsidP="00965A34">
            <w:pPr>
              <w:spacing w:after="0" w:line="240" w:lineRule="auto"/>
              <w:jc w:val="both"/>
              <w:rPr>
                <w:rFonts w:cstheme="minorHAnsi"/>
                <w:strike/>
                <w:color w:val="00B050"/>
                <w:sz w:val="16"/>
                <w:szCs w:val="16"/>
              </w:rPr>
            </w:pPr>
            <w:r w:rsidRPr="0073260C">
              <w:rPr>
                <w:rFonts w:cstheme="minorHAnsi"/>
                <w:strike/>
                <w:color w:val="00B050"/>
                <w:sz w:val="16"/>
                <w:szCs w:val="16"/>
              </w:rPr>
              <w:t>Poskytovateľ služieb</w:t>
            </w:r>
            <w:r w:rsidRPr="0073260C">
              <w:rPr>
                <w:rFonts w:cstheme="minorHAnsi"/>
                <w:b/>
                <w:strike/>
                <w:color w:val="00B050"/>
                <w:sz w:val="16"/>
                <w:szCs w:val="16"/>
              </w:rPr>
              <w:t xml:space="preserve"> </w:t>
            </w:r>
            <w:r w:rsidRPr="0073260C">
              <w:rPr>
                <w:rFonts w:cstheme="minorHAnsi"/>
                <w:strike/>
                <w:color w:val="00B050"/>
                <w:sz w:val="16"/>
                <w:szCs w:val="16"/>
              </w:rPr>
              <w:t>výmenných pobytov a študijných ciest</w:t>
            </w:r>
            <w:r w:rsidRPr="0073260C">
              <w:rPr>
                <w:rFonts w:cstheme="minorHAnsi"/>
                <w:b/>
                <w:strike/>
                <w:color w:val="00B050"/>
                <w:sz w:val="16"/>
                <w:szCs w:val="16"/>
              </w:rPr>
              <w:t xml:space="preserve"> </w:t>
            </w:r>
            <w:r w:rsidRPr="0073260C">
              <w:rPr>
                <w:rFonts w:cstheme="minorHAnsi"/>
                <w:strike/>
                <w:color w:val="00B050"/>
                <w:sz w:val="16"/>
                <w:szCs w:val="16"/>
              </w:rPr>
              <w:t>musí mať primerané kapacity v podobe kvalifikovaných zamestnancov alebo najatých lektorov v zmysle zákona o celoživotnom vzdelávaní, tzn. musí spĺňať minimálne jednu z požiadaviek:</w:t>
            </w:r>
          </w:p>
          <w:p w14:paraId="6807F005" w14:textId="77777777" w:rsidR="005465A8" w:rsidRPr="0073260C" w:rsidRDefault="005465A8" w:rsidP="00965A34">
            <w:pPr>
              <w:pStyle w:val="Odsekzoznamu"/>
              <w:numPr>
                <w:ilvl w:val="0"/>
                <w:numId w:val="49"/>
              </w:numPr>
              <w:spacing w:after="0" w:line="240" w:lineRule="auto"/>
              <w:ind w:left="353" w:hanging="283"/>
              <w:jc w:val="both"/>
              <w:rPr>
                <w:rFonts w:cstheme="minorHAnsi"/>
                <w:strike/>
                <w:color w:val="00B050"/>
                <w:sz w:val="16"/>
                <w:szCs w:val="16"/>
              </w:rPr>
            </w:pPr>
            <w:r w:rsidRPr="0073260C">
              <w:rPr>
                <w:rFonts w:cstheme="minorHAnsi"/>
                <w:strike/>
                <w:color w:val="00B050"/>
                <w:sz w:val="16"/>
                <w:szCs w:val="16"/>
              </w:rPr>
              <w:t>vysokoškolské vzdelanie prvého alebo druhého stupňa v odbore vzdelávacieho programu, najmenej dva roky praxe v oblasti, ktorej sa vzdelávací projekt týka a preukázateľná lektorská spôsobilosť,</w:t>
            </w:r>
          </w:p>
          <w:p w14:paraId="138FE6F5" w14:textId="77777777" w:rsidR="005465A8" w:rsidRPr="0073260C" w:rsidRDefault="005465A8" w:rsidP="00965A34">
            <w:pPr>
              <w:pStyle w:val="Odsekzoznamu"/>
              <w:numPr>
                <w:ilvl w:val="0"/>
                <w:numId w:val="49"/>
              </w:numPr>
              <w:spacing w:after="0" w:line="240" w:lineRule="auto"/>
              <w:ind w:left="353" w:hanging="283"/>
              <w:jc w:val="both"/>
              <w:rPr>
                <w:rFonts w:cstheme="minorHAnsi"/>
                <w:strike/>
                <w:color w:val="00B050"/>
                <w:sz w:val="16"/>
                <w:szCs w:val="16"/>
              </w:rPr>
            </w:pPr>
            <w:r w:rsidRPr="0073260C">
              <w:rPr>
                <w:rFonts w:cstheme="minorHAnsi"/>
                <w:strike/>
                <w:color w:val="00B050"/>
                <w:sz w:val="16"/>
                <w:szCs w:val="16"/>
              </w:rPr>
              <w:t>úplné stredné vzdelanie s maturitou v príslušnom odbore vzdelávacieho programu, najmenej dva roky praxe v oblasti, ktorej sa vzdelávací projekt týka a preukázateľná lektorská spôsobilosť,</w:t>
            </w:r>
          </w:p>
          <w:p w14:paraId="129BF124" w14:textId="77777777" w:rsidR="005465A8" w:rsidRPr="0073260C" w:rsidRDefault="005465A8" w:rsidP="00965A34">
            <w:pPr>
              <w:pStyle w:val="Odsekzoznamu"/>
              <w:numPr>
                <w:ilvl w:val="0"/>
                <w:numId w:val="49"/>
              </w:numPr>
              <w:spacing w:after="0" w:line="240" w:lineRule="auto"/>
              <w:ind w:left="353" w:hanging="283"/>
              <w:jc w:val="both"/>
              <w:rPr>
                <w:rFonts w:cstheme="minorHAnsi"/>
                <w:strike/>
                <w:color w:val="00B050"/>
                <w:sz w:val="16"/>
                <w:szCs w:val="16"/>
              </w:rPr>
            </w:pPr>
            <w:r w:rsidRPr="0073260C">
              <w:rPr>
                <w:rFonts w:cstheme="minorHAnsi"/>
                <w:strike/>
                <w:color w:val="00B050"/>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037EA509" w14:textId="77777777" w:rsidR="005465A8" w:rsidRPr="0073260C" w:rsidRDefault="005465A8" w:rsidP="00965A34">
            <w:pPr>
              <w:pStyle w:val="Standard"/>
              <w:tabs>
                <w:tab w:val="left" w:pos="709"/>
              </w:tabs>
              <w:jc w:val="both"/>
              <w:rPr>
                <w:rFonts w:asciiTheme="minorHAnsi" w:hAnsiTheme="minorHAnsi" w:cstheme="minorHAnsi"/>
                <w:b/>
                <w:bCs/>
                <w:i/>
                <w:strike/>
                <w:color w:val="00B050"/>
                <w:sz w:val="14"/>
                <w:szCs w:val="14"/>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4"/>
                <w:szCs w:val="14"/>
                <w:u w:val="single"/>
              </w:rPr>
              <w:t xml:space="preserve"> </w:t>
            </w:r>
          </w:p>
          <w:p w14:paraId="2C8DEB2A" w14:textId="77777777" w:rsidR="005465A8" w:rsidRPr="0073260C" w:rsidRDefault="005465A8" w:rsidP="004800B7">
            <w:pPr>
              <w:pStyle w:val="Odsekzoznamu"/>
              <w:numPr>
                <w:ilvl w:val="0"/>
                <w:numId w:val="222"/>
              </w:numPr>
              <w:spacing w:after="0" w:line="240" w:lineRule="auto"/>
              <w:ind w:left="199" w:hanging="199"/>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5B837A21" w14:textId="407A98D4" w:rsidR="005465A8" w:rsidRPr="0073260C" w:rsidRDefault="005465A8" w:rsidP="004800B7">
            <w:pPr>
              <w:pStyle w:val="Odsekzoznamu"/>
              <w:numPr>
                <w:ilvl w:val="0"/>
                <w:numId w:val="222"/>
              </w:numPr>
              <w:spacing w:after="0" w:line="240" w:lineRule="auto"/>
              <w:ind w:left="199" w:hanging="199"/>
              <w:jc w:val="both"/>
              <w:rPr>
                <w:rFonts w:cstheme="minorHAnsi"/>
                <w:strike/>
                <w:color w:val="00B050"/>
                <w:sz w:val="16"/>
                <w:szCs w:val="16"/>
              </w:rPr>
            </w:pPr>
            <w:r w:rsidRPr="0073260C">
              <w:rPr>
                <w:rFonts w:cstheme="minorHAnsi"/>
                <w:strike/>
                <w:color w:val="00B050"/>
                <w:sz w:val="16"/>
                <w:szCs w:val="16"/>
              </w:rPr>
              <w:t xml:space="preserve">Doklady o dosiahnutom vzdelaní, podľa relevancie,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r w:rsidR="009C6093" w:rsidRPr="0073260C">
              <w:rPr>
                <w:rFonts w:cstheme="minorHAnsi"/>
                <w:b/>
                <w:strike/>
                <w:color w:val="00B050"/>
                <w:sz w:val="16"/>
                <w:szCs w:val="16"/>
              </w:rPr>
              <w:t>.</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5DF135F4" w14:textId="5D0D5D44" w:rsidR="005465A8" w:rsidRPr="0073260C" w:rsidRDefault="005465A8" w:rsidP="004800B7">
            <w:pPr>
              <w:pStyle w:val="Odsekzoznamu"/>
              <w:numPr>
                <w:ilvl w:val="0"/>
                <w:numId w:val="222"/>
              </w:numPr>
              <w:spacing w:after="0" w:line="240" w:lineRule="auto"/>
              <w:ind w:left="199" w:hanging="199"/>
              <w:jc w:val="both"/>
              <w:rPr>
                <w:rFonts w:cstheme="minorHAnsi"/>
                <w:strike/>
                <w:color w:val="00B050"/>
                <w:sz w:val="16"/>
                <w:szCs w:val="16"/>
              </w:rPr>
            </w:pPr>
            <w:r w:rsidRPr="0073260C">
              <w:rPr>
                <w:rFonts w:cstheme="minorHAnsi"/>
                <w:strike/>
                <w:color w:val="00B050"/>
                <w:sz w:val="16"/>
                <w:szCs w:val="16"/>
              </w:rPr>
              <w:t xml:space="preserve">Potvrdenie o dĺžke odbornej praxe (Príloha č. 12B),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r w:rsidR="009C6093" w:rsidRPr="0073260C">
              <w:rPr>
                <w:rFonts w:cstheme="minorHAnsi"/>
                <w:b/>
                <w:strike/>
                <w:color w:val="00B050"/>
                <w:sz w:val="16"/>
                <w:szCs w:val="16"/>
              </w:rPr>
              <w:t>.</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p>
          <w:p w14:paraId="09AFB60C" w14:textId="77777777" w:rsidR="005465A8" w:rsidRPr="0073260C" w:rsidRDefault="005465A8" w:rsidP="004800B7">
            <w:pPr>
              <w:pStyle w:val="Odsekzoznamu"/>
              <w:numPr>
                <w:ilvl w:val="0"/>
                <w:numId w:val="222"/>
              </w:numPr>
              <w:spacing w:after="0" w:line="240" w:lineRule="auto"/>
              <w:ind w:left="199" w:hanging="199"/>
              <w:jc w:val="both"/>
              <w:rPr>
                <w:rFonts w:cstheme="minorHAnsi"/>
                <w:strike/>
                <w:color w:val="00B050"/>
                <w:sz w:val="16"/>
                <w:szCs w:val="16"/>
              </w:rPr>
            </w:pPr>
            <w:r w:rsidRPr="0073260C">
              <w:rPr>
                <w:rFonts w:cstheme="minorHAnsi"/>
                <w:strike/>
                <w:color w:val="00B050"/>
                <w:sz w:val="16"/>
                <w:szCs w:val="16"/>
              </w:rPr>
              <w:t>Doklad o lektorskej spôsobilosti v zmysle zákona č. 568/2009 Z. z. o celoživotnom vzdelávaní a o zmene a doplnení niektorých zákonov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proofErr w:type="spellStart"/>
            <w:r w:rsidRPr="0073260C">
              <w:rPr>
                <w:rFonts w:cstheme="minorHAnsi"/>
                <w:b/>
                <w:strike/>
                <w:color w:val="00B050"/>
                <w:sz w:val="16"/>
                <w:szCs w:val="16"/>
              </w:rPr>
              <w:t>sken</w:t>
            </w:r>
            <w:proofErr w:type="spellEnd"/>
            <w:r w:rsidRPr="0073260C">
              <w:rPr>
                <w:rFonts w:cstheme="minorHAnsi"/>
                <w:strike/>
                <w:color w:val="00B050"/>
                <w:sz w:val="16"/>
                <w:szCs w:val="16"/>
              </w:rPr>
              <w:t xml:space="preserve"> </w:t>
            </w:r>
            <w:r w:rsidRPr="0073260C">
              <w:rPr>
                <w:rFonts w:cstheme="minorHAnsi"/>
                <w:b/>
                <w:strike/>
                <w:color w:val="00B050"/>
                <w:sz w:val="16"/>
                <w:szCs w:val="16"/>
              </w:rPr>
              <w:t>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34E7AD1F" w14:textId="77777777" w:rsidR="005465A8" w:rsidRPr="0073260C" w:rsidRDefault="005465A8" w:rsidP="00965A34">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36E95208" w14:textId="77777777" w:rsidR="005465A8" w:rsidRPr="0073260C" w:rsidRDefault="005465A8"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dokumentácie uvedenej v časti „Forma a spôsob preukázania splnenia kritéria“</w:t>
            </w:r>
          </w:p>
        </w:tc>
      </w:tr>
      <w:tr w:rsidR="0073260C" w:rsidRPr="0073260C" w14:paraId="1DA16FE7" w14:textId="77777777" w:rsidTr="00965A34">
        <w:trPr>
          <w:trHeight w:val="340"/>
        </w:trPr>
        <w:tc>
          <w:tcPr>
            <w:tcW w:w="156" w:type="pct"/>
            <w:tcBorders>
              <w:top w:val="single" w:sz="4" w:space="0" w:color="auto"/>
            </w:tcBorders>
            <w:shd w:val="clear" w:color="auto" w:fill="FFFFFF" w:themeFill="background1"/>
            <w:vAlign w:val="center"/>
          </w:tcPr>
          <w:p w14:paraId="12346A26" w14:textId="77777777" w:rsidR="005465A8" w:rsidRPr="0073260C" w:rsidRDefault="005465A8" w:rsidP="00965A34">
            <w:pPr>
              <w:spacing w:after="0" w:line="240" w:lineRule="auto"/>
              <w:jc w:val="center"/>
              <w:rPr>
                <w:rFonts w:cstheme="minorHAnsi"/>
                <w:b/>
                <w:strike/>
                <w:color w:val="00B050"/>
                <w:sz w:val="16"/>
                <w:szCs w:val="16"/>
              </w:rPr>
            </w:pPr>
            <w:r w:rsidRPr="0073260C">
              <w:rPr>
                <w:rFonts w:cstheme="minorHAnsi"/>
                <w:b/>
                <w:strike/>
                <w:color w:val="00B050"/>
                <w:sz w:val="16"/>
                <w:szCs w:val="16"/>
              </w:rPr>
              <w:t>3.</w:t>
            </w:r>
          </w:p>
        </w:tc>
        <w:tc>
          <w:tcPr>
            <w:tcW w:w="4844" w:type="pct"/>
            <w:gridSpan w:val="3"/>
            <w:tcBorders>
              <w:top w:val="single" w:sz="4" w:space="0" w:color="auto"/>
            </w:tcBorders>
            <w:shd w:val="clear" w:color="auto" w:fill="FFFFFF" w:themeFill="background1"/>
            <w:vAlign w:val="center"/>
          </w:tcPr>
          <w:p w14:paraId="7FD8E3AE" w14:textId="77777777" w:rsidR="005465A8" w:rsidRPr="0073260C" w:rsidRDefault="005465A8" w:rsidP="00965A34">
            <w:pPr>
              <w:spacing w:after="0" w:line="240" w:lineRule="auto"/>
              <w:jc w:val="both"/>
              <w:rPr>
                <w:rFonts w:cstheme="minorHAnsi"/>
                <w:b/>
                <w:strike/>
                <w:color w:val="00B050"/>
                <w:sz w:val="18"/>
                <w:szCs w:val="18"/>
              </w:rPr>
            </w:pPr>
            <w:r w:rsidRPr="0073260C">
              <w:rPr>
                <w:rFonts w:cstheme="minorHAnsi"/>
                <w:b/>
                <w:strike/>
                <w:color w:val="00B050"/>
                <w:sz w:val="18"/>
                <w:szCs w:val="18"/>
              </w:rPr>
              <w:t>Účastníkmi výmenných pobytov a študijných ciest</w:t>
            </w:r>
            <w:r w:rsidRPr="0073260C">
              <w:rPr>
                <w:rFonts w:cstheme="minorHAnsi"/>
                <w:strike/>
                <w:color w:val="00B050"/>
                <w:sz w:val="18"/>
                <w:szCs w:val="18"/>
              </w:rPr>
              <w:t xml:space="preserve">  </w:t>
            </w:r>
            <w:r w:rsidRPr="0073260C">
              <w:rPr>
                <w:rFonts w:cstheme="minorHAnsi"/>
                <w:b/>
                <w:strike/>
                <w:color w:val="00B050"/>
                <w:sz w:val="18"/>
                <w:szCs w:val="18"/>
              </w:rPr>
              <w:t>môžu byť len aktívni, prípadne začínajúci poľnohospodári, obhospodarovatelia lesa, spracovatelia produktov poľnohospodárskej a lesnej prvovýroby v pracovnoprávnom vzťahu a malé a stredné podniky vo vidieckych oblastiach</w:t>
            </w:r>
          </w:p>
          <w:p w14:paraId="3EA38D09" w14:textId="77777777" w:rsidR="005465A8" w:rsidRPr="0073260C" w:rsidRDefault="005465A8" w:rsidP="00965A34">
            <w:pPr>
              <w:spacing w:after="0" w:line="240" w:lineRule="auto"/>
              <w:jc w:val="both"/>
              <w:rPr>
                <w:rFonts w:cstheme="minorHAnsi"/>
                <w:strike/>
                <w:color w:val="00B050"/>
                <w:sz w:val="16"/>
                <w:szCs w:val="16"/>
              </w:rPr>
            </w:pPr>
            <w:r w:rsidRPr="0073260C">
              <w:rPr>
                <w:rFonts w:cstheme="minorHAnsi"/>
                <w:strike/>
                <w:color w:val="00B050"/>
                <w:sz w:val="16"/>
                <w:szCs w:val="16"/>
              </w:rPr>
              <w:t xml:space="preserve">Účastníkmi výmenných pobytov a študijných ciest môžu byť len aktívni, prípadne začínajúci poľnohospodári, obhospodarovatelia lesa, spracovatelia produktov poľnohospodárskej a lesnej prvovýroby v pracovnoprávnom vzťahu a malé a stredné podniky vo vidieckych oblastiach. </w:t>
            </w:r>
          </w:p>
          <w:p w14:paraId="236671CE" w14:textId="77777777" w:rsidR="005465A8" w:rsidRPr="0073260C" w:rsidRDefault="005465A8" w:rsidP="00965A34">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C28B604" w14:textId="77777777" w:rsidR="005465A8" w:rsidRPr="0073260C" w:rsidRDefault="005465A8" w:rsidP="00965A34">
            <w:pPr>
              <w:pStyle w:val="Default"/>
              <w:keepLines/>
              <w:widowControl w:val="0"/>
              <w:numPr>
                <w:ilvl w:val="0"/>
                <w:numId w:val="47"/>
              </w:numPr>
              <w:ind w:left="216" w:hanging="216"/>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15 - Čestné vyhlásenie žiadateľa)</w:t>
            </w:r>
          </w:p>
          <w:p w14:paraId="30DB8A8D" w14:textId="77777777" w:rsidR="005465A8" w:rsidRPr="0073260C" w:rsidRDefault="005465A8" w:rsidP="00965A34">
            <w:pPr>
              <w:pStyle w:val="Default"/>
              <w:keepLines/>
              <w:widowControl w:val="0"/>
              <w:numPr>
                <w:ilvl w:val="0"/>
                <w:numId w:val="47"/>
              </w:numPr>
              <w:ind w:left="216" w:hanging="216"/>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(Príloha 2B k príručke pre prijímateľa LEADER)</w:t>
            </w:r>
          </w:p>
          <w:p w14:paraId="715F078E" w14:textId="77777777" w:rsidR="005465A8" w:rsidRPr="0073260C" w:rsidRDefault="005465A8" w:rsidP="00965A34">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5B1C599" w14:textId="77777777" w:rsidR="005465A8" w:rsidRPr="0073260C" w:rsidRDefault="005465A8"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dokumentácie uvedenej v časti „Forma a spôsob preukázania splnenia kritéria“</w:t>
            </w:r>
          </w:p>
          <w:p w14:paraId="6FF677E3" w14:textId="77777777" w:rsidR="005465A8" w:rsidRPr="0073260C" w:rsidRDefault="005465A8" w:rsidP="004800B7">
            <w:pPr>
              <w:pStyle w:val="Textkomentra"/>
              <w:numPr>
                <w:ilvl w:val="0"/>
                <w:numId w:val="222"/>
              </w:numPr>
              <w:spacing w:after="0" w:line="240" w:lineRule="auto"/>
              <w:ind w:left="213" w:hanging="213"/>
              <w:rPr>
                <w:rFonts w:cstheme="minorHAnsi"/>
                <w:strike/>
                <w:color w:val="00B050"/>
                <w:sz w:val="16"/>
                <w:szCs w:val="16"/>
              </w:rPr>
            </w:pPr>
            <w:r w:rsidRPr="0073260C">
              <w:rPr>
                <w:rFonts w:cstheme="minorHAnsi"/>
                <w:strike/>
                <w:color w:val="00B050"/>
                <w:sz w:val="16"/>
                <w:szCs w:val="16"/>
              </w:rPr>
              <w:t xml:space="preserve">pri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sa overuje veľkosť podniku účastníkov výmenných pobytov a študijných ciest v zmysle podmienok schémy minimálnej pomoci DM – 4/2018</w:t>
            </w:r>
          </w:p>
          <w:p w14:paraId="5D624297" w14:textId="77777777" w:rsidR="005465A8" w:rsidRPr="0073260C" w:rsidRDefault="005465A8" w:rsidP="004800B7">
            <w:pPr>
              <w:pStyle w:val="Textkomentra"/>
              <w:numPr>
                <w:ilvl w:val="0"/>
                <w:numId w:val="222"/>
              </w:numPr>
              <w:spacing w:after="0" w:line="240" w:lineRule="auto"/>
              <w:ind w:left="213" w:hanging="213"/>
              <w:rPr>
                <w:rFonts w:cstheme="minorHAnsi"/>
                <w:strike/>
                <w:color w:val="00B050"/>
                <w:sz w:val="16"/>
                <w:szCs w:val="16"/>
              </w:rPr>
            </w:pPr>
            <w:r w:rsidRPr="0073260C">
              <w:rPr>
                <w:rFonts w:cstheme="minorHAnsi"/>
                <w:strike/>
                <w:color w:val="00B050"/>
                <w:sz w:val="16"/>
                <w:szCs w:val="16"/>
              </w:rPr>
              <w:t xml:space="preserve">pri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v zmysle podmienok schémy minimálnej pomoci DM – 4/2018 (PPA pri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sa overuje veľkosť podniku účastníkov výmenných pobytov a študijných ciest).</w:t>
            </w:r>
          </w:p>
        </w:tc>
      </w:tr>
      <w:tr w:rsidR="0073260C" w:rsidRPr="0073260C" w14:paraId="3770E12A" w14:textId="77777777" w:rsidTr="00965A34">
        <w:trPr>
          <w:trHeight w:val="340"/>
        </w:trPr>
        <w:tc>
          <w:tcPr>
            <w:tcW w:w="156" w:type="pct"/>
            <w:shd w:val="clear" w:color="auto" w:fill="FFFFFF" w:themeFill="background1"/>
            <w:vAlign w:val="center"/>
          </w:tcPr>
          <w:p w14:paraId="554EAA9D" w14:textId="77777777" w:rsidR="005465A8" w:rsidRPr="0073260C" w:rsidRDefault="005465A8" w:rsidP="00965A34">
            <w:pPr>
              <w:spacing w:after="0" w:line="240" w:lineRule="auto"/>
              <w:jc w:val="center"/>
              <w:rPr>
                <w:rFonts w:cstheme="minorHAnsi"/>
                <w:b/>
                <w:strike/>
                <w:color w:val="00B050"/>
                <w:sz w:val="16"/>
                <w:szCs w:val="16"/>
              </w:rPr>
            </w:pPr>
            <w:r w:rsidRPr="0073260C">
              <w:rPr>
                <w:rFonts w:cstheme="minorHAnsi"/>
                <w:b/>
                <w:strike/>
                <w:color w:val="00B050"/>
                <w:sz w:val="16"/>
                <w:szCs w:val="16"/>
              </w:rPr>
              <w:t>4.</w:t>
            </w:r>
          </w:p>
        </w:tc>
        <w:tc>
          <w:tcPr>
            <w:tcW w:w="4844" w:type="pct"/>
            <w:gridSpan w:val="3"/>
            <w:shd w:val="clear" w:color="auto" w:fill="FFFFFF" w:themeFill="background1"/>
            <w:vAlign w:val="center"/>
          </w:tcPr>
          <w:p w14:paraId="45F41DA1" w14:textId="77777777" w:rsidR="005465A8" w:rsidRPr="0073260C" w:rsidRDefault="005465A8" w:rsidP="00965A34">
            <w:pPr>
              <w:spacing w:after="0" w:line="240" w:lineRule="auto"/>
              <w:jc w:val="both"/>
              <w:rPr>
                <w:rFonts w:cstheme="minorHAnsi"/>
                <w:b/>
                <w:strike/>
                <w:color w:val="00B050"/>
                <w:sz w:val="18"/>
                <w:szCs w:val="18"/>
              </w:rPr>
            </w:pPr>
            <w:r w:rsidRPr="0073260C">
              <w:rPr>
                <w:rFonts w:cstheme="minorHAnsi"/>
                <w:b/>
                <w:strike/>
                <w:color w:val="00B050"/>
                <w:sz w:val="18"/>
                <w:szCs w:val="18"/>
              </w:rPr>
              <w:t>Podpora sa nevzťahuje na vzdelávacie programy, ktoré sú súčasťou bežných programov alebo systémov vzdelávania na stredoškolskej alebo vyššej úrovni</w:t>
            </w:r>
          </w:p>
          <w:p w14:paraId="4121861A" w14:textId="77777777" w:rsidR="005465A8" w:rsidRPr="0073260C" w:rsidRDefault="005465A8" w:rsidP="00965A34">
            <w:pPr>
              <w:spacing w:after="0" w:line="240" w:lineRule="auto"/>
              <w:jc w:val="both"/>
              <w:rPr>
                <w:rFonts w:cstheme="minorHAnsi"/>
                <w:strike/>
                <w:color w:val="00B050"/>
                <w:sz w:val="16"/>
                <w:szCs w:val="16"/>
              </w:rPr>
            </w:pPr>
            <w:r w:rsidRPr="0073260C">
              <w:rPr>
                <w:rFonts w:cstheme="minorHAnsi"/>
                <w:strike/>
                <w:color w:val="00B050"/>
                <w:sz w:val="16"/>
                <w:szCs w:val="16"/>
              </w:rPr>
              <w:t>Podpora sa nevzťahuje na vzdelávacie programy, ktoré sú súčasťou bežných programov alebo systémov vzdelávania na stredoškolskej alebo vyššej úrovni.</w:t>
            </w:r>
            <w:r w:rsidRPr="0073260C">
              <w:rPr>
                <w:rFonts w:cstheme="minorHAnsi"/>
                <w:bCs/>
                <w:i/>
                <w:strike/>
                <w:color w:val="00B050"/>
                <w:sz w:val="16"/>
                <w:szCs w:val="16"/>
                <w:u w:val="single"/>
              </w:rPr>
              <w:t xml:space="preserve"> </w:t>
            </w:r>
          </w:p>
          <w:p w14:paraId="3E225A67" w14:textId="77777777" w:rsidR="005465A8" w:rsidRPr="0073260C" w:rsidRDefault="005465A8" w:rsidP="00965A34">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8"/>
                <w:szCs w:val="18"/>
                <w:u w:val="single"/>
              </w:rPr>
              <w:t xml:space="preserve"> </w:t>
            </w:r>
          </w:p>
          <w:p w14:paraId="46F2FBC8" w14:textId="77777777" w:rsidR="005465A8" w:rsidRPr="0073260C" w:rsidRDefault="005465A8" w:rsidP="004800B7">
            <w:pPr>
              <w:pStyle w:val="Odsekzoznamu"/>
              <w:numPr>
                <w:ilvl w:val="0"/>
                <w:numId w:val="165"/>
              </w:numPr>
              <w:spacing w:after="0" w:line="240" w:lineRule="auto"/>
              <w:ind w:left="199" w:hanging="199"/>
              <w:jc w:val="both"/>
              <w:rPr>
                <w:rFonts w:cstheme="minorHAnsi"/>
                <w:bCs/>
                <w:i/>
                <w:strike/>
                <w:color w:val="00B050"/>
                <w:sz w:val="16"/>
                <w:szCs w:val="16"/>
                <w:u w:val="single"/>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15 - Čestné vyhlásenie žiadateľa)</w:t>
            </w:r>
          </w:p>
          <w:p w14:paraId="72B203BE" w14:textId="77777777" w:rsidR="005465A8" w:rsidRPr="0073260C" w:rsidRDefault="005465A8" w:rsidP="004800B7">
            <w:pPr>
              <w:pStyle w:val="Odsekzoznamu"/>
              <w:numPr>
                <w:ilvl w:val="0"/>
                <w:numId w:val="165"/>
              </w:numPr>
              <w:spacing w:after="0" w:line="240" w:lineRule="auto"/>
              <w:ind w:left="199" w:hanging="199"/>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324672EE" w14:textId="77777777" w:rsidR="005465A8" w:rsidRPr="0073260C" w:rsidRDefault="005465A8" w:rsidP="00965A34">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53B3E54F" w14:textId="77777777" w:rsidR="005465A8" w:rsidRPr="0073260C" w:rsidRDefault="005465A8" w:rsidP="004800B7">
            <w:pPr>
              <w:pStyle w:val="Odsekzoznamu"/>
              <w:numPr>
                <w:ilvl w:val="0"/>
                <w:numId w:val="165"/>
              </w:numPr>
              <w:tabs>
                <w:tab w:val="left" w:pos="567"/>
              </w:tabs>
              <w:spacing w:after="0" w:line="240" w:lineRule="auto"/>
              <w:ind w:left="199" w:hanging="199"/>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57D4EE04" w14:textId="77777777" w:rsidTr="00965A34">
        <w:trPr>
          <w:trHeight w:val="340"/>
        </w:trPr>
        <w:tc>
          <w:tcPr>
            <w:tcW w:w="156" w:type="pct"/>
            <w:shd w:val="clear" w:color="auto" w:fill="FFFFFF" w:themeFill="background1"/>
            <w:vAlign w:val="center"/>
          </w:tcPr>
          <w:p w14:paraId="007ADD75" w14:textId="77777777" w:rsidR="005465A8" w:rsidRPr="0073260C" w:rsidRDefault="005465A8" w:rsidP="00965A34">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844" w:type="pct"/>
            <w:gridSpan w:val="3"/>
            <w:shd w:val="clear" w:color="auto" w:fill="FFFFFF" w:themeFill="background1"/>
            <w:vAlign w:val="center"/>
          </w:tcPr>
          <w:p w14:paraId="048E72C7" w14:textId="77777777" w:rsidR="005465A8" w:rsidRPr="0073260C" w:rsidRDefault="005465A8" w:rsidP="00965A34">
            <w:pPr>
              <w:spacing w:after="0" w:line="240" w:lineRule="auto"/>
              <w:rPr>
                <w:rFonts w:cstheme="minorHAnsi"/>
                <w:b/>
                <w:strike/>
                <w:color w:val="00B050"/>
                <w:sz w:val="18"/>
                <w:szCs w:val="18"/>
              </w:rPr>
            </w:pPr>
            <w:r w:rsidRPr="0073260C">
              <w:rPr>
                <w:rFonts w:cstheme="minorHAnsi"/>
                <w:b/>
                <w:strike/>
                <w:color w:val="00B050"/>
                <w:sz w:val="18"/>
                <w:szCs w:val="18"/>
              </w:rPr>
              <w:t>Účastníci výmenných pobytov a študijných ciest musia predložiť správu z cesty</w:t>
            </w:r>
          </w:p>
          <w:p w14:paraId="67D5E248" w14:textId="77777777" w:rsidR="005465A8" w:rsidRPr="0073260C" w:rsidRDefault="005465A8" w:rsidP="00965A34">
            <w:pPr>
              <w:spacing w:after="0" w:line="240" w:lineRule="auto"/>
              <w:jc w:val="both"/>
              <w:rPr>
                <w:rFonts w:cstheme="minorHAnsi"/>
                <w:strike/>
                <w:color w:val="00B050"/>
                <w:sz w:val="16"/>
                <w:szCs w:val="16"/>
              </w:rPr>
            </w:pPr>
            <w:r w:rsidRPr="0073260C">
              <w:rPr>
                <w:rFonts w:cstheme="minorHAnsi"/>
                <w:strike/>
                <w:color w:val="00B050"/>
                <w:sz w:val="16"/>
                <w:szCs w:val="16"/>
              </w:rPr>
              <w:t xml:space="preserve">Účastníci výmenných pobytov a študijných ciest musia predložiť správu z cesty. </w:t>
            </w:r>
          </w:p>
          <w:p w14:paraId="1356CD04" w14:textId="77777777" w:rsidR="005465A8" w:rsidRPr="0073260C" w:rsidRDefault="005465A8" w:rsidP="00965A34">
            <w:pPr>
              <w:spacing w:after="0" w:line="240" w:lineRule="auto"/>
              <w:rPr>
                <w:rFonts w:cstheme="minorHAnsi"/>
                <w:b/>
                <w:bCs/>
                <w:i/>
                <w:strike/>
                <w:color w:val="00B050"/>
                <w:sz w:val="18"/>
                <w:szCs w:val="18"/>
                <w:u w:val="single"/>
              </w:rPr>
            </w:pPr>
            <w:r w:rsidRPr="0073260C">
              <w:rPr>
                <w:rFonts w:cstheme="minorHAnsi"/>
                <w:b/>
                <w:strike/>
                <w:color w:val="00B050"/>
                <w:sz w:val="18"/>
                <w:szCs w:val="18"/>
                <w:u w:val="single"/>
              </w:rPr>
              <w:t>Forma a spôsob preukázania splnenia kritéria</w:t>
            </w:r>
            <w:r w:rsidRPr="0073260C">
              <w:rPr>
                <w:rFonts w:cstheme="minorHAnsi"/>
                <w:b/>
                <w:bCs/>
                <w:i/>
                <w:strike/>
                <w:color w:val="00B050"/>
                <w:sz w:val="18"/>
                <w:szCs w:val="18"/>
                <w:u w:val="single"/>
              </w:rPr>
              <w:t xml:space="preserve"> </w:t>
            </w:r>
          </w:p>
          <w:p w14:paraId="0403D96A" w14:textId="77777777" w:rsidR="005465A8" w:rsidRPr="0073260C" w:rsidRDefault="005465A8" w:rsidP="004800B7">
            <w:pPr>
              <w:pStyle w:val="Odsekzoznamu"/>
              <w:numPr>
                <w:ilvl w:val="0"/>
                <w:numId w:val="227"/>
              </w:numPr>
              <w:spacing w:after="0" w:line="240" w:lineRule="auto"/>
              <w:ind w:left="199" w:hanging="199"/>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22B86B83" w14:textId="77777777" w:rsidR="005465A8" w:rsidRPr="0073260C" w:rsidRDefault="005465A8" w:rsidP="004800B7">
            <w:pPr>
              <w:pStyle w:val="Odsekzoznamu"/>
              <w:numPr>
                <w:ilvl w:val="0"/>
                <w:numId w:val="227"/>
              </w:numPr>
              <w:spacing w:after="0" w:line="240" w:lineRule="auto"/>
              <w:ind w:left="190" w:hanging="190"/>
              <w:jc w:val="both"/>
              <w:rPr>
                <w:rFonts w:cstheme="minorHAnsi"/>
                <w:bCs/>
                <w:i/>
                <w:strike/>
                <w:color w:val="00B050"/>
                <w:sz w:val="16"/>
                <w:szCs w:val="16"/>
                <w:u w:val="single"/>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15 - Čestné vyhlásenie žiadateľa)</w:t>
            </w:r>
          </w:p>
          <w:p w14:paraId="18013651" w14:textId="77777777" w:rsidR="005465A8" w:rsidRPr="0073260C" w:rsidRDefault="005465A8" w:rsidP="004800B7">
            <w:pPr>
              <w:pStyle w:val="Default"/>
              <w:keepLines/>
              <w:widowControl w:val="0"/>
              <w:numPr>
                <w:ilvl w:val="0"/>
                <w:numId w:val="227"/>
              </w:numPr>
              <w:ind w:left="190" w:hanging="19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Správa z cesty sa predkladá pri podaní </w:t>
            </w:r>
            <w:proofErr w:type="spellStart"/>
            <w:r w:rsidRPr="0073260C">
              <w:rPr>
                <w:rFonts w:asciiTheme="minorHAnsi" w:hAnsiTheme="minorHAnsi" w:cstheme="minorHAnsi"/>
                <w:strike/>
                <w:color w:val="00B050"/>
                <w:sz w:val="16"/>
                <w:szCs w:val="16"/>
              </w:rPr>
              <w:t>ŽoP</w:t>
            </w:r>
            <w:proofErr w:type="spellEnd"/>
            <w:r w:rsidRPr="0073260C">
              <w:rPr>
                <w:rFonts w:asciiTheme="minorHAnsi" w:hAnsiTheme="minorHAnsi" w:cstheme="minorHAnsi"/>
                <w:strike/>
                <w:color w:val="00B050"/>
                <w:sz w:val="16"/>
                <w:szCs w:val="16"/>
              </w:rPr>
              <w:t xml:space="preserve"> (overenie vykoná len PPA). </w:t>
            </w:r>
          </w:p>
          <w:p w14:paraId="018D7DF9" w14:textId="77777777" w:rsidR="005465A8" w:rsidRPr="0073260C" w:rsidRDefault="005465A8" w:rsidP="00965A34">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2C2663F1" w14:textId="77777777" w:rsidR="005465A8" w:rsidRPr="0073260C" w:rsidRDefault="005465A8" w:rsidP="004800B7">
            <w:pPr>
              <w:pStyle w:val="Odsekzoznamu"/>
              <w:numPr>
                <w:ilvl w:val="0"/>
                <w:numId w:val="227"/>
              </w:numPr>
              <w:tabs>
                <w:tab w:val="left" w:pos="567"/>
              </w:tabs>
              <w:spacing w:after="0" w:line="240" w:lineRule="auto"/>
              <w:ind w:left="190" w:hanging="19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567D2419" w14:textId="77777777" w:rsidTr="00965A34">
        <w:trPr>
          <w:trHeight w:val="340"/>
        </w:trPr>
        <w:tc>
          <w:tcPr>
            <w:tcW w:w="156" w:type="pct"/>
            <w:shd w:val="clear" w:color="auto" w:fill="FFFFFF" w:themeFill="background1"/>
            <w:vAlign w:val="center"/>
          </w:tcPr>
          <w:p w14:paraId="1EBBF027" w14:textId="77777777" w:rsidR="005465A8" w:rsidRPr="0073260C" w:rsidRDefault="005465A8" w:rsidP="00965A34">
            <w:pPr>
              <w:spacing w:after="0" w:line="240" w:lineRule="auto"/>
              <w:jc w:val="center"/>
              <w:rPr>
                <w:rFonts w:cstheme="minorHAnsi"/>
                <w:b/>
                <w:strike/>
                <w:color w:val="00B050"/>
                <w:sz w:val="16"/>
                <w:szCs w:val="16"/>
              </w:rPr>
            </w:pPr>
            <w:r w:rsidRPr="0073260C">
              <w:rPr>
                <w:rFonts w:cstheme="minorHAnsi"/>
                <w:b/>
                <w:strike/>
                <w:color w:val="00B050"/>
                <w:sz w:val="16"/>
                <w:szCs w:val="16"/>
              </w:rPr>
              <w:t>6.</w:t>
            </w:r>
          </w:p>
        </w:tc>
        <w:tc>
          <w:tcPr>
            <w:tcW w:w="4844" w:type="pct"/>
            <w:gridSpan w:val="3"/>
            <w:shd w:val="clear" w:color="auto" w:fill="FFFFFF" w:themeFill="background1"/>
            <w:vAlign w:val="center"/>
          </w:tcPr>
          <w:p w14:paraId="2AF8B820" w14:textId="77777777" w:rsidR="005465A8" w:rsidRPr="0073260C" w:rsidRDefault="005465A8" w:rsidP="00965A34">
            <w:pPr>
              <w:pStyle w:val="Textpoznmkypodiarou"/>
              <w:spacing w:after="0" w:line="240" w:lineRule="auto"/>
              <w:ind w:left="0" w:firstLine="0"/>
              <w:jc w:val="both"/>
              <w:rPr>
                <w:rFonts w:cstheme="minorHAnsi"/>
                <w:strike/>
                <w:color w:val="00B050"/>
                <w:sz w:val="16"/>
                <w:szCs w:val="16"/>
              </w:rPr>
            </w:pPr>
            <w:r w:rsidRPr="0073260C">
              <w:rPr>
                <w:rFonts w:cstheme="minorHAnsi"/>
                <w:b/>
                <w:strike/>
                <w:color w:val="00B050"/>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73260C">
              <w:rPr>
                <w:rFonts w:cstheme="minorHAnsi"/>
                <w:strike/>
                <w:color w:val="00B050"/>
                <w:sz w:val="16"/>
                <w:szCs w:val="16"/>
              </w:rPr>
              <w:t xml:space="preserve"> </w:t>
            </w:r>
          </w:p>
          <w:p w14:paraId="22BC60B2" w14:textId="77777777" w:rsidR="005465A8" w:rsidRPr="0073260C" w:rsidRDefault="005465A8" w:rsidP="00965A34">
            <w:pPr>
              <w:spacing w:after="0" w:line="240" w:lineRule="auto"/>
              <w:jc w:val="both"/>
              <w:rPr>
                <w:rFonts w:cstheme="minorHAnsi"/>
                <w:b/>
                <w:bCs/>
                <w:i/>
                <w:strike/>
                <w:color w:val="00B050"/>
                <w:sz w:val="16"/>
                <w:szCs w:val="16"/>
                <w:u w:val="single"/>
              </w:rPr>
            </w:pPr>
            <w:r w:rsidRPr="0073260C">
              <w:rPr>
                <w:rFonts w:cstheme="minorHAnsi"/>
                <w:b/>
                <w:strike/>
                <w:color w:val="00B050"/>
                <w:sz w:val="18"/>
                <w:szCs w:val="18"/>
                <w:u w:val="single"/>
              </w:rPr>
              <w:lastRenderedPageBreak/>
              <w:t>Forma a spôsob preukázania splnenia kritéria</w:t>
            </w:r>
            <w:r w:rsidRPr="0073260C">
              <w:rPr>
                <w:rFonts w:cstheme="minorHAnsi"/>
                <w:b/>
                <w:bCs/>
                <w:i/>
                <w:strike/>
                <w:color w:val="00B050"/>
                <w:sz w:val="16"/>
                <w:szCs w:val="16"/>
                <w:u w:val="single"/>
              </w:rPr>
              <w:t xml:space="preserve"> </w:t>
            </w:r>
          </w:p>
          <w:p w14:paraId="2FD64191" w14:textId="77777777" w:rsidR="005465A8" w:rsidRPr="0073260C" w:rsidRDefault="005465A8" w:rsidP="00965A34">
            <w:pPr>
              <w:pStyle w:val="Default"/>
              <w:keepLines/>
              <w:widowControl w:val="0"/>
              <w:numPr>
                <w:ilvl w:val="0"/>
                <w:numId w:val="48"/>
              </w:numPr>
              <w:ind w:left="199" w:hanging="199"/>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9 – Harmonogram realizácie aktivít)</w:t>
            </w:r>
          </w:p>
          <w:p w14:paraId="499E144B" w14:textId="77777777" w:rsidR="005465A8" w:rsidRPr="0073260C" w:rsidRDefault="005465A8" w:rsidP="00965A34">
            <w:pPr>
              <w:pStyle w:val="Odsekzoznamu"/>
              <w:numPr>
                <w:ilvl w:val="0"/>
                <w:numId w:val="48"/>
              </w:numPr>
              <w:spacing w:after="0" w:line="240" w:lineRule="auto"/>
              <w:ind w:left="199" w:hanging="199"/>
              <w:jc w:val="both"/>
              <w:rPr>
                <w:rFonts w:cstheme="minorHAnsi"/>
                <w:b/>
                <w:bCs/>
                <w:i/>
                <w:strike/>
                <w:color w:val="00B050"/>
                <w:sz w:val="14"/>
                <w:szCs w:val="14"/>
                <w:u w:val="single"/>
              </w:rPr>
            </w:pPr>
            <w:r w:rsidRPr="0073260C">
              <w:rPr>
                <w:rFonts w:cstheme="minorHAnsi"/>
                <w:strike/>
                <w:color w:val="00B050"/>
                <w:sz w:val="16"/>
                <w:szCs w:val="16"/>
              </w:rPr>
              <w:t>Popis v projekte realizácie (Príloha 2B k príručke pre prijímateľa LEADER)</w:t>
            </w:r>
          </w:p>
          <w:p w14:paraId="507D5910" w14:textId="77777777" w:rsidR="005465A8" w:rsidRPr="0073260C" w:rsidRDefault="005465A8" w:rsidP="00965A34">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3CE9027" w14:textId="77777777" w:rsidR="005465A8" w:rsidRPr="0073260C" w:rsidRDefault="005465A8" w:rsidP="00965A34">
            <w:pPr>
              <w:pStyle w:val="Odsekzoznamu"/>
              <w:numPr>
                <w:ilvl w:val="0"/>
                <w:numId w:val="48"/>
              </w:numPr>
              <w:spacing w:after="0" w:line="240" w:lineRule="auto"/>
              <w:ind w:left="199" w:hanging="199"/>
              <w:jc w:val="both"/>
              <w:rPr>
                <w:rFonts w:cstheme="minorHAnsi"/>
                <w:b/>
                <w:strike/>
                <w:color w:val="00B050"/>
                <w:sz w:val="18"/>
                <w:szCs w:val="18"/>
              </w:rPr>
            </w:pPr>
            <w:r w:rsidRPr="0073260C">
              <w:rPr>
                <w:rFonts w:cstheme="minorHAnsi"/>
                <w:strike/>
                <w:color w:val="00B050"/>
                <w:sz w:val="16"/>
                <w:szCs w:val="16"/>
              </w:rPr>
              <w:t>v zmysle dokumentácie uvedenej v časti „Forma a spôsob preukázania splnenia kritéria“</w:t>
            </w:r>
          </w:p>
        </w:tc>
      </w:tr>
      <w:tr w:rsidR="0073260C" w:rsidRPr="0073260C" w14:paraId="37D5CDE4" w14:textId="77777777" w:rsidTr="00965A34">
        <w:trPr>
          <w:trHeight w:val="340"/>
        </w:trPr>
        <w:tc>
          <w:tcPr>
            <w:tcW w:w="156" w:type="pct"/>
            <w:shd w:val="clear" w:color="auto" w:fill="FFFFFF" w:themeFill="background1"/>
            <w:vAlign w:val="center"/>
          </w:tcPr>
          <w:p w14:paraId="19DEBDB5" w14:textId="77777777" w:rsidR="005465A8" w:rsidRPr="0073260C" w:rsidRDefault="005465A8" w:rsidP="00965A34">
            <w:pPr>
              <w:spacing w:after="0" w:line="240" w:lineRule="auto"/>
              <w:jc w:val="center"/>
              <w:rPr>
                <w:rFonts w:cstheme="minorHAnsi"/>
                <w:b/>
                <w:strike/>
                <w:color w:val="00B050"/>
                <w:sz w:val="16"/>
                <w:szCs w:val="16"/>
              </w:rPr>
            </w:pPr>
            <w:r w:rsidRPr="0073260C">
              <w:rPr>
                <w:rFonts w:cstheme="minorHAnsi"/>
                <w:b/>
                <w:strike/>
                <w:color w:val="00B050"/>
                <w:sz w:val="18"/>
                <w:szCs w:val="18"/>
              </w:rPr>
              <w:lastRenderedPageBreak/>
              <w:t>8.</w:t>
            </w:r>
          </w:p>
        </w:tc>
        <w:tc>
          <w:tcPr>
            <w:tcW w:w="4844" w:type="pct"/>
            <w:gridSpan w:val="3"/>
            <w:shd w:val="clear" w:color="auto" w:fill="FFFFFF" w:themeFill="background1"/>
            <w:vAlign w:val="center"/>
          </w:tcPr>
          <w:p w14:paraId="11208E71" w14:textId="77777777" w:rsidR="005465A8" w:rsidRPr="0073260C" w:rsidRDefault="005465A8" w:rsidP="00965A34">
            <w:pPr>
              <w:spacing w:after="0" w:line="240" w:lineRule="auto"/>
              <w:rPr>
                <w:rFonts w:cstheme="minorHAnsi"/>
                <w:b/>
                <w:strike/>
                <w:color w:val="00B050"/>
                <w:sz w:val="18"/>
                <w:szCs w:val="18"/>
              </w:rPr>
            </w:pPr>
            <w:r w:rsidRPr="0073260C">
              <w:rPr>
                <w:rFonts w:cstheme="minorHAnsi"/>
                <w:b/>
                <w:strike/>
                <w:color w:val="00B050"/>
                <w:sz w:val="18"/>
                <w:szCs w:val="18"/>
              </w:rPr>
              <w:t>Projekt realizácie</w:t>
            </w:r>
          </w:p>
          <w:p w14:paraId="290535AE" w14:textId="77777777" w:rsidR="005465A8" w:rsidRPr="0073260C" w:rsidRDefault="005465A8" w:rsidP="00965A34">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7E929A1" w14:textId="77777777" w:rsidR="005465A8" w:rsidRPr="0073260C" w:rsidRDefault="005465A8" w:rsidP="00965A34">
            <w:pPr>
              <w:pStyle w:val="Odsekzoznamu"/>
              <w:numPr>
                <w:ilvl w:val="0"/>
                <w:numId w:val="48"/>
              </w:numPr>
              <w:spacing w:after="0" w:line="240" w:lineRule="auto"/>
              <w:ind w:left="190" w:hanging="190"/>
              <w:rPr>
                <w:rFonts w:cstheme="minorHAnsi"/>
                <w:bCs/>
                <w:strike/>
                <w:color w:val="00B050"/>
                <w:sz w:val="16"/>
                <w:szCs w:val="16"/>
              </w:rPr>
            </w:pPr>
            <w:r w:rsidRPr="0073260C">
              <w:rPr>
                <w:rFonts w:cstheme="minorHAnsi"/>
                <w:bCs/>
                <w:strike/>
                <w:color w:val="00B050"/>
                <w:sz w:val="16"/>
                <w:szCs w:val="16"/>
              </w:rPr>
              <w:t>Žiadateľ ako samostatnú prílohu predkladá Projekt realizácie (Príloha č.2B), ktorého cieľom je opísať projekt.</w:t>
            </w:r>
          </w:p>
          <w:p w14:paraId="56EEE206" w14:textId="77777777" w:rsidR="005465A8" w:rsidRPr="0073260C" w:rsidRDefault="005465A8" w:rsidP="00965A34">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2561E689" w14:textId="77777777" w:rsidR="005465A8" w:rsidRPr="0073260C" w:rsidRDefault="005465A8" w:rsidP="00965A34">
            <w:pPr>
              <w:pStyle w:val="Odsekzoznamu"/>
              <w:numPr>
                <w:ilvl w:val="0"/>
                <w:numId w:val="48"/>
              </w:numPr>
              <w:spacing w:after="0" w:line="240" w:lineRule="auto"/>
              <w:ind w:left="190" w:hanging="190"/>
              <w:jc w:val="both"/>
              <w:rPr>
                <w:rFonts w:cstheme="minorHAnsi"/>
                <w:strike/>
                <w:color w:val="00B050"/>
                <w:sz w:val="16"/>
                <w:szCs w:val="16"/>
              </w:rPr>
            </w:pPr>
            <w:r w:rsidRPr="0073260C">
              <w:rPr>
                <w:rFonts w:cstheme="minorHAnsi"/>
                <w:strike/>
                <w:color w:val="00B050"/>
                <w:sz w:val="16"/>
                <w:szCs w:val="16"/>
              </w:rPr>
              <w:t xml:space="preserve">Projekt realizácie,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tc>
      </w:tr>
      <w:tr w:rsidR="0073260C" w:rsidRPr="0073260C" w14:paraId="11FBCE68" w14:textId="77777777" w:rsidTr="00965A34">
        <w:trPr>
          <w:trHeight w:val="340"/>
        </w:trPr>
        <w:tc>
          <w:tcPr>
            <w:tcW w:w="5000" w:type="pct"/>
            <w:gridSpan w:val="4"/>
            <w:shd w:val="clear" w:color="auto" w:fill="FFE599" w:themeFill="accent4" w:themeFillTint="66"/>
            <w:vAlign w:val="center"/>
          </w:tcPr>
          <w:p w14:paraId="20487F8B" w14:textId="77777777" w:rsidR="005465A8" w:rsidRPr="0073260C" w:rsidRDefault="005465A8" w:rsidP="00965A34">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HODNOTIACE KRITÉRIA PRE VÝBER PROJEKTOV (BODOVACIE KRITÉRIA)</w:t>
            </w:r>
          </w:p>
          <w:p w14:paraId="1851B790" w14:textId="720BB660" w:rsidR="005465A8" w:rsidRPr="0073260C" w:rsidRDefault="005465A8" w:rsidP="00965A34">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Cs/>
                <w:strike/>
                <w:color w:val="00B050"/>
                <w:sz w:val="16"/>
                <w:szCs w:val="16"/>
              </w:rPr>
              <w:t>MAS stanoví pre každé kritérium</w:t>
            </w:r>
            <w:r w:rsidRPr="0073260C">
              <w:rPr>
                <w:rFonts w:asciiTheme="minorHAnsi" w:hAnsiTheme="minorHAnsi" w:cstheme="minorHAnsi"/>
                <w:b/>
                <w:bCs/>
                <w:strike/>
                <w:color w:val="00B050"/>
                <w:sz w:val="16"/>
                <w:szCs w:val="16"/>
              </w:rPr>
              <w:t xml:space="preserve"> </w:t>
            </w:r>
            <w:r w:rsidRPr="0073260C">
              <w:rPr>
                <w:rFonts w:asciiTheme="minorHAnsi" w:hAnsiTheme="minorHAnsi" w:cstheme="minorHAnsi"/>
                <w:strike/>
                <w:color w:val="00B050"/>
                <w:sz w:val="16"/>
                <w:szCs w:val="16"/>
                <w:lang w:eastAsia="sk-SK"/>
              </w:rPr>
              <w:t xml:space="preserve">počet bodov  a zároveň uvedie maximálny počet bodov, ktoré môže žiadateľ za príslušné kritérium </w:t>
            </w:r>
            <w:r w:rsidR="009C6093" w:rsidRPr="0073260C">
              <w:rPr>
                <w:rFonts w:asciiTheme="minorHAnsi" w:hAnsiTheme="minorHAnsi" w:cstheme="minorHAnsi"/>
                <w:strike/>
                <w:color w:val="00B050"/>
                <w:sz w:val="16"/>
                <w:szCs w:val="16"/>
                <w:lang w:eastAsia="sk-SK"/>
              </w:rPr>
              <w:t>dosiahnuť</w:t>
            </w:r>
            <w:r w:rsidRPr="0073260C">
              <w:rPr>
                <w:rFonts w:asciiTheme="minorHAnsi" w:hAnsiTheme="minorHAnsi" w:cstheme="minorHAnsi"/>
                <w:strike/>
                <w:color w:val="00B050"/>
                <w:sz w:val="16"/>
                <w:szCs w:val="16"/>
                <w:lang w:eastAsia="sk-SK"/>
              </w:rPr>
              <w:t xml:space="preserve">.  </w:t>
            </w:r>
          </w:p>
        </w:tc>
      </w:tr>
      <w:tr w:rsidR="0073260C" w:rsidRPr="0073260C" w14:paraId="5EA7BC87" w14:textId="77777777" w:rsidTr="00965A34">
        <w:trPr>
          <w:trHeight w:val="340"/>
        </w:trPr>
        <w:tc>
          <w:tcPr>
            <w:tcW w:w="5000" w:type="pct"/>
            <w:gridSpan w:val="4"/>
            <w:shd w:val="clear" w:color="auto" w:fill="FFE599" w:themeFill="accent4" w:themeFillTint="66"/>
            <w:vAlign w:val="center"/>
          </w:tcPr>
          <w:p w14:paraId="042A1D03" w14:textId="77777777" w:rsidR="005465A8" w:rsidRPr="0073260C" w:rsidRDefault="005465A8" w:rsidP="00965A34">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POVINNÉ KRITÉRIA</w:t>
            </w:r>
          </w:p>
        </w:tc>
      </w:tr>
      <w:tr w:rsidR="0073260C" w:rsidRPr="0073260C" w14:paraId="6BB22482" w14:textId="77777777" w:rsidTr="00965A34">
        <w:trPr>
          <w:trHeight w:val="340"/>
        </w:trPr>
        <w:tc>
          <w:tcPr>
            <w:tcW w:w="156" w:type="pct"/>
            <w:shd w:val="clear" w:color="auto" w:fill="FFF2CC" w:themeFill="accent4" w:themeFillTint="33"/>
          </w:tcPr>
          <w:p w14:paraId="63F868F9" w14:textId="77777777" w:rsidR="005465A8" w:rsidRPr="0073260C" w:rsidRDefault="005465A8" w:rsidP="00965A34">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44" w:type="pct"/>
            <w:gridSpan w:val="3"/>
            <w:shd w:val="clear" w:color="auto" w:fill="FFF2CC" w:themeFill="accent4" w:themeFillTint="33"/>
            <w:vAlign w:val="center"/>
          </w:tcPr>
          <w:p w14:paraId="4BE001CE" w14:textId="77777777" w:rsidR="005465A8" w:rsidRPr="0073260C" w:rsidRDefault="005465A8" w:rsidP="00965A34">
            <w:pPr>
              <w:spacing w:after="0" w:line="240" w:lineRule="auto"/>
              <w:jc w:val="center"/>
              <w:rPr>
                <w:rFonts w:cstheme="minorHAnsi"/>
                <w:b/>
                <w:strike/>
                <w:color w:val="00B050"/>
                <w:sz w:val="18"/>
                <w:szCs w:val="18"/>
              </w:rPr>
            </w:pPr>
            <w:r w:rsidRPr="0073260C">
              <w:rPr>
                <w:rFonts w:cstheme="minorHAnsi"/>
                <w:b/>
                <w:strike/>
                <w:color w:val="00B050"/>
                <w:sz w:val="18"/>
                <w:szCs w:val="18"/>
              </w:rPr>
              <w:t>Popis a preukázanie kritéria</w:t>
            </w:r>
          </w:p>
        </w:tc>
      </w:tr>
      <w:tr w:rsidR="0073260C" w:rsidRPr="0073260C" w14:paraId="28B3EC12" w14:textId="77777777" w:rsidTr="00965A34">
        <w:trPr>
          <w:trHeight w:val="340"/>
        </w:trPr>
        <w:tc>
          <w:tcPr>
            <w:tcW w:w="156" w:type="pct"/>
            <w:shd w:val="clear" w:color="auto" w:fill="FFFFFF" w:themeFill="background1"/>
            <w:vAlign w:val="center"/>
          </w:tcPr>
          <w:p w14:paraId="2C2F85EA" w14:textId="77777777" w:rsidR="005465A8" w:rsidRPr="0073260C" w:rsidRDefault="005465A8" w:rsidP="00965A34">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44" w:type="pct"/>
            <w:gridSpan w:val="3"/>
            <w:shd w:val="clear" w:color="auto" w:fill="FFFFFF" w:themeFill="background1"/>
            <w:vAlign w:val="center"/>
          </w:tcPr>
          <w:p w14:paraId="3631310F" w14:textId="77777777" w:rsidR="005465A8" w:rsidRPr="0073260C" w:rsidRDefault="005465A8" w:rsidP="00965A34">
            <w:pPr>
              <w:spacing w:after="0" w:line="240" w:lineRule="auto"/>
              <w:rPr>
                <w:rFonts w:cstheme="minorHAnsi"/>
                <w:b/>
                <w:strike/>
                <w:color w:val="00B050"/>
                <w:sz w:val="18"/>
                <w:szCs w:val="18"/>
              </w:rPr>
            </w:pPr>
            <w:r w:rsidRPr="0073260C">
              <w:rPr>
                <w:rFonts w:cstheme="minorHAnsi"/>
                <w:b/>
                <w:strike/>
                <w:color w:val="00B050"/>
                <w:sz w:val="18"/>
                <w:szCs w:val="18"/>
              </w:rPr>
              <w:t>Partnerstvo</w:t>
            </w:r>
          </w:p>
          <w:p w14:paraId="1833D821" w14:textId="77777777" w:rsidR="005465A8" w:rsidRPr="0073260C" w:rsidRDefault="005465A8" w:rsidP="00965A34">
            <w:pPr>
              <w:spacing w:after="0" w:line="240" w:lineRule="auto"/>
              <w:rPr>
                <w:rFonts w:cstheme="minorHAnsi"/>
                <w:bCs/>
                <w:strike/>
                <w:color w:val="00B050"/>
                <w:sz w:val="16"/>
                <w:szCs w:val="16"/>
              </w:rPr>
            </w:pPr>
            <w:r w:rsidRPr="0073260C">
              <w:rPr>
                <w:rFonts w:cstheme="minorHAnsi"/>
                <w:bCs/>
                <w:strike/>
                <w:color w:val="00B050"/>
                <w:sz w:val="16"/>
                <w:szCs w:val="16"/>
              </w:rPr>
              <w:t xml:space="preserve">V rámci implementácie projektu sú v partnerstve: </w:t>
            </w:r>
          </w:p>
          <w:p w14:paraId="17F72F00" w14:textId="77777777" w:rsidR="005465A8" w:rsidRPr="0073260C" w:rsidRDefault="005465A8" w:rsidP="004800B7">
            <w:pPr>
              <w:pStyle w:val="Odsekzoznamu"/>
              <w:numPr>
                <w:ilvl w:val="0"/>
                <w:numId w:val="150"/>
              </w:numPr>
              <w:spacing w:after="0" w:line="240" w:lineRule="auto"/>
              <w:ind w:left="319" w:hanging="284"/>
              <w:jc w:val="both"/>
              <w:rPr>
                <w:rFonts w:cstheme="minorHAnsi"/>
                <w:bCs/>
                <w:strike/>
                <w:color w:val="00B050"/>
                <w:sz w:val="16"/>
                <w:szCs w:val="16"/>
              </w:rPr>
            </w:pPr>
            <w:r w:rsidRPr="0073260C">
              <w:rPr>
                <w:rFonts w:cstheme="minorHAnsi"/>
                <w:bCs/>
                <w:strike/>
                <w:color w:val="00B050"/>
                <w:sz w:val="16"/>
                <w:szCs w:val="16"/>
              </w:rPr>
              <w:t xml:space="preserve">3 partneri, </w:t>
            </w:r>
          </w:p>
          <w:p w14:paraId="00D2D1A5" w14:textId="77777777" w:rsidR="005465A8" w:rsidRPr="0073260C" w:rsidRDefault="005465A8" w:rsidP="004800B7">
            <w:pPr>
              <w:pStyle w:val="Odsekzoznamu"/>
              <w:numPr>
                <w:ilvl w:val="0"/>
                <w:numId w:val="150"/>
              </w:numPr>
              <w:spacing w:after="0" w:line="240" w:lineRule="auto"/>
              <w:ind w:left="319" w:hanging="284"/>
              <w:jc w:val="both"/>
              <w:rPr>
                <w:rFonts w:cstheme="minorHAnsi"/>
                <w:bCs/>
                <w:strike/>
                <w:color w:val="00B050"/>
                <w:sz w:val="16"/>
                <w:szCs w:val="16"/>
              </w:rPr>
            </w:pPr>
            <w:r w:rsidRPr="0073260C">
              <w:rPr>
                <w:rFonts w:cstheme="minorHAnsi"/>
                <w:bCs/>
                <w:strike/>
                <w:color w:val="00B050"/>
                <w:sz w:val="16"/>
                <w:szCs w:val="16"/>
              </w:rPr>
              <w:t>4 partneri,</w:t>
            </w:r>
          </w:p>
          <w:p w14:paraId="32C154B9" w14:textId="77777777" w:rsidR="005465A8" w:rsidRPr="0073260C" w:rsidRDefault="005465A8" w:rsidP="004800B7">
            <w:pPr>
              <w:pStyle w:val="Odsekzoznamu"/>
              <w:numPr>
                <w:ilvl w:val="0"/>
                <w:numId w:val="150"/>
              </w:numPr>
              <w:spacing w:after="0" w:line="240" w:lineRule="auto"/>
              <w:ind w:left="319" w:hanging="284"/>
              <w:jc w:val="both"/>
              <w:rPr>
                <w:rFonts w:cstheme="minorHAnsi"/>
                <w:bCs/>
                <w:strike/>
                <w:color w:val="00B050"/>
                <w:sz w:val="16"/>
                <w:szCs w:val="16"/>
              </w:rPr>
            </w:pPr>
            <w:r w:rsidRPr="0073260C">
              <w:rPr>
                <w:rFonts w:cstheme="minorHAnsi"/>
                <w:bCs/>
                <w:strike/>
                <w:color w:val="00B050"/>
                <w:sz w:val="16"/>
                <w:szCs w:val="16"/>
              </w:rPr>
              <w:t>5 a viac partnerov .</w:t>
            </w:r>
          </w:p>
          <w:p w14:paraId="3DDC1660" w14:textId="77777777" w:rsidR="005465A8" w:rsidRPr="0073260C" w:rsidRDefault="005465A8" w:rsidP="00965A34">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F5325B2" w14:textId="77777777" w:rsidR="005465A8" w:rsidRPr="0073260C" w:rsidRDefault="005465A8" w:rsidP="00965A34">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73DA0476" w14:textId="77777777" w:rsidR="005465A8" w:rsidRPr="0073260C" w:rsidRDefault="005465A8" w:rsidP="00965A34">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Zmluva o spolupráci,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0DEA2B2A" w14:textId="77777777" w:rsidR="005465A8" w:rsidRPr="0073260C" w:rsidRDefault="005465A8" w:rsidP="00965A34">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6B86AD51" w14:textId="77777777" w:rsidR="005465A8" w:rsidRPr="0073260C" w:rsidRDefault="005465A8" w:rsidP="00965A34">
            <w:pPr>
              <w:pStyle w:val="Odsekzoznamu"/>
              <w:numPr>
                <w:ilvl w:val="0"/>
                <w:numId w:val="98"/>
              </w:numPr>
              <w:spacing w:after="0" w:line="240" w:lineRule="auto"/>
              <w:ind w:left="199" w:hanging="199"/>
              <w:jc w:val="both"/>
              <w:rPr>
                <w:rFonts w:cstheme="minorHAnsi"/>
                <w:bCs/>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6619480A" w14:textId="77777777" w:rsidTr="00965A34">
        <w:trPr>
          <w:trHeight w:val="340"/>
        </w:trPr>
        <w:tc>
          <w:tcPr>
            <w:tcW w:w="156" w:type="pct"/>
            <w:shd w:val="clear" w:color="auto" w:fill="FFFFFF" w:themeFill="background1"/>
            <w:vAlign w:val="center"/>
          </w:tcPr>
          <w:p w14:paraId="19743AE5" w14:textId="77777777" w:rsidR="005465A8" w:rsidRPr="0073260C" w:rsidRDefault="005465A8" w:rsidP="00965A34">
            <w:pPr>
              <w:spacing w:after="0" w:line="240" w:lineRule="auto"/>
              <w:jc w:val="center"/>
              <w:rPr>
                <w:rFonts w:cstheme="minorHAnsi"/>
                <w:b/>
                <w:strike/>
                <w:color w:val="00B050"/>
                <w:sz w:val="16"/>
                <w:szCs w:val="16"/>
              </w:rPr>
            </w:pPr>
            <w:r w:rsidRPr="0073260C">
              <w:rPr>
                <w:rFonts w:cstheme="minorHAnsi"/>
                <w:b/>
                <w:strike/>
                <w:color w:val="00B050"/>
                <w:sz w:val="16"/>
                <w:szCs w:val="16"/>
              </w:rPr>
              <w:t>2.</w:t>
            </w:r>
          </w:p>
        </w:tc>
        <w:tc>
          <w:tcPr>
            <w:tcW w:w="4844" w:type="pct"/>
            <w:gridSpan w:val="3"/>
            <w:shd w:val="clear" w:color="auto" w:fill="FFFFFF" w:themeFill="background1"/>
            <w:vAlign w:val="center"/>
          </w:tcPr>
          <w:p w14:paraId="1B041A31" w14:textId="77777777" w:rsidR="005465A8" w:rsidRPr="0073260C" w:rsidRDefault="005465A8" w:rsidP="00965A34">
            <w:pPr>
              <w:spacing w:after="0" w:line="240" w:lineRule="auto"/>
              <w:rPr>
                <w:rFonts w:cstheme="minorHAnsi"/>
                <w:b/>
                <w:strike/>
                <w:color w:val="00B050"/>
                <w:sz w:val="18"/>
                <w:szCs w:val="18"/>
              </w:rPr>
            </w:pPr>
            <w:r w:rsidRPr="0073260C">
              <w:rPr>
                <w:rFonts w:cstheme="minorHAnsi"/>
                <w:b/>
                <w:strike/>
                <w:color w:val="00B050"/>
                <w:sz w:val="18"/>
                <w:szCs w:val="18"/>
              </w:rPr>
              <w:t>Pridaná hodnota projektu</w:t>
            </w:r>
          </w:p>
          <w:p w14:paraId="076D89B8" w14:textId="77777777" w:rsidR="005465A8" w:rsidRPr="0073260C" w:rsidRDefault="005465A8" w:rsidP="00965A34">
            <w:pPr>
              <w:spacing w:after="0" w:line="240" w:lineRule="auto"/>
              <w:rPr>
                <w:rFonts w:cstheme="minorHAnsi"/>
                <w:strike/>
                <w:color w:val="00B050"/>
                <w:sz w:val="16"/>
                <w:szCs w:val="16"/>
              </w:rPr>
            </w:pPr>
            <w:r w:rsidRPr="0073260C">
              <w:rPr>
                <w:rFonts w:cstheme="minorHAnsi"/>
                <w:strike/>
                <w:color w:val="00B050"/>
                <w:sz w:val="16"/>
                <w:szCs w:val="16"/>
              </w:rPr>
              <w:t>Projekt má pridanú hodnotu pre územie MAS:</w:t>
            </w:r>
          </w:p>
          <w:p w14:paraId="10490900" w14:textId="77777777" w:rsidR="005465A8" w:rsidRPr="0073260C" w:rsidRDefault="005465A8" w:rsidP="00965A34">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5CEAFE78" w14:textId="77777777" w:rsidR="005465A8" w:rsidRPr="0073260C" w:rsidRDefault="005465A8" w:rsidP="00965A34">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3E3127A6" w14:textId="77777777" w:rsidR="005465A8" w:rsidRPr="0073260C" w:rsidRDefault="005465A8" w:rsidP="00965A34">
            <w:pPr>
              <w:spacing w:after="0" w:line="240" w:lineRule="auto"/>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 ktorým sa preukáže ako projekt:</w:t>
            </w:r>
          </w:p>
          <w:p w14:paraId="7ECACDEA" w14:textId="77777777" w:rsidR="005465A8" w:rsidRPr="0073260C" w:rsidRDefault="005465A8" w:rsidP="004800B7">
            <w:pPr>
              <w:pStyle w:val="Odsekzoznamu"/>
              <w:numPr>
                <w:ilvl w:val="0"/>
                <w:numId w:val="147"/>
              </w:numPr>
              <w:spacing w:after="0" w:line="240" w:lineRule="auto"/>
              <w:ind w:left="176" w:hanging="176"/>
              <w:jc w:val="both"/>
              <w:rPr>
                <w:rStyle w:val="markedcontent"/>
                <w:rFonts w:cstheme="minorHAnsi"/>
                <w:bCs/>
                <w:strike/>
                <w:color w:val="00B050"/>
                <w:sz w:val="16"/>
                <w:szCs w:val="16"/>
              </w:rPr>
            </w:pPr>
            <w:r w:rsidRPr="0073260C">
              <w:rPr>
                <w:rStyle w:val="markedcontent"/>
                <w:rFonts w:cstheme="minorHAnsi"/>
                <w:strike/>
                <w:color w:val="00B050"/>
                <w:sz w:val="16"/>
                <w:szCs w:val="16"/>
              </w:rPr>
              <w:t xml:space="preserve">prispieva k rozvoju územia príslušnej MAS v nadväznosti na „Zdôvodnenie výberu“ </w:t>
            </w:r>
            <w:proofErr w:type="spellStart"/>
            <w:r w:rsidRPr="0073260C">
              <w:rPr>
                <w:rStyle w:val="markedcontent"/>
                <w:rFonts w:cstheme="minorHAnsi"/>
                <w:strike/>
                <w:color w:val="00B050"/>
                <w:sz w:val="16"/>
                <w:szCs w:val="16"/>
              </w:rPr>
              <w:t>podopatrenia</w:t>
            </w:r>
            <w:proofErr w:type="spellEnd"/>
            <w:r w:rsidRPr="0073260C">
              <w:rPr>
                <w:rStyle w:val="markedcontent"/>
                <w:rFonts w:cstheme="minorHAnsi"/>
                <w:strike/>
                <w:color w:val="00B050"/>
                <w:sz w:val="16"/>
                <w:szCs w:val="16"/>
              </w:rPr>
              <w:t xml:space="preserve"> zo strany MAS  v akčnom pláne stratégie CLLD pre príslušne </w:t>
            </w:r>
            <w:proofErr w:type="spellStart"/>
            <w:r w:rsidRPr="0073260C">
              <w:rPr>
                <w:rStyle w:val="markedcontent"/>
                <w:rFonts w:cstheme="minorHAnsi"/>
                <w:strike/>
                <w:color w:val="00B050"/>
                <w:sz w:val="16"/>
                <w:szCs w:val="16"/>
              </w:rPr>
              <w:t>podopatrenie</w:t>
            </w:r>
            <w:proofErr w:type="spellEnd"/>
            <w:r w:rsidRPr="0073260C">
              <w:rPr>
                <w:rStyle w:val="markedcontent"/>
                <w:rFonts w:cstheme="minorHAnsi"/>
                <w:strike/>
                <w:color w:val="00B050"/>
                <w:sz w:val="16"/>
                <w:szCs w:val="16"/>
              </w:rPr>
              <w:t xml:space="preserve">, </w:t>
            </w:r>
          </w:p>
          <w:p w14:paraId="454A7634" w14:textId="77777777" w:rsidR="005465A8" w:rsidRPr="0073260C" w:rsidRDefault="005465A8" w:rsidP="004800B7">
            <w:pPr>
              <w:pStyle w:val="Odsekzoznamu"/>
              <w:numPr>
                <w:ilvl w:val="0"/>
                <w:numId w:val="147"/>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vytvára pridanú hodnotu pre územie MAS (čo bude výstupom projektu a jeho pridaná hodnota).</w:t>
            </w:r>
          </w:p>
          <w:p w14:paraId="54A58DD1" w14:textId="77777777" w:rsidR="005465A8" w:rsidRPr="0073260C" w:rsidRDefault="005465A8" w:rsidP="00965A34">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6E3E7E76" w14:textId="77777777" w:rsidR="005465A8" w:rsidRPr="0073260C" w:rsidRDefault="005465A8" w:rsidP="00965A34">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E867884" w14:textId="77777777" w:rsidR="005465A8" w:rsidRPr="0073260C" w:rsidRDefault="005465A8" w:rsidP="00965A34">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37CA3F56" w14:textId="77777777" w:rsidR="005465A8" w:rsidRPr="0073260C" w:rsidRDefault="005465A8" w:rsidP="00965A34">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64ECA8EC" w14:textId="77777777" w:rsidR="005465A8" w:rsidRPr="0073260C" w:rsidRDefault="005465A8" w:rsidP="00965A34">
            <w:pPr>
              <w:pStyle w:val="Odsekzoznamu"/>
              <w:numPr>
                <w:ilvl w:val="0"/>
                <w:numId w:val="98"/>
              </w:numPr>
              <w:spacing w:after="0" w:line="240" w:lineRule="auto"/>
              <w:ind w:left="190" w:hanging="190"/>
              <w:jc w:val="both"/>
              <w:rPr>
                <w:rFonts w:cstheme="minorHAnsi"/>
                <w:b/>
                <w:bCs/>
                <w: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2D2520F3" w14:textId="77777777" w:rsidTr="00965A34">
        <w:trPr>
          <w:trHeight w:val="340"/>
        </w:trPr>
        <w:tc>
          <w:tcPr>
            <w:tcW w:w="156" w:type="pct"/>
            <w:shd w:val="clear" w:color="auto" w:fill="FFFFFF" w:themeFill="background1"/>
            <w:vAlign w:val="center"/>
          </w:tcPr>
          <w:p w14:paraId="72ED8D75" w14:textId="77777777" w:rsidR="005465A8" w:rsidRPr="0073260C" w:rsidRDefault="005465A8" w:rsidP="00965A34">
            <w:pPr>
              <w:spacing w:after="0" w:line="240" w:lineRule="auto"/>
              <w:jc w:val="center"/>
              <w:rPr>
                <w:rFonts w:cstheme="minorHAnsi"/>
                <w:b/>
                <w:strike/>
                <w:color w:val="00B050"/>
                <w:sz w:val="16"/>
                <w:szCs w:val="16"/>
              </w:rPr>
            </w:pPr>
            <w:r w:rsidRPr="0073260C">
              <w:rPr>
                <w:rFonts w:cstheme="minorHAnsi"/>
                <w:b/>
                <w:strike/>
                <w:color w:val="00B050"/>
                <w:sz w:val="16"/>
                <w:szCs w:val="16"/>
              </w:rPr>
              <w:t>3.</w:t>
            </w:r>
          </w:p>
        </w:tc>
        <w:tc>
          <w:tcPr>
            <w:tcW w:w="4844" w:type="pct"/>
            <w:gridSpan w:val="3"/>
            <w:shd w:val="clear" w:color="auto" w:fill="FFFFFF" w:themeFill="background1"/>
            <w:vAlign w:val="center"/>
          </w:tcPr>
          <w:p w14:paraId="1E58BBF0" w14:textId="77777777" w:rsidR="005465A8" w:rsidRPr="0073260C" w:rsidRDefault="005465A8" w:rsidP="00965A34">
            <w:pPr>
              <w:spacing w:after="0" w:line="240" w:lineRule="auto"/>
              <w:rPr>
                <w:rFonts w:cstheme="minorHAnsi"/>
                <w:b/>
                <w:strike/>
                <w:color w:val="00B050"/>
                <w:sz w:val="18"/>
                <w:szCs w:val="18"/>
              </w:rPr>
            </w:pPr>
            <w:r w:rsidRPr="0073260C">
              <w:rPr>
                <w:rFonts w:cstheme="minorHAnsi"/>
                <w:b/>
                <w:strike/>
                <w:color w:val="00B050"/>
                <w:sz w:val="18"/>
                <w:szCs w:val="18"/>
              </w:rPr>
              <w:t>Súlad projektu so stratégiou CLLD</w:t>
            </w:r>
          </w:p>
          <w:p w14:paraId="4D2EB889" w14:textId="77777777" w:rsidR="005465A8" w:rsidRPr="0073260C" w:rsidRDefault="005465A8" w:rsidP="00965A34">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Projekt je v súlade so stratégiou CLLD. </w:t>
            </w:r>
          </w:p>
          <w:p w14:paraId="146A2B26" w14:textId="77777777" w:rsidR="005465A8" w:rsidRPr="0073260C" w:rsidRDefault="005465A8" w:rsidP="00965A34">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4806204E" w14:textId="77777777" w:rsidR="005465A8" w:rsidRPr="0073260C" w:rsidRDefault="005465A8" w:rsidP="00965A34">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2E121F76" w14:textId="77777777" w:rsidR="005465A8" w:rsidRPr="0073260C" w:rsidRDefault="005465A8" w:rsidP="00965A34">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v Projekte realizácie uvedie:</w:t>
            </w:r>
          </w:p>
          <w:p w14:paraId="084DC484" w14:textId="77777777" w:rsidR="005465A8" w:rsidRPr="0073260C" w:rsidRDefault="005465A8"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problém zo stratégie CLLD, ktorý projekt rieši, </w:t>
            </w:r>
          </w:p>
          <w:p w14:paraId="2A78BCD8" w14:textId="77777777" w:rsidR="005465A8" w:rsidRPr="0073260C" w:rsidRDefault="005465A8"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súlad projektu s  potrebou územia uvedenou v stratégii CLLD,</w:t>
            </w:r>
          </w:p>
          <w:p w14:paraId="74F1697B" w14:textId="77777777" w:rsidR="005465A8" w:rsidRPr="0073260C" w:rsidRDefault="005465A8"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spôsob akým projekt rieši problém alebo potrebu územia uvedené v stratégii CLLD, </w:t>
            </w:r>
          </w:p>
          <w:p w14:paraId="6C688AAB" w14:textId="77777777" w:rsidR="005465A8" w:rsidRPr="0073260C" w:rsidRDefault="005465A8"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nadväznosť na </w:t>
            </w:r>
            <w:r w:rsidRPr="0073260C">
              <w:rPr>
                <w:rFonts w:cstheme="minorHAnsi"/>
                <w:bCs/>
                <w:strike/>
                <w:color w:val="00B050"/>
                <w:sz w:val="16"/>
                <w:szCs w:val="16"/>
              </w:rPr>
              <w:t xml:space="preserve">špecifický cieľ/prioritu/ </w:t>
            </w:r>
            <w:proofErr w:type="spellStart"/>
            <w:r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stratégie CLLD.</w:t>
            </w:r>
          </w:p>
          <w:p w14:paraId="019CAD0C" w14:textId="77777777" w:rsidR="005465A8" w:rsidRPr="0073260C" w:rsidRDefault="005465A8" w:rsidP="00965A34">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72A760A0" w14:textId="77777777" w:rsidR="005465A8" w:rsidRPr="0073260C" w:rsidRDefault="005465A8" w:rsidP="00965A34">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A32CDF8" w14:textId="77777777" w:rsidR="005465A8" w:rsidRPr="0073260C" w:rsidRDefault="005465A8" w:rsidP="00965A34">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2A145B11" w14:textId="77777777" w:rsidR="005465A8" w:rsidRPr="0073260C" w:rsidRDefault="005465A8" w:rsidP="00965A34">
            <w:pPr>
              <w:spacing w:after="0" w:line="240" w:lineRule="auto"/>
              <w:rPr>
                <w:rFonts w:cstheme="minorHAnsi"/>
                <w:strike/>
                <w:color w:val="00B050"/>
                <w:sz w:val="18"/>
                <w:szCs w:val="18"/>
              </w:rPr>
            </w:pPr>
            <w:r w:rsidRPr="0073260C">
              <w:rPr>
                <w:rFonts w:cstheme="minorHAnsi"/>
                <w:b/>
                <w:strike/>
                <w:color w:val="00B050"/>
                <w:sz w:val="18"/>
                <w:szCs w:val="18"/>
                <w:u w:val="single"/>
              </w:rPr>
              <w:lastRenderedPageBreak/>
              <w:t>Spôsob overenia</w:t>
            </w:r>
          </w:p>
          <w:p w14:paraId="69F668F3" w14:textId="77777777" w:rsidR="005465A8" w:rsidRPr="0073260C" w:rsidRDefault="005465A8" w:rsidP="00965A34">
            <w:pPr>
              <w:pStyle w:val="Odsekzoznamu"/>
              <w:numPr>
                <w:ilvl w:val="0"/>
                <w:numId w:val="98"/>
              </w:numPr>
              <w:spacing w:after="0" w:line="240" w:lineRule="auto"/>
              <w:ind w:left="190" w:hanging="190"/>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7A563D4E" w14:textId="77777777" w:rsidTr="00965A34">
        <w:trPr>
          <w:trHeight w:val="340"/>
        </w:trPr>
        <w:tc>
          <w:tcPr>
            <w:tcW w:w="156" w:type="pct"/>
            <w:shd w:val="clear" w:color="auto" w:fill="FFFFFF" w:themeFill="background1"/>
            <w:vAlign w:val="center"/>
          </w:tcPr>
          <w:p w14:paraId="046DC89F" w14:textId="77777777" w:rsidR="005465A8" w:rsidRPr="0073260C" w:rsidRDefault="005465A8" w:rsidP="00965A34">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4.</w:t>
            </w:r>
          </w:p>
        </w:tc>
        <w:tc>
          <w:tcPr>
            <w:tcW w:w="4844" w:type="pct"/>
            <w:gridSpan w:val="3"/>
            <w:shd w:val="clear" w:color="auto" w:fill="FFFFFF" w:themeFill="background1"/>
            <w:vAlign w:val="center"/>
          </w:tcPr>
          <w:p w14:paraId="02B63409" w14:textId="77777777" w:rsidR="005465A8" w:rsidRPr="0073260C" w:rsidRDefault="005465A8" w:rsidP="00965A34">
            <w:pPr>
              <w:spacing w:after="0" w:line="240" w:lineRule="auto"/>
              <w:jc w:val="both"/>
              <w:rPr>
                <w:rFonts w:cstheme="minorHAnsi"/>
                <w:b/>
                <w:strike/>
                <w:color w:val="00B050"/>
                <w:sz w:val="18"/>
                <w:szCs w:val="18"/>
              </w:rPr>
            </w:pPr>
            <w:r w:rsidRPr="0073260C">
              <w:rPr>
                <w:rFonts w:cstheme="minorHAnsi"/>
                <w:b/>
                <w:strike/>
                <w:color w:val="00B050"/>
                <w:sz w:val="18"/>
                <w:szCs w:val="18"/>
              </w:rPr>
              <w:t>Inovatívny charakter projektu a spolupráca</w:t>
            </w:r>
          </w:p>
          <w:p w14:paraId="22F7008F" w14:textId="77777777" w:rsidR="005465A8" w:rsidRPr="0073260C" w:rsidRDefault="005465A8" w:rsidP="00965A34">
            <w:pPr>
              <w:spacing w:after="0" w:line="240" w:lineRule="auto"/>
              <w:rPr>
                <w:rFonts w:cstheme="minorHAnsi"/>
                <w:strike/>
                <w:color w:val="00B050"/>
                <w:sz w:val="16"/>
                <w:szCs w:val="16"/>
              </w:rPr>
            </w:pPr>
            <w:r w:rsidRPr="0073260C">
              <w:rPr>
                <w:rFonts w:cstheme="minorHAnsi"/>
                <w:strike/>
                <w:color w:val="00B050"/>
                <w:sz w:val="16"/>
                <w:szCs w:val="16"/>
              </w:rPr>
              <w:t>Projekt má inovatívny charakter a  projekt rieši spoluprácu na úrovni žiadateľa:</w:t>
            </w:r>
          </w:p>
          <w:p w14:paraId="78DD25C5" w14:textId="77777777" w:rsidR="005465A8" w:rsidRPr="0073260C" w:rsidRDefault="005465A8" w:rsidP="004800B7">
            <w:pPr>
              <w:pStyle w:val="Odsekzoznamu"/>
              <w:numPr>
                <w:ilvl w:val="1"/>
                <w:numId w:val="145"/>
              </w:numPr>
              <w:spacing w:after="0" w:line="240" w:lineRule="auto"/>
              <w:ind w:left="334" w:hanging="284"/>
              <w:jc w:val="both"/>
              <w:rPr>
                <w:rFonts w:cstheme="minorHAnsi"/>
                <w:strike/>
                <w:color w:val="00B050"/>
                <w:sz w:val="16"/>
                <w:szCs w:val="16"/>
              </w:rPr>
            </w:pPr>
            <w:r w:rsidRPr="0073260C">
              <w:rPr>
                <w:rFonts w:cstheme="minorHAnsi"/>
                <w:strike/>
                <w:color w:val="00B050"/>
                <w:sz w:val="16"/>
                <w:szCs w:val="16"/>
              </w:rPr>
              <w:t xml:space="preserve">projekt má inovatívny charakter, </w:t>
            </w:r>
          </w:p>
          <w:p w14:paraId="56FEF3C5" w14:textId="77777777" w:rsidR="005465A8" w:rsidRPr="0073260C" w:rsidRDefault="005465A8" w:rsidP="004800B7">
            <w:pPr>
              <w:pStyle w:val="Odsekzoznamu"/>
              <w:numPr>
                <w:ilvl w:val="1"/>
                <w:numId w:val="145"/>
              </w:numPr>
              <w:spacing w:after="0" w:line="240" w:lineRule="auto"/>
              <w:ind w:left="334" w:hanging="284"/>
              <w:jc w:val="both"/>
              <w:rPr>
                <w:rFonts w:cstheme="minorHAnsi"/>
                <w:strike/>
                <w:color w:val="00B050"/>
                <w:sz w:val="16"/>
                <w:szCs w:val="16"/>
              </w:rPr>
            </w:pPr>
            <w:r w:rsidRPr="0073260C">
              <w:rPr>
                <w:rFonts w:cstheme="minorHAnsi"/>
                <w:strike/>
                <w:color w:val="00B050"/>
                <w:sz w:val="16"/>
                <w:szCs w:val="16"/>
              </w:rPr>
              <w:t>projekt rieši spoluprácu na úrovni žiadateľa,</w:t>
            </w:r>
          </w:p>
          <w:p w14:paraId="0DDABA7D" w14:textId="77777777" w:rsidR="005465A8" w:rsidRPr="0073260C" w:rsidRDefault="005465A8" w:rsidP="004800B7">
            <w:pPr>
              <w:pStyle w:val="Odsekzoznamu"/>
              <w:numPr>
                <w:ilvl w:val="1"/>
                <w:numId w:val="145"/>
              </w:numPr>
              <w:spacing w:after="0" w:line="240" w:lineRule="auto"/>
              <w:ind w:left="334" w:hanging="284"/>
              <w:jc w:val="both"/>
              <w:rPr>
                <w:rFonts w:cstheme="minorHAnsi"/>
                <w:strike/>
                <w:color w:val="00B050"/>
                <w:sz w:val="16"/>
                <w:szCs w:val="16"/>
              </w:rPr>
            </w:pPr>
            <w:r w:rsidRPr="0073260C">
              <w:rPr>
                <w:rFonts w:cstheme="minorHAnsi"/>
                <w:strike/>
                <w:color w:val="00B050"/>
                <w:sz w:val="16"/>
                <w:szCs w:val="16"/>
              </w:rPr>
              <w:t>žiadateľ kritériá nesplnil.</w:t>
            </w:r>
          </w:p>
          <w:p w14:paraId="1B3112CC" w14:textId="77777777" w:rsidR="005465A8" w:rsidRPr="0073260C" w:rsidRDefault="005465A8" w:rsidP="00965A34">
            <w:pPr>
              <w:spacing w:after="0" w:line="240" w:lineRule="auto"/>
              <w:jc w:val="both"/>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ak v Projekte realizácie uvedie jednoznačný merateľný údaj (ukazovateľ), ktorým sa preukáže inovatívny charakter, napr.:</w:t>
            </w:r>
          </w:p>
          <w:p w14:paraId="44AAD73A" w14:textId="77777777" w:rsidR="005465A8" w:rsidRPr="0073260C" w:rsidRDefault="005465A8" w:rsidP="004800B7">
            <w:pPr>
              <w:pStyle w:val="Odsekzoznamu"/>
              <w:numPr>
                <w:ilvl w:val="0"/>
                <w:numId w:val="151"/>
              </w:numPr>
              <w:spacing w:after="0" w:line="240" w:lineRule="auto"/>
              <w:ind w:left="214" w:hanging="142"/>
              <w:jc w:val="both"/>
              <w:rPr>
                <w:rFonts w:cstheme="minorHAnsi"/>
                <w:strike/>
                <w:color w:val="00B050"/>
                <w:sz w:val="16"/>
                <w:szCs w:val="16"/>
              </w:rPr>
            </w:pPr>
            <w:r w:rsidRPr="0073260C">
              <w:rPr>
                <w:rFonts w:cstheme="minorHAnsi"/>
                <w:strike/>
                <w:color w:val="00B050"/>
                <w:sz w:val="16"/>
                <w:szCs w:val="16"/>
              </w:rPr>
              <w:t xml:space="preserve">inovácie zamerané na produkty, služby a cieľové skupiny zákazníkov, nové technológie, manažment a marketing,  </w:t>
            </w:r>
          </w:p>
          <w:p w14:paraId="690FB1F8" w14:textId="77777777" w:rsidR="005465A8" w:rsidRPr="0073260C" w:rsidRDefault="005465A8" w:rsidP="00965A34">
            <w:pPr>
              <w:spacing w:after="0" w:line="240" w:lineRule="auto"/>
              <w:jc w:val="both"/>
              <w:rPr>
                <w:rStyle w:val="markedcontent"/>
                <w:rFonts w:cstheme="minorHAnsi"/>
                <w:strike/>
                <w:color w:val="00B050"/>
                <w:sz w:val="16"/>
                <w:szCs w:val="16"/>
              </w:rPr>
            </w:pPr>
            <w:r w:rsidRPr="0073260C">
              <w:rPr>
                <w:rFonts w:cstheme="minorHAnsi"/>
                <w:strike/>
                <w:color w:val="00B050"/>
                <w:sz w:val="16"/>
                <w:szCs w:val="16"/>
              </w:rPr>
              <w:t xml:space="preserve">Za inovovaný produkt sa nepovažuje zmena estetických charakteristík. </w:t>
            </w:r>
            <w:r w:rsidRPr="0073260C">
              <w:rPr>
                <w:rStyle w:val="markedcontent"/>
                <w:rFonts w:cstheme="minorHAnsi"/>
                <w:strike/>
                <w:color w:val="00B050"/>
                <w:sz w:val="16"/>
                <w:szCs w:val="16"/>
              </w:rPr>
              <w:t xml:space="preserve"> </w:t>
            </w:r>
          </w:p>
          <w:p w14:paraId="1A2B787F" w14:textId="77777777" w:rsidR="005465A8" w:rsidRPr="0073260C" w:rsidRDefault="005465A8" w:rsidP="00965A34">
            <w:pPr>
              <w:spacing w:after="0" w:line="240" w:lineRule="auto"/>
              <w:jc w:val="both"/>
              <w:rPr>
                <w:rFonts w:cstheme="minorHAnsi"/>
                <w:strike/>
                <w:color w:val="00B050"/>
                <w:sz w:val="16"/>
                <w:szCs w:val="16"/>
              </w:rPr>
            </w:pPr>
            <w:r w:rsidRPr="0073260C">
              <w:rPr>
                <w:rFonts w:cstheme="minorHAnsi"/>
                <w:strike/>
                <w:color w:val="00B05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bez jeho náhrady), ak sa jedná iba o jednoduchú náhradu.</w:t>
            </w:r>
          </w:p>
          <w:p w14:paraId="10BA6E37" w14:textId="77777777" w:rsidR="005465A8" w:rsidRPr="0073260C" w:rsidRDefault="005465A8" w:rsidP="00965A34">
            <w:pPr>
              <w:spacing w:after="0" w:line="240" w:lineRule="auto"/>
              <w:jc w:val="both"/>
              <w:rPr>
                <w:rFonts w:cstheme="minorHAnsi"/>
                <w:strike/>
                <w:color w:val="00B050"/>
                <w:sz w:val="16"/>
                <w:szCs w:val="16"/>
              </w:rPr>
            </w:pPr>
            <w:r w:rsidRPr="0073260C">
              <w:rPr>
                <w:rFonts w:cstheme="minorHAnsi"/>
                <w:strike/>
                <w:color w:val="00B050"/>
                <w:sz w:val="16"/>
                <w:szCs w:val="16"/>
              </w:rPr>
              <w:t>Organizačné a manažérske zmeny sa nepovažujú za inovácie procesu.</w:t>
            </w:r>
          </w:p>
          <w:p w14:paraId="5B22F1CC" w14:textId="77777777" w:rsidR="005465A8" w:rsidRPr="0073260C" w:rsidRDefault="005465A8" w:rsidP="00965A34">
            <w:pPr>
              <w:spacing w:after="0" w:line="240" w:lineRule="auto"/>
              <w:jc w:val="both"/>
              <w:rPr>
                <w:rFonts w:cstheme="minorHAnsi"/>
                <w:strike/>
                <w:color w:val="00B050"/>
                <w:sz w:val="16"/>
                <w:szCs w:val="16"/>
              </w:rPr>
            </w:pPr>
          </w:p>
          <w:p w14:paraId="66A2F354" w14:textId="77777777" w:rsidR="005465A8" w:rsidRPr="0073260C" w:rsidRDefault="005465A8" w:rsidP="00965A34">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145DBDA7" w14:textId="77777777" w:rsidR="005465A8" w:rsidRPr="0073260C" w:rsidRDefault="005465A8" w:rsidP="00965A34">
            <w:pPr>
              <w:spacing w:after="0" w:line="240" w:lineRule="auto"/>
              <w:rPr>
                <w:rFonts w:cstheme="minorHAnsi"/>
                <w:strike/>
                <w:color w:val="00B050"/>
                <w:sz w:val="16"/>
                <w:szCs w:val="16"/>
              </w:rPr>
            </w:pPr>
            <w:r w:rsidRPr="0073260C">
              <w:rPr>
                <w:rFonts w:cstheme="minorHAnsi"/>
                <w:strike/>
                <w:color w:val="00B050"/>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6B4164DD" w14:textId="77777777" w:rsidR="005465A8" w:rsidRPr="0073260C" w:rsidRDefault="005465A8" w:rsidP="00965A34">
            <w:pPr>
              <w:spacing w:after="0" w:line="240" w:lineRule="auto"/>
              <w:jc w:val="both"/>
              <w:rPr>
                <w:rFonts w:cstheme="minorHAnsi"/>
                <w:strike/>
                <w:color w:val="00B050"/>
                <w:sz w:val="16"/>
                <w:szCs w:val="16"/>
              </w:rPr>
            </w:pPr>
            <w:r w:rsidRPr="0073260C">
              <w:rPr>
                <w:rFonts w:cstheme="minorHAnsi"/>
                <w:strike/>
                <w:color w:val="00B050"/>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46C77123" w14:textId="77777777" w:rsidR="005465A8" w:rsidRPr="0073260C" w:rsidRDefault="005465A8" w:rsidP="00965A34">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C4C397B" w14:textId="77777777" w:rsidR="005465A8" w:rsidRPr="0073260C" w:rsidRDefault="005465A8" w:rsidP="00965A34">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434627DB" w14:textId="77777777" w:rsidR="005465A8" w:rsidRPr="0073260C" w:rsidRDefault="005465A8" w:rsidP="00965A34">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7573E648" w14:textId="77777777" w:rsidR="005465A8" w:rsidRPr="0073260C" w:rsidRDefault="005465A8" w:rsidP="00965A34">
            <w:pPr>
              <w:pStyle w:val="Odsekzoznamu"/>
              <w:numPr>
                <w:ilvl w:val="0"/>
                <w:numId w:val="98"/>
              </w:numPr>
              <w:spacing w:after="0" w:line="240" w:lineRule="auto"/>
              <w:ind w:left="194" w:hanging="194"/>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4D6816F8" w14:textId="77777777" w:rsidTr="00965A34">
        <w:trPr>
          <w:trHeight w:val="340"/>
        </w:trPr>
        <w:tc>
          <w:tcPr>
            <w:tcW w:w="156" w:type="pct"/>
            <w:shd w:val="clear" w:color="auto" w:fill="FFFFFF" w:themeFill="background1"/>
            <w:vAlign w:val="center"/>
          </w:tcPr>
          <w:p w14:paraId="597AE1EE" w14:textId="77777777" w:rsidR="005465A8" w:rsidRPr="0073260C" w:rsidRDefault="005465A8" w:rsidP="00965A34">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844" w:type="pct"/>
            <w:gridSpan w:val="3"/>
            <w:shd w:val="clear" w:color="auto" w:fill="FFFFFF" w:themeFill="background1"/>
            <w:vAlign w:val="center"/>
          </w:tcPr>
          <w:p w14:paraId="5A3A4665" w14:textId="77777777" w:rsidR="005465A8" w:rsidRPr="0073260C" w:rsidRDefault="005465A8" w:rsidP="00965A34">
            <w:pPr>
              <w:spacing w:after="0" w:line="240" w:lineRule="auto"/>
              <w:rPr>
                <w:rFonts w:cstheme="minorHAnsi"/>
                <w:b/>
                <w:strike/>
                <w:color w:val="00B050"/>
                <w:sz w:val="18"/>
                <w:szCs w:val="18"/>
              </w:rPr>
            </w:pPr>
            <w:r w:rsidRPr="0073260C">
              <w:rPr>
                <w:rFonts w:cstheme="minorHAnsi"/>
                <w:b/>
                <w:strike/>
                <w:color w:val="00B050"/>
                <w:sz w:val="18"/>
                <w:szCs w:val="18"/>
              </w:rPr>
              <w:t xml:space="preserve">Žiadateľovi doposiaľ nebola v rámci stratégie CLLD schválená v danom </w:t>
            </w:r>
            <w:proofErr w:type="spellStart"/>
            <w:r w:rsidRPr="0073260C">
              <w:rPr>
                <w:rFonts w:cstheme="minorHAnsi"/>
                <w:b/>
                <w:strike/>
                <w:color w:val="00B050"/>
                <w:sz w:val="18"/>
                <w:szCs w:val="18"/>
              </w:rPr>
              <w:t>podopatrení</w:t>
            </w:r>
            <w:proofErr w:type="spellEnd"/>
            <w:r w:rsidRPr="0073260C">
              <w:rPr>
                <w:rFonts w:cstheme="minorHAnsi"/>
                <w:b/>
                <w:strike/>
                <w:color w:val="00B050"/>
                <w:sz w:val="18"/>
                <w:szCs w:val="18"/>
              </w:rPr>
              <w:t xml:space="preserve"> žiadna </w:t>
            </w:r>
            <w:proofErr w:type="spellStart"/>
            <w:r w:rsidRPr="0073260C">
              <w:rPr>
                <w:rFonts w:cstheme="minorHAnsi"/>
                <w:b/>
                <w:strike/>
                <w:color w:val="00B050"/>
                <w:sz w:val="18"/>
                <w:szCs w:val="18"/>
              </w:rPr>
              <w:t>ŽoNFP</w:t>
            </w:r>
            <w:proofErr w:type="spellEnd"/>
          </w:p>
          <w:p w14:paraId="08AB6FDB" w14:textId="77777777" w:rsidR="005465A8" w:rsidRPr="0073260C" w:rsidRDefault="005465A8" w:rsidP="00965A34">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Žiadateľovi doposiaľ nebola v rámci stratégie CLLD schválená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žiadna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p>
          <w:p w14:paraId="5B4B3B70" w14:textId="77777777" w:rsidR="00E5029B" w:rsidRPr="0073260C" w:rsidRDefault="00E5029B" w:rsidP="00965A34">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r w:rsidRPr="0073260C">
              <w:rPr>
                <w:strike/>
                <w:color w:val="00B050"/>
                <w:sz w:val="16"/>
                <w:szCs w:val="16"/>
              </w:rPr>
              <w:t xml:space="preserve"> doposiaľ nebola schválená</w:t>
            </w:r>
          </w:p>
          <w:p w14:paraId="70342574" w14:textId="77777777" w:rsidR="00E5029B" w:rsidRPr="0073260C" w:rsidRDefault="00E5029B" w:rsidP="00965A34">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 xml:space="preserve">b) nie, </w:t>
            </w:r>
            <w:r w:rsidRPr="0073260C">
              <w:rPr>
                <w:strike/>
                <w:color w:val="00B050"/>
                <w:sz w:val="16"/>
                <w:szCs w:val="16"/>
              </w:rPr>
              <w:t>už bola schválená</w:t>
            </w:r>
          </w:p>
          <w:p w14:paraId="0502CEA8" w14:textId="77777777" w:rsidR="005465A8" w:rsidRPr="0073260C" w:rsidRDefault="005465A8" w:rsidP="00965A34">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57BEBB00" w14:textId="77777777" w:rsidR="005465A8" w:rsidRPr="0073260C" w:rsidRDefault="005465A8" w:rsidP="00965A34">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B18E323" w14:textId="77777777" w:rsidR="005465A8" w:rsidRPr="0073260C" w:rsidRDefault="005465A8" w:rsidP="00965A34">
            <w:pPr>
              <w:pStyle w:val="Odsekzoznamu"/>
              <w:numPr>
                <w:ilvl w:val="0"/>
                <w:numId w:val="99"/>
              </w:numPr>
              <w:spacing w:after="0" w:line="240" w:lineRule="auto"/>
              <w:ind w:left="196" w:hanging="196"/>
              <w:jc w:val="both"/>
              <w:rPr>
                <w:rFonts w:cstheme="minorHAnsi"/>
                <w:strike/>
                <w:color w:val="00B050"/>
                <w:sz w:val="16"/>
                <w:szCs w:val="16"/>
              </w:rPr>
            </w:pPr>
            <w:r w:rsidRPr="0073260C">
              <w:rPr>
                <w:rFonts w:cstheme="minorHAnsi"/>
                <w:strike/>
                <w:color w:val="00B050"/>
                <w:sz w:val="16"/>
                <w:szCs w:val="16"/>
              </w:rPr>
              <w:t xml:space="preserve">Čestné vyhlásenie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14CEA463" w14:textId="77777777" w:rsidR="005465A8" w:rsidRPr="0073260C" w:rsidRDefault="005465A8" w:rsidP="00965A34">
            <w:pPr>
              <w:spacing w:after="0" w:line="240" w:lineRule="auto"/>
              <w:rPr>
                <w:rFonts w:cstheme="minorHAnsi"/>
                <w:strike/>
                <w:color w:val="00B050"/>
                <w:sz w:val="18"/>
                <w:szCs w:val="18"/>
              </w:rPr>
            </w:pPr>
            <w:r w:rsidRPr="0073260C">
              <w:rPr>
                <w:rFonts w:cstheme="minorHAnsi"/>
                <w:b/>
                <w:strike/>
                <w:color w:val="00B050"/>
                <w:sz w:val="18"/>
                <w:szCs w:val="18"/>
                <w:u w:val="single"/>
              </w:rPr>
              <w:t xml:space="preserve">Spôsob overenia </w:t>
            </w:r>
          </w:p>
          <w:p w14:paraId="5685284E" w14:textId="77777777" w:rsidR="005465A8" w:rsidRPr="0073260C" w:rsidRDefault="005465A8" w:rsidP="00965A34">
            <w:pPr>
              <w:pStyle w:val="Odsekzoznamu"/>
              <w:numPr>
                <w:ilvl w:val="0"/>
                <w:numId w:val="99"/>
              </w:numPr>
              <w:spacing w:after="0" w:line="240" w:lineRule="auto"/>
              <w:ind w:left="190" w:hanging="190"/>
              <w:jc w:val="both"/>
              <w:rPr>
                <w:rFonts w:cstheme="minorHAnsi"/>
                <w:b/>
                <w:strike/>
                <w:color w:val="00B050"/>
                <w:sz w:val="16"/>
                <w:szCs w:val="16"/>
              </w:rPr>
            </w:pPr>
            <w:r w:rsidRPr="0073260C">
              <w:rPr>
                <w:rFonts w:cstheme="minorHAnsi"/>
                <w:strike/>
                <w:color w:val="00B050"/>
                <w:sz w:val="16"/>
                <w:szCs w:val="16"/>
              </w:rPr>
              <w:t>overenie údajov a informácií v ITMS2014+, alebo prostredníctvom Centrálneho registra zmlúv na webovom sídle https://www.crz.gov.sk/</w:t>
            </w:r>
          </w:p>
        </w:tc>
      </w:tr>
      <w:tr w:rsidR="0073260C" w:rsidRPr="0073260C" w14:paraId="74238435" w14:textId="77777777" w:rsidTr="00965A34">
        <w:trPr>
          <w:trHeight w:val="284"/>
        </w:trPr>
        <w:tc>
          <w:tcPr>
            <w:tcW w:w="5000" w:type="pct"/>
            <w:gridSpan w:val="4"/>
            <w:shd w:val="clear" w:color="auto" w:fill="auto"/>
            <w:vAlign w:val="center"/>
          </w:tcPr>
          <w:p w14:paraId="2D4611BE" w14:textId="77777777" w:rsidR="005465A8" w:rsidRPr="0073260C" w:rsidRDefault="005465A8" w:rsidP="00965A34">
            <w:pPr>
              <w:spacing w:after="0" w:line="240" w:lineRule="auto"/>
              <w:jc w:val="both"/>
              <w:rPr>
                <w:rFonts w:cstheme="minorHAnsi"/>
                <w:strike/>
                <w:color w:val="00B050"/>
              </w:rPr>
            </w:pPr>
            <w:r w:rsidRPr="0073260C">
              <w:rPr>
                <w:rFonts w:cstheme="minorHAnsi"/>
                <w:b/>
                <w:bCs/>
                <w:strike/>
                <w:color w:val="00B050"/>
                <w:sz w:val="16"/>
                <w:szCs w:val="16"/>
              </w:rPr>
              <w:t xml:space="preserve">Princípy uplatnenia výberu: </w:t>
            </w:r>
            <w:r w:rsidRPr="0073260C">
              <w:rPr>
                <w:rFonts w:cstheme="minorHAnsi"/>
                <w:strike/>
                <w:color w:val="00B050"/>
                <w:sz w:val="16"/>
                <w:szCs w:val="16"/>
                <w:lang w:eastAsia="sk-SK"/>
              </w:rPr>
              <w:t xml:space="preserve">Projekty bude vyberať MAS na základe uplatnenia hodnotiacich kritérií (bodovacieho systému), </w:t>
            </w:r>
            <w:proofErr w:type="spellStart"/>
            <w:r w:rsidRPr="0073260C">
              <w:rPr>
                <w:rFonts w:cstheme="minorHAnsi"/>
                <w:strike/>
                <w:color w:val="00B050"/>
                <w:sz w:val="16"/>
                <w:szCs w:val="16"/>
                <w:lang w:eastAsia="sk-SK"/>
              </w:rPr>
              <w:t>t.j</w:t>
            </w:r>
            <w:proofErr w:type="spellEnd"/>
            <w:r w:rsidRPr="0073260C">
              <w:rPr>
                <w:rFonts w:cstheme="minorHAnsi"/>
                <w:strike/>
                <w:color w:val="00B050"/>
                <w:sz w:val="16"/>
                <w:szCs w:val="16"/>
                <w:lang w:eastAsia="sk-SK"/>
              </w:rPr>
              <w:t xml:space="preserve">. projekty sa zoradia podľa počtu dosiahnutých bodov v zmysle bodovacích kritérií </w:t>
            </w:r>
            <w:r w:rsidRPr="0073260C">
              <w:rPr>
                <w:rFonts w:cstheme="minorHAnsi"/>
                <w:strike/>
                <w:color w:val="00B050"/>
                <w:sz w:val="16"/>
                <w:szCs w:val="16"/>
                <w:lang w:eastAsia="sk-SK"/>
              </w:rPr>
              <w:br/>
            </w:r>
            <w:r w:rsidRPr="0073260C">
              <w:rPr>
                <w:rFonts w:cstheme="minorHAnsi"/>
                <w:strike/>
                <w:color w:val="00B050"/>
                <w:sz w:val="16"/>
                <w:szCs w:val="16"/>
              </w:rPr>
              <w:t xml:space="preserve">a vytvorí sa hranica finančných možností </w:t>
            </w:r>
            <w:r w:rsidRPr="0073260C">
              <w:rPr>
                <w:rFonts w:cstheme="minorHAnsi"/>
                <w:strike/>
                <w:color w:val="00B050"/>
                <w:sz w:val="16"/>
                <w:szCs w:val="16"/>
                <w:lang w:eastAsia="sk-SK"/>
              </w:rPr>
              <w:t>(posúdi sa súčet finančných požiadaviek všetkých zoradených projektov s finančnou alokáciou).</w:t>
            </w:r>
            <w:r w:rsidRPr="0073260C">
              <w:rPr>
                <w:rFonts w:cstheme="minorHAnsi"/>
                <w:b/>
                <w:bCs/>
                <w:strike/>
                <w:color w:val="00B050"/>
                <w:sz w:val="16"/>
                <w:szCs w:val="16"/>
              </w:rPr>
              <w:t xml:space="preserve"> </w:t>
            </w:r>
          </w:p>
        </w:tc>
      </w:tr>
      <w:tr w:rsidR="0073260C" w:rsidRPr="0073260C" w14:paraId="6DF1180D" w14:textId="77777777" w:rsidTr="00965A34">
        <w:trPr>
          <w:trHeight w:val="284"/>
        </w:trPr>
        <w:tc>
          <w:tcPr>
            <w:tcW w:w="5000" w:type="pct"/>
            <w:gridSpan w:val="4"/>
            <w:shd w:val="clear" w:color="auto" w:fill="auto"/>
            <w:vAlign w:val="center"/>
          </w:tcPr>
          <w:p w14:paraId="1193CB76" w14:textId="77777777" w:rsidR="005465A8" w:rsidRPr="0073260C" w:rsidRDefault="005465A8" w:rsidP="00965A34">
            <w:pPr>
              <w:spacing w:after="0" w:line="240" w:lineRule="auto"/>
              <w:jc w:val="both"/>
              <w:rPr>
                <w:rFonts w:cstheme="minorHAnsi"/>
                <w:bCs/>
                <w:iCs/>
                <w:strike/>
                <w:color w:val="00B050"/>
                <w:sz w:val="16"/>
                <w:szCs w:val="16"/>
                <w:lang w:eastAsia="sk-SK"/>
              </w:rPr>
            </w:pPr>
            <w:r w:rsidRPr="0073260C">
              <w:rPr>
                <w:rFonts w:cstheme="minorHAnsi"/>
                <w:b/>
                <w:strike/>
                <w:color w:val="00B050"/>
                <w:sz w:val="16"/>
                <w:szCs w:val="16"/>
                <w:lang w:eastAsia="sk-SK"/>
              </w:rPr>
              <w:t xml:space="preserve">Rozlišovacie kritériá: </w:t>
            </w:r>
            <w:r w:rsidRPr="0073260C">
              <w:rPr>
                <w:rFonts w:cstheme="minorHAnsi"/>
                <w:bCs/>
                <w:iCs/>
                <w:strike/>
                <w:color w:val="00B050"/>
                <w:sz w:val="16"/>
                <w:szCs w:val="16"/>
                <w:lang w:eastAsia="sk-SK"/>
              </w:rPr>
              <w:t xml:space="preserve"> </w:t>
            </w:r>
            <w:r w:rsidRPr="0073260C">
              <w:rPr>
                <w:rFonts w:cstheme="minorHAnsi"/>
                <w:strike/>
                <w:color w:val="00B050"/>
                <w:sz w:val="16"/>
                <w:szCs w:val="16"/>
              </w:rPr>
              <w:t xml:space="preserve">V prípade, že požiadavka na finančné prostriedky prevýši finančný limit na kontrahovanie, budú pri výbere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prípade rovnakého počtu bodov uprednostnené kritériá s prideleným väčším počtom bodov za bodovacie kritérium podľa poradia: (</w:t>
            </w:r>
            <w:r w:rsidRPr="0073260C">
              <w:rPr>
                <w:rFonts w:cstheme="minorHAnsi"/>
                <w:b/>
                <w:strike/>
                <w:color w:val="00B050"/>
                <w:sz w:val="16"/>
                <w:szCs w:val="16"/>
              </w:rPr>
              <w:t xml:space="preserve">MAS uvedie rozlišovacie kritéria). </w:t>
            </w:r>
            <w:r w:rsidRPr="0073260C">
              <w:rPr>
                <w:rFonts w:cstheme="minorHAnsi"/>
                <w:strike/>
                <w:color w:val="00B050"/>
                <w:sz w:val="16"/>
                <w:szCs w:val="16"/>
              </w:rPr>
              <w:t>Ak by sa ani pri takomto postupnom uplatnení kritérií nevedelo určiť konečné poradie pri rovnosti bodov,  MAS uplatní princíp nižších oprávnených výdavkov v rámci projektu.</w:t>
            </w:r>
          </w:p>
        </w:tc>
      </w:tr>
      <w:tr w:rsidR="0073260C" w:rsidRPr="0073260C" w14:paraId="5C5268AC" w14:textId="77777777" w:rsidTr="00965A34">
        <w:trPr>
          <w:trHeight w:val="284"/>
        </w:trPr>
        <w:tc>
          <w:tcPr>
            <w:tcW w:w="5000" w:type="pct"/>
            <w:gridSpan w:val="4"/>
            <w:shd w:val="clear" w:color="auto" w:fill="FFE599" w:themeFill="accent4" w:themeFillTint="66"/>
            <w:vAlign w:val="center"/>
          </w:tcPr>
          <w:p w14:paraId="55348EAD" w14:textId="77777777" w:rsidR="005465A8" w:rsidRPr="0073260C" w:rsidRDefault="005465A8" w:rsidP="00965A34">
            <w:pPr>
              <w:pStyle w:val="Default"/>
              <w:keepLines/>
              <w:widowControl w:val="0"/>
              <w:rPr>
                <w:rFonts w:asciiTheme="minorHAnsi" w:hAnsiTheme="minorHAnsi" w:cstheme="minorHAnsi"/>
                <w:b/>
                <w:strike/>
                <w:color w:val="00B050"/>
                <w:sz w:val="20"/>
                <w:szCs w:val="20"/>
              </w:rPr>
            </w:pPr>
            <w:r w:rsidRPr="0073260C">
              <w:rPr>
                <w:rFonts w:asciiTheme="minorHAnsi" w:hAnsiTheme="minorHAnsi" w:cstheme="minorHAnsi"/>
                <w:b/>
                <w:strike/>
                <w:color w:val="00B050"/>
                <w:sz w:val="22"/>
                <w:szCs w:val="22"/>
              </w:rPr>
              <w:t>VOLITEĽNÉ KRITÉRIA – NEAPLIKUJE SA</w:t>
            </w:r>
          </w:p>
        </w:tc>
      </w:tr>
    </w:tbl>
    <w:p w14:paraId="450B2330" w14:textId="186FFD4A" w:rsidR="00D63345" w:rsidRPr="00292CB0" w:rsidRDefault="00D63345" w:rsidP="002C09AB">
      <w:pPr>
        <w:pStyle w:val="Standard"/>
        <w:tabs>
          <w:tab w:val="left" w:pos="709"/>
        </w:tabs>
        <w:jc w:val="both"/>
        <w:rPr>
          <w:rFonts w:asciiTheme="minorHAnsi" w:hAnsiTheme="minorHAnsi" w:cstheme="minorHAnsi"/>
          <w:b/>
        </w:rPr>
      </w:pPr>
    </w:p>
    <w:p w14:paraId="25227FFE" w14:textId="77777777" w:rsidR="00D63345" w:rsidRPr="00292CB0" w:rsidRDefault="00D63345" w:rsidP="002C09AB">
      <w:pPr>
        <w:spacing w:after="0" w:line="240" w:lineRule="auto"/>
        <w:rPr>
          <w:rFonts w:cstheme="minorHAnsi"/>
          <w:b/>
          <w:sz w:val="28"/>
          <w:szCs w:val="28"/>
        </w:rPr>
      </w:pPr>
    </w:p>
    <w:p w14:paraId="1222DC9C" w14:textId="77777777" w:rsidR="00D63345" w:rsidRPr="00292CB0" w:rsidRDefault="00D63345" w:rsidP="002C09AB">
      <w:pPr>
        <w:spacing w:after="0" w:line="240" w:lineRule="auto"/>
        <w:rPr>
          <w:rFonts w:cstheme="minorHAnsi"/>
          <w:b/>
          <w:sz w:val="28"/>
          <w:szCs w:val="28"/>
        </w:rPr>
      </w:pPr>
    </w:p>
    <w:p w14:paraId="0C866B5E" w14:textId="6A5B8195" w:rsidR="00C0534D" w:rsidRPr="00292CB0" w:rsidRDefault="00200F1D" w:rsidP="002C09AB">
      <w:pPr>
        <w:spacing w:after="0" w:line="240" w:lineRule="auto"/>
        <w:rPr>
          <w:rFonts w:cstheme="minorHAnsi"/>
          <w:b/>
          <w:sz w:val="24"/>
          <w:szCs w:val="24"/>
        </w:rPr>
      </w:pPr>
      <w:r w:rsidRPr="00292CB0">
        <w:rPr>
          <w:rFonts w:cstheme="minorHAnsi"/>
          <w:b/>
          <w:sz w:val="28"/>
          <w:szCs w:val="28"/>
        </w:rPr>
        <w:br w:type="page"/>
      </w:r>
      <w:r w:rsidR="00C0534D" w:rsidRPr="00292CB0">
        <w:rPr>
          <w:rFonts w:cstheme="minorHAnsi"/>
          <w:b/>
          <w:sz w:val="24"/>
          <w:szCs w:val="24"/>
        </w:rPr>
        <w:lastRenderedPageBreak/>
        <w:t>M04 – Investície do hmotného majetku (čl. 17)</w:t>
      </w:r>
    </w:p>
    <w:p w14:paraId="1BD1BC2F" w14:textId="769CE4DC" w:rsidR="00C0534D" w:rsidRPr="00292CB0" w:rsidRDefault="00C0534D" w:rsidP="002C09AB">
      <w:pPr>
        <w:pStyle w:val="tlXY"/>
        <w:spacing w:before="0" w:after="0"/>
        <w:rPr>
          <w:rFonts w:cstheme="minorHAnsi"/>
          <w:color w:val="auto"/>
          <w:sz w:val="24"/>
          <w:szCs w:val="24"/>
        </w:rPr>
      </w:pPr>
      <w:bookmarkStart w:id="12" w:name="_Toc512834735"/>
      <w:bookmarkStart w:id="13" w:name="_Toc104282833"/>
      <w:proofErr w:type="spellStart"/>
      <w:r w:rsidRPr="00292CB0">
        <w:rPr>
          <w:rFonts w:cstheme="minorHAnsi"/>
          <w:color w:val="auto"/>
          <w:sz w:val="24"/>
          <w:szCs w:val="24"/>
        </w:rPr>
        <w:t>Podopatrenie</w:t>
      </w:r>
      <w:proofErr w:type="spellEnd"/>
      <w:r w:rsidRPr="00292CB0">
        <w:rPr>
          <w:rFonts w:cstheme="minorHAnsi"/>
          <w:color w:val="auto"/>
          <w:sz w:val="24"/>
          <w:szCs w:val="24"/>
        </w:rPr>
        <w:t xml:space="preserve"> 4.1 Podpora na investície do poľnohospodárskych podnikov</w:t>
      </w:r>
      <w:bookmarkEnd w:id="12"/>
      <w:bookmarkEnd w:id="13"/>
    </w:p>
    <w:p w14:paraId="582D120B" w14:textId="77777777" w:rsidR="00C0534D" w:rsidRPr="00292CB0" w:rsidRDefault="00C0534D" w:rsidP="002C09AB">
      <w:pPr>
        <w:spacing w:after="0" w:line="240" w:lineRule="auto"/>
        <w:rPr>
          <w:rFonts w:cstheme="minorHAnsi"/>
          <w:b/>
          <w:i/>
          <w:sz w:val="20"/>
          <w:szCs w:val="20"/>
        </w:rPr>
      </w:pPr>
      <w:r w:rsidRPr="00292CB0">
        <w:rPr>
          <w:rFonts w:cstheme="minorHAnsi"/>
          <w:b/>
          <w:i/>
          <w:sz w:val="20"/>
          <w:szCs w:val="20"/>
        </w:rPr>
        <w:t xml:space="preserve">A: Investície do hmotného majetku </w:t>
      </w:r>
      <w:proofErr w:type="spellStart"/>
      <w:r w:rsidRPr="00292CB0">
        <w:rPr>
          <w:rFonts w:cstheme="minorHAnsi"/>
          <w:b/>
          <w:i/>
          <w:sz w:val="20"/>
          <w:szCs w:val="20"/>
        </w:rPr>
        <w:t>prispievajúce</w:t>
      </w:r>
      <w:proofErr w:type="spellEnd"/>
      <w:r w:rsidRPr="00292CB0">
        <w:rPr>
          <w:rFonts w:cstheme="minorHAnsi"/>
          <w:b/>
          <w:i/>
          <w:sz w:val="20"/>
          <w:szCs w:val="20"/>
        </w:rPr>
        <w:t xml:space="preserve"> k zlepšeniu konkurencieschopnosti, využívania vody a OZE v poľnohospodárstve</w:t>
      </w:r>
    </w:p>
    <w:p w14:paraId="541A07F6" w14:textId="77777777" w:rsidR="00C0534D" w:rsidRPr="00292CB0" w:rsidRDefault="00C0534D" w:rsidP="002C09AB">
      <w:pPr>
        <w:spacing w:after="0" w:line="240" w:lineRule="auto"/>
        <w:rPr>
          <w:rFonts w:cstheme="minorHAnsi"/>
          <w:sz w:val="20"/>
        </w:rPr>
      </w:pPr>
    </w:p>
    <w:p w14:paraId="05B04BA7"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5752ECA1" w14:textId="2CF17175" w:rsidR="00C0534D" w:rsidRPr="00292CB0" w:rsidRDefault="00C54E31"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výdavky pri ktorých verejné obstarávanie</w:t>
      </w:r>
      <w:r w:rsidR="00726855" w:rsidRPr="00292CB0">
        <w:rPr>
          <w:rFonts w:cstheme="minorHAnsi"/>
          <w:sz w:val="18"/>
          <w:szCs w:val="18"/>
        </w:rPr>
        <w:t>/obstarávanie</w:t>
      </w:r>
      <w:r w:rsidRPr="00292CB0">
        <w:rPr>
          <w:rFonts w:cstheme="minorHAnsi"/>
          <w:sz w:val="18"/>
          <w:szCs w:val="18"/>
        </w:rPr>
        <w:t xml:space="preserve"> bolo začaté pred dňom 19.04.2016, vynaložené až po predložení </w:t>
      </w:r>
      <w:proofErr w:type="spellStart"/>
      <w:r w:rsidRPr="00292CB0">
        <w:rPr>
          <w:rFonts w:cstheme="minorHAnsi"/>
          <w:sz w:val="18"/>
          <w:szCs w:val="18"/>
        </w:rPr>
        <w:t>ŽoNFP</w:t>
      </w:r>
      <w:proofErr w:type="spellEnd"/>
      <w:r w:rsidRPr="00292CB0">
        <w:rPr>
          <w:rFonts w:cstheme="minorHAnsi"/>
          <w:sz w:val="18"/>
          <w:szCs w:val="18"/>
        </w:rPr>
        <w:t xml:space="preserve"> na </w:t>
      </w:r>
      <w:r w:rsidR="00726855" w:rsidRPr="00292CB0">
        <w:rPr>
          <w:rFonts w:cstheme="minorHAnsi"/>
          <w:sz w:val="18"/>
          <w:szCs w:val="18"/>
        </w:rPr>
        <w:t>MAS</w:t>
      </w:r>
      <w:r w:rsidR="00C0534D" w:rsidRPr="00292CB0">
        <w:rPr>
          <w:rFonts w:cstheme="minorHAnsi"/>
          <w:kern w:val="1"/>
          <w:sz w:val="18"/>
          <w:szCs w:val="18"/>
        </w:rPr>
        <w:t>;</w:t>
      </w:r>
    </w:p>
    <w:p w14:paraId="234CC7B6" w14:textId="77777777" w:rsidR="00C0534D" w:rsidRPr="00292CB0" w:rsidRDefault="00C0534D"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sz w:val="18"/>
          <w:szCs w:val="18"/>
        </w:rPr>
        <w:t xml:space="preserve">; </w:t>
      </w:r>
    </w:p>
    <w:p w14:paraId="5396682F"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úroky z dlžných súm;</w:t>
      </w:r>
    </w:p>
    <w:p w14:paraId="4C27AF76"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kúpa nezastavaného a zastavaného pozemku za sumu presahujúcu 10 % celkových oprávnených nákladov na príslušnú operáciu;</w:t>
      </w:r>
    </w:p>
    <w:p w14:paraId="29831A49"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DPH s výnimkou prípadov, keď nie je vymáhateľná podľa vnútroštátnych právnych predpisov o DPH;</w:t>
      </w:r>
    </w:p>
    <w:p w14:paraId="259422E3"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kompenzácia straty príjmu v dôsledku prírodnej katastrofy;</w:t>
      </w:r>
    </w:p>
    <w:p w14:paraId="3F0B1311"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kombajny na zber obilnín, olejnín a kukurice vrátane kombajnov s adaptérmi na zber, horčice, sóje, ľanu a konope;</w:t>
      </w:r>
    </w:p>
    <w:p w14:paraId="3EA289FD"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zriadenie resp. výstavbu nových vinohradov;</w:t>
      </w:r>
    </w:p>
    <w:p w14:paraId="66ED9AD6" w14:textId="77777777" w:rsidR="00C0534D" w:rsidRPr="00292CB0" w:rsidRDefault="00C0534D" w:rsidP="000E4642">
      <w:pPr>
        <w:pStyle w:val="Odsekzoznamu"/>
        <w:numPr>
          <w:ilvl w:val="0"/>
          <w:numId w:val="33"/>
        </w:numPr>
        <w:spacing w:after="0" w:line="240" w:lineRule="auto"/>
        <w:ind w:left="426" w:hanging="426"/>
        <w:rPr>
          <w:rFonts w:cstheme="minorHAnsi"/>
          <w:sz w:val="18"/>
          <w:szCs w:val="18"/>
        </w:rPr>
      </w:pPr>
      <w:r w:rsidRPr="00292CB0">
        <w:rPr>
          <w:rFonts w:cstheme="minorHAnsi"/>
          <w:sz w:val="18"/>
          <w:szCs w:val="18"/>
        </w:rPr>
        <w:t>investície do špeciálnych strojov a náradia s výnimkou pokiaľ má investícia priamy súvis s reštrukturalizáciou podniku resp. diverzifikáciou výroby</w:t>
      </w:r>
      <w:r w:rsidRPr="00292CB0">
        <w:rPr>
          <w:rFonts w:cstheme="minorHAnsi"/>
          <w:kern w:val="1"/>
          <w:sz w:val="18"/>
          <w:szCs w:val="18"/>
        </w:rPr>
        <w:t>;</w:t>
      </w:r>
    </w:p>
    <w:p w14:paraId="0EFB63DD" w14:textId="56995E81" w:rsidR="00CB559B"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3AE416" w14:textId="77777777" w:rsidTr="00B30B20">
        <w:trPr>
          <w:trHeight w:val="284"/>
        </w:trPr>
        <w:tc>
          <w:tcPr>
            <w:tcW w:w="5000" w:type="pct"/>
            <w:shd w:val="clear" w:color="auto" w:fill="FFC000"/>
            <w:vAlign w:val="center"/>
          </w:tcPr>
          <w:p w14:paraId="612A84F0" w14:textId="08AB1E34" w:rsidR="00CB559B" w:rsidRPr="00292CB0" w:rsidRDefault="00CB559B" w:rsidP="004800B7">
            <w:pPr>
              <w:pStyle w:val="Standard"/>
              <w:numPr>
                <w:ilvl w:val="2"/>
                <w:numId w:val="527"/>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8614005" w14:textId="77777777" w:rsidTr="00B608A8">
        <w:trPr>
          <w:trHeight w:val="284"/>
        </w:trPr>
        <w:tc>
          <w:tcPr>
            <w:tcW w:w="5000" w:type="pct"/>
            <w:shd w:val="clear" w:color="auto" w:fill="FFFFFF" w:themeFill="background1"/>
            <w:vAlign w:val="center"/>
          </w:tcPr>
          <w:p w14:paraId="3F744F93" w14:textId="3713CBB8" w:rsidR="00CB559B" w:rsidRPr="00292CB0" w:rsidRDefault="00CB559B" w:rsidP="00DA7DED">
            <w:pPr>
              <w:pStyle w:val="Odsekzoznamu"/>
              <w:numPr>
                <w:ilvl w:val="0"/>
                <w:numId w:val="33"/>
              </w:numPr>
              <w:tabs>
                <w:tab w:val="left" w:pos="202"/>
              </w:tabs>
              <w:suppressAutoHyphens/>
              <w:spacing w:after="0" w:line="240" w:lineRule="auto"/>
              <w:ind w:left="202" w:hanging="202"/>
              <w:jc w:val="both"/>
            </w:pPr>
            <w:proofErr w:type="spellStart"/>
            <w:r w:rsidRPr="00292CB0">
              <w:rPr>
                <w:rFonts w:cstheme="minorHAnsi"/>
                <w:sz w:val="18"/>
                <w:szCs w:val="18"/>
              </w:rPr>
              <w:t>ŽoNFP</w:t>
            </w:r>
            <w:proofErr w:type="spellEnd"/>
            <w:r w:rsidRPr="00292CB0">
              <w:rPr>
                <w:rFonts w:cstheme="minorHAnsi"/>
                <w:sz w:val="18"/>
                <w:szCs w:val="18"/>
              </w:rPr>
              <w:t xml:space="preserve"> musí byť kompletná po obsahovej stránke. </w:t>
            </w:r>
            <w:proofErr w:type="spellStart"/>
            <w:r w:rsidRPr="00292CB0">
              <w:rPr>
                <w:rFonts w:cstheme="minorHAnsi"/>
                <w:sz w:val="18"/>
                <w:szCs w:val="18"/>
              </w:rPr>
              <w:t>ŽoNFP</w:t>
            </w:r>
            <w:proofErr w:type="spellEnd"/>
            <w:r w:rsidRPr="00292CB0">
              <w:rPr>
                <w:rFonts w:cstheme="minorHAnsi"/>
                <w:sz w:val="18"/>
                <w:szCs w:val="18"/>
              </w:rPr>
              <w:t xml:space="preserve"> nebude schválená v prípade, že žiadateľ uviedol nepravdivé čestné vyhlásenie žiadateľa o konflikte záujmov a poskytol nesprávne či nepravdivé údaje.</w:t>
            </w:r>
          </w:p>
          <w:p w14:paraId="6C1D8F72"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Suma finančných prostriedkov z verejných zdrojov, požadovaná žiadateľom vo formulári </w:t>
            </w:r>
            <w:proofErr w:type="spellStart"/>
            <w:r w:rsidRPr="00292CB0">
              <w:rPr>
                <w:rFonts w:cstheme="minorHAnsi"/>
                <w:sz w:val="18"/>
                <w:szCs w:val="18"/>
              </w:rPr>
              <w:t>ŽoNFP</w:t>
            </w:r>
            <w:proofErr w:type="spellEnd"/>
            <w:r w:rsidRPr="00292CB0">
              <w:rPr>
                <w:rFonts w:cstheme="minorHAnsi"/>
                <w:sz w:val="18"/>
                <w:szCs w:val="18"/>
              </w:rPr>
              <w:t xml:space="preserve"> v deň jej predloženia na MAS je konečná a nie je možné ju v rámci procesu spracovávania dodatočne zvyšovať. </w:t>
            </w:r>
          </w:p>
          <w:p w14:paraId="4514E879" w14:textId="6A022A15"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9C6093"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4E273EB3"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292CB0" w:rsidRDefault="00CB559B"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Pre projekty vyhodnocované v rámci FO 2B je podmienkou schválený podnikateľský plán</w:t>
            </w:r>
            <w:r w:rsidR="00DA7DED" w:rsidRPr="00292CB0">
              <w:rPr>
                <w:rFonts w:cstheme="minorHAnsi"/>
                <w:sz w:val="18"/>
                <w:szCs w:val="18"/>
              </w:rPr>
              <w:t xml:space="preserve"> (projekt realizácie)</w:t>
            </w:r>
            <w:r w:rsidRPr="00292CB0">
              <w:rPr>
                <w:rFonts w:cstheme="minorHAnsi"/>
                <w:sz w:val="18"/>
                <w:szCs w:val="18"/>
              </w:rPr>
              <w:t>.</w:t>
            </w:r>
          </w:p>
          <w:p w14:paraId="3907B96C" w14:textId="4219E867" w:rsidR="00DA7DED" w:rsidRPr="00292CB0" w:rsidRDefault="00DA7DED"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Forma zjedn</w:t>
            </w:r>
            <w:r w:rsidR="009B2C19" w:rsidRPr="00292CB0">
              <w:rPr>
                <w:rFonts w:cstheme="minorHAnsi"/>
                <w:sz w:val="18"/>
                <w:szCs w:val="18"/>
              </w:rPr>
              <w:t xml:space="preserve">odušeného vykazovania výdavkov </w:t>
            </w:r>
            <w:r w:rsidRPr="00292CB0">
              <w:rPr>
                <w:rFonts w:cstheme="minorHAnsi"/>
                <w:sz w:val="18"/>
                <w:szCs w:val="18"/>
              </w:rPr>
              <w:t>v zmysle Prílohy č. 29A k Príručke pre prijímateľa LEADER.</w:t>
            </w:r>
          </w:p>
        </w:tc>
      </w:tr>
    </w:tbl>
    <w:p w14:paraId="7795273C" w14:textId="0D4401C9"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292CB0" w:rsidRPr="00292CB0" w14:paraId="6E6589D0" w14:textId="77777777" w:rsidTr="00B30B20">
        <w:trPr>
          <w:trHeight w:val="284"/>
        </w:trPr>
        <w:tc>
          <w:tcPr>
            <w:tcW w:w="5000" w:type="pct"/>
            <w:gridSpan w:val="3"/>
            <w:shd w:val="clear" w:color="auto" w:fill="FFC000"/>
            <w:vAlign w:val="center"/>
          </w:tcPr>
          <w:p w14:paraId="041D2D75" w14:textId="3E250C67" w:rsidR="00CB559B" w:rsidRPr="00292CB0" w:rsidRDefault="00AB1357" w:rsidP="00CB559B">
            <w:pPr>
              <w:spacing w:after="0" w:line="240" w:lineRule="auto"/>
              <w:jc w:val="center"/>
              <w:rPr>
                <w:rFonts w:cstheme="minorHAnsi"/>
                <w:b/>
                <w:caps/>
                <w:sz w:val="28"/>
                <w:szCs w:val="28"/>
              </w:rPr>
            </w:pPr>
            <w:r w:rsidRPr="00292CB0">
              <w:rPr>
                <w:rFonts w:cstheme="minorHAnsi"/>
                <w:b/>
                <w:sz w:val="28"/>
                <w:szCs w:val="28"/>
              </w:rPr>
              <w:t xml:space="preserve">3.1.2 </w:t>
            </w:r>
            <w:r w:rsidR="00CB559B" w:rsidRPr="00292CB0">
              <w:rPr>
                <w:rFonts w:cstheme="minorHAnsi"/>
                <w:b/>
                <w:caps/>
                <w:sz w:val="28"/>
                <w:szCs w:val="28"/>
              </w:rPr>
              <w:t>Špecifické podmienky poskytnutia príspevku</w:t>
            </w:r>
          </w:p>
        </w:tc>
      </w:tr>
      <w:tr w:rsidR="00292CB0" w:rsidRPr="00292CB0"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E4CF97E" w14:textId="77777777" w:rsidTr="00B30B20">
        <w:trPr>
          <w:trHeight w:val="340"/>
        </w:trPr>
        <w:tc>
          <w:tcPr>
            <w:tcW w:w="183" w:type="pct"/>
            <w:shd w:val="clear" w:color="auto" w:fill="FFF2CC" w:themeFill="accent4" w:themeFillTint="33"/>
            <w:vAlign w:val="center"/>
          </w:tcPr>
          <w:p w14:paraId="2E1352D6" w14:textId="195F95DE" w:rsidR="00F7056E" w:rsidRPr="00292CB0" w:rsidRDefault="00F7056E"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4270D94B" w14:textId="32AF51AF" w:rsidR="00F7056E" w:rsidRPr="00292CB0" w:rsidRDefault="00F7056E" w:rsidP="002C09AB">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6AD1C791" w14:textId="77777777" w:rsidTr="004C41A4">
        <w:trPr>
          <w:trHeight w:val="340"/>
        </w:trPr>
        <w:tc>
          <w:tcPr>
            <w:tcW w:w="183" w:type="pct"/>
            <w:shd w:val="clear" w:color="auto" w:fill="auto"/>
            <w:vAlign w:val="center"/>
          </w:tcPr>
          <w:p w14:paraId="4D4830CE" w14:textId="77777777" w:rsidR="004C41A4" w:rsidRPr="00292CB0" w:rsidRDefault="004C41A4" w:rsidP="002C09AB">
            <w:pPr>
              <w:spacing w:after="0" w:line="240" w:lineRule="auto"/>
              <w:jc w:val="center"/>
              <w:rPr>
                <w:rFonts w:cstheme="minorHAnsi"/>
                <w:b/>
                <w:sz w:val="18"/>
                <w:szCs w:val="18"/>
              </w:rPr>
            </w:pPr>
            <w:r w:rsidRPr="00292CB0">
              <w:rPr>
                <w:rFonts w:cstheme="minorHAnsi"/>
                <w:b/>
                <w:sz w:val="18"/>
                <w:szCs w:val="18"/>
              </w:rPr>
              <w:t>1.1</w:t>
            </w:r>
          </w:p>
        </w:tc>
        <w:tc>
          <w:tcPr>
            <w:tcW w:w="4817" w:type="pct"/>
            <w:gridSpan w:val="2"/>
            <w:shd w:val="clear" w:color="auto" w:fill="auto"/>
            <w:vAlign w:val="center"/>
          </w:tcPr>
          <w:p w14:paraId="6DCB65CF" w14:textId="6B1BFC24" w:rsidR="004C41A4" w:rsidRPr="00292CB0" w:rsidRDefault="004C41A4" w:rsidP="002C09AB">
            <w:pPr>
              <w:spacing w:after="0" w:line="240" w:lineRule="auto"/>
              <w:rPr>
                <w:rFonts w:cstheme="minorHAnsi"/>
                <w:b/>
                <w:sz w:val="18"/>
                <w:szCs w:val="18"/>
              </w:rPr>
            </w:pPr>
            <w:r w:rsidRPr="00292CB0">
              <w:rPr>
                <w:rFonts w:cstheme="minorHAnsi"/>
                <w:b/>
                <w:sz w:val="18"/>
                <w:szCs w:val="18"/>
              </w:rPr>
              <w:t>Oprávnenosť žiadateľa (</w:t>
            </w:r>
            <w:r w:rsidR="009E71D8" w:rsidRPr="00292CB0">
              <w:rPr>
                <w:rFonts w:cstheme="minorHAnsi"/>
                <w:b/>
                <w:sz w:val="18"/>
                <w:szCs w:val="18"/>
              </w:rPr>
              <w:t>všeobecné podmienky</w:t>
            </w:r>
            <w:r w:rsidRPr="00292CB0">
              <w:rPr>
                <w:rFonts w:cstheme="minorHAnsi"/>
                <w:b/>
                <w:sz w:val="18"/>
                <w:szCs w:val="18"/>
              </w:rPr>
              <w:t>)</w:t>
            </w:r>
          </w:p>
          <w:p w14:paraId="2F0D9CDA" w14:textId="12FF9A2A" w:rsidR="004C41A4" w:rsidRPr="00292CB0" w:rsidRDefault="004C41A4"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7056E" w:rsidRPr="00292CB0">
              <w:rPr>
                <w:rFonts w:cstheme="minorHAnsi"/>
                <w:bCs/>
                <w:sz w:val="16"/>
                <w:szCs w:val="16"/>
              </w:rPr>
              <w:t xml:space="preserve"> na predkladanie </w:t>
            </w:r>
            <w:proofErr w:type="spellStart"/>
            <w:r w:rsidR="00F7056E" w:rsidRPr="00292CB0">
              <w:rPr>
                <w:rFonts w:cstheme="minorHAnsi"/>
                <w:bCs/>
                <w:sz w:val="16"/>
                <w:szCs w:val="16"/>
              </w:rPr>
              <w:t>ŽoNFP</w:t>
            </w:r>
            <w:proofErr w:type="spellEnd"/>
            <w:r w:rsidRPr="00292CB0">
              <w:rPr>
                <w:rFonts w:cstheme="minorHAnsi"/>
                <w:bCs/>
                <w:sz w:val="16"/>
                <w:szCs w:val="16"/>
              </w:rPr>
              <w:t xml:space="preserve"> ako oprávnený žiadateľ MAS, ktorý musí spĺňať aj nasledovné podmienky (ak relevantné):</w:t>
            </w:r>
          </w:p>
          <w:p w14:paraId="38472B57" w14:textId="77777777" w:rsidR="004C41A4" w:rsidRPr="00292CB0" w:rsidRDefault="004C41A4" w:rsidP="002C09AB">
            <w:pPr>
              <w:spacing w:after="0" w:line="240" w:lineRule="auto"/>
              <w:rPr>
                <w:rFonts w:cstheme="minorHAnsi"/>
                <w:sz w:val="16"/>
                <w:szCs w:val="16"/>
              </w:rPr>
            </w:pPr>
            <w:r w:rsidRPr="00292CB0">
              <w:rPr>
                <w:rFonts w:cstheme="minorHAnsi"/>
                <w:sz w:val="16"/>
                <w:szCs w:val="16"/>
              </w:rPr>
              <w:t>Oprávneným žiadateľom sú:</w:t>
            </w:r>
          </w:p>
          <w:p w14:paraId="1D5681C6" w14:textId="0D39FABA" w:rsidR="004C41A4" w:rsidRPr="00292CB0" w:rsidRDefault="004C41A4" w:rsidP="000E4642">
            <w:pPr>
              <w:pStyle w:val="Odsekzoznamu"/>
              <w:numPr>
                <w:ilvl w:val="6"/>
                <w:numId w:val="40"/>
              </w:numPr>
              <w:spacing w:after="0" w:line="240" w:lineRule="auto"/>
              <w:ind w:left="350" w:hanging="283"/>
              <w:jc w:val="both"/>
              <w:rPr>
                <w:rFonts w:cstheme="minorHAnsi"/>
                <w:sz w:val="16"/>
                <w:szCs w:val="16"/>
              </w:rPr>
            </w:pPr>
            <w:r w:rsidRPr="00292CB0">
              <w:rPr>
                <w:rFonts w:cstheme="minorHAnsi"/>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292CB0" w:rsidRDefault="004C41A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091972" w14:textId="77777777" w:rsidR="004C41A4" w:rsidRPr="00292CB0" w:rsidRDefault="004C41A4" w:rsidP="004800B7">
            <w:pPr>
              <w:pStyle w:val="Odsekzoznamu"/>
              <w:numPr>
                <w:ilvl w:val="1"/>
                <w:numId w:val="234"/>
              </w:numPr>
              <w:spacing w:after="0" w:line="240" w:lineRule="auto"/>
              <w:ind w:left="261" w:hanging="261"/>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1 - </w:t>
            </w:r>
            <w:r w:rsidRPr="00292CB0">
              <w:rPr>
                <w:rFonts w:cstheme="minorHAnsi"/>
                <w:bCs/>
                <w:sz w:val="16"/>
                <w:szCs w:val="16"/>
              </w:rPr>
              <w:t>Identifikácia žiadateľa)</w:t>
            </w:r>
          </w:p>
          <w:p w14:paraId="1E221663" w14:textId="77777777" w:rsidR="004C41A4" w:rsidRPr="00292CB0" w:rsidRDefault="004C41A4" w:rsidP="004800B7">
            <w:pPr>
              <w:pStyle w:val="Odsekzoznamu"/>
              <w:numPr>
                <w:ilvl w:val="1"/>
                <w:numId w:val="234"/>
              </w:numPr>
              <w:spacing w:after="0" w:line="240" w:lineRule="auto"/>
              <w:ind w:left="261" w:hanging="261"/>
              <w:jc w:val="both"/>
              <w:rPr>
                <w:rFonts w:cstheme="minorHAnsi"/>
                <w:b/>
                <w:sz w:val="16"/>
                <w:szCs w:val="16"/>
              </w:rPr>
            </w:pPr>
            <w:r w:rsidRPr="00292CB0">
              <w:rPr>
                <w:rFonts w:cstheme="minorHAnsi"/>
                <w:bCs/>
                <w:iCs/>
                <w:sz w:val="16"/>
                <w:szCs w:val="16"/>
              </w:rPr>
              <w:t>Doklad preukazujúci právnu subjektivitu žiadateľa</w:t>
            </w:r>
            <w:r w:rsidRPr="00292CB0">
              <w:rPr>
                <w:rFonts w:cstheme="minorHAnsi"/>
                <w:iCs/>
                <w:sz w:val="16"/>
                <w:szCs w:val="16"/>
              </w:rPr>
              <w:t xml:space="preserve">,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p>
          <w:p w14:paraId="4DD2BA95" w14:textId="7E9E79F8" w:rsidR="00547D64" w:rsidRPr="00292CB0" w:rsidRDefault="00547D64" w:rsidP="004800B7">
            <w:pPr>
              <w:pStyle w:val="Odsekzoznamu"/>
              <w:numPr>
                <w:ilvl w:val="1"/>
                <w:numId w:val="234"/>
              </w:numPr>
              <w:spacing w:after="0" w:line="240" w:lineRule="auto"/>
              <w:ind w:left="261" w:hanging="261"/>
              <w:jc w:val="both"/>
              <w:rPr>
                <w:rFonts w:cstheme="minorHAnsi"/>
                <w:sz w:val="16"/>
                <w:szCs w:val="16"/>
              </w:rPr>
            </w:pPr>
            <w:r w:rsidRPr="00292CB0">
              <w:rPr>
                <w:rFonts w:cstheme="minorHAnsi"/>
                <w:sz w:val="16"/>
                <w:szCs w:val="16"/>
              </w:rPr>
              <w:t xml:space="preserve">Potvrdenie preukazujúce právnu subjektivitu žiadateľa nie staršie ako </w:t>
            </w:r>
            <w:r w:rsidR="000E284A" w:rsidRPr="00292CB0">
              <w:rPr>
                <w:rFonts w:cstheme="minorHAnsi"/>
                <w:sz w:val="16"/>
                <w:szCs w:val="16"/>
              </w:rPr>
              <w:t>3</w:t>
            </w:r>
            <w:r w:rsidRPr="00292CB0">
              <w:rPr>
                <w:rFonts w:cstheme="minorHAnsi"/>
                <w:sz w:val="16"/>
                <w:szCs w:val="16"/>
              </w:rPr>
              <w:t xml:space="preserve"> mesiac</w:t>
            </w:r>
            <w:r w:rsidR="000E284A" w:rsidRPr="00292CB0">
              <w:rPr>
                <w:rFonts w:cstheme="minorHAnsi"/>
                <w:sz w:val="16"/>
                <w:szCs w:val="16"/>
              </w:rPr>
              <w:t>e</w:t>
            </w:r>
            <w:r w:rsidRPr="00292CB0">
              <w:rPr>
                <w:rFonts w:cstheme="minorHAnsi"/>
                <w:sz w:val="16"/>
                <w:szCs w:val="16"/>
              </w:rPr>
              <w:t xml:space="preserve"> ku dňu predloženia </w:t>
            </w:r>
            <w:proofErr w:type="spellStart"/>
            <w:r w:rsidRPr="00292CB0">
              <w:rPr>
                <w:rFonts w:cstheme="minorHAnsi"/>
                <w:sz w:val="16"/>
                <w:szCs w:val="16"/>
              </w:rPr>
              <w:t>ŽoNFP</w:t>
            </w:r>
            <w:proofErr w:type="spellEnd"/>
            <w:r w:rsidRPr="00292CB0">
              <w:rPr>
                <w:rFonts w:cstheme="minorHAnsi"/>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(relevantné len v prípade, že informácie v príslušných registroch nie sú korektné)</w:t>
            </w:r>
          </w:p>
          <w:p w14:paraId="4BBCFA73" w14:textId="77777777" w:rsidR="004C41A4" w:rsidRPr="00292CB0" w:rsidRDefault="004C41A4" w:rsidP="004800B7">
            <w:pPr>
              <w:pStyle w:val="Odsekzoznamu"/>
              <w:numPr>
                <w:ilvl w:val="1"/>
                <w:numId w:val="234"/>
              </w:numPr>
              <w:spacing w:after="0" w:line="240" w:lineRule="auto"/>
              <w:ind w:left="261" w:hanging="261"/>
              <w:jc w:val="both"/>
              <w:rPr>
                <w:rFonts w:cstheme="minorHAnsi"/>
                <w:sz w:val="16"/>
                <w:szCs w:val="16"/>
              </w:rPr>
            </w:pPr>
            <w:r w:rsidRPr="00292CB0">
              <w:rPr>
                <w:rFonts w:cstheme="minorHAnsi"/>
                <w:sz w:val="16"/>
                <w:szCs w:val="16"/>
              </w:rPr>
              <w:lastRenderedPageBreak/>
              <w:t xml:space="preserve">Osvedčenie, že žiadateľ vykonáva činnosť ako samostatne hospodáriaci roľník resp. potvrdenie o tom, že stále vykonáva činnosť ako samostatne hospodáriaci roľník 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 xml:space="preserve"> (príslušný obecný alebo mestský úrad),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p>
          <w:p w14:paraId="2BE0E9F1" w14:textId="77777777" w:rsidR="004C41A4" w:rsidRPr="00292CB0" w:rsidRDefault="004C41A4" w:rsidP="004800B7">
            <w:pPr>
              <w:pStyle w:val="Odsekzoznamu"/>
              <w:numPr>
                <w:ilvl w:val="1"/>
                <w:numId w:val="234"/>
              </w:numPr>
              <w:spacing w:after="0" w:line="240" w:lineRule="auto"/>
              <w:ind w:left="261" w:hanging="261"/>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w:t>
            </w:r>
            <w:proofErr w:type="spellStart"/>
            <w:r w:rsidRPr="00292CB0">
              <w:rPr>
                <w:rFonts w:cstheme="minorHAnsi"/>
                <w:sz w:val="16"/>
                <w:szCs w:val="16"/>
              </w:rPr>
              <w:t>ŽoNFP</w:t>
            </w:r>
            <w:proofErr w:type="spellEnd"/>
            <w:r w:rsidRPr="00292CB0">
              <w:rPr>
                <w:rFonts w:cstheme="minorHAnsi"/>
                <w:sz w:val="16"/>
                <w:szCs w:val="16"/>
              </w:rPr>
              <w:t xml:space="preserve"> a/alebo konaniu o </w:t>
            </w:r>
            <w:proofErr w:type="spellStart"/>
            <w:r w:rsidRPr="00292CB0">
              <w:rPr>
                <w:rFonts w:cstheme="minorHAnsi"/>
                <w:sz w:val="16"/>
                <w:szCs w:val="16"/>
              </w:rPr>
              <w:t>ŽoNFP</w:t>
            </w:r>
            <w:proofErr w:type="spellEnd"/>
            <w:r w:rsidRPr="00292CB0">
              <w:rPr>
                <w:rFonts w:cstheme="minorHAnsi"/>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292CB0" w:rsidRDefault="00547D6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0CB6343" w14:textId="77777777" w:rsidR="00547D64" w:rsidRPr="00292CB0" w:rsidRDefault="00547D64" w:rsidP="004800B7">
            <w:pPr>
              <w:pStyle w:val="Odsekzoznamu"/>
              <w:numPr>
                <w:ilvl w:val="0"/>
                <w:numId w:val="221"/>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45ABFB9F" w14:textId="77777777" w:rsidR="00547D64" w:rsidRPr="00292CB0" w:rsidRDefault="00547D64" w:rsidP="004800B7">
            <w:pPr>
              <w:pStyle w:val="Odsekzoznamu"/>
              <w:numPr>
                <w:ilvl w:val="0"/>
                <w:numId w:val="221"/>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35"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rPr>
              <w:t xml:space="preserve">alebo prostredníctvom </w:t>
            </w:r>
            <w:r w:rsidRPr="00292CB0">
              <w:rPr>
                <w:rFonts w:cstheme="minorHAnsi"/>
                <w:sz w:val="16"/>
                <w:szCs w:val="16"/>
              </w:rPr>
              <w:t xml:space="preserve">portálu </w:t>
            </w:r>
            <w:hyperlink r:id="rId36"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71E0ED62" w14:textId="6C705FF9" w:rsidR="00547D64" w:rsidRPr="00292CB0" w:rsidRDefault="00547D64"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Potvrdenia preukazujúceho právnu subjekti</w:t>
            </w:r>
            <w:r w:rsidR="006F1EFB" w:rsidRPr="00292CB0">
              <w:rPr>
                <w:rFonts w:cstheme="minorHAnsi"/>
                <w:bCs/>
                <w:sz w:val="16"/>
                <w:szCs w:val="16"/>
              </w:rPr>
              <w:t>vitu žiadateľa nie staršie ako 3</w:t>
            </w:r>
            <w:r w:rsidRPr="00292CB0">
              <w:rPr>
                <w:rFonts w:cstheme="minorHAnsi"/>
                <w:bCs/>
                <w:sz w:val="16"/>
                <w:szCs w:val="16"/>
              </w:rPr>
              <w:t xml:space="preserve">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CFFB4A6" w14:textId="77777777" w:rsidR="00547D64" w:rsidRPr="00292CB0" w:rsidRDefault="00547D64" w:rsidP="002C09AB">
            <w:pPr>
              <w:shd w:val="clear" w:color="auto" w:fill="FFFFFF" w:themeFill="background1"/>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w:t>
            </w:r>
          </w:p>
          <w:p w14:paraId="380AE3C8" w14:textId="77777777" w:rsidR="00547D64" w:rsidRPr="00292CB0" w:rsidRDefault="00547D64" w:rsidP="004800B7">
            <w:pPr>
              <w:pStyle w:val="Odsekzoznamu"/>
              <w:numPr>
                <w:ilvl w:val="0"/>
                <w:numId w:val="403"/>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v rámci administratívneho overovania. Plnomocenstvo môže byť vyhotovené aj po termíne predloženia </w:t>
            </w:r>
            <w:proofErr w:type="spellStart"/>
            <w:r w:rsidRPr="00292CB0">
              <w:rPr>
                <w:rFonts w:cstheme="minorHAnsi"/>
                <w:sz w:val="16"/>
                <w:szCs w:val="16"/>
              </w:rPr>
              <w:t>ŽoNFP</w:t>
            </w:r>
            <w:proofErr w:type="spellEnd"/>
            <w:r w:rsidRPr="00292CB0">
              <w:rPr>
                <w:rFonts w:cstheme="minorHAnsi"/>
                <w:sz w:val="16"/>
                <w:szCs w:val="16"/>
              </w:rPr>
              <w:t xml:space="preserve"> (najneskôr však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w:t>
            </w:r>
            <w:r w:rsidRPr="00292CB0">
              <w:rPr>
                <w:rFonts w:cstheme="minorHAnsi"/>
                <w:sz w:val="16"/>
                <w:szCs w:val="16"/>
                <w:u w:val="single"/>
              </w:rPr>
              <w:t xml:space="preserve">iba v prípade, ak sa vzťahuje na úkony po predložení </w:t>
            </w:r>
            <w:proofErr w:type="spellStart"/>
            <w:r w:rsidRPr="00292CB0">
              <w:rPr>
                <w:rFonts w:cstheme="minorHAnsi"/>
                <w:sz w:val="16"/>
                <w:szCs w:val="16"/>
                <w:u w:val="single"/>
              </w:rPr>
              <w:t>ŽoNFP</w:t>
            </w:r>
            <w:proofErr w:type="spellEnd"/>
            <w:r w:rsidRPr="00292CB0">
              <w:rPr>
                <w:rFonts w:cstheme="minorHAnsi"/>
                <w:sz w:val="16"/>
                <w:szCs w:val="16"/>
              </w:rPr>
              <w:t xml:space="preserve">, inak </w:t>
            </w:r>
            <w:r w:rsidRPr="00292CB0">
              <w:rPr>
                <w:rFonts w:cstheme="minorHAnsi"/>
                <w:bCs/>
                <w:sz w:val="16"/>
                <w:szCs w:val="16"/>
              </w:rPr>
              <w:t xml:space="preserve">musí udelenie plnej moci časovo a rozsahom oprávnení splnomocnenca zodpovedať úkonom vykonaným splnomocnencom v súvislosti s predložením </w:t>
            </w:r>
            <w:proofErr w:type="spellStart"/>
            <w:r w:rsidRPr="00292CB0">
              <w:rPr>
                <w:rFonts w:cstheme="minorHAnsi"/>
                <w:bCs/>
                <w:sz w:val="16"/>
                <w:szCs w:val="16"/>
              </w:rPr>
              <w:t>ŽoNFP</w:t>
            </w:r>
            <w:proofErr w:type="spellEnd"/>
            <w:r w:rsidRPr="00292CB0">
              <w:rPr>
                <w:rFonts w:cstheme="minorHAnsi"/>
                <w:bCs/>
                <w:sz w:val="16"/>
                <w:szCs w:val="16"/>
              </w:rPr>
              <w:t xml:space="preserve">/konaním o </w:t>
            </w:r>
            <w:proofErr w:type="spellStart"/>
            <w:r w:rsidRPr="00292CB0">
              <w:rPr>
                <w:rFonts w:cstheme="minorHAnsi"/>
                <w:bCs/>
                <w:sz w:val="16"/>
                <w:szCs w:val="16"/>
              </w:rPr>
              <w:t>ŽoNFP</w:t>
            </w:r>
            <w:proofErr w:type="spellEnd"/>
            <w:r w:rsidRPr="00292CB0">
              <w:rPr>
                <w:rFonts w:cstheme="minorHAnsi"/>
                <w:bCs/>
                <w:sz w:val="16"/>
                <w:szCs w:val="16"/>
              </w:rPr>
              <w:t xml:space="preserve">. </w:t>
            </w:r>
          </w:p>
          <w:p w14:paraId="43E95E41" w14:textId="461BEAC8" w:rsidR="004C41A4" w:rsidRPr="00292CB0" w:rsidRDefault="00547D64" w:rsidP="004800B7">
            <w:pPr>
              <w:pStyle w:val="Odsekzoznamu"/>
              <w:numPr>
                <w:ilvl w:val="0"/>
                <w:numId w:val="403"/>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 xml:space="preserve">príloha musí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v rámci administratívneho overovania. V prípade predloženia prílohy ku dňu doplnenia chýbajúcich náležitostí </w:t>
            </w:r>
            <w:proofErr w:type="spellStart"/>
            <w:r w:rsidRPr="00292CB0">
              <w:rPr>
                <w:rFonts w:cstheme="minorHAnsi"/>
                <w:sz w:val="16"/>
                <w:szCs w:val="16"/>
              </w:rPr>
              <w:t>ŽoNFP</w:t>
            </w:r>
            <w:proofErr w:type="spellEnd"/>
            <w:r w:rsidRPr="00292CB0">
              <w:rPr>
                <w:rFonts w:cstheme="minorHAnsi"/>
                <w:sz w:val="16"/>
                <w:szCs w:val="16"/>
              </w:rPr>
              <w:t xml:space="preserve"> v zmysle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MAS</w:t>
            </w:r>
            <w:r w:rsidRPr="00292CB0">
              <w:rPr>
                <w:rFonts w:cstheme="minorHAnsi"/>
                <w:bCs/>
                <w:sz w:val="16"/>
                <w:szCs w:val="16"/>
              </w:rPr>
              <w:t xml:space="preserve"> musí príloha časovo zodpovedať s predložením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1DDDFB7E" w14:textId="77777777" w:rsidTr="00B30B20">
        <w:trPr>
          <w:trHeight w:val="340"/>
        </w:trPr>
        <w:tc>
          <w:tcPr>
            <w:tcW w:w="183" w:type="pct"/>
            <w:shd w:val="clear" w:color="auto" w:fill="FFF2CC" w:themeFill="accent4" w:themeFillTint="33"/>
            <w:vAlign w:val="center"/>
          </w:tcPr>
          <w:p w14:paraId="0BABC8C7" w14:textId="1001E6D4" w:rsidR="004C41A4" w:rsidRPr="00292CB0" w:rsidRDefault="004C41A4"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7EEB2456" w14:textId="1471C196" w:rsidR="004C41A4" w:rsidRPr="00292CB0" w:rsidRDefault="00F7056E" w:rsidP="002C09AB">
            <w:pPr>
              <w:pStyle w:val="Default"/>
              <w:jc w:val="center"/>
              <w:rPr>
                <w:rFonts w:asciiTheme="minorHAnsi" w:hAnsiTheme="minorHAnsi" w:cstheme="minorHAnsi"/>
                <w:b/>
                <w:strike/>
                <w:color w:val="auto"/>
                <w:sz w:val="18"/>
                <w:szCs w:val="18"/>
              </w:rPr>
            </w:pPr>
            <w:r w:rsidRPr="00292CB0">
              <w:rPr>
                <w:rFonts w:asciiTheme="minorHAnsi" w:hAnsiTheme="minorHAnsi" w:cstheme="minorHAnsi"/>
                <w:b/>
                <w:color w:val="auto"/>
                <w:sz w:val="18"/>
                <w:szCs w:val="18"/>
              </w:rPr>
              <w:t>Podmienka poskytnutia príspevku (PPP) a jej popis</w:t>
            </w:r>
            <w:r w:rsidRPr="00292CB0">
              <w:rPr>
                <w:rFonts w:asciiTheme="minorHAnsi" w:hAnsiTheme="minorHAnsi" w:cstheme="minorHAnsi"/>
                <w:b/>
                <w:strike/>
                <w:color w:val="auto"/>
                <w:sz w:val="18"/>
                <w:szCs w:val="18"/>
              </w:rPr>
              <w:t xml:space="preserve"> </w:t>
            </w:r>
          </w:p>
        </w:tc>
      </w:tr>
      <w:tr w:rsidR="00292CB0" w:rsidRPr="00292CB0" w14:paraId="2F064991" w14:textId="77777777" w:rsidTr="002A5201">
        <w:trPr>
          <w:trHeight w:val="340"/>
        </w:trPr>
        <w:tc>
          <w:tcPr>
            <w:tcW w:w="183" w:type="pct"/>
            <w:shd w:val="clear" w:color="auto" w:fill="auto"/>
            <w:vAlign w:val="center"/>
          </w:tcPr>
          <w:p w14:paraId="1C25BA1D" w14:textId="77777777"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2.1</w:t>
            </w:r>
          </w:p>
        </w:tc>
        <w:tc>
          <w:tcPr>
            <w:tcW w:w="4817" w:type="pct"/>
            <w:gridSpan w:val="2"/>
            <w:shd w:val="clear" w:color="auto" w:fill="auto"/>
            <w:vAlign w:val="center"/>
          </w:tcPr>
          <w:p w14:paraId="391F014F"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75820DD6" w14:textId="53509EA0"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F7056E" w:rsidRPr="00292CB0">
              <w:rPr>
                <w:rFonts w:cstheme="minorHAnsi"/>
                <w:bCs/>
                <w:sz w:val="16"/>
                <w:szCs w:val="16"/>
              </w:rPr>
              <w:t xml:space="preserve"> na predkladanie </w:t>
            </w:r>
            <w:proofErr w:type="spellStart"/>
            <w:r w:rsidR="00F7056E" w:rsidRPr="00292CB0">
              <w:rPr>
                <w:rFonts w:cstheme="minorHAnsi"/>
                <w:bCs/>
                <w:sz w:val="16"/>
                <w:szCs w:val="16"/>
              </w:rPr>
              <w:t>ŽoNFP</w:t>
            </w:r>
            <w:proofErr w:type="spellEnd"/>
            <w:r w:rsidRPr="00292CB0">
              <w:rPr>
                <w:rFonts w:cstheme="minorHAnsi"/>
                <w:bCs/>
                <w:sz w:val="16"/>
                <w:szCs w:val="16"/>
              </w:rPr>
              <w:t xml:space="preserve"> ako op</w:t>
            </w:r>
            <w:r w:rsidR="00F7056E" w:rsidRPr="00292CB0">
              <w:rPr>
                <w:rFonts w:cstheme="minorHAnsi"/>
                <w:bCs/>
                <w:sz w:val="16"/>
                <w:szCs w:val="16"/>
              </w:rPr>
              <w:t xml:space="preserve">rávnené aktivity/činnosti MAS. </w:t>
            </w:r>
            <w:r w:rsidRPr="00292CB0">
              <w:rPr>
                <w:rFonts w:cstheme="minorHAnsi"/>
                <w:bCs/>
                <w:sz w:val="16"/>
                <w:szCs w:val="16"/>
              </w:rPr>
              <w:t>Žiadateľ musí zároveň spĺňať aj p</w:t>
            </w:r>
            <w:r w:rsidR="009C6093" w:rsidRPr="00292CB0">
              <w:rPr>
                <w:rFonts w:cstheme="minorHAnsi"/>
                <w:bCs/>
                <w:sz w:val="16"/>
                <w:szCs w:val="16"/>
              </w:rPr>
              <w:t xml:space="preserve">odmienky uvedené v bode 2.1 pre </w:t>
            </w:r>
            <w:proofErr w:type="spellStart"/>
            <w:r w:rsidR="009C6093" w:rsidRPr="00292CB0">
              <w:rPr>
                <w:rFonts w:cstheme="minorHAnsi"/>
                <w:bCs/>
                <w:sz w:val="16"/>
                <w:szCs w:val="16"/>
              </w:rPr>
              <w:t>p</w:t>
            </w:r>
            <w:r w:rsidRPr="00292CB0">
              <w:rPr>
                <w:rFonts w:cstheme="minorHAnsi"/>
                <w:sz w:val="16"/>
                <w:szCs w:val="16"/>
              </w:rPr>
              <w:t>odopatrenie</w:t>
            </w:r>
            <w:proofErr w:type="spellEnd"/>
            <w:r w:rsidRPr="00292CB0">
              <w:rPr>
                <w:rFonts w:cstheme="minorHAnsi"/>
                <w:sz w:val="16"/>
                <w:szCs w:val="16"/>
              </w:rPr>
              <w:t xml:space="preserve"> 4.1 Podpora na investície do poľnohospodárskych podnikov </w:t>
            </w:r>
            <w:r w:rsidR="00F7056E" w:rsidRPr="00292CB0">
              <w:rPr>
                <w:rFonts w:cstheme="minorHAnsi"/>
                <w:sz w:val="16"/>
                <w:szCs w:val="16"/>
              </w:rPr>
              <w:t>uvedené v Prílohe 6B k  Príručke</w:t>
            </w:r>
            <w:r w:rsidR="009E71D8" w:rsidRPr="00292CB0">
              <w:rPr>
                <w:rFonts w:cstheme="minorHAnsi"/>
                <w:sz w:val="16"/>
                <w:szCs w:val="16"/>
              </w:rPr>
              <w:t xml:space="preserve"> pre </w:t>
            </w:r>
            <w:r w:rsidR="009C6093" w:rsidRPr="00292CB0">
              <w:rPr>
                <w:rFonts w:cstheme="minorHAnsi"/>
                <w:sz w:val="16"/>
                <w:szCs w:val="16"/>
              </w:rPr>
              <w:t>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292CB0" w:rsidRDefault="002A5201"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1FFB7F1" w14:textId="77777777" w:rsidR="002A5201" w:rsidRPr="00292CB0" w:rsidRDefault="002A5201" w:rsidP="002C09AB">
            <w:pPr>
              <w:spacing w:after="0" w:line="240" w:lineRule="auto"/>
              <w:jc w:val="both"/>
              <w:rPr>
                <w:rFonts w:cstheme="minorHAnsi"/>
                <w:i/>
                <w:sz w:val="16"/>
                <w:szCs w:val="16"/>
              </w:rPr>
            </w:pPr>
            <w:r w:rsidRPr="00292CB0">
              <w:rPr>
                <w:rFonts w:cstheme="minorHAnsi"/>
                <w:i/>
                <w:sz w:val="16"/>
                <w:szCs w:val="16"/>
              </w:rPr>
              <w:t>Oprávnené sú činnosti, ktoré zvyšujú celkovú výkonnosť a udržateľnosť poľnohospodárskeho podniku:</w:t>
            </w:r>
          </w:p>
          <w:p w14:paraId="6A404FD8"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produkcie alebo jej kvality v kritických odvetviach ŽV a ŠRV;</w:t>
            </w:r>
          </w:p>
          <w:p w14:paraId="4044139F"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odbytu;</w:t>
            </w:r>
          </w:p>
          <w:p w14:paraId="0EB181CC"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znížením záťaže na ŽP vrátane technológii;</w:t>
            </w:r>
          </w:p>
          <w:p w14:paraId="4ACD2A14"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skladovacích kapacít a pozberovej úpravy;</w:t>
            </w:r>
          </w:p>
          <w:p w14:paraId="3BD4193B"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reštrukturalizáciou výroby podniku alebo diverzifikáciou výroby;</w:t>
            </w:r>
          </w:p>
          <w:p w14:paraId="52D8CFB6"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zlepšením kvality a úrodnosti pôdy a ochranou pred jej degradáciou;</w:t>
            </w:r>
          </w:p>
          <w:p w14:paraId="62A56CCE"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efektivity využívania vody.</w:t>
            </w:r>
          </w:p>
          <w:p w14:paraId="7F4C060E" w14:textId="77777777" w:rsidR="002A5201" w:rsidRPr="00292CB0" w:rsidRDefault="002A5201" w:rsidP="002C09AB">
            <w:pPr>
              <w:spacing w:after="0" w:line="240" w:lineRule="auto"/>
              <w:rPr>
                <w:rFonts w:cstheme="minorHAnsi"/>
                <w:b/>
                <w:i/>
                <w:sz w:val="16"/>
                <w:szCs w:val="16"/>
                <w:u w:val="single"/>
              </w:rPr>
            </w:pPr>
            <w:r w:rsidRPr="00292CB0">
              <w:rPr>
                <w:rFonts w:cstheme="minorHAnsi"/>
                <w:b/>
                <w:i/>
                <w:sz w:val="16"/>
                <w:szCs w:val="16"/>
                <w:u w:val="single"/>
              </w:rPr>
              <w:t>Kategória A)</w:t>
            </w:r>
          </w:p>
          <w:p w14:paraId="22914485"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1 - Špecializovaná rastlinná výroba</w:t>
            </w:r>
          </w:p>
          <w:p w14:paraId="39FE587E" w14:textId="33D7DED2"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špecializovanej rastlinnej výroby vrátane prípravy staveniska</w:t>
            </w:r>
            <w:r w:rsidR="003A7D95" w:rsidRPr="00292CB0">
              <w:rPr>
                <w:rFonts w:cstheme="minorHAnsi"/>
                <w:i/>
                <w:sz w:val="16"/>
                <w:szCs w:val="16"/>
              </w:rPr>
              <w:t xml:space="preserve"> </w:t>
            </w:r>
            <w:r w:rsidR="003A7D95" w:rsidRPr="00292CB0">
              <w:rPr>
                <w:rFonts w:cstheme="minorHAnsi"/>
                <w:bCs/>
                <w:sz w:val="22"/>
                <w:szCs w:val="22"/>
              </w:rPr>
              <w:t xml:space="preserve"> </w:t>
            </w:r>
            <w:r w:rsidR="003A7D95" w:rsidRPr="00292CB0">
              <w:rPr>
                <w:rFonts w:cstheme="minorHAnsi"/>
                <w:bCs/>
                <w:i/>
                <w:sz w:val="16"/>
                <w:szCs w:val="16"/>
              </w:rPr>
              <w:t>a vrátane okolitých spevnených plôch</w:t>
            </w:r>
            <w:r w:rsidRPr="00292CB0">
              <w:rPr>
                <w:rFonts w:cstheme="minorHAnsi"/>
                <w:i/>
                <w:sz w:val="16"/>
                <w:szCs w:val="16"/>
              </w:rPr>
              <w:t>;</w:t>
            </w:r>
          </w:p>
          <w:p w14:paraId="6D9599C2"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na využívanie geotermálnej energie na vykurovanie skleníkov a fóliovníkov a na vlastnú spotrebu v podniku vrátane s</w:t>
            </w:r>
            <w:r w:rsidR="000F194D" w:rsidRPr="00292CB0">
              <w:rPr>
                <w:rFonts w:cstheme="minorHAnsi"/>
                <w:i/>
                <w:sz w:val="16"/>
                <w:szCs w:val="16"/>
              </w:rPr>
              <w:t>úvisiacich investičných činností</w:t>
            </w:r>
            <w:r w:rsidRPr="00292CB0">
              <w:rPr>
                <w:rFonts w:cstheme="minorHAnsi"/>
                <w:i/>
                <w:sz w:val="16"/>
                <w:szCs w:val="16"/>
              </w:rPr>
              <w:t>.</w:t>
            </w:r>
          </w:p>
          <w:p w14:paraId="47BD7DE1" w14:textId="74CCCB85" w:rsidR="003A7D95" w:rsidRPr="00292CB0" w:rsidRDefault="003A7D95"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2 - Živočíšna výroba</w:t>
            </w:r>
          </w:p>
          <w:p w14:paraId="62FE2F95"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živočíšnej výroby vrátane prípravy staveniska;</w:t>
            </w:r>
          </w:p>
          <w:p w14:paraId="4C74487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3 - Zlepšenie využívania závlah (zavlažovanie)</w:t>
            </w:r>
          </w:p>
          <w:p w14:paraId="5A4419C2" w14:textId="77777777" w:rsidR="00557A92"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stavebné investície na výstavbu, rekonštrukciu alebo modernizáciu závlahových systémov vrátane infraštruktúry s cieľom zvýšenia produkcie alebo jej kvality;</w:t>
            </w:r>
          </w:p>
          <w:p w14:paraId="43354211" w14:textId="2151CD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lastRenderedPageBreak/>
              <w:t>investície do obstarania a modernizácie techniky a technológie závlahových systémov s cieľom zvýšeni</w:t>
            </w:r>
            <w:r w:rsidR="00557A92" w:rsidRPr="00292CB0">
              <w:rPr>
                <w:rFonts w:cstheme="minorHAnsi"/>
                <w:i/>
                <w:sz w:val="16"/>
                <w:szCs w:val="16"/>
              </w:rPr>
              <w:t xml:space="preserve">a produkcie alebo jej kvality, </w:t>
            </w:r>
            <w:r w:rsidR="00557A92" w:rsidRPr="00292CB0">
              <w:rPr>
                <w:rFonts w:cstheme="minorHAnsi"/>
              </w:rPr>
              <w:t xml:space="preserve"> </w:t>
            </w:r>
            <w:r w:rsidR="00557A92" w:rsidRPr="00292CB0">
              <w:rPr>
                <w:rFonts w:cstheme="minorHAnsi"/>
                <w:i/>
                <w:sz w:val="16"/>
                <w:szCs w:val="16"/>
              </w:rPr>
              <w:t>pričom oprávnené sú len kompletné závlahové detaily (nie súčasti na existujúci detail, ani stavebné investície)</w:t>
            </w:r>
          </w:p>
          <w:p w14:paraId="6D345D3D" w14:textId="1F296A93"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 xml:space="preserve">Oblasť zamerania č. 4 </w:t>
            </w:r>
            <w:r w:rsidR="009E71D8" w:rsidRPr="00292CB0">
              <w:rPr>
                <w:rFonts w:cstheme="minorHAnsi"/>
                <w:b/>
                <w:i/>
                <w:sz w:val="16"/>
                <w:szCs w:val="16"/>
              </w:rPr>
              <w:t xml:space="preserve"> - </w:t>
            </w:r>
            <w:r w:rsidRPr="00292CB0">
              <w:rPr>
                <w:rFonts w:cstheme="minorHAnsi"/>
                <w:b/>
                <w:i/>
                <w:sz w:val="16"/>
                <w:szCs w:val="16"/>
              </w:rPr>
              <w:t>Zníženie záťaže na životné prostredie vrátane technológii na znižovanie emisií skleníkových plynov v spojitosti s rastom produkcie alebo rastom kvality produkcie</w:t>
            </w:r>
          </w:p>
          <w:p w14:paraId="0CE9EFEA"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5</w:t>
            </w:r>
            <w:r w:rsidR="009E71D8" w:rsidRPr="00292CB0">
              <w:rPr>
                <w:rFonts w:cstheme="minorHAnsi"/>
                <w:b/>
                <w:i/>
                <w:sz w:val="16"/>
                <w:szCs w:val="16"/>
              </w:rPr>
              <w:t xml:space="preserve"> </w:t>
            </w:r>
            <w:r w:rsidRPr="00292CB0">
              <w:rPr>
                <w:rFonts w:cstheme="minorHAnsi"/>
                <w:b/>
                <w:i/>
                <w:sz w:val="16"/>
                <w:szCs w:val="16"/>
              </w:rPr>
              <w:t xml:space="preserve">- Skladovacie kapacity a pozberová úprava </w:t>
            </w:r>
            <w:r w:rsidRPr="00292CB0">
              <w:rPr>
                <w:rFonts w:cstheme="minorHAnsi"/>
                <w:b/>
                <w:i/>
                <w:iCs/>
                <w:sz w:val="16"/>
                <w:szCs w:val="16"/>
                <w:lang w:eastAsia="sk-SK"/>
              </w:rPr>
              <w:t>a oblasť odbytu</w:t>
            </w:r>
          </w:p>
          <w:p w14:paraId="40986D5F"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 xml:space="preserve">investície do výstavby, rekonštrukcie a modernizácie skladovacích kapacít a pozberovej úpravy vrátane sušiarní s energetickým využitím biomasy na výrobu tepla s max. tepelným výkonom do 2 </w:t>
            </w:r>
            <w:proofErr w:type="spellStart"/>
            <w:r w:rsidRPr="00292CB0">
              <w:rPr>
                <w:rFonts w:cstheme="minorHAnsi"/>
                <w:i/>
                <w:sz w:val="16"/>
                <w:szCs w:val="16"/>
              </w:rPr>
              <w:t>MWt</w:t>
            </w:r>
            <w:proofErr w:type="spellEnd"/>
            <w:r w:rsidRPr="00292CB0">
              <w:rPr>
                <w:rFonts w:cstheme="minorHAnsi"/>
                <w:i/>
                <w:sz w:val="16"/>
                <w:szCs w:val="16"/>
              </w:rPr>
              <w:t>.</w:t>
            </w:r>
          </w:p>
          <w:p w14:paraId="32A8BA4B"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inovatívnej techniky, technológie a strojov s variabilnou aplikáciou organických a priemyselných hnojív a ostatných substrátov do pôdy.</w:t>
            </w:r>
          </w:p>
          <w:p w14:paraId="3D2AB5F6" w14:textId="77777777" w:rsidR="002A5201" w:rsidRPr="00292CB0" w:rsidRDefault="002A5201" w:rsidP="002C09AB">
            <w:pPr>
              <w:spacing w:after="0" w:line="240" w:lineRule="auto"/>
              <w:jc w:val="both"/>
              <w:rPr>
                <w:rFonts w:cstheme="minorHAnsi"/>
                <w:b/>
                <w:i/>
                <w:iCs/>
                <w:sz w:val="16"/>
                <w:szCs w:val="16"/>
                <w:lang w:eastAsia="sk-SK"/>
              </w:rPr>
            </w:pPr>
            <w:r w:rsidRPr="00292CB0">
              <w:rPr>
                <w:rFonts w:cstheme="minorHAnsi"/>
                <w:b/>
                <w:i/>
                <w:sz w:val="16"/>
                <w:szCs w:val="16"/>
              </w:rPr>
              <w:t>O</w:t>
            </w:r>
            <w:r w:rsidRPr="00292CB0">
              <w:rPr>
                <w:rFonts w:cstheme="minorHAnsi"/>
                <w:b/>
                <w:i/>
                <w:sz w:val="16"/>
                <w:szCs w:val="16"/>
                <w:lang w:eastAsia="sk-SK"/>
              </w:rPr>
              <w:t xml:space="preserve">blasť 7: </w:t>
            </w:r>
            <w:r w:rsidRPr="00292CB0">
              <w:rPr>
                <w:rFonts w:cstheme="minorHAnsi"/>
                <w:b/>
                <w:i/>
                <w:iCs/>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292CB0" w:rsidRDefault="002A5201" w:rsidP="000E4642">
            <w:pPr>
              <w:numPr>
                <w:ilvl w:val="0"/>
                <w:numId w:val="43"/>
              </w:numPr>
              <w:spacing w:after="0" w:line="240" w:lineRule="auto"/>
              <w:ind w:left="172" w:hanging="146"/>
              <w:jc w:val="both"/>
              <w:rPr>
                <w:rFonts w:cstheme="minorHAnsi"/>
                <w:i/>
                <w:sz w:val="16"/>
                <w:szCs w:val="16"/>
              </w:rPr>
            </w:pPr>
            <w:r w:rsidRPr="00292CB0">
              <w:rPr>
                <w:rFonts w:cstheme="minorHAnsi"/>
                <w:i/>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292CB0">
              <w:rPr>
                <w:rFonts w:cstheme="minorHAnsi"/>
                <w:i/>
                <w:sz w:val="16"/>
                <w:szCs w:val="16"/>
              </w:rPr>
              <w:t> </w:t>
            </w:r>
            <w:r w:rsidRPr="00292CB0">
              <w:rPr>
                <w:rFonts w:cstheme="minorHAnsi"/>
                <w:i/>
                <w:sz w:val="16"/>
                <w:szCs w:val="16"/>
              </w:rPr>
              <w:t>Príručke</w:t>
            </w:r>
            <w:r w:rsidR="003B6373" w:rsidRPr="00292CB0">
              <w:rPr>
                <w:rFonts w:cstheme="minorHAnsi"/>
                <w:i/>
                <w:sz w:val="16"/>
                <w:szCs w:val="16"/>
              </w:rPr>
              <w:t xml:space="preserve"> pre </w:t>
            </w:r>
            <w:r w:rsidR="009C6093" w:rsidRPr="00292CB0">
              <w:rPr>
                <w:rFonts w:cstheme="minorHAnsi"/>
                <w:i/>
                <w:sz w:val="16"/>
                <w:szCs w:val="16"/>
              </w:rPr>
              <w:t>prijímateľa</w:t>
            </w:r>
            <w:r w:rsidR="003B6373" w:rsidRPr="00292CB0">
              <w:rPr>
                <w:rFonts w:cstheme="minorHAnsi"/>
                <w:i/>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 xml:space="preserve">investície na budovanie, rekonštrukciu a modernizáciu zariadení na energetické využívanie biomasy na výrobu tepla a vykurovanie s max. tepelným výkonom do 500 </w:t>
            </w:r>
            <w:proofErr w:type="spellStart"/>
            <w:r w:rsidRPr="00292CB0">
              <w:rPr>
                <w:rFonts w:cstheme="minorHAnsi"/>
                <w:sz w:val="16"/>
                <w:szCs w:val="16"/>
              </w:rPr>
              <w:t>kWt</w:t>
            </w:r>
            <w:proofErr w:type="spellEnd"/>
            <w:r w:rsidRPr="00292CB0">
              <w:rPr>
                <w:rFonts w:cstheme="minorHAnsi"/>
                <w:sz w:val="16"/>
                <w:szCs w:val="16"/>
              </w:rPr>
              <w:t>;</w:t>
            </w:r>
          </w:p>
          <w:p w14:paraId="305CDE96"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 xml:space="preserve">investície na budovanie, rekonštrukciu a modernizáciu zariadení na energetické využívanie biomasy na výrobu elektriny a tepla spaľovaním bioplynu vyrobeného anaeróbnou fermentáciou, s max. elektrickým výkonom do 500 </w:t>
            </w:r>
            <w:proofErr w:type="spellStart"/>
            <w:r w:rsidRPr="00292CB0">
              <w:rPr>
                <w:rFonts w:cstheme="minorHAnsi"/>
                <w:sz w:val="16"/>
                <w:szCs w:val="16"/>
              </w:rPr>
              <w:t>kWe</w:t>
            </w:r>
            <w:proofErr w:type="spellEnd"/>
            <w:r w:rsidRPr="00292CB0">
              <w:rPr>
                <w:rFonts w:cstheme="minorHAnsi"/>
                <w:sz w:val="16"/>
                <w:szCs w:val="16"/>
              </w:rPr>
              <w:t>;</w:t>
            </w:r>
          </w:p>
          <w:p w14:paraId="7287ADF8" w14:textId="51B442A9" w:rsidR="002A5201" w:rsidRPr="00292CB0" w:rsidRDefault="002A5201" w:rsidP="000E4642">
            <w:pPr>
              <w:numPr>
                <w:ilvl w:val="0"/>
                <w:numId w:val="43"/>
              </w:numPr>
              <w:spacing w:after="0" w:line="240" w:lineRule="auto"/>
              <w:ind w:left="172" w:hanging="172"/>
              <w:rPr>
                <w:rFonts w:cstheme="minorHAnsi"/>
                <w:sz w:val="16"/>
                <w:szCs w:val="16"/>
              </w:rPr>
            </w:pPr>
            <w:r w:rsidRPr="00292CB0">
              <w:rPr>
                <w:rFonts w:cstheme="minorHAnsi"/>
                <w:sz w:val="16"/>
                <w:szCs w:val="16"/>
              </w:rPr>
              <w:t>investície na výrobu biomasy pre technické a energetické využitie.</w:t>
            </w:r>
          </w:p>
          <w:p w14:paraId="1460BF50" w14:textId="03CCA2E1" w:rsidR="002A5201" w:rsidRPr="00292CB0" w:rsidRDefault="002A5201"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98267E" w14:textId="77777777" w:rsidR="002A5201" w:rsidRPr="00292CB0" w:rsidRDefault="002A5201" w:rsidP="004800B7">
            <w:pPr>
              <w:pStyle w:val="Odsekzoznamu"/>
              <w:numPr>
                <w:ilvl w:val="0"/>
                <w:numId w:val="235"/>
              </w:numPr>
              <w:spacing w:after="0" w:line="240" w:lineRule="auto"/>
              <w:ind w:left="266" w:hanging="266"/>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Rozpočet projektu) </w:t>
            </w:r>
          </w:p>
          <w:p w14:paraId="39CECEA7" w14:textId="2E7BFD69" w:rsidR="002D475B" w:rsidRPr="00292CB0" w:rsidRDefault="002D475B" w:rsidP="004800B7">
            <w:pPr>
              <w:pStyle w:val="Odsekzoznamu"/>
              <w:numPr>
                <w:ilvl w:val="0"/>
                <w:numId w:val="235"/>
              </w:numPr>
              <w:spacing w:after="0" w:line="240" w:lineRule="auto"/>
              <w:ind w:left="266" w:hanging="266"/>
              <w:jc w:val="both"/>
              <w:rPr>
                <w:rFonts w:cstheme="minorHAnsi"/>
                <w:sz w:val="16"/>
                <w:szCs w:val="16"/>
              </w:rPr>
            </w:pPr>
            <w:r w:rsidRPr="00292CB0">
              <w:rPr>
                <w:rFonts w:cstheme="minorHAnsi"/>
                <w:sz w:val="16"/>
                <w:szCs w:val="16"/>
              </w:rPr>
              <w:t>Popis v projekte realizácie (Príloha 2B k príručke pre prijímateľa LEADER)</w:t>
            </w:r>
          </w:p>
          <w:p w14:paraId="037AAC53" w14:textId="270DE14C" w:rsidR="00B03FFA" w:rsidRPr="00292CB0" w:rsidRDefault="00B03FFA" w:rsidP="004800B7">
            <w:pPr>
              <w:pStyle w:val="Odsekzoznamu"/>
              <w:numPr>
                <w:ilvl w:val="0"/>
                <w:numId w:val="235"/>
              </w:numPr>
              <w:spacing w:after="0" w:line="240" w:lineRule="auto"/>
              <w:ind w:left="266" w:hanging="26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003E3411" w:rsidRPr="00292CB0">
              <w:rPr>
                <w:rFonts w:cstheme="minorHAnsi"/>
                <w:b/>
                <w:sz w:val="16"/>
                <w:szCs w:val="16"/>
              </w:rPr>
              <w:t xml:space="preserve"> listinného</w:t>
            </w:r>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F7056E" w:rsidRPr="00292CB0">
              <w:rPr>
                <w:rFonts w:cstheme="minorHAnsi"/>
                <w:b/>
                <w:sz w:val="18"/>
                <w:szCs w:val="18"/>
                <w:u w:val="single"/>
              </w:rPr>
              <w:t>pôsob overenia</w:t>
            </w:r>
          </w:p>
          <w:p w14:paraId="304DAD83" w14:textId="276C4E2D" w:rsidR="002A5201" w:rsidRPr="00292CB0" w:rsidRDefault="002A5201" w:rsidP="004800B7">
            <w:pPr>
              <w:pStyle w:val="Odsekzoznamu"/>
              <w:numPr>
                <w:ilvl w:val="0"/>
                <w:numId w:val="409"/>
              </w:numPr>
              <w:spacing w:after="0" w:line="240" w:lineRule="auto"/>
              <w:ind w:left="261" w:hanging="261"/>
              <w:jc w:val="both"/>
              <w:rPr>
                <w:rFonts w:cstheme="minorHAnsi"/>
                <w:b/>
                <w:bCs/>
                <w:sz w:val="16"/>
                <w:szCs w:val="16"/>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39A56857" w14:textId="77777777" w:rsidTr="002A5201">
        <w:trPr>
          <w:trHeight w:val="340"/>
        </w:trPr>
        <w:tc>
          <w:tcPr>
            <w:tcW w:w="183" w:type="pct"/>
            <w:shd w:val="clear" w:color="auto" w:fill="auto"/>
            <w:vAlign w:val="center"/>
          </w:tcPr>
          <w:p w14:paraId="1F410463" w14:textId="1564ECE9"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lastRenderedPageBreak/>
              <w:t>2.2</w:t>
            </w:r>
          </w:p>
        </w:tc>
        <w:tc>
          <w:tcPr>
            <w:tcW w:w="4817" w:type="pct"/>
            <w:gridSpan w:val="2"/>
            <w:shd w:val="clear" w:color="auto" w:fill="auto"/>
            <w:vAlign w:val="center"/>
          </w:tcPr>
          <w:p w14:paraId="1E1DF0C7"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1B03219C" w14:textId="312DDF51" w:rsidR="002A5201" w:rsidRPr="00292CB0" w:rsidRDefault="002A5201"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 ako oprávnené výdavky MAS.  Žiadateľ musí zároveň spĺňať</w:t>
            </w:r>
            <w:r w:rsidR="000E4642" w:rsidRPr="00292CB0">
              <w:rPr>
                <w:rFonts w:cstheme="minorHAnsi"/>
                <w:bCs/>
                <w:sz w:val="16"/>
                <w:szCs w:val="16"/>
              </w:rPr>
              <w:t xml:space="preserve"> aj podmienky uvedené v bode 2.2</w:t>
            </w:r>
            <w:r w:rsidRPr="00292CB0">
              <w:rPr>
                <w:rFonts w:cstheme="minorHAnsi"/>
                <w:bCs/>
                <w:sz w:val="16"/>
                <w:szCs w:val="16"/>
              </w:rPr>
              <w:t xml:space="preserve"> pre </w:t>
            </w:r>
            <w:proofErr w:type="spellStart"/>
            <w:r w:rsidR="009C6093"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4.1 Podpora na investície do poľnohospodárskych podnikov uvede</w:t>
            </w:r>
            <w:r w:rsidR="00F7056E" w:rsidRPr="00292CB0">
              <w:rPr>
                <w:rFonts w:cstheme="minorHAnsi"/>
                <w:sz w:val="16"/>
                <w:szCs w:val="16"/>
              </w:rPr>
              <w:t>né v Prílohe 6B k  Príručke</w:t>
            </w:r>
            <w:r w:rsidR="009E71D8"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w:t>
            </w:r>
            <w:r w:rsidR="00F7056E" w:rsidRPr="00292CB0">
              <w:rPr>
                <w:rFonts w:cstheme="minorHAnsi"/>
                <w:sz w:val="16"/>
                <w:szCs w:val="16"/>
              </w:rPr>
              <w:t>voj v rámci iniciatívy LEADER a</w:t>
            </w:r>
            <w:r w:rsidRPr="00292CB0">
              <w:rPr>
                <w:rFonts w:cstheme="minorHAnsi"/>
                <w:sz w:val="16"/>
                <w:szCs w:val="16"/>
              </w:rPr>
              <w:t xml:space="preserve"> podmienky v kapitole 7., ods. 3 až od</w:t>
            </w:r>
            <w:r w:rsidR="003B6373" w:rsidRPr="00292CB0">
              <w:rPr>
                <w:rFonts w:cstheme="minorHAnsi"/>
                <w:sz w:val="16"/>
                <w:szCs w:val="16"/>
              </w:rPr>
              <w:t xml:space="preserve">s. 5 vyššie uvedenej príručky. </w:t>
            </w:r>
          </w:p>
          <w:p w14:paraId="622D187D" w14:textId="77777777"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 xml:space="preserve">Žiadateľ musí zároveň spĺňať aj nasledovné podmienky (ak relevantné): </w:t>
            </w:r>
          </w:p>
          <w:p w14:paraId="771163CD" w14:textId="13DE74A8"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 xml:space="preserve">súvisiace všeobecné náklady </w:t>
            </w:r>
            <w:r w:rsidRPr="00292CB0">
              <w:rPr>
                <w:rFonts w:cstheme="minorHAnsi"/>
                <w:i/>
                <w:sz w:val="16"/>
                <w:szCs w:val="16"/>
              </w:rPr>
              <w:t xml:space="preserve"> </w:t>
            </w:r>
            <w:r w:rsidRPr="00292CB0">
              <w:rPr>
                <w:rFonts w:cstheme="minorHAnsi"/>
                <w:sz w:val="16"/>
                <w:szCs w:val="16"/>
              </w:rPr>
              <w:t>s bodom 1 (v prípade investičných opatrení):</w:t>
            </w:r>
          </w:p>
          <w:p w14:paraId="23FCF54A"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výstavba, obstaranie (vrátane leasingu) alebo zlepšenie nehnuteľného majetku;</w:t>
            </w:r>
          </w:p>
          <w:p w14:paraId="3A5AEAD4"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kúpa alebo kúpa na leasing nových strojov a zariadení, ako i strojov a zariadení do výšky ich trhovej hodnoty;</w:t>
            </w:r>
          </w:p>
          <w:p w14:paraId="4CEFA3C7"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nehmotné investície ako obstaranie alebo vývoj počítačového softvéru, získanie patentov, licencií, autorských práv a obchodných značiek.</w:t>
            </w:r>
          </w:p>
          <w:p w14:paraId="35D907F4" w14:textId="77777777" w:rsidR="002A5201" w:rsidRPr="00292CB0" w:rsidRDefault="002A5201"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AC04A67" w14:textId="77777777" w:rsidR="002A5201" w:rsidRPr="00292CB0" w:rsidRDefault="002A5201" w:rsidP="004800B7">
            <w:pPr>
              <w:pStyle w:val="Default"/>
              <w:keepLines/>
              <w:widowControl w:val="0"/>
              <w:numPr>
                <w:ilvl w:val="1"/>
                <w:numId w:val="236"/>
              </w:numPr>
              <w:ind w:left="266" w:hanging="26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0716DA66" w14:textId="3104F719" w:rsidR="002A5201" w:rsidRPr="00292CB0" w:rsidRDefault="002D475B" w:rsidP="004800B7">
            <w:pPr>
              <w:pStyle w:val="Odsekzoznamu"/>
              <w:numPr>
                <w:ilvl w:val="1"/>
                <w:numId w:val="236"/>
              </w:numPr>
              <w:spacing w:after="0" w:line="240" w:lineRule="auto"/>
              <w:ind w:left="266" w:hanging="266"/>
              <w:rPr>
                <w:rFonts w:cstheme="minorHAnsi"/>
                <w:sz w:val="16"/>
                <w:szCs w:val="16"/>
              </w:rPr>
            </w:pPr>
            <w:r w:rsidRPr="00292CB0">
              <w:rPr>
                <w:rFonts w:cstheme="minorHAnsi"/>
                <w:sz w:val="16"/>
                <w:szCs w:val="16"/>
              </w:rPr>
              <w:t>Popis v projekte realizácie (Príloha 2B k príručke pre prijímateľa LEADER)</w:t>
            </w:r>
          </w:p>
          <w:p w14:paraId="26885233" w14:textId="215883E3" w:rsidR="00A80E6E" w:rsidRPr="00292CB0" w:rsidRDefault="00A80E6E" w:rsidP="00A80E6E">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3405EAEC" w14:textId="714FB52E" w:rsidR="00A44FF7" w:rsidRPr="00292CB0" w:rsidRDefault="00A44FF7" w:rsidP="004800B7">
            <w:pPr>
              <w:pStyle w:val="Odsekzoznamu"/>
              <w:numPr>
                <w:ilvl w:val="1"/>
                <w:numId w:val="236"/>
              </w:numPr>
              <w:spacing w:after="0" w:line="240" w:lineRule="auto"/>
              <w:ind w:left="266" w:hanging="266"/>
              <w:jc w:val="both"/>
              <w:rPr>
                <w:rFonts w:cstheme="minorHAnsi"/>
                <w:sz w:val="16"/>
                <w:szCs w:val="16"/>
              </w:rPr>
            </w:pPr>
            <w:r w:rsidRPr="00292CB0">
              <w:rPr>
                <w:rFonts w:cstheme="minorHAnsi"/>
                <w:sz w:val="16"/>
                <w:szCs w:val="16"/>
              </w:rPr>
              <w:t xml:space="preserve">Návrh rozpočtu, vygenerovaný súbor z aplikácie KALKULAČKA  v rámci katalógu cien,  </w:t>
            </w:r>
            <w:r w:rsidRPr="00292CB0">
              <w:rPr>
                <w:rFonts w:cstheme="minorHAnsi"/>
                <w:b/>
                <w:sz w:val="16"/>
                <w:szCs w:val="16"/>
              </w:rPr>
              <w:t>originál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(v prípade aplikácie ŠTANDARDNEJ STUPNICE JEDNOTKOVÝCH VÝDAVKOV</w:t>
            </w:r>
            <w:r w:rsidR="00BE0E67" w:rsidRPr="00292CB0">
              <w:rPr>
                <w:rFonts w:cstheme="minorHAnsi"/>
                <w:b/>
                <w:sz w:val="16"/>
                <w:szCs w:val="16"/>
              </w:rPr>
              <w:t>)</w:t>
            </w:r>
            <w:r w:rsidRPr="00292CB0">
              <w:rPr>
                <w:rFonts w:cstheme="minorHAnsi"/>
                <w:b/>
                <w:sz w:val="16"/>
                <w:szCs w:val="16"/>
              </w:rPr>
              <w:t xml:space="preserve"> </w:t>
            </w:r>
          </w:p>
          <w:p w14:paraId="06DE41CB" w14:textId="2F15CA15" w:rsidR="00B60A25" w:rsidRPr="00292CB0" w:rsidRDefault="00A44FF7" w:rsidP="004800B7">
            <w:pPr>
              <w:pStyle w:val="Odsekzoznamu"/>
              <w:numPr>
                <w:ilvl w:val="1"/>
                <w:numId w:val="236"/>
              </w:numPr>
              <w:spacing w:after="0" w:line="240" w:lineRule="auto"/>
              <w:ind w:left="266" w:hanging="266"/>
              <w:jc w:val="both"/>
              <w:rPr>
                <w:rFonts w:cstheme="minorHAnsi"/>
                <w:b/>
                <w:sz w:val="16"/>
                <w:szCs w:val="16"/>
              </w:rPr>
            </w:pPr>
            <w:r w:rsidRPr="00292CB0">
              <w:rPr>
                <w:rFonts w:cstheme="minorHAnsi"/>
                <w:sz w:val="16"/>
                <w:szCs w:val="16"/>
              </w:rPr>
              <w:lastRenderedPageBreak/>
              <w:t xml:space="preserve">PHZ, výkaz  - výmer, víťazná cenová ponuka, zmluva s dodávateľom, EKS, katalóg, </w:t>
            </w:r>
            <w:proofErr w:type="spellStart"/>
            <w:r w:rsidRPr="00292CB0">
              <w:rPr>
                <w:rFonts w:cstheme="minorHAnsi"/>
                <w:sz w:val="16"/>
                <w:szCs w:val="16"/>
              </w:rPr>
              <w:t>printscreeny</w:t>
            </w:r>
            <w:proofErr w:type="spellEnd"/>
            <w:r w:rsidRPr="00292CB0">
              <w:rPr>
                <w:rFonts w:cstheme="minorHAnsi"/>
                <w:sz w:val="16"/>
                <w:szCs w:val="16"/>
              </w:rPr>
              <w:t xml:space="preserve"> webových stránok vrátane čitateľnej informácie o cenách, zmluvy CRZ, ukončené zákazky v EKS  a iné, </w:t>
            </w:r>
            <w:r w:rsidR="009C6093" w:rsidRPr="00292CB0">
              <w:rPr>
                <w:rFonts w:cstheme="minorHAnsi"/>
                <w:b/>
                <w:sz w:val="16"/>
                <w:szCs w:val="16"/>
              </w:rPr>
              <w:t xml:space="preserve"> </w:t>
            </w:r>
            <w:proofErr w:type="spellStart"/>
            <w:r w:rsidR="009C6093" w:rsidRPr="00292CB0">
              <w:rPr>
                <w:rFonts w:cstheme="minorHAnsi"/>
                <w:b/>
                <w:sz w:val="16"/>
                <w:szCs w:val="16"/>
              </w:rPr>
              <w:t>ske</w:t>
            </w:r>
            <w:r w:rsidRPr="00292CB0">
              <w:rPr>
                <w:rFonts w:cstheme="minorHAnsi"/>
                <w:b/>
                <w:sz w:val="16"/>
                <w:szCs w:val="16"/>
              </w:rPr>
              <w:t>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(v prípade aplikácie JEDNORÁZOVEJ PLATBY) – žiadateľ si môže vybrať jednu z možností, ktorou preukáže stanovenú metódu výpočtu oprávnených výdavkov                        </w:t>
            </w:r>
            <w:r w:rsidRPr="00292CB0">
              <w:rPr>
                <w:rFonts w:cstheme="minorHAnsi"/>
                <w:b/>
                <w:sz w:val="16"/>
                <w:szCs w:val="16"/>
                <w:u w:val="single"/>
              </w:rPr>
              <w:t xml:space="preserve">               </w:t>
            </w:r>
          </w:p>
          <w:p w14:paraId="0EF5C45F" w14:textId="75A41DDE" w:rsidR="00115487" w:rsidRPr="00292CB0" w:rsidRDefault="00115487" w:rsidP="004800B7">
            <w:pPr>
              <w:pStyle w:val="Odsekzoznamu"/>
              <w:numPr>
                <w:ilvl w:val="1"/>
                <w:numId w:val="236"/>
              </w:numPr>
              <w:spacing w:after="0" w:line="240" w:lineRule="auto"/>
              <w:ind w:left="266" w:hanging="266"/>
              <w:jc w:val="both"/>
              <w:rPr>
                <w:rFonts w:cstheme="minorHAnsi"/>
                <w:sz w:val="16"/>
                <w:szCs w:val="16"/>
              </w:rPr>
            </w:pPr>
            <w:r w:rsidRPr="00292CB0">
              <w:rPr>
                <w:rFonts w:cstheme="minorHAnsi"/>
                <w:sz w:val="16"/>
                <w:szCs w:val="16"/>
              </w:rPr>
              <w:t>Stavebný rozpočet  (Príloha č. 8A)</w:t>
            </w:r>
          </w:p>
          <w:p w14:paraId="341ACAEE" w14:textId="7186C54F" w:rsidR="00A80E6E" w:rsidRPr="00292CB0" w:rsidRDefault="00A80E6E" w:rsidP="00A80E6E">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5D7392F" w14:textId="6940D8A9" w:rsidR="00A80E6E" w:rsidRPr="00292CB0" w:rsidRDefault="00A80E6E"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199FD97C" w14:textId="45C83E6E" w:rsidR="00A80E6E" w:rsidRPr="00292CB0" w:rsidRDefault="00A80E6E" w:rsidP="00A80E6E">
            <w:pPr>
              <w:pStyle w:val="Odsekzoznamu"/>
              <w:spacing w:after="0" w:line="240" w:lineRule="auto"/>
              <w:ind w:left="263"/>
              <w:jc w:val="both"/>
              <w:rPr>
                <w:rFonts w:cstheme="minorHAnsi"/>
                <w:sz w:val="16"/>
                <w:szCs w:val="16"/>
              </w:rPr>
            </w:pPr>
            <w:r w:rsidRPr="00292CB0">
              <w:rPr>
                <w:rFonts w:cstheme="minorHAnsi"/>
                <w:sz w:val="16"/>
                <w:szCs w:val="16"/>
              </w:rPr>
              <w:t>ALEBO</w:t>
            </w:r>
          </w:p>
          <w:p w14:paraId="066E3245" w14:textId="040B1E0A" w:rsidR="00A80E6E" w:rsidRPr="00292CB0" w:rsidRDefault="00A80E6E"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EDCE16B" w14:textId="18088C39" w:rsidR="002A5201" w:rsidRPr="00292CB0" w:rsidRDefault="00F7056E"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665A84CC" w14:textId="07BE11D9" w:rsidR="002A5201" w:rsidRPr="00292CB0" w:rsidRDefault="002A5201"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292CB0" w:rsidRDefault="00A15ECE" w:rsidP="002C09AB">
            <w:pPr>
              <w:spacing w:after="0" w:line="240" w:lineRule="auto"/>
              <w:rPr>
                <w:rFonts w:cstheme="minorHAnsi"/>
                <w:caps/>
              </w:rPr>
            </w:pPr>
            <w:r w:rsidRPr="00292CB0">
              <w:rPr>
                <w:rFonts w:cstheme="minorHAnsi"/>
                <w:b/>
                <w:sz w:val="22"/>
                <w:szCs w:val="22"/>
              </w:rPr>
              <w:lastRenderedPageBreak/>
              <w:t xml:space="preserve">3. OPRÁVNENOSŤ </w:t>
            </w:r>
            <w:r w:rsidR="009E71D8"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33BDBB9" w14:textId="77777777" w:rsidTr="00B30B20">
        <w:trPr>
          <w:trHeight w:val="284"/>
        </w:trPr>
        <w:tc>
          <w:tcPr>
            <w:tcW w:w="183" w:type="pct"/>
            <w:shd w:val="clear" w:color="auto" w:fill="FFF2CC" w:themeFill="accent4" w:themeFillTint="33"/>
            <w:vAlign w:val="center"/>
          </w:tcPr>
          <w:p w14:paraId="773D22C1" w14:textId="391D22B6" w:rsidR="002A5201" w:rsidRPr="00292CB0" w:rsidRDefault="002A520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7DC1EA06" w14:textId="1FFA8AF0" w:rsidR="002A5201" w:rsidRPr="00292CB0" w:rsidRDefault="00F7056E"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18B1F66" w14:textId="77777777" w:rsidTr="002A5201">
        <w:trPr>
          <w:trHeight w:val="284"/>
        </w:trPr>
        <w:tc>
          <w:tcPr>
            <w:tcW w:w="183" w:type="pct"/>
            <w:vMerge w:val="restart"/>
            <w:shd w:val="clear" w:color="auto" w:fill="auto"/>
            <w:vAlign w:val="center"/>
          </w:tcPr>
          <w:p w14:paraId="49D0C6D7" w14:textId="1FAA7552"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3.1</w:t>
            </w:r>
          </w:p>
        </w:tc>
        <w:tc>
          <w:tcPr>
            <w:tcW w:w="565" w:type="pct"/>
            <w:vMerge w:val="restart"/>
            <w:shd w:val="clear" w:color="auto" w:fill="auto"/>
            <w:vAlign w:val="center"/>
          </w:tcPr>
          <w:p w14:paraId="6968F65A" w14:textId="77777777" w:rsidR="002A5201" w:rsidRPr="00292CB0" w:rsidRDefault="002A5201"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52" w:type="pct"/>
            <w:shd w:val="clear" w:color="auto" w:fill="auto"/>
            <w:vAlign w:val="center"/>
          </w:tcPr>
          <w:p w14:paraId="1840B83A" w14:textId="77777777" w:rsidR="002A5201" w:rsidRPr="00292CB0" w:rsidRDefault="002A5201" w:rsidP="005C48E3">
            <w:pPr>
              <w:spacing w:after="0" w:line="240" w:lineRule="auto"/>
              <w:rPr>
                <w:rFonts w:cstheme="minorHAnsi"/>
                <w:b/>
                <w:sz w:val="18"/>
                <w:szCs w:val="18"/>
              </w:rPr>
            </w:pPr>
            <w:r w:rsidRPr="00292CB0">
              <w:rPr>
                <w:rFonts w:cstheme="minorHAnsi"/>
                <w:b/>
                <w:sz w:val="18"/>
                <w:szCs w:val="18"/>
              </w:rPr>
              <w:t>3.1.1 Spôsob financovania</w:t>
            </w:r>
          </w:p>
          <w:p w14:paraId="05E83522" w14:textId="77777777" w:rsidR="002A5201" w:rsidRPr="00292CB0" w:rsidRDefault="002A5201" w:rsidP="005C48E3">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1AFFBD3A" w14:textId="5902E77E" w:rsidR="00127972" w:rsidRPr="00292CB0" w:rsidRDefault="002A5201" w:rsidP="009F1D61">
            <w:pPr>
              <w:pStyle w:val="Standard"/>
              <w:numPr>
                <w:ilvl w:val="0"/>
                <w:numId w:val="75"/>
              </w:numPr>
              <w:tabs>
                <w:tab w:val="left" w:pos="248"/>
              </w:tabs>
              <w:ind w:left="248" w:hanging="248"/>
              <w:jc w:val="both"/>
              <w:rPr>
                <w:rFonts w:asciiTheme="minorHAnsi" w:hAnsiTheme="minorHAnsi" w:cstheme="minorHAnsi"/>
                <w:sz w:val="16"/>
                <w:szCs w:val="16"/>
              </w:rPr>
            </w:pPr>
            <w:r w:rsidRPr="00292CB0">
              <w:rPr>
                <w:rFonts w:asciiTheme="minorHAnsi" w:hAnsiTheme="minorHAnsi" w:cstheme="minorHAnsi"/>
                <w:bCs/>
                <w:sz w:val="16"/>
                <w:szCs w:val="16"/>
              </w:rPr>
              <w:t>Refundácia</w:t>
            </w:r>
          </w:p>
          <w:p w14:paraId="02561D58" w14:textId="77777777" w:rsidR="00F7056E" w:rsidRPr="00292CB0" w:rsidRDefault="002A5201" w:rsidP="005C48E3">
            <w:pPr>
              <w:pStyle w:val="Standard"/>
              <w:tabs>
                <w:tab w:val="left" w:pos="248"/>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p>
          <w:p w14:paraId="4A96C777" w14:textId="4CD79E5C" w:rsidR="002A5201" w:rsidRPr="00292CB0" w:rsidRDefault="002A5201"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156EF2E1" w14:textId="1D1681C9" w:rsidR="002A5201" w:rsidRPr="00292CB0" w:rsidRDefault="00F7056E" w:rsidP="005C48E3">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2E62A5" w14:textId="0B5D6F71" w:rsidR="002A5201" w:rsidRPr="00292CB0" w:rsidRDefault="00F7056E"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w:t>
            </w:r>
            <w:r w:rsidR="002A5201" w:rsidRPr="00292CB0">
              <w:rPr>
                <w:rFonts w:cstheme="minorHAnsi"/>
                <w:sz w:val="16"/>
                <w:szCs w:val="16"/>
              </w:rPr>
              <w:t xml:space="preserve"> „Forma a spôsob preukázania splnenia PPP“</w:t>
            </w:r>
          </w:p>
        </w:tc>
      </w:tr>
      <w:tr w:rsidR="00292CB0" w:rsidRPr="00292CB0" w14:paraId="0068C01A" w14:textId="77777777" w:rsidTr="002A5201">
        <w:trPr>
          <w:trHeight w:val="284"/>
        </w:trPr>
        <w:tc>
          <w:tcPr>
            <w:tcW w:w="183" w:type="pct"/>
            <w:vMerge/>
            <w:shd w:val="clear" w:color="auto" w:fill="auto"/>
            <w:vAlign w:val="center"/>
          </w:tcPr>
          <w:p w14:paraId="33D9F89D"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07D57B9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04BAD312" w14:textId="77777777" w:rsidR="002A5201" w:rsidRPr="00292CB0" w:rsidRDefault="002A5201"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0E401F4D" w14:textId="77777777" w:rsidR="002A5201" w:rsidRPr="00292CB0" w:rsidRDefault="002A5201"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292CB0" w:rsidRDefault="002A5201" w:rsidP="002C09AB">
            <w:pPr>
              <w:spacing w:after="0" w:line="240" w:lineRule="auto"/>
              <w:rPr>
                <w:rFonts w:cstheme="minorHAnsi"/>
                <w:b/>
                <w:i/>
                <w:strike/>
                <w:sz w:val="14"/>
                <w:szCs w:val="14"/>
              </w:rPr>
            </w:pPr>
            <w:r w:rsidRPr="00292CB0">
              <w:rPr>
                <w:rFonts w:cstheme="minorHAnsi"/>
                <w:b/>
                <w:sz w:val="18"/>
                <w:szCs w:val="18"/>
                <w:u w:val="single"/>
              </w:rPr>
              <w:t>Forma a spôsob preukázania splnenia PPP</w:t>
            </w:r>
            <w:r w:rsidR="00F7056E" w:rsidRPr="00292CB0">
              <w:rPr>
                <w:rFonts w:cstheme="minorHAnsi"/>
                <w:b/>
                <w:i/>
                <w:strike/>
                <w:sz w:val="14"/>
                <w:szCs w:val="14"/>
              </w:rPr>
              <w:t xml:space="preserve"> </w:t>
            </w:r>
          </w:p>
          <w:p w14:paraId="36A10E27" w14:textId="0A8A2BD3" w:rsidR="002A5201" w:rsidRPr="00292CB0" w:rsidRDefault="002A5201"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5BA8D0FF" w14:textId="1E4DC0A9"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w:t>
            </w:r>
            <w:r w:rsidR="00F7056E" w:rsidRPr="00292CB0">
              <w:rPr>
                <w:rFonts w:cstheme="minorHAnsi"/>
                <w:b/>
                <w:sz w:val="18"/>
                <w:szCs w:val="18"/>
                <w:u w:val="single"/>
              </w:rPr>
              <w:t xml:space="preserve"> overenia</w:t>
            </w:r>
          </w:p>
          <w:p w14:paraId="1CBC572B" w14:textId="0B22365E" w:rsidR="002A5201" w:rsidRPr="00292CB0" w:rsidRDefault="006F1EFB"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w:t>
            </w:r>
            <w:r w:rsidR="002A5201" w:rsidRPr="00292CB0">
              <w:rPr>
                <w:rFonts w:cstheme="minorHAnsi"/>
                <w:sz w:val="16"/>
                <w:szCs w:val="16"/>
              </w:rPr>
              <w:t xml:space="preserve"> „Forma a spôsob preukázania splnenia PPP“</w:t>
            </w:r>
          </w:p>
        </w:tc>
      </w:tr>
      <w:tr w:rsidR="00292CB0" w:rsidRPr="00292CB0" w14:paraId="4A359328" w14:textId="77777777" w:rsidTr="002A5201">
        <w:trPr>
          <w:trHeight w:val="284"/>
        </w:trPr>
        <w:tc>
          <w:tcPr>
            <w:tcW w:w="183" w:type="pct"/>
            <w:vMerge/>
            <w:shd w:val="clear" w:color="auto" w:fill="auto"/>
            <w:vAlign w:val="center"/>
          </w:tcPr>
          <w:p w14:paraId="4D9E50C1"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4D8CD58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238DD7AD" w14:textId="77777777" w:rsidR="002A5201" w:rsidRPr="00292CB0" w:rsidRDefault="002A5201" w:rsidP="002C09AB">
            <w:pPr>
              <w:spacing w:after="0" w:line="240" w:lineRule="auto"/>
              <w:rPr>
                <w:rFonts w:cstheme="minorHAnsi"/>
                <w:b/>
                <w:sz w:val="18"/>
                <w:szCs w:val="18"/>
              </w:rPr>
            </w:pPr>
            <w:r w:rsidRPr="00292CB0">
              <w:rPr>
                <w:rFonts w:cstheme="minorHAnsi"/>
                <w:b/>
                <w:sz w:val="18"/>
                <w:szCs w:val="18"/>
              </w:rPr>
              <w:t>3.1.3 Intenzita pomoci</w:t>
            </w:r>
          </w:p>
          <w:p w14:paraId="1397D39A" w14:textId="77777777"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429D86EC" w14:textId="77777777" w:rsidR="002A5201" w:rsidRPr="00292CB0" w:rsidRDefault="002A5201" w:rsidP="009F1D61">
            <w:pPr>
              <w:pStyle w:val="Odsekzoznamu"/>
              <w:numPr>
                <w:ilvl w:val="0"/>
                <w:numId w:val="56"/>
              </w:numPr>
              <w:spacing w:after="0" w:line="240" w:lineRule="auto"/>
              <w:ind w:left="253" w:hanging="253"/>
              <w:jc w:val="both"/>
              <w:rPr>
                <w:rFonts w:cstheme="minorHAnsi"/>
                <w:sz w:val="16"/>
                <w:szCs w:val="16"/>
              </w:rPr>
            </w:pPr>
            <w:r w:rsidRPr="00292CB0">
              <w:rPr>
                <w:rFonts w:cstheme="minorHAnsi"/>
                <w:sz w:val="16"/>
                <w:szCs w:val="16"/>
              </w:rPr>
              <w:t>Maximálna základná miera podpory z celkových oprávnených výdavkov berúc do úvahy stanovenú výšku podpory príslušnou MAS v stratégii CLLD:</w:t>
            </w:r>
          </w:p>
          <w:p w14:paraId="304DEC9E"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50 % v prípade menej rozvinutých regiónov (mimo Bratislavského kraja);</w:t>
            </w:r>
          </w:p>
          <w:p w14:paraId="387B3DEB"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40 % v prípade iných regiónov (Bratislavský kraj).</w:t>
            </w:r>
          </w:p>
          <w:p w14:paraId="6B033603" w14:textId="77777777" w:rsidR="002A5201" w:rsidRPr="00292CB0" w:rsidRDefault="002A5201" w:rsidP="009F1D61">
            <w:pPr>
              <w:pStyle w:val="Standard"/>
              <w:numPr>
                <w:ilvl w:val="0"/>
                <w:numId w:val="56"/>
              </w:numPr>
              <w:tabs>
                <w:tab w:val="left" w:pos="253"/>
              </w:tabs>
              <w:ind w:left="172" w:hanging="172"/>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Zároveň platí, že základná miera podpory sa zvyšuje:</w:t>
            </w:r>
          </w:p>
          <w:p w14:paraId="753C0287" w14:textId="77777777" w:rsidR="002A5201" w:rsidRPr="00292CB0" w:rsidRDefault="002A5201" w:rsidP="000E4642">
            <w:pPr>
              <w:pStyle w:val="Standard"/>
              <w:numPr>
                <w:ilvl w:val="0"/>
                <w:numId w:val="25"/>
              </w:numPr>
              <w:tabs>
                <w:tab w:val="left" w:pos="253"/>
              </w:tabs>
              <w:ind w:left="633" w:hanging="273"/>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w:t>
            </w:r>
            <w:proofErr w:type="spellStart"/>
            <w:r w:rsidRPr="00292CB0">
              <w:rPr>
                <w:rFonts w:asciiTheme="minorHAnsi" w:hAnsiTheme="minorHAnsi" w:cstheme="minorHAnsi"/>
                <w:kern w:val="0"/>
                <w:sz w:val="16"/>
                <w:szCs w:val="16"/>
                <w:lang w:eastAsia="en-US"/>
              </w:rPr>
              <w:t>podopatrenia</w:t>
            </w:r>
            <w:proofErr w:type="spellEnd"/>
            <w:r w:rsidRPr="00292CB0">
              <w:rPr>
                <w:rFonts w:asciiTheme="minorHAnsi" w:hAnsiTheme="minorHAnsi" w:cstheme="minorHAnsi"/>
                <w:kern w:val="0"/>
                <w:sz w:val="16"/>
                <w:szCs w:val="16"/>
                <w:lang w:eastAsia="en-US"/>
              </w:rPr>
              <w:t xml:space="preserve"> 6.1 </w:t>
            </w:r>
            <w:bookmarkStart w:id="14" w:name="_Toc512834736"/>
            <w:proofErr w:type="spellStart"/>
            <w:r w:rsidRPr="00292CB0">
              <w:rPr>
                <w:rFonts w:asciiTheme="minorHAnsi" w:hAnsiTheme="minorHAnsi" w:cstheme="minorHAnsi"/>
                <w:sz w:val="16"/>
                <w:szCs w:val="16"/>
              </w:rPr>
              <w:t>t.j</w:t>
            </w:r>
            <w:proofErr w:type="spellEnd"/>
            <w:r w:rsidRPr="00292CB0">
              <w:rPr>
                <w:rFonts w:asciiTheme="minorHAnsi" w:hAnsiTheme="minorHAnsi" w:cstheme="minorHAnsi"/>
                <w:sz w:val="16"/>
                <w:szCs w:val="16"/>
              </w:rPr>
              <w:t xml:space="preserve">. má rozhodnutie PPA  o schválení podpory v rámci </w:t>
            </w:r>
            <w:proofErr w:type="spellStart"/>
            <w:r w:rsidRPr="00292CB0">
              <w:rPr>
                <w:rFonts w:asciiTheme="minorHAnsi" w:hAnsiTheme="minorHAnsi" w:cstheme="minorHAnsi"/>
                <w:sz w:val="16"/>
                <w:szCs w:val="16"/>
              </w:rPr>
              <w:t>podopatrenia</w:t>
            </w:r>
            <w:proofErr w:type="spellEnd"/>
            <w:r w:rsidRPr="00292CB0">
              <w:rPr>
                <w:rFonts w:asciiTheme="minorHAnsi" w:hAnsiTheme="minorHAnsi" w:cstheme="minorHAnsi"/>
                <w:sz w:val="16"/>
                <w:szCs w:val="16"/>
              </w:rPr>
              <w:t xml:space="preserve"> 6.1);</w:t>
            </w:r>
            <w:bookmarkEnd w:id="14"/>
          </w:p>
          <w:p w14:paraId="1A39F58C" w14:textId="4FB126DB" w:rsidR="002A5201" w:rsidRPr="00292CB0" w:rsidRDefault="002A5201" w:rsidP="000E4642">
            <w:pPr>
              <w:pStyle w:val="Standard"/>
              <w:numPr>
                <w:ilvl w:val="4"/>
                <w:numId w:val="26"/>
              </w:numPr>
              <w:suppressAutoHyphens w:val="0"/>
              <w:ind w:left="636" w:hanging="284"/>
              <w:jc w:val="both"/>
              <w:rPr>
                <w:rFonts w:asciiTheme="minorHAnsi" w:hAnsiTheme="minorHAnsi" w:cstheme="minorHAnsi"/>
                <w:bCs/>
                <w:sz w:val="16"/>
                <w:szCs w:val="16"/>
              </w:rPr>
            </w:pPr>
            <w:bookmarkStart w:id="15" w:name="_Toc512834737"/>
            <w:r w:rsidRPr="00292CB0">
              <w:rPr>
                <w:rFonts w:asciiTheme="minorHAnsi" w:hAnsiTheme="minorHAnsi" w:cstheme="minorHAnsi"/>
                <w:bCs/>
                <w:sz w:val="16"/>
                <w:szCs w:val="16"/>
              </w:rPr>
              <w:t>max. o 20 % v prípade ekologického poľnohospodárstva</w:t>
            </w:r>
            <w:r w:rsidR="00F74E89" w:rsidRPr="00292CB0">
              <w:rPr>
                <w:rFonts w:asciiTheme="minorHAnsi" w:hAnsiTheme="minorHAnsi" w:cstheme="minorHAnsi"/>
                <w:bCs/>
                <w:sz w:val="16"/>
                <w:szCs w:val="16"/>
              </w:rPr>
              <w:t xml:space="preserve"> a </w:t>
            </w:r>
            <w:proofErr w:type="spellStart"/>
            <w:r w:rsidR="00F74E89" w:rsidRPr="00292CB0">
              <w:rPr>
                <w:rFonts w:asciiTheme="minorHAnsi" w:hAnsiTheme="minorHAnsi" w:cstheme="minorHAnsi"/>
                <w:bCs/>
                <w:sz w:val="16"/>
                <w:szCs w:val="16"/>
              </w:rPr>
              <w:t>agroenviromentu</w:t>
            </w:r>
            <w:proofErr w:type="spellEnd"/>
            <w:r w:rsidRPr="00292CB0">
              <w:rPr>
                <w:rFonts w:asciiTheme="minorHAnsi" w:hAnsiTheme="minorHAnsi" w:cstheme="minorHAnsi"/>
                <w:bCs/>
                <w:sz w:val="16"/>
                <w:szCs w:val="16"/>
              </w:rPr>
              <w:t>;</w:t>
            </w:r>
            <w:bookmarkEnd w:id="15"/>
          </w:p>
          <w:p w14:paraId="28818DD0" w14:textId="5FECEC34"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Miera podpory sa môže</w:t>
            </w:r>
            <w:r w:rsidR="00F74E89" w:rsidRPr="00292CB0">
              <w:rPr>
                <w:rFonts w:asciiTheme="minorHAnsi" w:hAnsiTheme="minorHAnsi" w:cstheme="minorHAnsi"/>
                <w:sz w:val="16"/>
                <w:szCs w:val="16"/>
              </w:rPr>
              <w:t xml:space="preserve"> zvýšiť kombinovane najviac do 9</w:t>
            </w:r>
            <w:r w:rsidRPr="00292CB0">
              <w:rPr>
                <w:rFonts w:asciiTheme="minorHAnsi" w:hAnsiTheme="minorHAnsi" w:cstheme="minorHAnsi"/>
                <w:sz w:val="16"/>
                <w:szCs w:val="16"/>
              </w:rPr>
              <w:t>0% z celkových oprávnených výdavkov.</w:t>
            </w:r>
          </w:p>
          <w:p w14:paraId="7761EB5A" w14:textId="77777777" w:rsidR="00F7056E" w:rsidRPr="00292CB0" w:rsidRDefault="002A5201"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7056E" w:rsidRPr="00292CB0">
              <w:rPr>
                <w:rFonts w:asciiTheme="minorHAnsi" w:hAnsiTheme="minorHAnsi" w:cstheme="minorHAnsi"/>
                <w:b/>
                <w:bCs/>
                <w:i/>
                <w:strike/>
                <w:sz w:val="18"/>
                <w:szCs w:val="18"/>
                <w:u w:val="single"/>
              </w:rPr>
              <w:t xml:space="preserve"> </w:t>
            </w:r>
          </w:p>
          <w:p w14:paraId="0FAA66B5" w14:textId="77777777" w:rsidR="002A5201" w:rsidRPr="00292CB0" w:rsidRDefault="002A5201" w:rsidP="009F1D61">
            <w:pPr>
              <w:pStyle w:val="Odsekzoznamu"/>
              <w:numPr>
                <w:ilvl w:val="0"/>
                <w:numId w:val="105"/>
              </w:numPr>
              <w:spacing w:after="0" w:line="240" w:lineRule="auto"/>
              <w:ind w:left="300" w:hanging="300"/>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610F2BE2" w14:textId="77777777" w:rsidR="003B6373" w:rsidRPr="00292CB0" w:rsidRDefault="003B6373"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 (tabuľka č. 6 – Miesto realizácie projektu)</w:t>
            </w:r>
          </w:p>
          <w:p w14:paraId="1732D46B"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Rozhodnutie o schválení NFP pre </w:t>
            </w:r>
            <w:proofErr w:type="spellStart"/>
            <w:r w:rsidRPr="00292CB0">
              <w:rPr>
                <w:rFonts w:asciiTheme="minorHAnsi" w:hAnsiTheme="minorHAnsi" w:cstheme="minorHAnsi"/>
                <w:color w:val="auto"/>
                <w:sz w:val="16"/>
                <w:szCs w:val="16"/>
              </w:rPr>
              <w:t>podopatrenie</w:t>
            </w:r>
            <w:proofErr w:type="spellEnd"/>
            <w:r w:rsidRPr="00292CB0">
              <w:rPr>
                <w:rFonts w:asciiTheme="minorHAnsi" w:hAnsiTheme="minorHAnsi" w:cstheme="minorHAnsi"/>
                <w:color w:val="auto"/>
                <w:sz w:val="16"/>
                <w:szCs w:val="16"/>
              </w:rPr>
              <w:t xml:space="preserve"> 6.1,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140BDC39" w14:textId="4C6BEA42"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o registrácii prevádzkovateľa v ekologickej poľnohospodárskej výrobe,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3DC9271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podpísaného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(relevantné v prípade spracovania)</w:t>
            </w:r>
          </w:p>
          <w:p w14:paraId="68ED10C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 xml:space="preserve">využitie integračnej akcie „Získanie informácie o účtovných závierkach“ v ITMS2014+ </w:t>
            </w:r>
            <w:r w:rsidRPr="00292CB0">
              <w:rPr>
                <w:rFonts w:asciiTheme="minorHAnsi" w:hAnsiTheme="minorHAnsi" w:cstheme="minorHAnsi"/>
                <w:color w:val="auto"/>
                <w:sz w:val="16"/>
                <w:szCs w:val="16"/>
              </w:rPr>
              <w:t>(relevantné v prípade spracovania)</w:t>
            </w:r>
          </w:p>
          <w:p w14:paraId="69A91B9F"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alebo úradne overenej fotokópie</w:t>
            </w:r>
            <w:r w:rsidRPr="00292CB0">
              <w:rPr>
                <w:rFonts w:asciiTheme="minorHAnsi" w:hAnsiTheme="minorHAnsi" w:cstheme="minorHAnsi"/>
                <w:b/>
                <w:color w:val="auto"/>
                <w:sz w:val="16"/>
                <w:szCs w:val="16"/>
              </w:rPr>
              <w:t xml:space="preserve">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(relevantné, len v prípade, neúspešnej integračnej akcie) (relevantné v prípade spracovania) </w:t>
            </w:r>
          </w:p>
          <w:p w14:paraId="17959C99"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Konsolidovaná účtovná závierka (ak relevantné),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(relevantné v prípade spracovania)</w:t>
            </w:r>
          </w:p>
          <w:p w14:paraId="34A26809" w14:textId="77777777" w:rsidR="00F7056E" w:rsidRPr="00292CB0" w:rsidRDefault="00F7056E" w:rsidP="002C09AB">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lastRenderedPageBreak/>
              <w:t>Spôsob overenia</w:t>
            </w:r>
          </w:p>
          <w:p w14:paraId="61A55A65" w14:textId="1B9166DB" w:rsidR="002A5201" w:rsidRPr="00292CB0" w:rsidRDefault="00F7056E" w:rsidP="004800B7">
            <w:pPr>
              <w:pStyle w:val="Default"/>
              <w:keepLines/>
              <w:widowControl w:val="0"/>
              <w:numPr>
                <w:ilvl w:val="0"/>
                <w:numId w:val="410"/>
              </w:numPr>
              <w:ind w:left="382" w:hanging="38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PPP“</w:t>
            </w:r>
          </w:p>
          <w:p w14:paraId="1F89B31A" w14:textId="5B290AA2" w:rsidR="002A5201" w:rsidRPr="00292CB0" w:rsidRDefault="002A5201"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F7056E" w:rsidRPr="00292CB0">
              <w:rPr>
                <w:rFonts w:cstheme="minorHAnsi"/>
                <w:b/>
                <w:sz w:val="18"/>
                <w:szCs w:val="18"/>
                <w:u w:val="single"/>
              </w:rPr>
              <w:t>ín pre preukázanie splnenia PPP</w:t>
            </w:r>
          </w:p>
          <w:p w14:paraId="04EB1948" w14:textId="2E3F5C78" w:rsidR="002A5201" w:rsidRPr="00292CB0" w:rsidRDefault="002A5201" w:rsidP="004800B7">
            <w:pPr>
              <w:pStyle w:val="Default"/>
              <w:keepLines/>
              <w:widowControl w:val="0"/>
              <w:numPr>
                <w:ilvl w:val="0"/>
                <w:numId w:val="411"/>
              </w:numPr>
              <w:ind w:left="240" w:hanging="24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 príloha musí byť predložená riadne spolu so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resp. najneskôr ku dňu doplnenia chýbajúcich náležitostí na základe prvej výzvy na doplnenie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zo strany príslušnej MAS. V prípade predloženia prílohy ku dňu doplnenia chýbajúcich náležitostí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v zmysle prvej výzvy na doplnenie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zo strany MAS </w:t>
            </w:r>
            <w:r w:rsidRPr="00292CB0">
              <w:rPr>
                <w:rFonts w:asciiTheme="minorHAnsi" w:hAnsiTheme="minorHAnsi" w:cstheme="minorHAnsi"/>
                <w:bCs/>
                <w:color w:val="auto"/>
                <w:sz w:val="16"/>
                <w:szCs w:val="16"/>
              </w:rPr>
              <w:t xml:space="preserve">je možné, aby príloha bola vypracovaná (podpísaná) aj po termíne predloženia </w:t>
            </w:r>
            <w:proofErr w:type="spellStart"/>
            <w:r w:rsidRPr="00292CB0">
              <w:rPr>
                <w:rFonts w:asciiTheme="minorHAnsi" w:hAnsiTheme="minorHAnsi" w:cstheme="minorHAnsi"/>
                <w:bCs/>
                <w:color w:val="auto"/>
                <w:sz w:val="16"/>
                <w:szCs w:val="16"/>
              </w:rPr>
              <w:t>ŽoNFP</w:t>
            </w:r>
            <w:proofErr w:type="spellEnd"/>
            <w:r w:rsidRPr="00292CB0">
              <w:rPr>
                <w:rFonts w:asciiTheme="minorHAnsi" w:hAnsiTheme="minorHAnsi" w:cstheme="minorHAnsi"/>
                <w:bCs/>
                <w:color w:val="auto"/>
                <w:sz w:val="16"/>
                <w:szCs w:val="16"/>
              </w:rPr>
              <w:t xml:space="preserve">, najneskôr ku dňu doplnenia chýbajúcich náležitostí </w:t>
            </w:r>
            <w:proofErr w:type="spellStart"/>
            <w:r w:rsidRPr="00292CB0">
              <w:rPr>
                <w:rFonts w:asciiTheme="minorHAnsi" w:hAnsiTheme="minorHAnsi" w:cstheme="minorHAnsi"/>
                <w:bCs/>
                <w:color w:val="auto"/>
                <w:sz w:val="16"/>
                <w:szCs w:val="16"/>
              </w:rPr>
              <w:t>ŽoNFP</w:t>
            </w:r>
            <w:proofErr w:type="spellEnd"/>
            <w:r w:rsidRPr="00292CB0">
              <w:rPr>
                <w:rFonts w:asciiTheme="minorHAnsi" w:hAnsiTheme="minorHAnsi" w:cstheme="minorHAnsi"/>
                <w:bCs/>
                <w:color w:val="auto"/>
                <w:sz w:val="16"/>
                <w:szCs w:val="16"/>
              </w:rPr>
              <w:t xml:space="preserve"> </w:t>
            </w:r>
            <w:r w:rsidRPr="00292CB0">
              <w:rPr>
                <w:rFonts w:asciiTheme="minorHAnsi" w:hAnsiTheme="minorHAnsi" w:cstheme="minorHAnsi"/>
                <w:color w:val="auto"/>
                <w:sz w:val="16"/>
                <w:szCs w:val="16"/>
              </w:rPr>
              <w:t xml:space="preserve">v zmysle prvej výzvy na doplnenie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zo strany MAS.</w:t>
            </w:r>
          </w:p>
        </w:tc>
      </w:tr>
      <w:tr w:rsidR="00292CB0" w:rsidRPr="00292CB0"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292CB0" w:rsidRDefault="000B3B4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4.</w:t>
            </w:r>
            <w:r w:rsidR="00C0534D" w:rsidRPr="00292CB0">
              <w:rPr>
                <w:rFonts w:asciiTheme="minorHAnsi" w:hAnsiTheme="minorHAnsi" w:cstheme="minorHAnsi"/>
                <w:b/>
                <w:color w:val="auto"/>
                <w:sz w:val="22"/>
                <w:szCs w:val="22"/>
              </w:rPr>
              <w:t>PODMIENKY POSKYTNUTIA PRÍSPEVKU VYPLÝVAJÚCE Z OSOBITNÝCH PREDPI</w:t>
            </w:r>
            <w:r w:rsidR="008C113E" w:rsidRPr="00292CB0">
              <w:rPr>
                <w:rFonts w:asciiTheme="minorHAnsi" w:hAnsiTheme="minorHAnsi" w:cstheme="minorHAnsi"/>
                <w:b/>
                <w:color w:val="auto"/>
                <w:sz w:val="22"/>
                <w:szCs w:val="22"/>
              </w:rPr>
              <w:t>SOV</w:t>
            </w:r>
          </w:p>
        </w:tc>
      </w:tr>
      <w:tr w:rsidR="00292CB0" w:rsidRPr="00292CB0" w14:paraId="409B5579" w14:textId="77777777" w:rsidTr="00B30B20">
        <w:trPr>
          <w:trHeight w:val="340"/>
        </w:trPr>
        <w:tc>
          <w:tcPr>
            <w:tcW w:w="183" w:type="pct"/>
            <w:shd w:val="clear" w:color="auto" w:fill="FFF2CC" w:themeFill="accent4" w:themeFillTint="33"/>
            <w:vAlign w:val="center"/>
          </w:tcPr>
          <w:p w14:paraId="1C3857AC" w14:textId="7862C798" w:rsidR="002A5201" w:rsidRPr="00292CB0" w:rsidRDefault="002A520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5B254A2C" w14:textId="10C19D40" w:rsidR="002A5201" w:rsidRPr="00292CB0" w:rsidRDefault="00F7056E"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994832D" w14:textId="77777777" w:rsidTr="00223144">
        <w:trPr>
          <w:trHeight w:val="340"/>
        </w:trPr>
        <w:tc>
          <w:tcPr>
            <w:tcW w:w="183" w:type="pct"/>
            <w:shd w:val="clear" w:color="auto" w:fill="auto"/>
            <w:vAlign w:val="center"/>
          </w:tcPr>
          <w:p w14:paraId="75B631AB" w14:textId="23A972B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4.1</w:t>
            </w:r>
          </w:p>
        </w:tc>
        <w:tc>
          <w:tcPr>
            <w:tcW w:w="4817" w:type="pct"/>
            <w:gridSpan w:val="2"/>
            <w:shd w:val="clear" w:color="auto" w:fill="auto"/>
            <w:vAlign w:val="center"/>
          </w:tcPr>
          <w:p w14:paraId="30DFA716" w14:textId="77777777" w:rsidR="00223144" w:rsidRPr="00292CB0" w:rsidRDefault="00223144" w:rsidP="002C09AB">
            <w:pPr>
              <w:pStyle w:val="Default"/>
              <w:keepLines/>
              <w:widowControl w:val="0"/>
              <w:rPr>
                <w:rFonts w:asciiTheme="minorHAnsi" w:hAnsiTheme="minorHAnsi" w:cstheme="minorHAnsi"/>
                <w:b/>
                <w:bCs/>
                <w:color w:val="auto"/>
                <w:sz w:val="20"/>
                <w:szCs w:val="20"/>
                <w:highlight w:val="yellow"/>
              </w:rPr>
            </w:pPr>
            <w:r w:rsidRPr="00292CB0">
              <w:rPr>
                <w:rFonts w:asciiTheme="minorHAnsi" w:hAnsiTheme="minorHAnsi" w:cstheme="minorHAnsi"/>
                <w:b/>
                <w:color w:val="auto"/>
                <w:sz w:val="20"/>
                <w:szCs w:val="20"/>
              </w:rPr>
              <w:t xml:space="preserve">Podmienky týkajúce sa štátnej pomoci a vyplývajúce zo schém štátnej pomoci/pomoci de </w:t>
            </w:r>
            <w:proofErr w:type="spellStart"/>
            <w:r w:rsidRPr="00292CB0">
              <w:rPr>
                <w:rFonts w:asciiTheme="minorHAnsi" w:hAnsiTheme="minorHAnsi" w:cstheme="minorHAnsi"/>
                <w:b/>
                <w:color w:val="auto"/>
                <w:sz w:val="20"/>
                <w:szCs w:val="20"/>
              </w:rPr>
              <w:t>minimis</w:t>
            </w:r>
            <w:proofErr w:type="spellEnd"/>
          </w:p>
          <w:p w14:paraId="68319DCE" w14:textId="181C3245" w:rsidR="00223144" w:rsidRPr="00292CB0" w:rsidRDefault="00223144"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4.1,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34CC2E78" w14:textId="42D90973" w:rsidR="00223144" w:rsidRPr="00292CB0" w:rsidRDefault="00223144" w:rsidP="004800B7">
            <w:pPr>
              <w:pStyle w:val="Default"/>
              <w:keepLines/>
              <w:widowControl w:val="0"/>
              <w:numPr>
                <w:ilvl w:val="0"/>
                <w:numId w:val="232"/>
              </w:numPr>
              <w:ind w:left="261" w:hanging="26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15 - Čestné vyhlásenie žiadateľa)</w:t>
            </w:r>
          </w:p>
          <w:p w14:paraId="181F82D2" w14:textId="0D5B82D1"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B2520BA" w14:textId="77777777" w:rsidR="00F7056E" w:rsidRPr="00292CB0" w:rsidRDefault="00F7056E" w:rsidP="004800B7">
            <w:pPr>
              <w:pStyle w:val="Odsekzoznamu"/>
              <w:numPr>
                <w:ilvl w:val="0"/>
                <w:numId w:val="412"/>
              </w:numPr>
              <w:spacing w:after="0" w:line="240" w:lineRule="auto"/>
              <w:ind w:left="261" w:hanging="284"/>
              <w:rPr>
                <w:rFonts w:cstheme="minorHAnsi"/>
                <w:sz w:val="16"/>
                <w:szCs w:val="16"/>
              </w:rPr>
            </w:pPr>
            <w:r w:rsidRPr="00292CB0">
              <w:rPr>
                <w:rFonts w:cstheme="minorHAnsi"/>
                <w:sz w:val="16"/>
                <w:szCs w:val="16"/>
              </w:rPr>
              <w:t>v zmysle dokumentácie uvedenej v časti "Forma a spôsob preukázania splnenia PPP"</w:t>
            </w:r>
          </w:p>
          <w:p w14:paraId="1A655E5B" w14:textId="77777777" w:rsidR="00F7056E" w:rsidRPr="00292CB0" w:rsidRDefault="00F7056E" w:rsidP="004800B7">
            <w:pPr>
              <w:pStyle w:val="Odsekzoznamu"/>
              <w:numPr>
                <w:ilvl w:val="0"/>
                <w:numId w:val="412"/>
              </w:numPr>
              <w:spacing w:after="0" w:line="240" w:lineRule="auto"/>
              <w:ind w:left="261" w:hanging="284"/>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w:t>
            </w:r>
          </w:p>
          <w:p w14:paraId="782975AE" w14:textId="56F947E7" w:rsidR="00223144" w:rsidRPr="00292CB0" w:rsidRDefault="00F7056E" w:rsidP="004800B7">
            <w:pPr>
              <w:pStyle w:val="Odsekzoznamu"/>
              <w:numPr>
                <w:ilvl w:val="0"/>
                <w:numId w:val="412"/>
              </w:numPr>
              <w:spacing w:after="0" w:line="240" w:lineRule="auto"/>
              <w:ind w:left="261" w:hanging="284"/>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w:t>
            </w:r>
          </w:p>
        </w:tc>
      </w:tr>
      <w:tr w:rsidR="00292CB0" w:rsidRPr="00292CB0" w14:paraId="59E81B3E" w14:textId="77777777" w:rsidTr="00223144">
        <w:trPr>
          <w:trHeight w:val="340"/>
        </w:trPr>
        <w:tc>
          <w:tcPr>
            <w:tcW w:w="183" w:type="pct"/>
            <w:shd w:val="clear" w:color="auto" w:fill="auto"/>
            <w:vAlign w:val="center"/>
          </w:tcPr>
          <w:p w14:paraId="03CAC699" w14:textId="6B384256"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4.2</w:t>
            </w:r>
          </w:p>
        </w:tc>
        <w:tc>
          <w:tcPr>
            <w:tcW w:w="4817" w:type="pct"/>
            <w:gridSpan w:val="2"/>
            <w:shd w:val="clear" w:color="auto" w:fill="auto"/>
            <w:vAlign w:val="center"/>
          </w:tcPr>
          <w:p w14:paraId="68430F18" w14:textId="77777777" w:rsidR="00223144" w:rsidRPr="00292CB0" w:rsidRDefault="00223144" w:rsidP="002C09AB">
            <w:pPr>
              <w:pStyle w:val="Default"/>
              <w:keepLines/>
              <w:widowControl w:val="0"/>
              <w:jc w:val="both"/>
              <w:rPr>
                <w:rFonts w:asciiTheme="minorHAnsi" w:hAnsiTheme="minorHAnsi" w:cstheme="minorHAnsi"/>
                <w:b/>
                <w:bCs/>
                <w:strike/>
                <w:color w:val="auto"/>
                <w:sz w:val="18"/>
                <w:szCs w:val="18"/>
              </w:rPr>
            </w:pPr>
            <w:r w:rsidRPr="00292CB0">
              <w:rPr>
                <w:rFonts w:asciiTheme="minorHAnsi" w:hAnsiTheme="minorHAnsi" w:cstheme="minorHAnsi"/>
                <w:b/>
                <w:bCs/>
                <w:iCs/>
                <w:color w:val="auto"/>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292CB0" w:rsidRDefault="00223144" w:rsidP="002C09AB">
            <w:pPr>
              <w:tabs>
                <w:tab w:val="left" w:pos="289"/>
              </w:tabs>
              <w:suppressAutoHyphens/>
              <w:spacing w:after="0" w:line="240" w:lineRule="auto"/>
              <w:jc w:val="both"/>
              <w:rPr>
                <w:rFonts w:cstheme="minorHAnsi"/>
                <w:sz w:val="16"/>
                <w:szCs w:val="16"/>
              </w:rPr>
            </w:pPr>
            <w:r w:rsidRPr="00292CB0">
              <w:rPr>
                <w:rFonts w:cstheme="minorHAnsi"/>
                <w:bCs/>
                <w:iCs/>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292CB0">
              <w:rPr>
                <w:rFonts w:cstheme="minorHAnsi"/>
                <w:sz w:val="16"/>
                <w:szCs w:val="16"/>
              </w:rPr>
              <w:t xml:space="preserve">investície na budovanie, rekonštrukciu a modernizáciu zariadení na energetické využívanie biomasy na výrobu tepla a vykurovanie s max. tepelným výkonom do 500 </w:t>
            </w:r>
            <w:proofErr w:type="spellStart"/>
            <w:r w:rsidRPr="00292CB0">
              <w:rPr>
                <w:rFonts w:cstheme="minorHAnsi"/>
                <w:sz w:val="16"/>
                <w:szCs w:val="16"/>
              </w:rPr>
              <w:t>kWt</w:t>
            </w:r>
            <w:proofErr w:type="spellEnd"/>
            <w:r w:rsidRPr="00292CB0">
              <w:rPr>
                <w:rFonts w:cstheme="minorHAnsi"/>
                <w:sz w:val="16"/>
                <w:szCs w:val="16"/>
              </w:rPr>
              <w:t>. Kotly pre biomasu musia spĺňať emisné limity podľa vyhlášky MŽP SR č. 338/2009 Z. z.</w:t>
            </w:r>
          </w:p>
          <w:p w14:paraId="734B1364" w14:textId="016EB4A1" w:rsidR="00223144" w:rsidRPr="00292CB0" w:rsidRDefault="00223144" w:rsidP="002C09AB">
            <w:pPr>
              <w:tabs>
                <w:tab w:val="left" w:pos="289"/>
              </w:tabs>
              <w:suppressAutoHyphens/>
              <w:spacing w:after="0" w:line="240" w:lineRule="auto"/>
              <w:jc w:val="both"/>
              <w:rPr>
                <w:rFonts w:cstheme="minorHAnsi"/>
                <w:b/>
                <w:strike/>
                <w:sz w:val="18"/>
                <w:szCs w:val="18"/>
                <w:u w:val="single"/>
              </w:rPr>
            </w:pPr>
            <w:r w:rsidRPr="00292CB0">
              <w:rPr>
                <w:rFonts w:cstheme="minorHAnsi"/>
                <w:b/>
                <w:sz w:val="18"/>
                <w:szCs w:val="18"/>
                <w:u w:val="single"/>
              </w:rPr>
              <w:t>Forma a spôsob preukázania splnenia PPP</w:t>
            </w:r>
            <w:r w:rsidRPr="00292CB0">
              <w:rPr>
                <w:rFonts w:cstheme="minorHAnsi"/>
                <w:b/>
                <w:strike/>
                <w:sz w:val="18"/>
                <w:szCs w:val="18"/>
                <w:u w:val="single"/>
              </w:rPr>
              <w:t xml:space="preserve"> </w:t>
            </w:r>
          </w:p>
          <w:p w14:paraId="339FA29D" w14:textId="603325E2" w:rsidR="00F7056E" w:rsidRPr="00292CB0" w:rsidRDefault="00F7056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95342B6" w14:textId="7FDD1507"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699809E" w14:textId="41F45808" w:rsidR="00223144" w:rsidRPr="00292CB0" w:rsidRDefault="00F7056E" w:rsidP="004800B7">
            <w:pPr>
              <w:pStyle w:val="Textkomentra"/>
              <w:numPr>
                <w:ilvl w:val="0"/>
                <w:numId w:val="222"/>
              </w:numPr>
              <w:spacing w:after="0" w:line="240" w:lineRule="auto"/>
              <w:ind w:left="213" w:hanging="213"/>
              <w:rPr>
                <w:rFonts w:cstheme="minorHAnsi"/>
              </w:rPr>
            </w:pPr>
            <w:r w:rsidRPr="00292CB0">
              <w:rPr>
                <w:rFonts w:cstheme="minorHAnsi"/>
                <w:sz w:val="16"/>
                <w:szCs w:val="16"/>
              </w:rPr>
              <w:t>zmysle dokumentácie uvedenej v časti</w:t>
            </w:r>
            <w:r w:rsidR="00223144" w:rsidRPr="00292CB0">
              <w:rPr>
                <w:rFonts w:cstheme="minorHAnsi"/>
                <w:sz w:val="16"/>
                <w:szCs w:val="16"/>
              </w:rPr>
              <w:t xml:space="preserve"> „Forma a spôsob preukázania splnenia PPP“</w:t>
            </w:r>
          </w:p>
        </w:tc>
      </w:tr>
      <w:tr w:rsidR="00292CB0" w:rsidRPr="00292CB0" w14:paraId="4BB74833" w14:textId="77777777" w:rsidTr="00223144">
        <w:trPr>
          <w:trHeight w:val="340"/>
        </w:trPr>
        <w:tc>
          <w:tcPr>
            <w:tcW w:w="183" w:type="pct"/>
            <w:shd w:val="clear" w:color="auto" w:fill="auto"/>
            <w:vAlign w:val="center"/>
          </w:tcPr>
          <w:p w14:paraId="37F058B7" w14:textId="59D970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4.3</w:t>
            </w:r>
          </w:p>
        </w:tc>
        <w:tc>
          <w:tcPr>
            <w:tcW w:w="4817" w:type="pct"/>
            <w:gridSpan w:val="2"/>
            <w:shd w:val="clear" w:color="auto" w:fill="auto"/>
            <w:vAlign w:val="center"/>
          </w:tcPr>
          <w:p w14:paraId="40BB62C6" w14:textId="77777777" w:rsidR="00223144" w:rsidRPr="00292CB0" w:rsidRDefault="00223144"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Ekologické poľnohospodárstvo </w:t>
            </w:r>
            <w:r w:rsidRPr="00292CB0">
              <w:rPr>
                <w:rFonts w:asciiTheme="minorHAnsi" w:hAnsiTheme="minorHAnsi" w:cstheme="minorHAnsi"/>
                <w:color w:val="auto"/>
                <w:sz w:val="16"/>
                <w:szCs w:val="16"/>
              </w:rPr>
              <w:t>(aplikuje sa len v prípade, ak MAS navýši základnú mieru podpory)</w:t>
            </w:r>
          </w:p>
          <w:p w14:paraId="33606CD8" w14:textId="1F784DE2" w:rsidR="00223144" w:rsidRPr="00292CB0" w:rsidRDefault="00223144" w:rsidP="002C09AB">
            <w:pPr>
              <w:pStyle w:val="Standard"/>
              <w:tabs>
                <w:tab w:val="left" w:pos="856"/>
              </w:tabs>
              <w:jc w:val="both"/>
              <w:rPr>
                <w:rFonts w:asciiTheme="minorHAnsi" w:hAnsiTheme="minorHAnsi" w:cstheme="minorHAnsi"/>
                <w:sz w:val="16"/>
                <w:szCs w:val="16"/>
                <w:shd w:val="clear" w:color="auto" w:fill="FFFFFF"/>
              </w:rPr>
            </w:pPr>
            <w:r w:rsidRPr="00292CB0">
              <w:rPr>
                <w:rFonts w:asciiTheme="minorHAnsi" w:hAnsiTheme="minorHAnsi" w:cstheme="minorHAnsi"/>
                <w:sz w:val="16"/>
                <w:szCs w:val="16"/>
              </w:rPr>
              <w:t xml:space="preserve">V prípade, ak dôjde k navýšeniu základnej miery podpory o 20% z titulu, že žiadateľ prevádzkuje ekologické poľnohospodárstvo, alebo </w:t>
            </w:r>
            <w:r w:rsidRPr="00292CB0">
              <w:rPr>
                <w:rFonts w:asciiTheme="minorHAnsi" w:hAnsiTheme="minorHAnsi" w:cstheme="minorHAnsi"/>
                <w:sz w:val="16"/>
                <w:szCs w:val="16"/>
                <w:shd w:val="clear" w:color="auto" w:fill="FFFFFF"/>
              </w:rPr>
              <w:t xml:space="preserve">žiadateľ má registrovaný chov hospodárskych zvierat v systéme </w:t>
            </w:r>
            <w:r w:rsidR="008C113E" w:rsidRPr="00292CB0">
              <w:rPr>
                <w:rFonts w:asciiTheme="minorHAnsi" w:hAnsiTheme="minorHAnsi" w:cstheme="minorHAnsi"/>
                <w:sz w:val="16"/>
                <w:szCs w:val="16"/>
                <w:shd w:val="clear" w:color="auto" w:fill="FFFFFF"/>
              </w:rPr>
              <w:t>ekologického poľnohospodárstva.</w:t>
            </w:r>
            <w:r w:rsidR="003B6373" w:rsidRPr="00292CB0">
              <w:rPr>
                <w:rFonts w:asciiTheme="minorHAnsi" w:hAnsiTheme="minorHAnsi" w:cstheme="minorHAnsi"/>
                <w:sz w:val="16"/>
                <w:szCs w:val="16"/>
                <w:shd w:val="clear" w:color="auto" w:fill="FFFFFF"/>
              </w:rPr>
              <w:t xml:space="preserve"> </w:t>
            </w:r>
            <w:r w:rsidRPr="00292CB0">
              <w:rPr>
                <w:rFonts w:asciiTheme="minorHAnsi" w:hAnsiTheme="minorHAnsi" w:cstheme="minorHAnsi"/>
                <w:sz w:val="16"/>
                <w:szCs w:val="16"/>
              </w:rPr>
              <w:t xml:space="preserve">Žiadateľ súvis so spracovaním ekologickej produkcie deklaruje v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na MAS. K týmto činnostiam patria: rastlinná výroba, živočíšna výroba, zber voľne rastúcich rastlín a ich častí, výroba potravín, výroba osív a výroba krmív. Predmet projektu musí priamo súvisieť s činnosťou, na ktorú má v</w:t>
            </w:r>
            <w:r w:rsidR="008C113E" w:rsidRPr="00292CB0">
              <w:rPr>
                <w:rFonts w:asciiTheme="minorHAnsi" w:hAnsiTheme="minorHAnsi" w:cstheme="minorHAnsi"/>
                <w:sz w:val="16"/>
                <w:szCs w:val="16"/>
              </w:rPr>
              <w:t xml:space="preserve">ydané Oznámenie o registrácii. </w:t>
            </w:r>
          </w:p>
          <w:p w14:paraId="153C792E"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7285940E" w14:textId="0C9440B3" w:rsidR="00351731" w:rsidRPr="00292CB0" w:rsidRDefault="00351731"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C01A3F7" w14:textId="1DBDC586" w:rsidR="00223144" w:rsidRPr="00292CB0" w:rsidRDefault="00223144"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Oznámenie o registrácii prevádzkovateľa v ekologickej poľnohospodárskej výrobe</w:t>
            </w:r>
            <w:r w:rsidR="006F1EFB" w:rsidRPr="00292CB0">
              <w:rPr>
                <w:rFonts w:asciiTheme="minorHAnsi" w:hAnsiTheme="minorHAnsi" w:cstheme="minorHAnsi"/>
                <w:color w:val="auto"/>
                <w:sz w:val="16"/>
                <w:szCs w:val="16"/>
              </w:rPr>
              <w:t>,</w:t>
            </w:r>
            <w:r w:rsidRPr="00292CB0">
              <w:rPr>
                <w:rFonts w:asciiTheme="minorHAnsi" w:hAnsiTheme="minorHAnsi" w:cstheme="minorHAnsi"/>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6A6982EE" w14:textId="2B64DA0F" w:rsidR="00223144" w:rsidRPr="00292CB0" w:rsidRDefault="0022314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1E0C27D" w14:textId="41B5E187" w:rsidR="00223144" w:rsidRPr="00292CB0" w:rsidRDefault="00223144" w:rsidP="009F1D61">
            <w:pPr>
              <w:pStyle w:val="Textkomentra"/>
              <w:numPr>
                <w:ilvl w:val="0"/>
                <w:numId w:val="98"/>
              </w:numPr>
              <w:spacing w:after="0" w:line="240" w:lineRule="auto"/>
              <w:ind w:left="266" w:hanging="266"/>
              <w:rPr>
                <w:rFonts w:cstheme="minorHAnsi"/>
              </w:rPr>
            </w:pPr>
            <w:r w:rsidRPr="00292CB0">
              <w:rPr>
                <w:rFonts w:cstheme="minorHAnsi"/>
                <w:sz w:val="16"/>
                <w:szCs w:val="16"/>
              </w:rPr>
              <w:t xml:space="preserve">v zmysle </w:t>
            </w:r>
            <w:r w:rsidR="00351731" w:rsidRPr="00292CB0">
              <w:rPr>
                <w:rFonts w:cstheme="minorHAnsi"/>
                <w:sz w:val="16"/>
                <w:szCs w:val="16"/>
              </w:rPr>
              <w:t>dokumentácie uvedenej v časti</w:t>
            </w:r>
            <w:r w:rsidRPr="00292CB0">
              <w:rPr>
                <w:rFonts w:cstheme="minorHAnsi"/>
                <w:sz w:val="16"/>
                <w:szCs w:val="16"/>
              </w:rPr>
              <w:t xml:space="preserve"> „Forma a spôsob preukázania splnenia PPP“</w:t>
            </w:r>
          </w:p>
          <w:p w14:paraId="2691F4CD" w14:textId="6F1E321E" w:rsidR="00223144" w:rsidRPr="00292CB0" w:rsidRDefault="00223144"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73228" w:rsidRPr="00292CB0">
              <w:rPr>
                <w:rFonts w:cstheme="minorHAnsi"/>
                <w:b/>
                <w:sz w:val="18"/>
                <w:szCs w:val="18"/>
                <w:u w:val="single"/>
              </w:rPr>
              <w:t>ín pre preukázanie splnenia PPP</w:t>
            </w:r>
          </w:p>
          <w:p w14:paraId="28DD4546" w14:textId="247BE5EA" w:rsidR="00223144" w:rsidRPr="00292CB0" w:rsidRDefault="00AC5358" w:rsidP="009F1D61">
            <w:pPr>
              <w:pStyle w:val="Textkomentra"/>
              <w:numPr>
                <w:ilvl w:val="0"/>
                <w:numId w:val="98"/>
              </w:numPr>
              <w:spacing w:after="0" w:line="240" w:lineRule="auto"/>
              <w:ind w:left="261" w:hanging="261"/>
              <w:jc w:val="both"/>
              <w:rPr>
                <w:rFonts w:cstheme="minorHAnsi"/>
              </w:rPr>
            </w:pPr>
            <w:r w:rsidRPr="00292CB0">
              <w:rPr>
                <w:rFonts w:cstheme="minorHAnsi"/>
                <w:sz w:val="16"/>
                <w:szCs w:val="16"/>
              </w:rPr>
              <w:t xml:space="preserve">Oznámenie o registrácii prevádzkovateľa v ekologickej poľnohospodárskej výrobe </w:t>
            </w:r>
            <w:r w:rsidR="00223144" w:rsidRPr="00292CB0">
              <w:rPr>
                <w:rFonts w:cstheme="minorHAnsi"/>
                <w:bCs/>
                <w:sz w:val="16"/>
                <w:szCs w:val="16"/>
              </w:rPr>
              <w:t>- príloha na pre</w:t>
            </w:r>
            <w:r w:rsidRPr="00292CB0">
              <w:rPr>
                <w:rFonts w:cstheme="minorHAnsi"/>
                <w:bCs/>
                <w:sz w:val="16"/>
                <w:szCs w:val="16"/>
              </w:rPr>
              <w:t>ukázanie splnenia kritéria musí</w:t>
            </w:r>
            <w:r w:rsidR="00223144" w:rsidRPr="00292CB0">
              <w:rPr>
                <w:rFonts w:cstheme="minorHAnsi"/>
                <w:bCs/>
                <w:sz w:val="16"/>
                <w:szCs w:val="16"/>
              </w:rPr>
              <w:t xml:space="preserve"> byť predložená riadne spolu so </w:t>
            </w:r>
            <w:proofErr w:type="spellStart"/>
            <w:r w:rsidR="00223144" w:rsidRPr="00292CB0">
              <w:rPr>
                <w:rFonts w:cstheme="minorHAnsi"/>
                <w:bCs/>
                <w:sz w:val="16"/>
                <w:szCs w:val="16"/>
              </w:rPr>
              <w:t>ŽoNFP</w:t>
            </w:r>
            <w:proofErr w:type="spellEnd"/>
            <w:r w:rsidR="00223144" w:rsidRPr="00292CB0">
              <w:rPr>
                <w:rFonts w:cstheme="minorHAnsi"/>
                <w:bCs/>
                <w:sz w:val="16"/>
                <w:szCs w:val="16"/>
              </w:rPr>
              <w:t xml:space="preserve">, resp. najneskôr ku dňu doplnenia chýbajúcich náležitostí na základe prvej výzvy na doplnenie </w:t>
            </w:r>
            <w:proofErr w:type="spellStart"/>
            <w:r w:rsidR="00223144" w:rsidRPr="00292CB0">
              <w:rPr>
                <w:rFonts w:cstheme="minorHAnsi"/>
                <w:bCs/>
                <w:sz w:val="16"/>
                <w:szCs w:val="16"/>
              </w:rPr>
              <w:t>ŽoNFP</w:t>
            </w:r>
            <w:proofErr w:type="spellEnd"/>
            <w:r w:rsidR="00223144" w:rsidRPr="00292CB0">
              <w:rPr>
                <w:rFonts w:cstheme="minorHAnsi"/>
                <w:bCs/>
                <w:sz w:val="16"/>
                <w:szCs w:val="16"/>
              </w:rPr>
              <w:t xml:space="preserve"> zo strany príslušnej MAS.V prípade predloženia prílohy ku dňu doplnenia chýbajúcich náležitostí </w:t>
            </w:r>
            <w:proofErr w:type="spellStart"/>
            <w:r w:rsidR="00223144" w:rsidRPr="00292CB0">
              <w:rPr>
                <w:rFonts w:cstheme="minorHAnsi"/>
                <w:bCs/>
                <w:sz w:val="16"/>
                <w:szCs w:val="16"/>
              </w:rPr>
              <w:t>ŽoNFP</w:t>
            </w:r>
            <w:proofErr w:type="spellEnd"/>
            <w:r w:rsidR="00223144" w:rsidRPr="00292CB0">
              <w:rPr>
                <w:rFonts w:cstheme="minorHAnsi"/>
                <w:bCs/>
                <w:sz w:val="16"/>
                <w:szCs w:val="16"/>
              </w:rPr>
              <w:t xml:space="preserve"> v zmysle prvej výzvy na doplnenie </w:t>
            </w:r>
            <w:proofErr w:type="spellStart"/>
            <w:r w:rsidR="00223144" w:rsidRPr="00292CB0">
              <w:rPr>
                <w:rFonts w:cstheme="minorHAnsi"/>
                <w:bCs/>
                <w:sz w:val="16"/>
                <w:szCs w:val="16"/>
              </w:rPr>
              <w:t>ŽoNFP</w:t>
            </w:r>
            <w:proofErr w:type="spellEnd"/>
            <w:r w:rsidR="00223144" w:rsidRPr="00292CB0">
              <w:rPr>
                <w:rFonts w:cstheme="minorHAnsi"/>
                <w:bCs/>
                <w:sz w:val="16"/>
                <w:szCs w:val="16"/>
              </w:rPr>
              <w:t xml:space="preserve"> zo strany príslušnej MAS  je možné, aby prílohy boli vypracované (podpísané) aj po termíne predloženia </w:t>
            </w:r>
            <w:proofErr w:type="spellStart"/>
            <w:r w:rsidR="00223144" w:rsidRPr="00292CB0">
              <w:rPr>
                <w:rFonts w:cstheme="minorHAnsi"/>
                <w:bCs/>
                <w:sz w:val="16"/>
                <w:szCs w:val="16"/>
              </w:rPr>
              <w:t>ŽoNFP</w:t>
            </w:r>
            <w:proofErr w:type="spellEnd"/>
            <w:r w:rsidR="00223144" w:rsidRPr="00292CB0">
              <w:rPr>
                <w:rFonts w:cstheme="minorHAnsi"/>
                <w:bCs/>
                <w:sz w:val="16"/>
                <w:szCs w:val="16"/>
              </w:rPr>
              <w:t xml:space="preserve">, najneskôr ku dňu doplnenia chýbajúcich náležitostí </w:t>
            </w:r>
            <w:proofErr w:type="spellStart"/>
            <w:r w:rsidR="00223144" w:rsidRPr="00292CB0">
              <w:rPr>
                <w:rFonts w:cstheme="minorHAnsi"/>
                <w:bCs/>
                <w:sz w:val="16"/>
                <w:szCs w:val="16"/>
              </w:rPr>
              <w:t>ŽoNFP</w:t>
            </w:r>
            <w:proofErr w:type="spellEnd"/>
            <w:r w:rsidR="00223144" w:rsidRPr="00292CB0">
              <w:rPr>
                <w:rFonts w:cstheme="minorHAnsi"/>
                <w:bCs/>
                <w:sz w:val="16"/>
                <w:szCs w:val="16"/>
              </w:rPr>
              <w:t>.</w:t>
            </w:r>
          </w:p>
        </w:tc>
      </w:tr>
    </w:tbl>
    <w:p w14:paraId="6B378363" w14:textId="6B12D2B5" w:rsidR="0095393D" w:rsidRPr="00292CB0" w:rsidRDefault="0095393D" w:rsidP="002C09AB">
      <w:pPr>
        <w:spacing w:after="0" w:line="240" w:lineRule="auto"/>
        <w:rPr>
          <w:rFonts w:cstheme="minorHAnsi"/>
          <w:b/>
          <w:sz w:val="24"/>
          <w:szCs w:val="24"/>
        </w:rPr>
      </w:pPr>
    </w:p>
    <w:p w14:paraId="555083BD" w14:textId="5BD16E6D" w:rsidR="000C18C6" w:rsidRPr="00292CB0" w:rsidRDefault="000C18C6" w:rsidP="002C09AB">
      <w:pPr>
        <w:spacing w:after="0" w:line="240" w:lineRule="auto"/>
        <w:rPr>
          <w:rFonts w:cstheme="minorHAnsi"/>
          <w:b/>
          <w:sz w:val="24"/>
          <w:szCs w:val="24"/>
        </w:rPr>
      </w:pPr>
    </w:p>
    <w:p w14:paraId="0C863566" w14:textId="517F5D34" w:rsidR="00BE0E67" w:rsidRPr="00292CB0" w:rsidRDefault="00BE0E67" w:rsidP="002C09AB">
      <w:pPr>
        <w:spacing w:after="0" w:line="240" w:lineRule="auto"/>
        <w:rPr>
          <w:rFonts w:cstheme="minorHAnsi"/>
          <w:b/>
          <w:sz w:val="24"/>
          <w:szCs w:val="24"/>
        </w:rPr>
      </w:pPr>
    </w:p>
    <w:p w14:paraId="1E2783B0" w14:textId="15A6A068" w:rsidR="00BE0E67" w:rsidRPr="00292CB0" w:rsidRDefault="00BE0E67" w:rsidP="002C09AB">
      <w:pPr>
        <w:spacing w:after="0" w:line="240" w:lineRule="auto"/>
        <w:rPr>
          <w:rFonts w:cstheme="minorHAnsi"/>
          <w:b/>
          <w:sz w:val="24"/>
          <w:szCs w:val="24"/>
        </w:rPr>
      </w:pPr>
    </w:p>
    <w:p w14:paraId="346483B5" w14:textId="0B1C68E6" w:rsidR="00D30E11" w:rsidRPr="00292CB0" w:rsidRDefault="00D30E11" w:rsidP="002C09AB">
      <w:pPr>
        <w:spacing w:after="0" w:line="240" w:lineRule="auto"/>
        <w:rPr>
          <w:rFonts w:cstheme="minorHAnsi"/>
          <w:b/>
          <w:sz w:val="24"/>
          <w:szCs w:val="24"/>
        </w:rPr>
      </w:pPr>
    </w:p>
    <w:p w14:paraId="5BF0E46B" w14:textId="77777777" w:rsidR="00D30E11" w:rsidRPr="00292CB0" w:rsidRDefault="00D30E11"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292CB0" w:rsidRPr="00292CB0" w14:paraId="412E847B" w14:textId="77777777" w:rsidTr="00B30B20">
        <w:trPr>
          <w:trHeight w:val="284"/>
        </w:trPr>
        <w:tc>
          <w:tcPr>
            <w:tcW w:w="5000" w:type="pct"/>
            <w:gridSpan w:val="2"/>
            <w:shd w:val="clear" w:color="auto" w:fill="FFC000"/>
            <w:vAlign w:val="center"/>
          </w:tcPr>
          <w:p w14:paraId="61818740" w14:textId="20600D88" w:rsidR="00B608A8" w:rsidRPr="00292CB0" w:rsidRDefault="00B608A8" w:rsidP="00B608A8">
            <w:pPr>
              <w:spacing w:after="0" w:line="240" w:lineRule="auto"/>
              <w:jc w:val="center"/>
              <w:rPr>
                <w:rFonts w:cstheme="minorHAnsi"/>
                <w:b/>
                <w:sz w:val="28"/>
                <w:szCs w:val="28"/>
              </w:rPr>
            </w:pPr>
            <w:r w:rsidRPr="00292CB0">
              <w:rPr>
                <w:rFonts w:cstheme="minorHAnsi"/>
                <w:b/>
                <w:sz w:val="28"/>
                <w:szCs w:val="28"/>
              </w:rPr>
              <w:t>3</w:t>
            </w:r>
            <w:r w:rsidR="00AB1357" w:rsidRPr="00292CB0">
              <w:rPr>
                <w:rFonts w:cstheme="minorHAnsi"/>
                <w:b/>
                <w:sz w:val="28"/>
                <w:szCs w:val="28"/>
              </w:rPr>
              <w:t>.1.3</w:t>
            </w:r>
            <w:r w:rsidRPr="00292CB0">
              <w:rPr>
                <w:rFonts w:cstheme="minorHAnsi"/>
                <w:b/>
                <w:sz w:val="28"/>
                <w:szCs w:val="28"/>
              </w:rPr>
              <w:t xml:space="preserve">  KRITÉRIA PRE VÝBER PROJEKTOV</w:t>
            </w:r>
          </w:p>
        </w:tc>
      </w:tr>
      <w:tr w:rsidR="00292CB0" w:rsidRPr="00292CB0"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16"/>
            </w:r>
          </w:p>
        </w:tc>
      </w:tr>
      <w:tr w:rsidR="00292CB0" w:rsidRPr="00292CB0" w14:paraId="5E129B29" w14:textId="77777777" w:rsidTr="00B30B20">
        <w:trPr>
          <w:trHeight w:val="284"/>
        </w:trPr>
        <w:tc>
          <w:tcPr>
            <w:tcW w:w="200" w:type="pct"/>
            <w:shd w:val="clear" w:color="auto" w:fill="FFF2CC" w:themeFill="accent4" w:themeFillTint="33"/>
          </w:tcPr>
          <w:p w14:paraId="4580C17C" w14:textId="77777777" w:rsidR="00223144" w:rsidRPr="00292CB0" w:rsidRDefault="00223144"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F146FD2" w14:textId="61FA1B42" w:rsidR="00223144" w:rsidRPr="00292CB0" w:rsidRDefault="00223144" w:rsidP="002C09A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583E528F" w14:textId="77777777" w:rsidTr="00223144">
        <w:trPr>
          <w:trHeight w:val="284"/>
        </w:trPr>
        <w:tc>
          <w:tcPr>
            <w:tcW w:w="200" w:type="pct"/>
            <w:shd w:val="clear" w:color="auto" w:fill="FFFFFF" w:themeFill="background1"/>
            <w:vAlign w:val="center"/>
          </w:tcPr>
          <w:p w14:paraId="0AD765DD" w14:textId="3A13C814"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231CD01E"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 xml:space="preserve">Projekt musí byť v súlade s identifikovanými potrebami v PRV a aspoň jednou </w:t>
            </w:r>
            <w:proofErr w:type="spellStart"/>
            <w:r w:rsidRPr="00292CB0">
              <w:rPr>
                <w:rFonts w:cstheme="minorHAnsi"/>
                <w:b/>
                <w:sz w:val="18"/>
                <w:szCs w:val="18"/>
              </w:rPr>
              <w:t>fokusovou</w:t>
            </w:r>
            <w:proofErr w:type="spellEnd"/>
            <w:r w:rsidRPr="00292CB0">
              <w:rPr>
                <w:rFonts w:cstheme="minorHAnsi"/>
                <w:b/>
                <w:sz w:val="18"/>
                <w:szCs w:val="18"/>
              </w:rPr>
              <w:t xml:space="preserve"> oblasťou daného opatrenia</w:t>
            </w:r>
          </w:p>
          <w:p w14:paraId="2368E13F" w14:textId="7A7BF738" w:rsidR="00223144" w:rsidRPr="00292CB0" w:rsidRDefault="00223144" w:rsidP="002C09AB">
            <w:pPr>
              <w:spacing w:after="0" w:line="240" w:lineRule="auto"/>
              <w:jc w:val="both"/>
              <w:rPr>
                <w:rFonts w:cstheme="minorHAnsi"/>
                <w:sz w:val="16"/>
                <w:szCs w:val="16"/>
              </w:rPr>
            </w:pPr>
            <w:r w:rsidRPr="00292CB0">
              <w:rPr>
                <w:rFonts w:cstheme="minorHAnsi"/>
                <w:sz w:val="16"/>
                <w:szCs w:val="16"/>
              </w:rPr>
              <w:t xml:space="preserve">Projekt musí byť v súlade s identifikovanými potrebami v PRV a aspoň jednou </w:t>
            </w:r>
            <w:proofErr w:type="spellStart"/>
            <w:r w:rsidRPr="00292CB0">
              <w:rPr>
                <w:rFonts w:cstheme="minorHAnsi"/>
                <w:sz w:val="16"/>
                <w:szCs w:val="16"/>
              </w:rPr>
              <w:t>fokusovou</w:t>
            </w:r>
            <w:proofErr w:type="spellEnd"/>
            <w:r w:rsidRPr="00292CB0">
              <w:rPr>
                <w:rFonts w:cstheme="minorHAnsi"/>
                <w:sz w:val="16"/>
                <w:szCs w:val="16"/>
              </w:rPr>
              <w:t xml:space="preserve"> oblasťou daného opatrenia, resp. </w:t>
            </w:r>
            <w:proofErr w:type="spellStart"/>
            <w:r w:rsidRPr="00292CB0">
              <w:rPr>
                <w:rFonts w:cstheme="minorHAnsi"/>
                <w:sz w:val="16"/>
                <w:szCs w:val="16"/>
              </w:rPr>
              <w:t>fokusovou</w:t>
            </w:r>
            <w:proofErr w:type="spellEnd"/>
            <w:r w:rsidRPr="00292CB0">
              <w:rPr>
                <w:rFonts w:cstheme="minorHAnsi"/>
                <w:sz w:val="16"/>
                <w:szCs w:val="16"/>
              </w:rPr>
              <w:t xml:space="preserve"> oblasťou stratégie CLLD.</w:t>
            </w:r>
          </w:p>
          <w:p w14:paraId="242740CA"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0004569E" w14:textId="1606FD07" w:rsidR="002D475B" w:rsidRPr="00292CB0" w:rsidRDefault="002D475B" w:rsidP="004800B7">
            <w:pPr>
              <w:pStyle w:val="Odsekzoznamu"/>
              <w:numPr>
                <w:ilvl w:val="0"/>
                <w:numId w:val="164"/>
              </w:numPr>
              <w:spacing w:after="0" w:line="240" w:lineRule="auto"/>
              <w:ind w:left="215" w:hanging="215"/>
              <w:rPr>
                <w:rFonts w:cstheme="minorHAnsi"/>
                <w:sz w:val="16"/>
                <w:szCs w:val="16"/>
              </w:rPr>
            </w:pPr>
            <w:r w:rsidRPr="00292CB0">
              <w:rPr>
                <w:rFonts w:cstheme="minorHAnsi"/>
                <w:sz w:val="16"/>
                <w:szCs w:val="16"/>
              </w:rPr>
              <w:t>Popis v projekte realizácie (Príloha 2B k príručke pre prijímateľa LEADER)</w:t>
            </w:r>
          </w:p>
          <w:p w14:paraId="55EA3B19" w14:textId="6A2325B9"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24E1312" w14:textId="49D5BAE1" w:rsidR="00223144" w:rsidRPr="00292CB0" w:rsidRDefault="0022314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w:t>
            </w:r>
            <w:r w:rsidR="00351731" w:rsidRPr="00292CB0">
              <w:rPr>
                <w:rFonts w:cstheme="minorHAnsi"/>
                <w:sz w:val="16"/>
                <w:szCs w:val="16"/>
              </w:rPr>
              <w:t> zmysle dokumentácie uvedenej v časti</w:t>
            </w:r>
            <w:r w:rsidRPr="00292CB0">
              <w:rPr>
                <w:rFonts w:cstheme="minorHAnsi"/>
                <w:sz w:val="16"/>
                <w:szCs w:val="16"/>
              </w:rPr>
              <w:t xml:space="preserve"> „Forma a spôsob preukázania splnenia kritéria“</w:t>
            </w:r>
          </w:p>
        </w:tc>
      </w:tr>
      <w:tr w:rsidR="00292CB0" w:rsidRPr="00292CB0" w14:paraId="2B38C387" w14:textId="77777777" w:rsidTr="00223144">
        <w:trPr>
          <w:trHeight w:val="284"/>
        </w:trPr>
        <w:tc>
          <w:tcPr>
            <w:tcW w:w="200" w:type="pct"/>
            <w:shd w:val="clear" w:color="auto" w:fill="FFFFFF" w:themeFill="background1"/>
            <w:vAlign w:val="center"/>
          </w:tcPr>
          <w:p w14:paraId="69F21A8D" w14:textId="23EF8CC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03F7D4B0"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 xml:space="preserve">Projekty vyhodnocované v rámci FO 2B je podmienkou schválený podnikateľský plán v zmysle </w:t>
            </w:r>
            <w:proofErr w:type="spellStart"/>
            <w:r w:rsidRPr="00292CB0">
              <w:rPr>
                <w:rFonts w:cstheme="minorHAnsi"/>
                <w:b/>
                <w:sz w:val="18"/>
                <w:szCs w:val="18"/>
              </w:rPr>
              <w:t>podopatrenia</w:t>
            </w:r>
            <w:proofErr w:type="spellEnd"/>
            <w:r w:rsidRPr="00292CB0">
              <w:rPr>
                <w:rFonts w:cstheme="minorHAnsi"/>
                <w:b/>
                <w:sz w:val="18"/>
                <w:szCs w:val="18"/>
              </w:rPr>
              <w:t xml:space="preserve"> 6.1 (ak relevantné)</w:t>
            </w:r>
          </w:p>
          <w:p w14:paraId="05D85395" w14:textId="58453080" w:rsidR="00223144" w:rsidRPr="00292CB0" w:rsidRDefault="00223144" w:rsidP="002C09AB">
            <w:pPr>
              <w:spacing w:after="0" w:line="240" w:lineRule="auto"/>
              <w:jc w:val="both"/>
              <w:rPr>
                <w:rFonts w:cstheme="minorHAnsi"/>
                <w:sz w:val="16"/>
                <w:szCs w:val="16"/>
              </w:rPr>
            </w:pPr>
            <w:r w:rsidRPr="00292CB0">
              <w:rPr>
                <w:rFonts w:cstheme="minorHAnsi"/>
                <w:sz w:val="16"/>
                <w:szCs w:val="16"/>
              </w:rPr>
              <w:t xml:space="preserve">Projekty vyhodnocované v rámci FO 2B je podmienkou schválený podnikateľský plán v zmysle </w:t>
            </w:r>
            <w:proofErr w:type="spellStart"/>
            <w:r w:rsidRPr="00292CB0">
              <w:rPr>
                <w:rFonts w:cstheme="minorHAnsi"/>
                <w:sz w:val="16"/>
                <w:szCs w:val="16"/>
              </w:rPr>
              <w:t>pod</w:t>
            </w:r>
            <w:r w:rsidR="00351731" w:rsidRPr="00292CB0">
              <w:rPr>
                <w:rFonts w:cstheme="minorHAnsi"/>
                <w:sz w:val="16"/>
                <w:szCs w:val="16"/>
              </w:rPr>
              <w:t>opatrenia</w:t>
            </w:r>
            <w:proofErr w:type="spellEnd"/>
            <w:r w:rsidR="00351731" w:rsidRPr="00292CB0">
              <w:rPr>
                <w:rFonts w:cstheme="minorHAnsi"/>
                <w:sz w:val="16"/>
                <w:szCs w:val="16"/>
              </w:rPr>
              <w:t xml:space="preserve"> 6.1 (ak relevantné).</w:t>
            </w:r>
          </w:p>
          <w:p w14:paraId="33FD0493"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26C70D1F" w14:textId="7B3A4DA7" w:rsidR="00351731" w:rsidRPr="00292CB0" w:rsidRDefault="00351731" w:rsidP="004800B7">
            <w:pPr>
              <w:pStyle w:val="Odsekzoznamu"/>
              <w:numPr>
                <w:ilvl w:val="0"/>
                <w:numId w:val="222"/>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 kde zároveň žiadateľ uvedie odkaz na platnú zverejnenú zmluvu v CRZ</w:t>
            </w:r>
          </w:p>
          <w:p w14:paraId="790D77B0" w14:textId="4715B4D4" w:rsidR="00223144" w:rsidRPr="00292CB0" w:rsidRDefault="00223144" w:rsidP="004800B7">
            <w:pPr>
              <w:pStyle w:val="Odsekzoznamu"/>
              <w:numPr>
                <w:ilvl w:val="0"/>
                <w:numId w:val="222"/>
              </w:numPr>
              <w:spacing w:after="0" w:line="240" w:lineRule="auto"/>
              <w:ind w:left="215" w:hanging="215"/>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15 - Čestné vyhlásenie)</w:t>
            </w:r>
          </w:p>
          <w:p w14:paraId="14B59752" w14:textId="05C01111"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642DAA" w14:textId="6BD7E835" w:rsidR="00223144" w:rsidRPr="00292CB0" w:rsidRDefault="00351731"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w:t>
            </w:r>
            <w:r w:rsidR="00223144" w:rsidRPr="00292CB0">
              <w:rPr>
                <w:rFonts w:cstheme="minorHAnsi"/>
                <w:sz w:val="16"/>
                <w:szCs w:val="16"/>
              </w:rPr>
              <w:t xml:space="preserve"> „Forma a spôsob preukázania splnenia kritéria“</w:t>
            </w:r>
          </w:p>
        </w:tc>
      </w:tr>
      <w:tr w:rsidR="00292CB0" w:rsidRPr="00292CB0" w14:paraId="52B2A287" w14:textId="77777777" w:rsidTr="00223144">
        <w:trPr>
          <w:trHeight w:val="284"/>
        </w:trPr>
        <w:tc>
          <w:tcPr>
            <w:tcW w:w="200" w:type="pct"/>
            <w:shd w:val="clear" w:color="auto" w:fill="FFFFFF" w:themeFill="background1"/>
            <w:vAlign w:val="center"/>
          </w:tcPr>
          <w:p w14:paraId="3BB1D3C1" w14:textId="37F926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57B92970" w14:textId="1451533B" w:rsidR="006F1EFB"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592BEB34" w14:textId="68C7E56B" w:rsidR="003B6373"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04EB0D8D" w14:textId="77777777" w:rsidR="003B6373" w:rsidRPr="00292CB0" w:rsidRDefault="003B6373" w:rsidP="002C09A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48737DAA" w14:textId="77777777" w:rsidR="003B6373" w:rsidRPr="00292CB0" w:rsidRDefault="003B6373" w:rsidP="004800B7">
            <w:pPr>
              <w:pStyle w:val="Default"/>
              <w:keepLines/>
              <w:widowControl w:val="0"/>
              <w:numPr>
                <w:ilvl w:val="0"/>
                <w:numId w:val="222"/>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9 – Harmonogram realizácie aktivít)</w:t>
            </w:r>
          </w:p>
          <w:p w14:paraId="11A8B961" w14:textId="77777777" w:rsidR="003B6373" w:rsidRPr="00292CB0" w:rsidRDefault="003B6373" w:rsidP="004800B7">
            <w:pPr>
              <w:pStyle w:val="Odsekzoznamu"/>
              <w:numPr>
                <w:ilvl w:val="0"/>
                <w:numId w:val="222"/>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10DC70D1" w14:textId="77777777" w:rsidR="003B6373" w:rsidRPr="00292CB0" w:rsidRDefault="003B637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9BC3C7" w14:textId="73E0CCB4" w:rsidR="00223144" w:rsidRPr="00292CB0" w:rsidRDefault="003B6373" w:rsidP="004800B7">
            <w:pPr>
              <w:pStyle w:val="Odsekzoznamu"/>
              <w:numPr>
                <w:ilvl w:val="0"/>
                <w:numId w:val="164"/>
              </w:numPr>
              <w:spacing w:after="0" w:line="240" w:lineRule="auto"/>
              <w:ind w:left="211" w:hanging="211"/>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76018B4" w14:textId="77777777" w:rsidTr="00EF69F3">
        <w:trPr>
          <w:trHeight w:val="284"/>
        </w:trPr>
        <w:tc>
          <w:tcPr>
            <w:tcW w:w="200" w:type="pct"/>
            <w:shd w:val="clear" w:color="auto" w:fill="FFFFFF" w:themeFill="background1"/>
            <w:vAlign w:val="center"/>
          </w:tcPr>
          <w:p w14:paraId="4116F2D2" w14:textId="6C3F6104" w:rsidR="00EF69F3" w:rsidRPr="00292CB0" w:rsidRDefault="00EF69F3"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D4EAFA0" w14:textId="77777777" w:rsidR="00EF69F3" w:rsidRPr="00292CB0" w:rsidRDefault="00EF69F3" w:rsidP="002C09AB">
            <w:pPr>
              <w:spacing w:after="0" w:line="240" w:lineRule="auto"/>
              <w:rPr>
                <w:rFonts w:cstheme="minorHAnsi"/>
                <w:b/>
                <w:sz w:val="18"/>
                <w:szCs w:val="18"/>
              </w:rPr>
            </w:pPr>
            <w:r w:rsidRPr="00292CB0">
              <w:rPr>
                <w:rFonts w:cstheme="minorHAnsi"/>
                <w:b/>
                <w:sz w:val="18"/>
                <w:szCs w:val="18"/>
              </w:rPr>
              <w:t xml:space="preserve">Podpora na investície do spracovania, ktorých výstupom je produkt mimo prílohy I Zmluvy o fungovaní EÚ </w:t>
            </w:r>
            <w:r w:rsidRPr="00292CB0">
              <w:rPr>
                <w:rFonts w:cstheme="minorHAnsi"/>
                <w:sz w:val="18"/>
                <w:szCs w:val="18"/>
              </w:rPr>
              <w:t xml:space="preserve"> </w:t>
            </w:r>
          </w:p>
          <w:p w14:paraId="7EB46F94" w14:textId="5D608027" w:rsidR="00EF69F3" w:rsidRPr="00292CB0" w:rsidRDefault="00EF69F3" w:rsidP="002C09AB">
            <w:pPr>
              <w:spacing w:after="0" w:line="240" w:lineRule="auto"/>
              <w:jc w:val="both"/>
              <w:rPr>
                <w:rFonts w:cstheme="minorHAnsi"/>
                <w:sz w:val="16"/>
                <w:szCs w:val="16"/>
              </w:rPr>
            </w:pPr>
            <w:r w:rsidRPr="00292CB0">
              <w:rPr>
                <w:rFonts w:cstheme="minorHAnsi"/>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w:t>
            </w:r>
            <w:proofErr w:type="spellStart"/>
            <w:r w:rsidRPr="00292CB0">
              <w:rPr>
                <w:rFonts w:cstheme="minorHAnsi"/>
                <w:sz w:val="16"/>
                <w:szCs w:val="16"/>
              </w:rPr>
              <w:t>minimis</w:t>
            </w:r>
            <w:proofErr w:type="spellEnd"/>
            <w:r w:rsidRPr="00292CB0">
              <w:rPr>
                <w:rFonts w:cstheme="minorHAnsi"/>
                <w:sz w:val="16"/>
                <w:szCs w:val="16"/>
              </w:rPr>
              <w:t xml:space="preserve">, v ostatných krajoch SR bude podpora vykonávaná v súlade s nariadením Komisie (EÚ) č. 651/2014 vyhlasujúcim určité kategórie pomoci za </w:t>
            </w:r>
            <w:proofErr w:type="spellStart"/>
            <w:r w:rsidRPr="00292CB0">
              <w:rPr>
                <w:rFonts w:cstheme="minorHAnsi"/>
                <w:sz w:val="16"/>
                <w:szCs w:val="16"/>
              </w:rPr>
              <w:t>zlúčiteľné</w:t>
            </w:r>
            <w:proofErr w:type="spellEnd"/>
            <w:r w:rsidRPr="00292CB0">
              <w:rPr>
                <w:rFonts w:cstheme="minorHAnsi"/>
                <w:sz w:val="16"/>
                <w:szCs w:val="16"/>
              </w:rPr>
              <w:t xml:space="preserve"> s vnútorným trhom pri uplatňovaní článkov 107 a 108 ZFEÚ.  </w:t>
            </w:r>
          </w:p>
          <w:p w14:paraId="0E3628DD" w14:textId="77777777" w:rsidR="00351731" w:rsidRPr="00292CB0" w:rsidRDefault="00EF69F3"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bCs/>
                <w:i/>
                <w:strike/>
                <w:sz w:val="18"/>
                <w:szCs w:val="18"/>
                <w:u w:val="single"/>
              </w:rPr>
              <w:t xml:space="preserve"> </w:t>
            </w:r>
          </w:p>
          <w:p w14:paraId="0990F179"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 (tabuľka č. 6 – Miesto realizácie projektu)</w:t>
            </w:r>
          </w:p>
          <w:p w14:paraId="188C68F4"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15 - Čestné vyhlásenie žiadateľa)</w:t>
            </w:r>
          </w:p>
          <w:p w14:paraId="723E2168" w14:textId="36DA0445"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 o minimálnu pomoc  (Príloha č. 11B),</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494856C" w14:textId="2939D784" w:rsidR="00EF69F3" w:rsidRPr="00292CB0" w:rsidRDefault="00EF69F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D40E245" w14:textId="0D66949C" w:rsidR="00EF69F3" w:rsidRPr="00292CB0" w:rsidRDefault="0035173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w:t>
            </w:r>
            <w:r w:rsidR="00EF69F3" w:rsidRPr="00292CB0">
              <w:rPr>
                <w:rFonts w:cstheme="minorHAnsi"/>
                <w:sz w:val="16"/>
                <w:szCs w:val="16"/>
              </w:rPr>
              <w:t xml:space="preserve"> „Forma a spôsob preukázania splnenia kritéria“</w:t>
            </w:r>
          </w:p>
          <w:p w14:paraId="0D35199B" w14:textId="2A8A9361" w:rsidR="00EF69F3" w:rsidRPr="00292CB0" w:rsidRDefault="00EF69F3"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0210D" w:rsidRPr="00292CB0">
              <w:rPr>
                <w:rFonts w:cstheme="minorHAnsi"/>
                <w:b/>
                <w:sz w:val="18"/>
                <w:szCs w:val="18"/>
                <w:u w:val="single"/>
              </w:rPr>
              <w:t>ín pre preukázanie splnenia kritéria</w:t>
            </w:r>
          </w:p>
          <w:p w14:paraId="78C2771A" w14:textId="2D96DAA8" w:rsidR="00EF69F3" w:rsidRPr="00292CB0" w:rsidRDefault="00EF69F3" w:rsidP="004800B7">
            <w:pPr>
              <w:pStyle w:val="Default"/>
              <w:keepLines/>
              <w:widowControl w:val="0"/>
              <w:numPr>
                <w:ilvl w:val="0"/>
                <w:numId w:val="413"/>
              </w:numPr>
              <w:ind w:left="211" w:hanging="211"/>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w:t>
            </w:r>
            <w:r w:rsidRPr="00292CB0">
              <w:rPr>
                <w:rFonts w:asciiTheme="minorHAnsi" w:hAnsiTheme="minorHAnsi" w:cstheme="minorHAnsi"/>
                <w:color w:val="auto"/>
                <w:sz w:val="16"/>
                <w:szCs w:val="16"/>
              </w:rPr>
              <w:t xml:space="preserve"> </w:t>
            </w:r>
            <w:r w:rsidRPr="00292CB0">
              <w:rPr>
                <w:rFonts w:asciiTheme="minorHAnsi" w:hAnsiTheme="minorHAnsi" w:cstheme="minorHAnsi"/>
                <w:bCs/>
                <w:color w:val="auto"/>
                <w:sz w:val="16"/>
                <w:szCs w:val="16"/>
              </w:rPr>
              <w:t>o minimálnu pomoc (Príloha č. 11B)</w:t>
            </w:r>
            <w:r w:rsidRPr="00292CB0">
              <w:rPr>
                <w:rFonts w:asciiTheme="minorHAnsi" w:hAnsiTheme="minorHAnsi" w:cstheme="minorHAnsi"/>
                <w:color w:val="auto"/>
                <w:sz w:val="16"/>
                <w:szCs w:val="16"/>
              </w:rPr>
              <w:t xml:space="preserve"> - príloha musí byť predložená riadne spolu so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resp. najneskôr ku dňu doplnenia chýbajúcich náležitostí na základe prvej výzvy na doplnenie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zo strany príslušnej MAS. V prípade predloženia prílohy ku dňu doplnenia chýbajúcich náležitostí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v zmysle prvej výzvy na doplnenie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zo strany MAS </w:t>
            </w:r>
            <w:r w:rsidRPr="00292CB0">
              <w:rPr>
                <w:rFonts w:asciiTheme="minorHAnsi" w:hAnsiTheme="minorHAnsi" w:cstheme="minorHAnsi"/>
                <w:bCs/>
                <w:color w:val="auto"/>
                <w:sz w:val="16"/>
                <w:szCs w:val="16"/>
              </w:rPr>
              <w:t xml:space="preserve">je možné, aby príloha bola </w:t>
            </w:r>
            <w:r w:rsidRPr="00292CB0">
              <w:rPr>
                <w:rFonts w:asciiTheme="minorHAnsi" w:hAnsiTheme="minorHAnsi" w:cstheme="minorHAnsi"/>
                <w:bCs/>
                <w:color w:val="auto"/>
                <w:sz w:val="16"/>
                <w:szCs w:val="16"/>
              </w:rPr>
              <w:lastRenderedPageBreak/>
              <w:t xml:space="preserve">vypracovaná (podpísaná) aj po termíne predloženia </w:t>
            </w:r>
            <w:proofErr w:type="spellStart"/>
            <w:r w:rsidRPr="00292CB0">
              <w:rPr>
                <w:rFonts w:asciiTheme="minorHAnsi" w:hAnsiTheme="minorHAnsi" w:cstheme="minorHAnsi"/>
                <w:bCs/>
                <w:color w:val="auto"/>
                <w:sz w:val="16"/>
                <w:szCs w:val="16"/>
              </w:rPr>
              <w:t>ŽoNFP</w:t>
            </w:r>
            <w:proofErr w:type="spellEnd"/>
            <w:r w:rsidRPr="00292CB0">
              <w:rPr>
                <w:rFonts w:asciiTheme="minorHAnsi" w:hAnsiTheme="minorHAnsi" w:cstheme="minorHAnsi"/>
                <w:bCs/>
                <w:color w:val="auto"/>
                <w:sz w:val="16"/>
                <w:szCs w:val="16"/>
              </w:rPr>
              <w:t xml:space="preserve">, najneskôr ku dňu doplnenia chýbajúcich náležitostí </w:t>
            </w:r>
            <w:proofErr w:type="spellStart"/>
            <w:r w:rsidRPr="00292CB0">
              <w:rPr>
                <w:rFonts w:asciiTheme="minorHAnsi" w:hAnsiTheme="minorHAnsi" w:cstheme="minorHAnsi"/>
                <w:bCs/>
                <w:color w:val="auto"/>
                <w:sz w:val="16"/>
                <w:szCs w:val="16"/>
              </w:rPr>
              <w:t>ŽoNFP</w:t>
            </w:r>
            <w:proofErr w:type="spellEnd"/>
            <w:r w:rsidRPr="00292CB0">
              <w:rPr>
                <w:rFonts w:asciiTheme="minorHAnsi" w:hAnsiTheme="minorHAnsi" w:cstheme="minorHAnsi"/>
                <w:bCs/>
                <w:color w:val="auto"/>
                <w:sz w:val="16"/>
                <w:szCs w:val="16"/>
              </w:rPr>
              <w:t xml:space="preserve"> </w:t>
            </w:r>
            <w:r w:rsidRPr="00292CB0">
              <w:rPr>
                <w:rFonts w:asciiTheme="minorHAnsi" w:hAnsiTheme="minorHAnsi" w:cstheme="minorHAnsi"/>
                <w:color w:val="auto"/>
                <w:sz w:val="16"/>
                <w:szCs w:val="16"/>
              </w:rPr>
              <w:t xml:space="preserve">v zmysle prvej výzvy na doplnenie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zo strany MAS</w:t>
            </w:r>
            <w:r w:rsidRPr="00292CB0">
              <w:rPr>
                <w:rFonts w:asciiTheme="minorHAnsi" w:hAnsiTheme="minorHAnsi" w:cstheme="minorHAnsi"/>
                <w:bCs/>
                <w:color w:val="auto"/>
                <w:sz w:val="16"/>
                <w:szCs w:val="16"/>
              </w:rPr>
              <w:t>.</w:t>
            </w:r>
          </w:p>
        </w:tc>
      </w:tr>
      <w:tr w:rsidR="00292CB0" w:rsidRPr="00292CB0" w14:paraId="433EA779" w14:textId="77777777" w:rsidTr="004939C2">
        <w:trPr>
          <w:trHeight w:val="284"/>
        </w:trPr>
        <w:tc>
          <w:tcPr>
            <w:tcW w:w="200" w:type="pct"/>
            <w:shd w:val="clear" w:color="auto" w:fill="FFFFFF" w:themeFill="background1"/>
            <w:vAlign w:val="center"/>
          </w:tcPr>
          <w:p w14:paraId="3AA17BCD" w14:textId="1BBB6726" w:rsidR="004939C2" w:rsidRPr="00292CB0" w:rsidRDefault="00495B63" w:rsidP="002C09AB">
            <w:pPr>
              <w:spacing w:after="0" w:line="240" w:lineRule="auto"/>
              <w:jc w:val="center"/>
              <w:rPr>
                <w:rFonts w:cstheme="minorHAnsi"/>
                <w:b/>
                <w:sz w:val="16"/>
                <w:szCs w:val="16"/>
              </w:rPr>
            </w:pPr>
            <w:r w:rsidRPr="00292CB0">
              <w:rPr>
                <w:rFonts w:cstheme="minorHAnsi"/>
                <w:b/>
                <w:sz w:val="16"/>
                <w:szCs w:val="16"/>
              </w:rPr>
              <w:lastRenderedPageBreak/>
              <w:t>5</w:t>
            </w:r>
            <w:r w:rsidR="004939C2" w:rsidRPr="00292CB0">
              <w:rPr>
                <w:rFonts w:cstheme="minorHAnsi"/>
                <w:b/>
                <w:sz w:val="16"/>
                <w:szCs w:val="16"/>
              </w:rPr>
              <w:t>.</w:t>
            </w:r>
          </w:p>
        </w:tc>
        <w:tc>
          <w:tcPr>
            <w:tcW w:w="4800" w:type="pct"/>
            <w:shd w:val="clear" w:color="auto" w:fill="FFFFFF" w:themeFill="background1"/>
            <w:vAlign w:val="center"/>
          </w:tcPr>
          <w:p w14:paraId="6941CCE5" w14:textId="77777777" w:rsidR="004939C2" w:rsidRPr="00292CB0" w:rsidRDefault="004939C2" w:rsidP="002C09AB">
            <w:pPr>
              <w:spacing w:after="0" w:line="240" w:lineRule="auto"/>
              <w:rPr>
                <w:rFonts w:cstheme="minorHAnsi"/>
                <w:b/>
                <w:sz w:val="18"/>
                <w:szCs w:val="18"/>
              </w:rPr>
            </w:pPr>
            <w:r w:rsidRPr="00292CB0">
              <w:rPr>
                <w:rFonts w:cstheme="minorHAnsi"/>
                <w:b/>
                <w:sz w:val="18"/>
                <w:szCs w:val="18"/>
              </w:rPr>
              <w:t>Na vstupy do výrobného procesu sa vzťahuje príloha I ZFEÚ</w:t>
            </w:r>
          </w:p>
          <w:p w14:paraId="6B306909" w14:textId="74CCCB85" w:rsidR="004939C2" w:rsidRPr="00292CB0" w:rsidRDefault="004939C2" w:rsidP="002C09AB">
            <w:pPr>
              <w:spacing w:after="0" w:line="240" w:lineRule="auto"/>
              <w:jc w:val="both"/>
              <w:rPr>
                <w:rFonts w:cstheme="minorHAnsi"/>
                <w:sz w:val="16"/>
                <w:szCs w:val="16"/>
              </w:rPr>
            </w:pPr>
            <w:r w:rsidRPr="00292CB0">
              <w:rPr>
                <w:rFonts w:cstheme="minorHAnsi"/>
                <w:sz w:val="16"/>
                <w:szCs w:val="16"/>
              </w:rPr>
              <w:t>Na vstupy do výrobného proc</w:t>
            </w:r>
            <w:r w:rsidR="00351731" w:rsidRPr="00292CB0">
              <w:rPr>
                <w:rFonts w:cstheme="minorHAnsi"/>
                <w:sz w:val="16"/>
                <w:szCs w:val="16"/>
              </w:rPr>
              <w:t>esu sa vzťahuje príloha I ZFEÚ.</w:t>
            </w:r>
          </w:p>
          <w:p w14:paraId="37E7F640" w14:textId="77777777" w:rsidR="00351731" w:rsidRPr="00292CB0" w:rsidRDefault="004939C2"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sz w:val="18"/>
                <w:szCs w:val="18"/>
                <w:u w:val="single"/>
              </w:rPr>
              <w:t xml:space="preserve"> </w:t>
            </w:r>
            <w:r w:rsidR="00351731" w:rsidRPr="00292CB0">
              <w:rPr>
                <w:rFonts w:cstheme="minorHAnsi"/>
                <w:b/>
                <w:bCs/>
                <w:i/>
                <w:strike/>
                <w:sz w:val="18"/>
                <w:szCs w:val="18"/>
                <w:u w:val="single"/>
              </w:rPr>
              <w:t xml:space="preserve"> </w:t>
            </w:r>
          </w:p>
          <w:p w14:paraId="1442C504" w14:textId="30CE4EFC" w:rsidR="00351731" w:rsidRPr="00292CB0" w:rsidRDefault="0035173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18DE36B" w14:textId="53319994" w:rsidR="004939C2" w:rsidRPr="00292CB0" w:rsidRDefault="004939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0210D" w:rsidRPr="00292CB0">
              <w:rPr>
                <w:rFonts w:cstheme="minorHAnsi"/>
                <w:b/>
                <w:sz w:val="18"/>
                <w:szCs w:val="18"/>
                <w:u w:val="single"/>
              </w:rPr>
              <w:t>pôsob overenia</w:t>
            </w:r>
            <w:r w:rsidRPr="00292CB0">
              <w:rPr>
                <w:rFonts w:cstheme="minorHAnsi"/>
                <w:b/>
                <w:sz w:val="18"/>
                <w:szCs w:val="18"/>
                <w:u w:val="single"/>
              </w:rPr>
              <w:t xml:space="preserve"> </w:t>
            </w:r>
          </w:p>
          <w:p w14:paraId="61B04B1E" w14:textId="4511D93B" w:rsidR="004939C2" w:rsidRPr="00292CB0" w:rsidRDefault="004939C2"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w:t>
            </w:r>
            <w:r w:rsidR="00351731"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70563167" w14:textId="77777777" w:rsidTr="00196895">
        <w:trPr>
          <w:trHeight w:val="284"/>
        </w:trPr>
        <w:tc>
          <w:tcPr>
            <w:tcW w:w="200" w:type="pct"/>
            <w:shd w:val="clear" w:color="auto" w:fill="FFFFFF" w:themeFill="background1"/>
            <w:vAlign w:val="center"/>
          </w:tcPr>
          <w:p w14:paraId="74F1D114" w14:textId="6D5E21B7" w:rsidR="00196895" w:rsidRPr="00292CB0" w:rsidRDefault="00495B63" w:rsidP="002C09AB">
            <w:pPr>
              <w:spacing w:after="0" w:line="240" w:lineRule="auto"/>
              <w:jc w:val="center"/>
              <w:rPr>
                <w:rFonts w:cstheme="minorHAnsi"/>
                <w:b/>
                <w:sz w:val="16"/>
                <w:szCs w:val="16"/>
              </w:rPr>
            </w:pPr>
            <w:r w:rsidRPr="00292CB0">
              <w:rPr>
                <w:rFonts w:cstheme="minorHAnsi"/>
                <w:b/>
                <w:sz w:val="18"/>
                <w:szCs w:val="18"/>
              </w:rPr>
              <w:t>6</w:t>
            </w:r>
            <w:r w:rsidR="00196895" w:rsidRPr="00292CB0">
              <w:rPr>
                <w:rFonts w:cstheme="minorHAnsi"/>
                <w:b/>
                <w:sz w:val="18"/>
                <w:szCs w:val="18"/>
              </w:rPr>
              <w:t>.</w:t>
            </w:r>
          </w:p>
        </w:tc>
        <w:tc>
          <w:tcPr>
            <w:tcW w:w="4800" w:type="pct"/>
            <w:shd w:val="clear" w:color="auto" w:fill="FFFFFF" w:themeFill="background1"/>
            <w:vAlign w:val="center"/>
          </w:tcPr>
          <w:p w14:paraId="5BEA37EC"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Projekt realizácie</w:t>
            </w:r>
          </w:p>
          <w:p w14:paraId="437031AD"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22E9017" w14:textId="77777777" w:rsidR="00196895" w:rsidRPr="00292CB0" w:rsidRDefault="00196895"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5A9ED2" w14:textId="42902F90" w:rsidR="00196895" w:rsidRPr="00292CB0" w:rsidRDefault="0010210D" w:rsidP="002C09AB">
            <w:pPr>
              <w:spacing w:after="0" w:line="240" w:lineRule="auto"/>
              <w:rPr>
                <w:rFonts w:cstheme="minorHAnsi"/>
                <w:sz w:val="18"/>
                <w:szCs w:val="18"/>
              </w:rPr>
            </w:pPr>
            <w:r w:rsidRPr="00292CB0">
              <w:rPr>
                <w:rFonts w:cstheme="minorHAnsi"/>
                <w:b/>
                <w:sz w:val="18"/>
                <w:szCs w:val="18"/>
                <w:u w:val="single"/>
              </w:rPr>
              <w:t>Spôsob overenia</w:t>
            </w:r>
          </w:p>
          <w:p w14:paraId="160F9F12" w14:textId="228B9750" w:rsidR="00196895" w:rsidRPr="00292CB0" w:rsidRDefault="00196895"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w:t>
            </w:r>
            <w:r w:rsidR="00D21711" w:rsidRPr="00292CB0">
              <w:rPr>
                <w:rFonts w:asciiTheme="minorHAnsi" w:hAnsiTheme="minorHAnsi" w:cstheme="minorHAnsi"/>
                <w:b/>
                <w:color w:val="auto"/>
                <w:sz w:val="22"/>
                <w:szCs w:val="22"/>
              </w:rPr>
              <w:t xml:space="preserve"> </w:t>
            </w:r>
            <w:r w:rsidR="008C15CE" w:rsidRPr="00292CB0">
              <w:rPr>
                <w:rFonts w:asciiTheme="minorHAnsi" w:hAnsiTheme="minorHAnsi" w:cstheme="minorHAnsi"/>
                <w:b/>
                <w:color w:val="auto"/>
                <w:sz w:val="22"/>
                <w:szCs w:val="22"/>
              </w:rPr>
              <w:t>(</w:t>
            </w:r>
            <w:r w:rsidR="00196895" w:rsidRPr="00292CB0">
              <w:rPr>
                <w:rFonts w:asciiTheme="minorHAnsi" w:hAnsiTheme="minorHAnsi" w:cstheme="minorHAnsi"/>
                <w:b/>
                <w:color w:val="auto"/>
                <w:sz w:val="22"/>
                <w:szCs w:val="22"/>
              </w:rPr>
              <w:t>BODOVACIE KRITÉRIA)</w:t>
            </w:r>
          </w:p>
          <w:p w14:paraId="7A0871D2" w14:textId="2632883B" w:rsidR="00774E1F" w:rsidRPr="00292CB0" w:rsidRDefault="00196895"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Cs/>
                <w:color w:val="auto"/>
                <w:sz w:val="16"/>
                <w:szCs w:val="16"/>
              </w:rPr>
              <w:t>MAS stanoví pre každé kritérium</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lang w:eastAsia="sk-SK"/>
              </w:rPr>
              <w:t>poče</w:t>
            </w:r>
            <w:r w:rsidR="008C7BF9" w:rsidRPr="00292CB0">
              <w:rPr>
                <w:rFonts w:asciiTheme="minorHAnsi" w:hAnsiTheme="minorHAnsi" w:cstheme="minorHAnsi"/>
                <w:color w:val="auto"/>
                <w:sz w:val="16"/>
                <w:szCs w:val="16"/>
                <w:lang w:eastAsia="sk-SK"/>
              </w:rPr>
              <w:t>t bodov  a zároveň uvedie maximá</w:t>
            </w:r>
            <w:r w:rsidRPr="00292CB0">
              <w:rPr>
                <w:rFonts w:asciiTheme="minorHAnsi" w:hAnsiTheme="minorHAnsi" w:cstheme="minorHAnsi"/>
                <w:color w:val="auto"/>
                <w:sz w:val="16"/>
                <w:szCs w:val="16"/>
                <w:lang w:eastAsia="sk-SK"/>
              </w:rPr>
              <w:t xml:space="preserve">lny počet bodov, ktoré môže žiadateľ za príslušné kritérium </w:t>
            </w:r>
            <w:r w:rsidR="009C6093" w:rsidRPr="00292CB0">
              <w:rPr>
                <w:rFonts w:asciiTheme="minorHAnsi" w:hAnsiTheme="minorHAnsi" w:cstheme="minorHAnsi"/>
                <w:color w:val="auto"/>
                <w:sz w:val="16"/>
                <w:szCs w:val="16"/>
                <w:lang w:eastAsia="sk-SK"/>
              </w:rPr>
              <w:t>dosiahnuť</w:t>
            </w:r>
            <w:r w:rsidRPr="00292CB0">
              <w:rPr>
                <w:rFonts w:asciiTheme="minorHAnsi" w:hAnsiTheme="minorHAnsi" w:cstheme="minorHAnsi"/>
                <w:color w:val="auto"/>
                <w:sz w:val="16"/>
                <w:szCs w:val="16"/>
                <w:lang w:eastAsia="sk-SK"/>
              </w:rPr>
              <w:t xml:space="preserve">.  </w:t>
            </w:r>
          </w:p>
        </w:tc>
      </w:tr>
      <w:tr w:rsidR="00292CB0" w:rsidRPr="00292CB0"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292CB0" w:rsidRDefault="00721FB0"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w:t>
            </w:r>
            <w:r w:rsidR="00FE79ED" w:rsidRPr="00292CB0">
              <w:rPr>
                <w:rFonts w:asciiTheme="minorHAnsi" w:hAnsiTheme="minorHAnsi" w:cstheme="minorHAnsi"/>
                <w:b/>
                <w:color w:val="auto"/>
                <w:sz w:val="22"/>
                <w:szCs w:val="22"/>
              </w:rPr>
              <w:t xml:space="preserve">  - </w:t>
            </w:r>
            <w:r w:rsidR="00794AED" w:rsidRPr="00292CB0">
              <w:rPr>
                <w:rFonts w:asciiTheme="minorHAnsi" w:hAnsiTheme="minorHAnsi" w:cstheme="minorHAnsi"/>
                <w:b/>
                <w:color w:val="auto"/>
                <w:sz w:val="22"/>
                <w:szCs w:val="22"/>
                <w:lang w:eastAsia="sk-SK"/>
              </w:rPr>
              <w:t>O</w:t>
            </w:r>
            <w:r w:rsidRPr="00292CB0">
              <w:rPr>
                <w:rFonts w:asciiTheme="minorHAnsi" w:hAnsiTheme="minorHAnsi" w:cstheme="minorHAnsi"/>
                <w:b/>
                <w:color w:val="auto"/>
                <w:sz w:val="22"/>
                <w:szCs w:val="22"/>
                <w:lang w:eastAsia="sk-SK"/>
              </w:rPr>
              <w:t>blasť</w:t>
            </w:r>
            <w:r w:rsidR="00794AED" w:rsidRPr="00292CB0">
              <w:rPr>
                <w:rFonts w:asciiTheme="minorHAnsi" w:hAnsiTheme="minorHAnsi" w:cstheme="minorHAnsi"/>
                <w:b/>
                <w:color w:val="auto"/>
                <w:sz w:val="22"/>
                <w:szCs w:val="22"/>
                <w:lang w:eastAsia="sk-SK"/>
              </w:rPr>
              <w:t xml:space="preserve"> 1</w:t>
            </w:r>
            <w:r w:rsidRPr="00292CB0">
              <w:rPr>
                <w:rFonts w:asciiTheme="minorHAnsi" w:hAnsiTheme="minorHAnsi" w:cstheme="minorHAnsi"/>
                <w:b/>
                <w:color w:val="auto"/>
                <w:sz w:val="22"/>
                <w:szCs w:val="22"/>
                <w:lang w:eastAsia="sk-SK"/>
              </w:rPr>
              <w:t>:  Špecializovaná rastlinná výroba</w:t>
            </w:r>
          </w:p>
        </w:tc>
      </w:tr>
      <w:tr w:rsidR="00292CB0" w:rsidRPr="00292CB0" w14:paraId="20218813" w14:textId="77777777" w:rsidTr="00B30B20">
        <w:trPr>
          <w:trHeight w:val="284"/>
        </w:trPr>
        <w:tc>
          <w:tcPr>
            <w:tcW w:w="200" w:type="pct"/>
            <w:shd w:val="clear" w:color="auto" w:fill="FFF2CC" w:themeFill="accent4" w:themeFillTint="33"/>
          </w:tcPr>
          <w:p w14:paraId="73E6ED81" w14:textId="22A23818" w:rsidR="00196895" w:rsidRPr="00292CB0" w:rsidRDefault="00196895"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2D212A2" w14:textId="34AC75DB" w:rsidR="00196895" w:rsidRPr="00292CB0" w:rsidRDefault="00196895" w:rsidP="002C09AB">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66BBD9" w14:textId="77777777" w:rsidTr="00196895">
        <w:trPr>
          <w:trHeight w:val="284"/>
        </w:trPr>
        <w:tc>
          <w:tcPr>
            <w:tcW w:w="200" w:type="pct"/>
            <w:shd w:val="clear" w:color="auto" w:fill="FFFFFF" w:themeFill="background1"/>
            <w:vAlign w:val="center"/>
          </w:tcPr>
          <w:p w14:paraId="00C9C7E7" w14:textId="73222EFF"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5C3B5C5"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Kritérium ekonomickej  životaschopnosti</w:t>
            </w:r>
          </w:p>
          <w:p w14:paraId="302111F2"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 xml:space="preserve">Posúdenie ekonomickej  životaschopnosti:  </w:t>
            </w:r>
          </w:p>
          <w:p w14:paraId="7FBA4069" w14:textId="77777777"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45F1A2" w14:textId="77777777"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spĺňa aspoň jedno kritérium,</w:t>
            </w:r>
          </w:p>
          <w:p w14:paraId="4153A67F" w14:textId="77777777"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spĺňa obidve kritériá,</w:t>
            </w:r>
          </w:p>
          <w:p w14:paraId="196AE458" w14:textId="0B186A63"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nespĺňa ani jedno ekonomické kritérium.</w:t>
            </w:r>
          </w:p>
          <w:p w14:paraId="3DCCDD51" w14:textId="77777777" w:rsidR="008C15CE" w:rsidRPr="00292CB0" w:rsidRDefault="00196895"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8C15CE" w:rsidRPr="00292CB0">
              <w:rPr>
                <w:rFonts w:cstheme="minorHAnsi"/>
                <w:b/>
                <w:bCs/>
                <w:i/>
                <w:strike/>
                <w:sz w:val="18"/>
                <w:szCs w:val="18"/>
                <w:u w:val="single"/>
              </w:rPr>
              <w:t xml:space="preserve"> </w:t>
            </w:r>
          </w:p>
          <w:p w14:paraId="2456A6DA"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B4BBFB4"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CEB2C26" w14:textId="71CB06DF" w:rsidR="00196895" w:rsidRPr="00292CB0" w:rsidRDefault="00196895"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69211267" w14:textId="115BAF1D" w:rsidR="00196895" w:rsidRPr="00292CB0" w:rsidRDefault="0019689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w:t>
            </w:r>
            <w:r w:rsidR="0010210D" w:rsidRPr="00292CB0">
              <w:rPr>
                <w:rFonts w:cstheme="minorHAnsi"/>
                <w:b/>
                <w:sz w:val="18"/>
                <w:szCs w:val="18"/>
                <w:u w:val="single"/>
              </w:rPr>
              <w:t>ia</w:t>
            </w:r>
          </w:p>
          <w:p w14:paraId="34CBDBBA" w14:textId="585A4F28"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p w14:paraId="55D0E616" w14:textId="77777777" w:rsidR="008C15CE" w:rsidRPr="00292CB0" w:rsidRDefault="008C15CE" w:rsidP="002C09AB">
            <w:pPr>
              <w:pStyle w:val="Default"/>
              <w:keepLines/>
              <w:widowControl w:val="0"/>
              <w:jc w:val="both"/>
              <w:rPr>
                <w:rFonts w:asciiTheme="minorHAnsi" w:hAnsiTheme="minorHAnsi" w:cstheme="minorHAnsi"/>
                <w:b/>
                <w:bCs/>
                <w:color w:val="auto"/>
                <w:sz w:val="16"/>
                <w:szCs w:val="16"/>
              </w:rPr>
            </w:pPr>
          </w:p>
          <w:p w14:paraId="6397828C" w14:textId="225945A1" w:rsidR="00196895" w:rsidRPr="00292CB0" w:rsidRDefault="00196895" w:rsidP="002C09A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na tieto účely je skutočnosť, že žiadateľ predložil účtovnú záv</w:t>
            </w:r>
            <w:r w:rsidR="008C15CE" w:rsidRPr="00292CB0">
              <w:rPr>
                <w:rFonts w:asciiTheme="minorHAnsi" w:hAnsiTheme="minorHAnsi" w:cstheme="minorHAnsi"/>
                <w:bCs/>
                <w:color w:val="auto"/>
                <w:sz w:val="16"/>
                <w:szCs w:val="16"/>
              </w:rPr>
              <w:t xml:space="preserve">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008C15CE"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6782C25" w14:textId="234D2D4B" w:rsidR="00196895" w:rsidRPr="00292CB0" w:rsidRDefault="00196895" w:rsidP="002C09AB">
            <w:pPr>
              <w:spacing w:after="0" w:line="240" w:lineRule="auto"/>
              <w:rPr>
                <w:rFonts w:cstheme="minorHAnsi"/>
                <w:bCs/>
                <w:sz w:val="16"/>
                <w:szCs w:val="16"/>
              </w:rPr>
            </w:pPr>
            <w:r w:rsidRPr="00292CB0">
              <w:rPr>
                <w:rFonts w:cstheme="minorHAnsi"/>
                <w:bCs/>
                <w:sz w:val="16"/>
                <w:szCs w:val="16"/>
              </w:rPr>
              <w:t>Výpočet ekonomickej životaschopnosti</w:t>
            </w:r>
            <w:r w:rsidR="008C15CE" w:rsidRPr="00292CB0">
              <w:rPr>
                <w:rFonts w:cstheme="minorHAnsi"/>
                <w:bCs/>
                <w:sz w:val="16"/>
                <w:szCs w:val="16"/>
              </w:rPr>
              <w:t>:</w:t>
            </w:r>
          </w:p>
          <w:p w14:paraId="62CF6DE9" w14:textId="15A9B07B" w:rsidR="008C15CE" w:rsidRPr="00292CB0" w:rsidRDefault="008C15CE" w:rsidP="002C09A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90A8A42" w14:textId="5A25A91C" w:rsidR="00196895"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2ED9FBE" w14:textId="77777777" w:rsidTr="00196895">
        <w:trPr>
          <w:trHeight w:val="284"/>
        </w:trPr>
        <w:tc>
          <w:tcPr>
            <w:tcW w:w="200" w:type="pct"/>
            <w:shd w:val="clear" w:color="auto" w:fill="FFFFFF" w:themeFill="background1"/>
            <w:vAlign w:val="center"/>
          </w:tcPr>
          <w:p w14:paraId="51753F00" w14:textId="3B05A622"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24F0C4AB"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Zameranie projektu</w:t>
            </w:r>
          </w:p>
          <w:p w14:paraId="43B5AA70"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je zameraný hlavne na:</w:t>
            </w:r>
          </w:p>
          <w:p w14:paraId="2B586E1E" w14:textId="3BEBE2CA"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sadov</w:t>
            </w:r>
            <w:r w:rsidR="000F15F3" w:rsidRPr="00292CB0">
              <w:rPr>
                <w:rFonts w:cstheme="minorHAnsi"/>
                <w:sz w:val="16"/>
                <w:szCs w:val="16"/>
              </w:rPr>
              <w:t xml:space="preserve"> a/alebo vinohradov</w:t>
            </w:r>
            <w:r w:rsidRPr="00292CB0">
              <w:rPr>
                <w:rFonts w:cstheme="minorHAnsi"/>
                <w:sz w:val="16"/>
                <w:szCs w:val="16"/>
              </w:rPr>
              <w:t xml:space="preserve"> a výstavbu nových skleníkov (fóliovníkov) na pestovanie ovocia a zeleniny vrátane technológie a vrátane pozberovej úpravy a skladov,</w:t>
            </w:r>
          </w:p>
          <w:p w14:paraId="7A855028"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plantáží ovocia a chmeľníc, vrátane technológie a vrátane pozberovej úpravy a skladov,</w:t>
            </w:r>
          </w:p>
          <w:p w14:paraId="676117DF"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lastRenderedPageBreak/>
              <w:t>zriadenie (výsadbu) nových vinohradov vrátane technológie a vrátane pozberovej úpravy a skladov,</w:t>
            </w:r>
          </w:p>
          <w:p w14:paraId="12DDC445"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liečivých rastlín, zeleniny, zemiakov alebo maku, vrátane technológie a vrátane pozberovej úpravy a skladov,</w:t>
            </w:r>
          </w:p>
          <w:p w14:paraId="242E07E7"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ostatných produktov špeciálnej rastlinnej výroby vrátane technológii a pozberovej úpravy a skladov,</w:t>
            </w:r>
          </w:p>
          <w:p w14:paraId="14F1ED68"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stroje, automobily a náradie spojené so špecializovanou rastlinnou výrobou,</w:t>
            </w:r>
          </w:p>
          <w:p w14:paraId="202D6302"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ostatné nezaradené v písm. a) až g),</w:t>
            </w:r>
          </w:p>
          <w:p w14:paraId="083C0E5C"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žiadateľ kritérium nesplnil.</w:t>
            </w:r>
          </w:p>
          <w:p w14:paraId="483642E6" w14:textId="0D60A032" w:rsidR="000F15F3" w:rsidRPr="00292CB0" w:rsidRDefault="000F15F3" w:rsidP="002C09AB">
            <w:pPr>
              <w:spacing w:after="0" w:line="240" w:lineRule="auto"/>
              <w:jc w:val="both"/>
              <w:rPr>
                <w:rFonts w:cstheme="minorHAnsi"/>
                <w:sz w:val="16"/>
                <w:szCs w:val="16"/>
                <w:u w:val="single"/>
              </w:rPr>
            </w:pPr>
            <w:r w:rsidRPr="00292CB0">
              <w:rPr>
                <w:rFonts w:cstheme="minorHAnsi"/>
                <w:sz w:val="16"/>
                <w:szCs w:val="16"/>
                <w:u w:val="single"/>
              </w:rPr>
              <w:t>Body sa nespočítavajú</w:t>
            </w:r>
            <w:r w:rsidR="008C15CE" w:rsidRPr="00292CB0">
              <w:rPr>
                <w:rFonts w:cstheme="minorHAnsi"/>
                <w:sz w:val="16"/>
                <w:szCs w:val="16"/>
                <w:u w:val="single"/>
              </w:rPr>
              <w:t>.</w:t>
            </w:r>
          </w:p>
          <w:p w14:paraId="6D2CFA3C" w14:textId="77777777" w:rsidR="000F15F3" w:rsidRPr="00292CB0" w:rsidRDefault="000F15F3" w:rsidP="002C09AB">
            <w:pPr>
              <w:pStyle w:val="Textpoznmkypodiarou"/>
              <w:spacing w:after="0" w:line="240" w:lineRule="auto"/>
              <w:ind w:left="0" w:firstLine="0"/>
              <w:jc w:val="both"/>
              <w:rPr>
                <w:rFonts w:cstheme="minorHAnsi"/>
                <w:sz w:val="16"/>
                <w:szCs w:val="16"/>
              </w:rPr>
            </w:pPr>
          </w:p>
          <w:p w14:paraId="12D99FBC" w14:textId="54D3D013" w:rsidR="00383791" w:rsidRPr="00292CB0" w:rsidRDefault="00383791" w:rsidP="002C09A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w:t>
            </w:r>
            <w:r w:rsidR="002C09AB" w:rsidRPr="00292CB0">
              <w:rPr>
                <w:rFonts w:cstheme="minorHAnsi"/>
                <w:sz w:val="16"/>
                <w:szCs w:val="16"/>
              </w:rPr>
              <w:t>.</w:t>
            </w:r>
            <w:r w:rsidRPr="00292CB0">
              <w:rPr>
                <w:rFonts w:cstheme="minorHAnsi"/>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73A330F2" w14:textId="3A0421DC" w:rsidR="000F15F3" w:rsidRPr="00292CB0" w:rsidRDefault="000F15F3" w:rsidP="002C09AB">
            <w:pPr>
              <w:spacing w:after="0" w:line="240" w:lineRule="auto"/>
              <w:jc w:val="both"/>
              <w:rPr>
                <w:rFonts w:cstheme="minorHAnsi"/>
                <w:sz w:val="16"/>
                <w:szCs w:val="16"/>
              </w:rPr>
            </w:pPr>
            <w:r w:rsidRPr="00292CB0">
              <w:rPr>
                <w:rFonts w:cstheme="minorHAnsi"/>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292CB0">
              <w:rPr>
                <w:rFonts w:cstheme="minorHAnsi"/>
                <w:sz w:val="16"/>
                <w:szCs w:val="16"/>
              </w:rPr>
              <w:t>e a vinárstve č. 313/2009 Z. z.</w:t>
            </w:r>
          </w:p>
          <w:p w14:paraId="2134D8EB" w14:textId="345CC965" w:rsidR="00196895" w:rsidRPr="00292CB0" w:rsidRDefault="00196895"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63182C" w14:textId="73FDC49A" w:rsidR="00196895" w:rsidRPr="00292CB0" w:rsidRDefault="00196895" w:rsidP="00291AA3">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 xml:space="preserve">ozpočet projektu) </w:t>
            </w:r>
          </w:p>
          <w:p w14:paraId="559F6F69" w14:textId="5BE166CF" w:rsidR="008C15CE" w:rsidRPr="00292CB0" w:rsidRDefault="008C15C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0494682A" w14:textId="0A861A6C" w:rsidR="00196895" w:rsidRPr="00292CB0" w:rsidRDefault="0010210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2A46DE" w14:textId="1548CBB4"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6AC343E7" w14:textId="77777777" w:rsidTr="00196895">
        <w:trPr>
          <w:trHeight w:val="284"/>
        </w:trPr>
        <w:tc>
          <w:tcPr>
            <w:tcW w:w="200" w:type="pct"/>
            <w:shd w:val="clear" w:color="auto" w:fill="FFFFFF" w:themeFill="background1"/>
            <w:vAlign w:val="center"/>
          </w:tcPr>
          <w:p w14:paraId="309B3C26" w14:textId="7E12729B"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75ADE266"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Pridaná hodnota projektu</w:t>
            </w:r>
          </w:p>
          <w:p w14:paraId="2AD351F3"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má pridanú hodnotu pre územie MAS:</w:t>
            </w:r>
          </w:p>
          <w:p w14:paraId="07FBAA8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5CC9A8F3"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3F635D0D"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1F58F57" w14:textId="77777777" w:rsidR="00196895" w:rsidRPr="00292CB0" w:rsidRDefault="00196895"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488F1B8" w14:textId="77777777" w:rsidR="00196895" w:rsidRPr="00292CB0" w:rsidRDefault="00196895"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4ADF603" w14:textId="77777777" w:rsidR="00196895" w:rsidRPr="00292CB0" w:rsidRDefault="00196895" w:rsidP="002C09A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CDA85A2" w14:textId="13D544CC"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8F61FCB" w14:textId="40446ACB"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E27D19A" w14:textId="237ADBCD" w:rsidR="00196895" w:rsidRPr="00292CB0" w:rsidRDefault="00196895" w:rsidP="002C09AB">
            <w:pPr>
              <w:spacing w:after="0" w:line="240" w:lineRule="auto"/>
              <w:rPr>
                <w:rFonts w:cstheme="minorHAnsi"/>
                <w:sz w:val="18"/>
                <w:szCs w:val="18"/>
              </w:rPr>
            </w:pPr>
            <w:r w:rsidRPr="00292CB0">
              <w:rPr>
                <w:rFonts w:cstheme="minorHAnsi"/>
                <w:b/>
                <w:sz w:val="18"/>
                <w:szCs w:val="18"/>
                <w:u w:val="single"/>
              </w:rPr>
              <w:t>Spô</w:t>
            </w:r>
            <w:r w:rsidR="0010210D" w:rsidRPr="00292CB0">
              <w:rPr>
                <w:rFonts w:cstheme="minorHAnsi"/>
                <w:b/>
                <w:sz w:val="18"/>
                <w:szCs w:val="18"/>
                <w:u w:val="single"/>
              </w:rPr>
              <w:t>sob overenia</w:t>
            </w:r>
          </w:p>
          <w:p w14:paraId="5210D4DF" w14:textId="7C024CC7" w:rsidR="00196895" w:rsidRPr="00292CB0" w:rsidRDefault="00196895"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0B3AFD1C" w14:textId="77777777" w:rsidTr="00196895">
        <w:trPr>
          <w:trHeight w:val="284"/>
        </w:trPr>
        <w:tc>
          <w:tcPr>
            <w:tcW w:w="200" w:type="pct"/>
            <w:shd w:val="clear" w:color="auto" w:fill="FFFFFF" w:themeFill="background1"/>
            <w:vAlign w:val="center"/>
          </w:tcPr>
          <w:p w14:paraId="4606D4A6" w14:textId="0038FB6E"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6637553"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Súlad projektu so stratégiou CLLD</w:t>
            </w:r>
          </w:p>
          <w:p w14:paraId="1098EA04" w14:textId="77777777" w:rsidR="00196895" w:rsidRPr="00292CB0" w:rsidRDefault="00196895" w:rsidP="002C09A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5564E6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6B0AB309"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14835682"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D9A84FC"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BEC5D28"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5BECEC7"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40F7CE2"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2B4D6812" w14:textId="13169C27" w:rsidR="00196895" w:rsidRPr="00292CB0" w:rsidRDefault="00196895" w:rsidP="002C09A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9E56A1"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060623" w14:textId="1B3C9F56"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3860C29" w14:textId="685D0494" w:rsidR="00196895" w:rsidRPr="00292CB0" w:rsidRDefault="00196895" w:rsidP="002C09AB">
            <w:pPr>
              <w:spacing w:after="0" w:line="240" w:lineRule="auto"/>
              <w:rPr>
                <w:rFonts w:cstheme="minorHAnsi"/>
                <w:b/>
                <w:sz w:val="18"/>
                <w:szCs w:val="18"/>
                <w:u w:val="single"/>
              </w:rPr>
            </w:pPr>
            <w:r w:rsidRPr="00292CB0">
              <w:rPr>
                <w:rFonts w:cstheme="minorHAnsi"/>
                <w:b/>
                <w:sz w:val="18"/>
                <w:szCs w:val="18"/>
                <w:u w:val="single"/>
              </w:rPr>
              <w:t>Spô</w:t>
            </w:r>
            <w:r w:rsidR="0010210D" w:rsidRPr="00292CB0">
              <w:rPr>
                <w:rFonts w:cstheme="minorHAnsi"/>
                <w:b/>
                <w:sz w:val="18"/>
                <w:szCs w:val="18"/>
                <w:u w:val="single"/>
              </w:rPr>
              <w:t>sob overenia</w:t>
            </w:r>
          </w:p>
          <w:p w14:paraId="7BE7EB4E" w14:textId="71B70435" w:rsidR="00196895" w:rsidRPr="00292CB0" w:rsidRDefault="00196895"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770BEBE2" w14:textId="77777777" w:rsidTr="0046750F">
        <w:trPr>
          <w:trHeight w:val="284"/>
        </w:trPr>
        <w:tc>
          <w:tcPr>
            <w:tcW w:w="200" w:type="pct"/>
            <w:shd w:val="clear" w:color="auto" w:fill="FFFFFF" w:themeFill="background1"/>
            <w:vAlign w:val="center"/>
          </w:tcPr>
          <w:p w14:paraId="6FE1A09B" w14:textId="4C115046" w:rsidR="0046750F" w:rsidRPr="00292CB0" w:rsidRDefault="0046750F" w:rsidP="002C09AB">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5223BE71" w14:textId="77777777" w:rsidR="0046750F" w:rsidRPr="00292CB0" w:rsidRDefault="0046750F" w:rsidP="002C09AB">
            <w:pPr>
              <w:spacing w:after="0" w:line="240" w:lineRule="auto"/>
              <w:rPr>
                <w:rFonts w:cstheme="minorHAnsi"/>
                <w:b/>
                <w:sz w:val="18"/>
                <w:szCs w:val="18"/>
              </w:rPr>
            </w:pPr>
            <w:r w:rsidRPr="00292CB0">
              <w:rPr>
                <w:rFonts w:cstheme="minorHAnsi"/>
                <w:b/>
                <w:sz w:val="18"/>
                <w:szCs w:val="18"/>
              </w:rPr>
              <w:t>Počet pracovných miest</w:t>
            </w:r>
          </w:p>
          <w:p w14:paraId="404DD782" w14:textId="77777777" w:rsidR="0046750F" w:rsidRPr="00292CB0" w:rsidRDefault="0046750F" w:rsidP="002C09A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55163A2"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 xml:space="preserve">2 a viac pracovných úväzkov minimálne na 1 rok,  </w:t>
            </w:r>
          </w:p>
          <w:p w14:paraId="1E67E351"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 xml:space="preserve">1 a ½ pracovného úväzku  minimálne na 1 rok,  </w:t>
            </w:r>
          </w:p>
          <w:p w14:paraId="12886D60"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 xml:space="preserve">1 pracovný úväzok minimálne na 1 rok,  </w:t>
            </w:r>
          </w:p>
          <w:p w14:paraId="16D8B247"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lastRenderedPageBreak/>
              <w:t xml:space="preserve">½ pracovného úväzku minimálne na 1 rok,  </w:t>
            </w:r>
          </w:p>
          <w:p w14:paraId="123BFC54"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žiadateľ nevytvorí žiadny pracovný úväzok.</w:t>
            </w:r>
          </w:p>
          <w:p w14:paraId="224BCE47" w14:textId="77777777" w:rsidR="0046750F" w:rsidRPr="00292CB0" w:rsidRDefault="0046750F" w:rsidP="002C09AB">
            <w:pPr>
              <w:spacing w:after="0" w:line="240" w:lineRule="auto"/>
              <w:ind w:left="-11"/>
              <w:jc w:val="both"/>
              <w:rPr>
                <w:rFonts w:cstheme="minorHAnsi"/>
                <w:sz w:val="16"/>
                <w:szCs w:val="16"/>
              </w:rPr>
            </w:pPr>
          </w:p>
          <w:p w14:paraId="51353044" w14:textId="716C02CE" w:rsidR="0046750F" w:rsidRPr="00292CB0" w:rsidRDefault="0046750F" w:rsidP="002C09A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57C94AD" w14:textId="6EFA6F1B"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292CB0" w:rsidRDefault="0046750F"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musí byť s udržateľnosťou minimá</w:t>
            </w:r>
            <w:r w:rsidR="008C15CE" w:rsidRPr="00292CB0">
              <w:rPr>
                <w:rFonts w:asciiTheme="minorHAnsi" w:hAnsiTheme="minorHAnsi" w:cstheme="minorHAnsi"/>
                <w:color w:val="auto"/>
                <w:sz w:val="16"/>
                <w:szCs w:val="16"/>
              </w:rPr>
              <w:t xml:space="preserve">lne 1 rok. </w:t>
            </w:r>
          </w:p>
          <w:p w14:paraId="346DCA5B" w14:textId="122D1BBF" w:rsidR="0046750F" w:rsidRPr="00292CB0" w:rsidRDefault="0046750F"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E67837" w14:textId="608A1D65"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D42303" w14:textId="77777777" w:rsidR="0046750F" w:rsidRPr="00292CB0" w:rsidRDefault="0046750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B501444"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0A2636F1"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5A9D4E61" w14:textId="77777777" w:rsidR="0010210D" w:rsidRPr="00292CB0" w:rsidRDefault="0010210D" w:rsidP="002C09AB">
            <w:pPr>
              <w:spacing w:after="0" w:line="240" w:lineRule="auto"/>
              <w:rPr>
                <w:rFonts w:cstheme="minorHAnsi"/>
                <w:b/>
                <w:sz w:val="18"/>
                <w:szCs w:val="18"/>
                <w:u w:val="single"/>
              </w:rPr>
            </w:pPr>
            <w:r w:rsidRPr="00292CB0">
              <w:rPr>
                <w:rFonts w:cstheme="minorHAnsi"/>
                <w:b/>
                <w:sz w:val="18"/>
                <w:szCs w:val="18"/>
                <w:u w:val="single"/>
              </w:rPr>
              <w:t>Spôsob overenia</w:t>
            </w:r>
          </w:p>
          <w:p w14:paraId="58740C62" w14:textId="775EA5F2" w:rsidR="0046750F" w:rsidRPr="00292CB0" w:rsidRDefault="008C15CE"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 zmysle dokumentácie uvedenej v časti</w:t>
            </w:r>
            <w:r w:rsidR="0010210D" w:rsidRPr="00292CB0">
              <w:rPr>
                <w:rFonts w:cstheme="minorHAnsi"/>
                <w:sz w:val="16"/>
                <w:szCs w:val="16"/>
              </w:rPr>
              <w:t xml:space="preserve"> „Forma a spôsob preukázania splnenia kritéria“</w:t>
            </w:r>
          </w:p>
        </w:tc>
      </w:tr>
      <w:tr w:rsidR="00292CB0" w:rsidRPr="00292CB0"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292CB0" w:rsidRDefault="00C7370E" w:rsidP="00C7370E">
            <w:pPr>
              <w:spacing w:after="0" w:line="240" w:lineRule="auto"/>
              <w:rPr>
                <w:rFonts w:cstheme="minorHAnsi"/>
                <w:b/>
                <w:sz w:val="18"/>
                <w:szCs w:val="18"/>
              </w:rPr>
            </w:pPr>
            <w:r w:rsidRPr="00292CB0">
              <w:rPr>
                <w:rFonts w:cstheme="minorHAnsi"/>
                <w:b/>
                <w:sz w:val="22"/>
                <w:szCs w:val="22"/>
              </w:rPr>
              <w:lastRenderedPageBreak/>
              <w:t xml:space="preserve">VOLITEĽNÉ KRITÉRIA  - </w:t>
            </w:r>
            <w:r w:rsidRPr="00292CB0">
              <w:rPr>
                <w:rFonts w:cstheme="minorHAnsi"/>
                <w:b/>
                <w:sz w:val="22"/>
                <w:szCs w:val="22"/>
                <w:lang w:eastAsia="sk-SK"/>
              </w:rPr>
              <w:t>Oblasť 1:  Špecializovaná rastlinná výroba</w:t>
            </w:r>
          </w:p>
        </w:tc>
      </w:tr>
      <w:tr w:rsidR="00292CB0" w:rsidRPr="00292CB0" w14:paraId="725D77F8" w14:textId="77777777" w:rsidTr="00B30B20">
        <w:trPr>
          <w:trHeight w:val="284"/>
        </w:trPr>
        <w:tc>
          <w:tcPr>
            <w:tcW w:w="200" w:type="pct"/>
            <w:shd w:val="clear" w:color="auto" w:fill="FFF2CC" w:themeFill="accent4" w:themeFillTint="33"/>
          </w:tcPr>
          <w:p w14:paraId="783546A3" w14:textId="6A93AB8A" w:rsidR="00C7370E" w:rsidRPr="00292CB0" w:rsidRDefault="00C7370E" w:rsidP="00B608A8">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EE3C085" w14:textId="3E28B7C2" w:rsidR="00C7370E" w:rsidRPr="00292CB0" w:rsidRDefault="00C7370E" w:rsidP="00B608A8">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46E4DA2" w14:textId="77777777" w:rsidTr="0046750F">
        <w:trPr>
          <w:trHeight w:val="284"/>
        </w:trPr>
        <w:tc>
          <w:tcPr>
            <w:tcW w:w="200" w:type="pct"/>
            <w:shd w:val="clear" w:color="auto" w:fill="FFFFFF" w:themeFill="background1"/>
            <w:vAlign w:val="center"/>
          </w:tcPr>
          <w:p w14:paraId="6EF71BEB" w14:textId="01C68F52"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974E720"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Príspevok k hlavným cieľom PRV SR, </w:t>
            </w:r>
            <w:proofErr w:type="spellStart"/>
            <w:r w:rsidRPr="00292CB0">
              <w:rPr>
                <w:rFonts w:cstheme="minorHAnsi"/>
                <w:b/>
                <w:sz w:val="18"/>
                <w:szCs w:val="18"/>
              </w:rPr>
              <w:t>podopatrenie</w:t>
            </w:r>
            <w:proofErr w:type="spellEnd"/>
            <w:r w:rsidRPr="00292CB0">
              <w:rPr>
                <w:rFonts w:cstheme="minorHAnsi"/>
                <w:b/>
                <w:sz w:val="18"/>
                <w:szCs w:val="18"/>
              </w:rPr>
              <w:t xml:space="preserve"> 4.1</w:t>
            </w:r>
          </w:p>
          <w:p w14:paraId="54D382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A4B4C7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C22BA1"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75109F9E"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9C87254"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39D6B2CB"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95EB0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Pre definovaný  merateľný údaj (ukazovateľ) stanoví porovnávaciu bázu, napr. skutočnosť za rok  predchádzajúci podaniu </w:t>
            </w:r>
            <w:proofErr w:type="spellStart"/>
            <w:r w:rsidRPr="00292CB0">
              <w:rPr>
                <w:rFonts w:cstheme="minorHAnsi"/>
                <w:sz w:val="16"/>
                <w:szCs w:val="16"/>
              </w:rPr>
              <w:t>ŽoNFP</w:t>
            </w:r>
            <w:proofErr w:type="spellEnd"/>
            <w:r w:rsidRPr="00292CB0">
              <w:rPr>
                <w:rFonts w:cstheme="minorHAnsi"/>
                <w:sz w:val="16"/>
                <w:szCs w:val="16"/>
              </w:rPr>
              <w:t>.</w:t>
            </w:r>
          </w:p>
          <w:p w14:paraId="1E65C70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1922C6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D55A8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BE5BD7"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8F6F053" w14:textId="0DDE8DB8" w:rsidR="00C7370E" w:rsidRPr="00292CB0" w:rsidRDefault="00C7370E" w:rsidP="004800B7">
            <w:pPr>
              <w:pStyle w:val="Odsekzoznamu"/>
              <w:numPr>
                <w:ilvl w:val="0"/>
                <w:numId w:val="503"/>
              </w:numPr>
              <w:spacing w:after="0" w:line="240" w:lineRule="auto"/>
              <w:ind w:left="218" w:hanging="218"/>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7297A00F" w14:textId="77777777" w:rsidTr="00230AB1">
        <w:trPr>
          <w:trHeight w:val="284"/>
        </w:trPr>
        <w:tc>
          <w:tcPr>
            <w:tcW w:w="200" w:type="pct"/>
            <w:shd w:val="clear" w:color="auto" w:fill="FFFFFF" w:themeFill="background1"/>
            <w:vAlign w:val="center"/>
          </w:tcPr>
          <w:p w14:paraId="30448197" w14:textId="64B56C1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auto"/>
            <w:vAlign w:val="center"/>
          </w:tcPr>
          <w:p w14:paraId="679C214E" w14:textId="77777777" w:rsidR="00C7370E" w:rsidRPr="00292CB0" w:rsidRDefault="00C7370E" w:rsidP="00C7370E">
            <w:pPr>
              <w:spacing w:after="0" w:line="240" w:lineRule="auto"/>
              <w:jc w:val="both"/>
              <w:rPr>
                <w:rFonts w:cstheme="minorHAnsi"/>
                <w:b/>
                <w:sz w:val="18"/>
                <w:szCs w:val="18"/>
                <w:vertAlign w:val="superscript"/>
              </w:rPr>
            </w:pPr>
            <w:r w:rsidRPr="00292CB0">
              <w:rPr>
                <w:rFonts w:cstheme="minorHAnsi"/>
                <w:b/>
                <w:sz w:val="18"/>
                <w:szCs w:val="18"/>
              </w:rPr>
              <w:t>Projekt prispieva k zníženiu skleníkových plynov, predovšetkým metánu, sadzí a následne CO</w:t>
            </w:r>
            <w:r w:rsidRPr="00292CB0">
              <w:rPr>
                <w:rFonts w:cstheme="minorHAnsi"/>
                <w:b/>
                <w:sz w:val="18"/>
                <w:szCs w:val="18"/>
                <w:vertAlign w:val="superscript"/>
              </w:rPr>
              <w:t>2</w:t>
            </w:r>
          </w:p>
          <w:p w14:paraId="491C104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54A837B9" w14:textId="77777777" w:rsidR="00C7370E" w:rsidRPr="00292CB0" w:rsidRDefault="00C7370E" w:rsidP="004800B7">
            <w:pPr>
              <w:widowControl w:val="0"/>
              <w:numPr>
                <w:ilvl w:val="0"/>
                <w:numId w:val="162"/>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 xml:space="preserve">ak súčasťou investície je výroba energie pre vlastnú spotrebu investície prostredníctvom </w:t>
            </w:r>
            <w:proofErr w:type="spellStart"/>
            <w:r w:rsidRPr="00292CB0">
              <w:rPr>
                <w:rFonts w:cstheme="minorHAnsi"/>
                <w:sz w:val="16"/>
                <w:szCs w:val="16"/>
              </w:rPr>
              <w:t>fotovoltaických</w:t>
            </w:r>
            <w:proofErr w:type="spellEnd"/>
            <w:r w:rsidRPr="00292CB0">
              <w:rPr>
                <w:rFonts w:cstheme="minorHAnsi"/>
                <w:sz w:val="16"/>
                <w:szCs w:val="16"/>
              </w:rPr>
              <w:t xml:space="preserve"> panelov, veternej energie alebo bioplynu  resp. sú napojené na uvedené zdroje výroby energie,</w:t>
            </w:r>
          </w:p>
          <w:p w14:paraId="546E9131" w14:textId="77777777" w:rsidR="00C7370E" w:rsidRPr="00292CB0" w:rsidRDefault="00C7370E" w:rsidP="004800B7">
            <w:pPr>
              <w:widowControl w:val="0"/>
              <w:numPr>
                <w:ilvl w:val="0"/>
                <w:numId w:val="162"/>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30C4EE9A" w14:textId="77777777" w:rsidR="00C7370E" w:rsidRPr="00292CB0" w:rsidRDefault="00C7370E" w:rsidP="004800B7">
            <w:pPr>
              <w:widowControl w:val="0"/>
              <w:numPr>
                <w:ilvl w:val="0"/>
                <w:numId w:val="162"/>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292CB0" w:rsidRDefault="00C7370E" w:rsidP="00C7370E">
            <w:pPr>
              <w:pStyle w:val="Default"/>
              <w:keepLines/>
              <w:widowControl w:val="0"/>
              <w:ind w:left="22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09B88A5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0F5403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69E72A"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F2C53CC" w14:textId="24D5ED7B" w:rsidR="00C7370E" w:rsidRPr="00292CB0" w:rsidRDefault="00C7370E" w:rsidP="009F1D61">
            <w:pPr>
              <w:pStyle w:val="Odsekzoznamu"/>
              <w:numPr>
                <w:ilvl w:val="0"/>
                <w:numId w:val="98"/>
              </w:numPr>
              <w:spacing w:after="0" w:line="240" w:lineRule="auto"/>
              <w:ind w:left="212" w:hanging="212"/>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7E44F34" w14:textId="77777777" w:rsidTr="00230AB1">
        <w:trPr>
          <w:trHeight w:val="284"/>
        </w:trPr>
        <w:tc>
          <w:tcPr>
            <w:tcW w:w="200" w:type="pct"/>
            <w:shd w:val="clear" w:color="auto" w:fill="FFFFFF" w:themeFill="background1"/>
            <w:vAlign w:val="center"/>
          </w:tcPr>
          <w:p w14:paraId="460CE51A" w14:textId="29B8CE4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057721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Výstavba prístupových ciest, parkovísk, oplotenia a vonkaj</w:t>
            </w:r>
            <w:r w:rsidRPr="00292CB0">
              <w:rPr>
                <w:rFonts w:eastAsia="Times New Roman" w:cstheme="minorHAnsi"/>
                <w:b/>
                <w:sz w:val="18"/>
                <w:szCs w:val="18"/>
              </w:rPr>
              <w:t>šieho osvetlenia are</w:t>
            </w:r>
            <w:r w:rsidRPr="00292CB0">
              <w:rPr>
                <w:rFonts w:cstheme="minorHAnsi"/>
                <w:b/>
                <w:sz w:val="18"/>
                <w:szCs w:val="18"/>
              </w:rPr>
              <w:t>álu</w:t>
            </w:r>
          </w:p>
          <w:p w14:paraId="65BFFF98" w14:textId="77777777" w:rsidR="00C7370E" w:rsidRPr="00292CB0" w:rsidRDefault="00C7370E" w:rsidP="004800B7">
            <w:pPr>
              <w:pStyle w:val="Odsekzoznamu"/>
              <w:numPr>
                <w:ilvl w:val="0"/>
                <w:numId w:val="155"/>
              </w:numPr>
              <w:spacing w:after="0" w:line="240" w:lineRule="auto"/>
              <w:ind w:left="215" w:hanging="215"/>
              <w:jc w:val="both"/>
              <w:rPr>
                <w:rFonts w:cstheme="minorHAnsi"/>
                <w:sz w:val="16"/>
                <w:szCs w:val="16"/>
                <w:lang w:eastAsia="sk-SK"/>
              </w:rPr>
            </w:pPr>
            <w:r w:rsidRPr="00292CB0">
              <w:rPr>
                <w:rFonts w:cstheme="minorHAnsi"/>
                <w:sz w:val="16"/>
                <w:szCs w:val="16"/>
                <w:lang w:eastAsia="sk-SK"/>
              </w:rPr>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292CB0" w:rsidRDefault="00C7370E" w:rsidP="004800B7">
            <w:pPr>
              <w:pStyle w:val="Odsekzoznamu"/>
              <w:numPr>
                <w:ilvl w:val="0"/>
                <w:numId w:val="155"/>
              </w:numPr>
              <w:spacing w:after="0" w:line="240" w:lineRule="auto"/>
              <w:ind w:left="215" w:hanging="215"/>
              <w:jc w:val="both"/>
              <w:rPr>
                <w:rFonts w:cstheme="minorHAnsi"/>
                <w:sz w:val="16"/>
                <w:szCs w:val="16"/>
              </w:rPr>
            </w:pPr>
            <w:r w:rsidRPr="00292CB0">
              <w:rPr>
                <w:rFonts w:cstheme="minorHAnsi"/>
                <w:sz w:val="16"/>
                <w:szCs w:val="16"/>
              </w:rPr>
              <w:lastRenderedPageBreak/>
              <w:t>žiadateľ kritérium nesplnil.</w:t>
            </w:r>
          </w:p>
          <w:p w14:paraId="5B933037" w14:textId="3DE4B4A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2B19EBB" w14:textId="77777777" w:rsidR="00C7370E" w:rsidRPr="00292CB0" w:rsidRDefault="00C7370E" w:rsidP="004800B7">
            <w:pPr>
              <w:pStyle w:val="Odsekzoznamu"/>
              <w:numPr>
                <w:ilvl w:val="0"/>
                <w:numId w:val="156"/>
              </w:numPr>
              <w:spacing w:after="0" w:line="240" w:lineRule="auto"/>
              <w:ind w:left="215" w:hanging="215"/>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13EAC088" w14:textId="22A30BFA" w:rsidR="00C7370E" w:rsidRPr="00292CB0" w:rsidRDefault="00C7370E" w:rsidP="004800B7">
            <w:pPr>
              <w:pStyle w:val="Odsekzoznamu"/>
              <w:numPr>
                <w:ilvl w:val="0"/>
                <w:numId w:val="156"/>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w:t>
            </w:r>
          </w:p>
          <w:p w14:paraId="2FE8E85D" w14:textId="4604A40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064D8F7" w14:textId="11035BF8" w:rsidR="00C7370E" w:rsidRPr="00292CB0" w:rsidRDefault="00C7370E" w:rsidP="004800B7">
            <w:pPr>
              <w:pStyle w:val="Default"/>
              <w:keepLines/>
              <w:widowControl w:val="0"/>
              <w:numPr>
                <w:ilvl w:val="0"/>
                <w:numId w:val="23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197E5DB" w14:textId="77777777" w:rsidTr="00230AB1">
        <w:trPr>
          <w:trHeight w:val="284"/>
        </w:trPr>
        <w:tc>
          <w:tcPr>
            <w:tcW w:w="200" w:type="pct"/>
            <w:shd w:val="clear" w:color="auto" w:fill="FFFFFF" w:themeFill="background1"/>
            <w:vAlign w:val="center"/>
          </w:tcPr>
          <w:p w14:paraId="79B77E7E" w14:textId="5A793E3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9.</w:t>
            </w:r>
          </w:p>
        </w:tc>
        <w:tc>
          <w:tcPr>
            <w:tcW w:w="4800" w:type="pct"/>
            <w:shd w:val="clear" w:color="auto" w:fill="FFFFFF" w:themeFill="background1"/>
            <w:vAlign w:val="center"/>
          </w:tcPr>
          <w:p w14:paraId="410BB35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8ECDFD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253E1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70072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730C7C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2F1F758" w14:textId="73C33071"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 prípade, ak žiadateľ obhospodaroval minimálne 50 % pôdy v znevýhodnených oblastiach a/alebo v zraniteľných oblastiach, posúdenie sa v prípade podávania </w:t>
            </w:r>
            <w:proofErr w:type="spellStart"/>
            <w:r w:rsidRPr="00292CB0">
              <w:rPr>
                <w:rFonts w:cstheme="minorHAnsi"/>
                <w:sz w:val="16"/>
                <w:szCs w:val="16"/>
              </w:rPr>
              <w:t>ŽoNFP</w:t>
            </w:r>
            <w:proofErr w:type="spellEnd"/>
            <w:r w:rsidRPr="00292CB0">
              <w:rPr>
                <w:rFonts w:cstheme="minorHAnsi"/>
                <w:sz w:val="16"/>
                <w:szCs w:val="16"/>
              </w:rPr>
              <w:t xml:space="preserve"> preukáže na základe deklarovanej pôdy (uvedenej v podanej </w:t>
            </w:r>
            <w:proofErr w:type="spellStart"/>
            <w:r w:rsidRPr="00292CB0">
              <w:rPr>
                <w:rFonts w:cstheme="minorHAnsi"/>
                <w:sz w:val="16"/>
                <w:szCs w:val="16"/>
              </w:rPr>
              <w:t>ŽoNFP</w:t>
            </w:r>
            <w:proofErr w:type="spellEnd"/>
            <w:r w:rsidRPr="00292CB0">
              <w:rPr>
                <w:rFonts w:cstheme="minorHAnsi"/>
                <w:sz w:val="16"/>
                <w:szCs w:val="16"/>
              </w:rPr>
              <w:t xml:space="preserve">) v rámci žiadosti pre platbu SAPS resp. LFA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V prípade nedeklarovania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sa body nepridelia.</w:t>
            </w:r>
          </w:p>
          <w:p w14:paraId="67AA9E98" w14:textId="11BE49B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7930CD4" w14:textId="622D8BCC" w:rsidR="00C7370E" w:rsidRPr="00292CB0" w:rsidRDefault="00C7370E" w:rsidP="004800B7">
            <w:pPr>
              <w:pStyle w:val="Odsekzoznamu"/>
              <w:numPr>
                <w:ilvl w:val="0"/>
                <w:numId w:val="156"/>
              </w:numPr>
              <w:spacing w:after="0" w:line="240" w:lineRule="auto"/>
              <w:ind w:left="215" w:hanging="215"/>
              <w:jc w:val="both"/>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F5FF229" w14:textId="06D2AF14"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0B367B5" w14:textId="69ECBE8B"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5522CBB" w14:textId="22A4C431"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zraniteľných oblastí: nariadenie vlády SR č. 174/2017 Z. z.</w:t>
            </w:r>
          </w:p>
          <w:p w14:paraId="4458E6B7" w14:textId="56CE996E"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znevýhodnených oblastí: nariadenie vlády SR č. 75/2015 Z. z.</w:t>
            </w:r>
          </w:p>
        </w:tc>
      </w:tr>
      <w:tr w:rsidR="00292CB0" w:rsidRPr="00292CB0" w14:paraId="229E00E6" w14:textId="77777777" w:rsidTr="00501958">
        <w:trPr>
          <w:trHeight w:val="284"/>
        </w:trPr>
        <w:tc>
          <w:tcPr>
            <w:tcW w:w="200" w:type="pct"/>
            <w:shd w:val="clear" w:color="auto" w:fill="FFFFFF" w:themeFill="background1"/>
            <w:vAlign w:val="center"/>
          </w:tcPr>
          <w:p w14:paraId="58928F88" w14:textId="21D696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3CF6893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8FBB03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AA32922" w14:textId="7F2D63FB"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706DD551" w14:textId="48DC7EEC"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w:t>
            </w:r>
            <w:r w:rsidR="00EA75E8" w:rsidRPr="00292CB0">
              <w:rPr>
                <w:sz w:val="16"/>
                <w:szCs w:val="16"/>
              </w:rPr>
              <w:t xml:space="preserve"> už bola schválená</w:t>
            </w:r>
          </w:p>
          <w:p w14:paraId="71A05827" w14:textId="48FCA5F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F62C25C" w14:textId="0A1FE54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AC7165D" w14:textId="376582EB"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DBF12F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92D5B66" w14:textId="649B54CC"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6C51AB3" w14:textId="4AC416C4"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8" w:history="1">
              <w:r w:rsidRPr="00292CB0">
                <w:rPr>
                  <w:rStyle w:val="Hypertextovprepojenie"/>
                  <w:rFonts w:asciiTheme="minorHAnsi" w:hAnsiTheme="minorHAnsi" w:cstheme="minorHAnsi"/>
                  <w:color w:val="auto"/>
                  <w:sz w:val="16"/>
                  <w:szCs w:val="16"/>
                </w:rPr>
                <w:t>https://www.crz.gov.sk/</w:t>
              </w:r>
            </w:hyperlink>
          </w:p>
        </w:tc>
      </w:tr>
      <w:tr w:rsidR="00292CB0" w:rsidRPr="00292CB0" w14:paraId="5841B8E9" w14:textId="77777777" w:rsidTr="002A120B">
        <w:trPr>
          <w:trHeight w:val="284"/>
        </w:trPr>
        <w:tc>
          <w:tcPr>
            <w:tcW w:w="200" w:type="pct"/>
            <w:shd w:val="clear" w:color="auto" w:fill="FFFFFF" w:themeFill="background1"/>
            <w:vAlign w:val="center"/>
          </w:tcPr>
          <w:p w14:paraId="418505F4" w14:textId="30D3357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10DBAFF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56FAF8CA"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7527379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C8CB6B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4B0F28" w14:textId="41866832"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39148A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79DD1D6"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C87F965" w14:textId="4B79529C"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292CB0" w:rsidRDefault="00C7370E" w:rsidP="00C7370E">
            <w:pPr>
              <w:spacing w:after="0" w:line="240" w:lineRule="auto"/>
              <w:ind w:left="53"/>
              <w:jc w:val="both"/>
              <w:rPr>
                <w:rStyle w:val="markedcontent"/>
                <w:rFonts w:cstheme="minorHAnsi"/>
                <w:sz w:val="16"/>
                <w:szCs w:val="16"/>
              </w:rPr>
            </w:pPr>
          </w:p>
          <w:p w14:paraId="5D56839D"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5B03FC98"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2FE35E6" w14:textId="364D3C38"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2D669AD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14E1CCD3" w14:textId="36CFEA6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lastRenderedPageBreak/>
              <w:t>MAS stanoví body v prípade odpovede áno, aj v prípade odpovede nie.</w:t>
            </w:r>
          </w:p>
          <w:p w14:paraId="357B667D" w14:textId="0E5AC47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134E24" w14:textId="777128F2"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39D30EF"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68307D1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98E6EE9" w14:textId="67BFD6C0" w:rsidR="00C7370E" w:rsidRPr="00292CB0" w:rsidRDefault="00C7370E" w:rsidP="004800B7">
            <w:pPr>
              <w:pStyle w:val="Default"/>
              <w:keepLines/>
              <w:widowControl w:val="0"/>
              <w:numPr>
                <w:ilvl w:val="0"/>
                <w:numId w:val="256"/>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3C3D3D" w14:textId="77777777" w:rsidTr="002A120B">
        <w:trPr>
          <w:trHeight w:val="284"/>
        </w:trPr>
        <w:tc>
          <w:tcPr>
            <w:tcW w:w="200" w:type="pct"/>
            <w:shd w:val="clear" w:color="auto" w:fill="FFFFFF" w:themeFill="background1"/>
            <w:vAlign w:val="center"/>
          </w:tcPr>
          <w:p w14:paraId="230D2CC5" w14:textId="4FF3CD1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12.</w:t>
            </w:r>
          </w:p>
        </w:tc>
        <w:tc>
          <w:tcPr>
            <w:tcW w:w="4800" w:type="pct"/>
            <w:shd w:val="clear" w:color="auto" w:fill="FFFFFF" w:themeFill="background1"/>
            <w:vAlign w:val="center"/>
          </w:tcPr>
          <w:p w14:paraId="5F7D746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AE6C9E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FD3563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99EB399" w14:textId="77777777" w:rsidR="00C7370E" w:rsidRPr="00292CB0" w:rsidRDefault="00C7370E" w:rsidP="00C7370E">
            <w:pPr>
              <w:spacing w:after="0" w:line="240" w:lineRule="auto"/>
              <w:jc w:val="both"/>
              <w:rPr>
                <w:rFonts w:cstheme="minorHAnsi"/>
                <w:sz w:val="16"/>
                <w:szCs w:val="16"/>
              </w:rPr>
            </w:pPr>
          </w:p>
          <w:p w14:paraId="61A0681E"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685CE2F3" w14:textId="256F4C61"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BF37B45" w14:textId="193AC2D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6EF169" w14:textId="0FB13407"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59BFBB18"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6CF59B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36D2A8" w14:textId="6DC3800F" w:rsidR="00C7370E" w:rsidRPr="00292CB0" w:rsidRDefault="00C7370E" w:rsidP="004800B7">
            <w:pPr>
              <w:pStyle w:val="Default"/>
              <w:keepLines/>
              <w:widowControl w:val="0"/>
              <w:numPr>
                <w:ilvl w:val="0"/>
                <w:numId w:val="239"/>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541F489" w14:textId="77777777" w:rsidTr="002A120B">
        <w:trPr>
          <w:trHeight w:val="284"/>
        </w:trPr>
        <w:tc>
          <w:tcPr>
            <w:tcW w:w="200" w:type="pct"/>
            <w:shd w:val="clear" w:color="auto" w:fill="FFFFFF" w:themeFill="background1"/>
            <w:vAlign w:val="center"/>
          </w:tcPr>
          <w:p w14:paraId="79A6F763" w14:textId="7D91ADA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13.</w:t>
            </w:r>
          </w:p>
        </w:tc>
        <w:tc>
          <w:tcPr>
            <w:tcW w:w="4800" w:type="pct"/>
            <w:shd w:val="clear" w:color="auto" w:fill="FFFFFF" w:themeFill="background1"/>
            <w:vAlign w:val="center"/>
          </w:tcPr>
          <w:p w14:paraId="6E4EF19A"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659785DF"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00F7AFA1" w14:textId="77777777" w:rsidR="00C7370E" w:rsidRPr="00292CB0" w:rsidRDefault="00C7370E" w:rsidP="004800B7">
            <w:pPr>
              <w:pStyle w:val="Odsekzoznamu"/>
              <w:numPr>
                <w:ilvl w:val="0"/>
                <w:numId w:val="207"/>
              </w:numPr>
              <w:spacing w:after="0" w:line="240" w:lineRule="auto"/>
              <w:ind w:left="357" w:hanging="284"/>
              <w:rPr>
                <w:rFonts w:cstheme="minorHAnsi"/>
                <w:sz w:val="16"/>
                <w:szCs w:val="16"/>
              </w:rPr>
            </w:pPr>
            <w:r w:rsidRPr="00292CB0">
              <w:rPr>
                <w:rFonts w:cstheme="minorHAnsi"/>
                <w:sz w:val="16"/>
                <w:szCs w:val="16"/>
              </w:rPr>
              <w:t>áno</w:t>
            </w:r>
          </w:p>
          <w:p w14:paraId="201F716E" w14:textId="03B22CE5" w:rsidR="00C7370E" w:rsidRPr="00292CB0" w:rsidRDefault="00C7370E" w:rsidP="004800B7">
            <w:pPr>
              <w:pStyle w:val="Standard"/>
              <w:numPr>
                <w:ilvl w:val="0"/>
                <w:numId w:val="207"/>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714F4A12"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5C81EEB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F2796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1285F3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E7045F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43A2B24" w14:textId="77777777"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695E650" w14:textId="77777777"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56D82DC" w14:textId="47FA5116" w:rsidR="00C7370E" w:rsidRPr="00292CB0" w:rsidRDefault="00C7370E" w:rsidP="004800B7">
            <w:pPr>
              <w:pStyle w:val="Odsekzoznamu"/>
              <w:numPr>
                <w:ilvl w:val="0"/>
                <w:numId w:val="242"/>
              </w:numPr>
              <w:spacing w:after="0" w:line="240" w:lineRule="auto"/>
              <w:ind w:left="218" w:hanging="218"/>
              <w:jc w:val="both"/>
              <w:rPr>
                <w:rFonts w:cstheme="minorHAnsi"/>
                <w:b/>
                <w:sz w:val="18"/>
                <w:szCs w:val="18"/>
              </w:rPr>
            </w:pPr>
            <w:r w:rsidRPr="00292CB0">
              <w:rPr>
                <w:rFonts w:cstheme="minorHAnsi"/>
                <w:sz w:val="16"/>
                <w:szCs w:val="16"/>
              </w:rPr>
              <w:lastRenderedPageBreak/>
              <w:t>Oznámenie o registrácii prevádzkovateľa v ekologickej poľnohospodárskej výrobe</w:t>
            </w:r>
            <w:r w:rsidRPr="00292CB0">
              <w:rPr>
                <w:rFonts w:cstheme="minorHAnsi"/>
                <w:bCs/>
                <w:sz w:val="16"/>
                <w:szCs w:val="16"/>
              </w:rPr>
              <w:t xml:space="preserve"> - príloha na preukázanie splnenia kritéria musí  byť predložená riadne spolu so </w:t>
            </w:r>
            <w:proofErr w:type="spellStart"/>
            <w:r w:rsidRPr="00292CB0">
              <w:rPr>
                <w:rFonts w:cstheme="minorHAnsi"/>
                <w:bCs/>
                <w:sz w:val="16"/>
                <w:szCs w:val="16"/>
              </w:rPr>
              <w:t>ŽoNFP</w:t>
            </w:r>
            <w:proofErr w:type="spellEnd"/>
            <w:r w:rsidRPr="00292CB0">
              <w:rPr>
                <w:rFonts w:cstheme="minorHAnsi"/>
                <w:bCs/>
                <w:sz w:val="16"/>
                <w:szCs w:val="16"/>
              </w:rPr>
              <w:t xml:space="preserve">, resp. najneskôr ku dňu doplnenia chýbajúcich náležitostí na základe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MAS.V prípade predloženia prílohy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 xml:space="preserve"> v zmysle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 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32B38A71" w14:textId="77777777" w:rsidTr="006C2422">
        <w:trPr>
          <w:trHeight w:val="340"/>
        </w:trPr>
        <w:tc>
          <w:tcPr>
            <w:tcW w:w="5000" w:type="pct"/>
            <w:gridSpan w:val="2"/>
            <w:shd w:val="clear" w:color="auto" w:fill="auto"/>
            <w:vAlign w:val="center"/>
          </w:tcPr>
          <w:p w14:paraId="76338CF5" w14:textId="6606967E"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40734AC" w14:textId="77777777" w:rsidTr="006C2422">
        <w:trPr>
          <w:trHeight w:val="340"/>
        </w:trPr>
        <w:tc>
          <w:tcPr>
            <w:tcW w:w="5000" w:type="pct"/>
            <w:gridSpan w:val="2"/>
            <w:shd w:val="clear" w:color="auto" w:fill="auto"/>
            <w:vAlign w:val="center"/>
          </w:tcPr>
          <w:p w14:paraId="5A97FE64" w14:textId="1527BF9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46F6FFDD" w14:textId="77777777" w:rsidTr="00B30B20">
        <w:trPr>
          <w:trHeight w:val="340"/>
        </w:trPr>
        <w:tc>
          <w:tcPr>
            <w:tcW w:w="200" w:type="pct"/>
            <w:shd w:val="clear" w:color="auto" w:fill="FFF2CC" w:themeFill="accent4" w:themeFillTint="33"/>
          </w:tcPr>
          <w:p w14:paraId="5ADBE02C" w14:textId="5B6151F3"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1C2BDC5" w14:textId="15DBCE0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A99A86A" w14:textId="77777777" w:rsidTr="009649CB">
        <w:trPr>
          <w:trHeight w:val="340"/>
        </w:trPr>
        <w:tc>
          <w:tcPr>
            <w:tcW w:w="200" w:type="pct"/>
            <w:shd w:val="clear" w:color="auto" w:fill="FFFFFF" w:themeFill="background1"/>
            <w:vAlign w:val="center"/>
          </w:tcPr>
          <w:p w14:paraId="248DD4E8" w14:textId="1AC74BB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E8D608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20BDF17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31E53FD1"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42CE09BF"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7558AF89"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66532217"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3FF8E182" w14:textId="4DCF175C"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F00F8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9902C3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5DB370A" w14:textId="4D1BAAC4"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5DB4B09" w14:textId="12A00DB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90616A8" w14:textId="7E87021C"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C5B16D0" w14:textId="3E9D104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3D87049A" w14:textId="227407A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857708E" w14:textId="3611151D"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1DD873A" w14:textId="4F6F9C2A"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2B63539" w14:textId="77777777" w:rsidTr="00205BB5">
        <w:trPr>
          <w:trHeight w:val="340"/>
        </w:trPr>
        <w:tc>
          <w:tcPr>
            <w:tcW w:w="200" w:type="pct"/>
            <w:shd w:val="clear" w:color="auto" w:fill="FFFFFF" w:themeFill="background1"/>
            <w:vAlign w:val="center"/>
          </w:tcPr>
          <w:p w14:paraId="0537477F" w14:textId="73995EC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62DCC7E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AED9E4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18DD7D22" w14:textId="0CAE88D3"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výstavbu nových  a rekonštrukciu a modernizáciu ustajňovacích priestorov HD, </w:t>
            </w:r>
            <w:proofErr w:type="spellStart"/>
            <w:r w:rsidRPr="00292CB0">
              <w:rPr>
                <w:rFonts w:cstheme="minorHAnsi"/>
                <w:sz w:val="16"/>
                <w:szCs w:val="16"/>
              </w:rPr>
              <w:t>dojární</w:t>
            </w:r>
            <w:proofErr w:type="spellEnd"/>
            <w:r w:rsidRPr="00292CB0">
              <w:rPr>
                <w:rFonts w:cstheme="minorHAnsi"/>
                <w:sz w:val="16"/>
                <w:szCs w:val="16"/>
              </w:rPr>
              <w:t xml:space="preserve">, </w:t>
            </w:r>
            <w:proofErr w:type="spellStart"/>
            <w:r w:rsidRPr="00292CB0">
              <w:rPr>
                <w:rFonts w:cstheme="minorHAnsi"/>
                <w:sz w:val="16"/>
                <w:szCs w:val="16"/>
              </w:rPr>
              <w:t>ovčínov</w:t>
            </w:r>
            <w:proofErr w:type="spellEnd"/>
            <w:r w:rsidRPr="00292CB0">
              <w:rPr>
                <w:rFonts w:cstheme="minorHAnsi"/>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 </w:t>
            </w:r>
          </w:p>
          <w:p w14:paraId="04164072" w14:textId="44950686"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w:t>
            </w:r>
          </w:p>
          <w:p w14:paraId="64B306A4"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výstavba hnojných koncoviek, nákup alebo výstavba zariadení na skladovanie živočíšnych odpadov vrátene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w:t>
            </w:r>
          </w:p>
          <w:p w14:paraId="4312A861"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 stroje, náradie, automobily spojené so živočíšnou výrobou,</w:t>
            </w:r>
          </w:p>
          <w:p w14:paraId="3DD2732C"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ostatné nezaradené v písm. a) až d),</w:t>
            </w:r>
          </w:p>
          <w:p w14:paraId="4D9921F8"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žiadateľ kritérium nesplnil.</w:t>
            </w:r>
          </w:p>
          <w:p w14:paraId="0688006B" w14:textId="32A7842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lastRenderedPageBreak/>
              <w:t xml:space="preserve">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2A84CDE2" w14:textId="047EFE8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3DB15BE" w14:textId="77777777"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 xml:space="preserve">ozpočet projektu) </w:t>
            </w:r>
          </w:p>
          <w:p w14:paraId="7AC918FD" w14:textId="43E6AF4E"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7 - Popis projektu)</w:t>
            </w:r>
          </w:p>
          <w:p w14:paraId="27192DEE" w14:textId="0909027A"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Calibri"/>
                <w:bCs/>
                <w:sz w:val="16"/>
                <w:szCs w:val="16"/>
              </w:rPr>
              <w:t xml:space="preserve">Výpis z CEHZ o počte zvierat za predchádzajúce dva roky pred dátumom podania </w:t>
            </w:r>
            <w:proofErr w:type="spellStart"/>
            <w:r w:rsidRPr="00292CB0">
              <w:rPr>
                <w:rFonts w:cs="Calibri"/>
                <w:bCs/>
                <w:sz w:val="16"/>
                <w:szCs w:val="16"/>
              </w:rPr>
              <w:t>ŽoNFP</w:t>
            </w:r>
            <w:proofErr w:type="spellEnd"/>
            <w:r w:rsidRPr="00292CB0">
              <w:rPr>
                <w:rFonts w:cs="Calibri"/>
                <w:bCs/>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Dokument o počte zvierat z webového sídla: Centrálna evidencia hospodárskych zvierat k 31.12., roku predchádzajúcemu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B06C0C9" w14:textId="6131A3F1"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(v prípade, ak je projekt zameraný na chov včiel a drobného zvieratstva (VDJ))</w:t>
            </w:r>
          </w:p>
          <w:p w14:paraId="45F08C16" w14:textId="27E4DD0D"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56C727C9" w14:textId="2EC8D01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1885524" w14:textId="322FA06A"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06371BE0" w14:textId="128E05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C945CBB" w14:textId="1F472D2D" w:rsidR="00C7370E" w:rsidRPr="00292CB0" w:rsidRDefault="00C7370E" w:rsidP="000E4642">
            <w:pPr>
              <w:pStyle w:val="Default"/>
              <w:keepLines/>
              <w:widowControl w:val="0"/>
              <w:numPr>
                <w:ilvl w:val="0"/>
                <w:numId w:val="48"/>
              </w:numPr>
              <w:ind w:left="213" w:hanging="213"/>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Výpis z CEHZ o počte zvierat </w:t>
            </w:r>
            <w:r w:rsidRPr="00292CB0">
              <w:rPr>
                <w:rFonts w:asciiTheme="minorHAnsi" w:hAnsiTheme="minorHAnsi" w:cstheme="minorHAnsi"/>
                <w:color w:val="auto"/>
                <w:sz w:val="16"/>
                <w:szCs w:val="16"/>
              </w:rPr>
              <w:t xml:space="preserve">k 31.12., roku predchádzajúcemu podaniu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bCs/>
                <w:color w:val="auto"/>
                <w:sz w:val="16"/>
                <w:szCs w:val="16"/>
              </w:rPr>
              <w:t xml:space="preserve"> a/alebo v</w:t>
            </w:r>
            <w:r w:rsidRPr="00292CB0">
              <w:rPr>
                <w:rFonts w:asciiTheme="minorHAnsi" w:hAnsiTheme="minorHAnsi" w:cstheme="minorHAnsi"/>
                <w:color w:val="auto"/>
                <w:sz w:val="16"/>
                <w:szCs w:val="16"/>
              </w:rPr>
              <w:t>ýpis z CEHZ o počte včelstiev</w:t>
            </w:r>
            <w:r w:rsidRPr="00292CB0">
              <w:rPr>
                <w:rFonts w:asciiTheme="minorHAnsi" w:hAnsiTheme="minorHAnsi" w:cstheme="minorHAnsi"/>
                <w:bCs/>
                <w:color w:val="auto"/>
                <w:sz w:val="16"/>
                <w:szCs w:val="16"/>
              </w:rPr>
              <w:t xml:space="preserve">  - príloha na preukázanie splnenia kritéria musia byť predložená riadne spolu </w:t>
            </w:r>
            <w:r w:rsidRPr="00292CB0">
              <w:rPr>
                <w:rFonts w:asciiTheme="minorHAnsi" w:hAnsiTheme="minorHAnsi" w:cs="Calibri"/>
                <w:bCs/>
                <w:color w:val="auto"/>
                <w:sz w:val="16"/>
                <w:szCs w:val="16"/>
              </w:rPr>
              <w:t xml:space="preserve"> so </w:t>
            </w:r>
            <w:proofErr w:type="spellStart"/>
            <w:r w:rsidRPr="00292CB0">
              <w:rPr>
                <w:rFonts w:asciiTheme="minorHAnsi" w:hAnsiTheme="minorHAnsi" w:cs="Calibri"/>
                <w:bCs/>
                <w:color w:val="auto"/>
                <w:sz w:val="16"/>
                <w:szCs w:val="16"/>
              </w:rPr>
              <w:t>ŽoNFP</w:t>
            </w:r>
            <w:proofErr w:type="spellEnd"/>
            <w:r w:rsidRPr="00292CB0">
              <w:rPr>
                <w:rFonts w:asciiTheme="minorHAnsi" w:hAnsiTheme="minorHAnsi" w:cs="Calibri"/>
                <w:bCs/>
                <w:color w:val="auto"/>
                <w:sz w:val="16"/>
                <w:szCs w:val="16"/>
              </w:rPr>
              <w:t xml:space="preserve">, resp. najneskôr ku dňu doplnenia chýbajúcich náležitostí na základe prvej výzvy na doplnenie </w:t>
            </w:r>
            <w:proofErr w:type="spellStart"/>
            <w:r w:rsidRPr="00292CB0">
              <w:rPr>
                <w:rFonts w:asciiTheme="minorHAnsi" w:hAnsiTheme="minorHAnsi" w:cs="Calibri"/>
                <w:bCs/>
                <w:color w:val="auto"/>
                <w:sz w:val="16"/>
                <w:szCs w:val="16"/>
              </w:rPr>
              <w:t>ŽoNFP</w:t>
            </w:r>
            <w:proofErr w:type="spellEnd"/>
            <w:r w:rsidRPr="00292CB0">
              <w:rPr>
                <w:rFonts w:asciiTheme="minorHAnsi" w:hAnsiTheme="minorHAnsi" w:cs="Calibri"/>
                <w:bCs/>
                <w:color w:val="auto"/>
                <w:sz w:val="16"/>
                <w:szCs w:val="16"/>
              </w:rPr>
              <w:t xml:space="preserve"> zo strany príslušnej MAS.V prípade predloženia prílohy ku dňu doplnenia chýbajúcich náležitostí </w:t>
            </w:r>
            <w:proofErr w:type="spellStart"/>
            <w:r w:rsidRPr="00292CB0">
              <w:rPr>
                <w:rFonts w:asciiTheme="minorHAnsi" w:hAnsiTheme="minorHAnsi" w:cs="Calibri"/>
                <w:bCs/>
                <w:color w:val="auto"/>
                <w:sz w:val="16"/>
                <w:szCs w:val="16"/>
              </w:rPr>
              <w:t>ŽoNFP</w:t>
            </w:r>
            <w:proofErr w:type="spellEnd"/>
            <w:r w:rsidRPr="00292CB0">
              <w:rPr>
                <w:rFonts w:asciiTheme="minorHAnsi" w:hAnsiTheme="minorHAnsi" w:cs="Calibri"/>
                <w:bCs/>
                <w:color w:val="auto"/>
                <w:sz w:val="16"/>
                <w:szCs w:val="16"/>
              </w:rPr>
              <w:t xml:space="preserve"> v zmysle prvej výzvy na doplnenie </w:t>
            </w:r>
            <w:proofErr w:type="spellStart"/>
            <w:r w:rsidRPr="00292CB0">
              <w:rPr>
                <w:rFonts w:asciiTheme="minorHAnsi" w:hAnsiTheme="minorHAnsi" w:cs="Calibri"/>
                <w:bCs/>
                <w:color w:val="auto"/>
                <w:sz w:val="16"/>
                <w:szCs w:val="16"/>
              </w:rPr>
              <w:t>ŽoNFP</w:t>
            </w:r>
            <w:proofErr w:type="spellEnd"/>
            <w:r w:rsidRPr="00292CB0">
              <w:rPr>
                <w:rFonts w:asciiTheme="minorHAnsi" w:hAnsiTheme="minorHAnsi" w:cs="Calibri"/>
                <w:bCs/>
                <w:color w:val="auto"/>
                <w:sz w:val="16"/>
                <w:szCs w:val="16"/>
              </w:rPr>
              <w:t xml:space="preserve"> zo strany príslušnej MAS je možné, aby prílohy boli vypracované (podpísané) aj po termíne predloženia </w:t>
            </w:r>
            <w:proofErr w:type="spellStart"/>
            <w:r w:rsidRPr="00292CB0">
              <w:rPr>
                <w:rFonts w:asciiTheme="minorHAnsi" w:hAnsiTheme="minorHAnsi" w:cs="Calibri"/>
                <w:bCs/>
                <w:color w:val="auto"/>
                <w:sz w:val="16"/>
                <w:szCs w:val="16"/>
              </w:rPr>
              <w:t>ŽoNFP</w:t>
            </w:r>
            <w:proofErr w:type="spellEnd"/>
            <w:r w:rsidRPr="00292CB0">
              <w:rPr>
                <w:rFonts w:asciiTheme="minorHAnsi" w:hAnsiTheme="minorHAnsi" w:cs="Calibri"/>
                <w:bCs/>
                <w:color w:val="auto"/>
                <w:sz w:val="16"/>
                <w:szCs w:val="16"/>
              </w:rPr>
              <w:t xml:space="preserve">, najneskôr ku dňu doplnenia chýbajúcich náležitostí </w:t>
            </w:r>
            <w:proofErr w:type="spellStart"/>
            <w:r w:rsidRPr="00292CB0">
              <w:rPr>
                <w:rFonts w:asciiTheme="minorHAnsi" w:hAnsiTheme="minorHAnsi" w:cs="Calibri"/>
                <w:bCs/>
                <w:color w:val="auto"/>
                <w:sz w:val="16"/>
                <w:szCs w:val="16"/>
              </w:rPr>
              <w:t>ŽoNFP</w:t>
            </w:r>
            <w:proofErr w:type="spellEnd"/>
            <w:r w:rsidRPr="00292CB0">
              <w:rPr>
                <w:rFonts w:asciiTheme="minorHAnsi" w:hAnsiTheme="minorHAnsi" w:cs="Calibri"/>
                <w:bCs/>
                <w:color w:val="auto"/>
                <w:sz w:val="16"/>
                <w:szCs w:val="16"/>
              </w:rPr>
              <w:t>.</w:t>
            </w:r>
          </w:p>
        </w:tc>
      </w:tr>
      <w:tr w:rsidR="00292CB0" w:rsidRPr="00292CB0" w14:paraId="5AB28832" w14:textId="77777777" w:rsidTr="00205BB5">
        <w:trPr>
          <w:trHeight w:val="340"/>
        </w:trPr>
        <w:tc>
          <w:tcPr>
            <w:tcW w:w="200" w:type="pct"/>
            <w:shd w:val="clear" w:color="auto" w:fill="FFFFFF" w:themeFill="background1"/>
            <w:vAlign w:val="center"/>
          </w:tcPr>
          <w:p w14:paraId="3C39FFD7" w14:textId="45E420E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44E6348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4E7A8E3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4EAEA60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2430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620C2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1C781B9E" w14:textId="50E56AD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46C836C4"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6DC891B0" w14:textId="052E79AD"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289FDA1" w14:textId="25A990D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D42882D" w14:textId="480D802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AC354" w14:textId="01361D1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7053D22A" w14:textId="15EDD7DA"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0FD65B70" w14:textId="77777777" w:rsidTr="00205BB5">
        <w:trPr>
          <w:trHeight w:val="340"/>
        </w:trPr>
        <w:tc>
          <w:tcPr>
            <w:tcW w:w="200" w:type="pct"/>
            <w:shd w:val="clear" w:color="auto" w:fill="FFFFFF" w:themeFill="background1"/>
            <w:vAlign w:val="center"/>
          </w:tcPr>
          <w:p w14:paraId="5113081A" w14:textId="2D7726D0"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17C9479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1FCD55E9"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2365997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BBE6C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351D8BB"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5F4369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54DEB1E4"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E5B67C4"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3A8D8A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4F8BF0F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B3C600D" w14:textId="7543B45E"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3D8DEA" w14:textId="6987A25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430BDE" w14:textId="3EED0A6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9F5F77C" w14:textId="50C55B3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681779B" w14:textId="7048F9D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73C1174" w14:textId="77777777" w:rsidTr="00205BB5">
        <w:trPr>
          <w:trHeight w:val="340"/>
        </w:trPr>
        <w:tc>
          <w:tcPr>
            <w:tcW w:w="200" w:type="pct"/>
            <w:shd w:val="clear" w:color="auto" w:fill="FFFFFF" w:themeFill="background1"/>
            <w:vAlign w:val="center"/>
          </w:tcPr>
          <w:p w14:paraId="36C8FAC6" w14:textId="3EEFC0D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66FF553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6C74162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3C83092C"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2 a viac pracovných úväzkov minimálne na 1 rok,  </w:t>
            </w:r>
          </w:p>
          <w:p w14:paraId="0A03B494"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1 a ½ pracovného úväzku  minimálne na 1 rok,  </w:t>
            </w:r>
          </w:p>
          <w:p w14:paraId="4B335234"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1 pracovný úväzok minimálne na 1 rok,  </w:t>
            </w:r>
          </w:p>
          <w:p w14:paraId="0AE576D3"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½ pracovného úväzku minimálne na 1 rok,  </w:t>
            </w:r>
          </w:p>
          <w:p w14:paraId="200C3FA4"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lastRenderedPageBreak/>
              <w:t>žiadateľ nevytvorí žiadny pracovný úväzok.</w:t>
            </w:r>
          </w:p>
          <w:p w14:paraId="10F238E5" w14:textId="77777777" w:rsidR="00C7370E" w:rsidRPr="00292CB0" w:rsidRDefault="00C7370E" w:rsidP="00C7370E">
            <w:pPr>
              <w:spacing w:after="0" w:line="240" w:lineRule="auto"/>
              <w:ind w:left="-11"/>
              <w:jc w:val="both"/>
              <w:rPr>
                <w:rFonts w:cstheme="minorHAnsi"/>
                <w:sz w:val="16"/>
                <w:szCs w:val="16"/>
              </w:rPr>
            </w:pPr>
          </w:p>
          <w:p w14:paraId="377D53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A530606"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8F72232" w14:textId="513B02B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7B97820" w14:textId="3729DD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8AC334"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06F53A4"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9E8ABCB" w14:textId="557D9BD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0205955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62CFEE9" w14:textId="25BBBE1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 xml:space="preserve">VOLITEĽNÉ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6339FFD9" w14:textId="77777777" w:rsidTr="00B30B20">
        <w:trPr>
          <w:trHeight w:val="340"/>
        </w:trPr>
        <w:tc>
          <w:tcPr>
            <w:tcW w:w="200" w:type="pct"/>
            <w:shd w:val="clear" w:color="auto" w:fill="FFF2CC" w:themeFill="accent4" w:themeFillTint="33"/>
          </w:tcPr>
          <w:p w14:paraId="08D4AE95" w14:textId="352E2DA4"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6D940969" w14:textId="79033C33"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17A2BC7" w14:textId="77777777" w:rsidTr="00205BB5">
        <w:trPr>
          <w:trHeight w:val="340"/>
        </w:trPr>
        <w:tc>
          <w:tcPr>
            <w:tcW w:w="200" w:type="pct"/>
            <w:shd w:val="clear" w:color="auto" w:fill="FFFFFF" w:themeFill="background1"/>
            <w:vAlign w:val="center"/>
          </w:tcPr>
          <w:p w14:paraId="4A577C27" w14:textId="4E9DBE7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17EB7F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4075B95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1977C1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B8096B0"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2F219BFB"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3769AEF2"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C694DAE"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1ED60F4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Pre definovaný  merateľný údaj (ukazovateľ) stanoví porovnávaciu bázu, napr. skutočnosť za rok  predchádzajúci podaniu </w:t>
            </w:r>
            <w:proofErr w:type="spellStart"/>
            <w:r w:rsidRPr="00292CB0">
              <w:rPr>
                <w:rFonts w:cstheme="minorHAnsi"/>
                <w:sz w:val="16"/>
                <w:szCs w:val="16"/>
              </w:rPr>
              <w:t>ŽoNFP</w:t>
            </w:r>
            <w:proofErr w:type="spellEnd"/>
            <w:r w:rsidRPr="00292CB0">
              <w:rPr>
                <w:rFonts w:cstheme="minorHAnsi"/>
                <w:sz w:val="16"/>
                <w:szCs w:val="16"/>
              </w:rPr>
              <w:t>.</w:t>
            </w:r>
          </w:p>
          <w:p w14:paraId="469B25D1" w14:textId="209B81A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9069B44" w14:textId="67CB32D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06ECF15" w14:textId="3EE652C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5D2760" w14:textId="1DC9844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C1E4FA" w14:textId="3121FF8F"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38D517D" w14:textId="77777777" w:rsidTr="00205BB5">
        <w:trPr>
          <w:trHeight w:val="340"/>
        </w:trPr>
        <w:tc>
          <w:tcPr>
            <w:tcW w:w="200" w:type="pct"/>
            <w:shd w:val="clear" w:color="auto" w:fill="FFFFFF" w:themeFill="background1"/>
            <w:vAlign w:val="center"/>
          </w:tcPr>
          <w:p w14:paraId="4337C4B9" w14:textId="0D2ABB8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28AF9DA7" w14:textId="38DE973B"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933D7B" w14:textId="592CD9E2" w:rsidR="00C7370E" w:rsidRPr="00292CB0" w:rsidRDefault="00C7370E" w:rsidP="00C7370E">
            <w:pPr>
              <w:spacing w:after="0" w:line="240" w:lineRule="auto"/>
              <w:rPr>
                <w:rFonts w:cstheme="minorHAnsi"/>
                <w:sz w:val="18"/>
                <w:szCs w:val="18"/>
              </w:rPr>
            </w:pPr>
            <w:r w:rsidRPr="00292CB0">
              <w:rPr>
                <w:rFonts w:cstheme="minorHAnsi"/>
                <w:sz w:val="18"/>
                <w:szCs w:val="18"/>
              </w:rPr>
              <w:t>Žiadateľ obhospodaroval minimálne 50 % pôdy v znevýhodnených oblastiach a/alebo v zraniteľných oblastiach</w:t>
            </w:r>
          </w:p>
          <w:p w14:paraId="5EAA67D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4A5F240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EF6413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082FB9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V prípade, ak žiadateľ obhospodaroval minimálne 50 % pôdy v znevýhodnených oblastiach a/alebo v zraniteľných oblastiach, posúdenie sa v prípade podávania </w:t>
            </w:r>
            <w:proofErr w:type="spellStart"/>
            <w:r w:rsidRPr="00292CB0">
              <w:rPr>
                <w:rFonts w:cstheme="minorHAnsi"/>
                <w:sz w:val="16"/>
                <w:szCs w:val="16"/>
              </w:rPr>
              <w:t>ŽoNFP</w:t>
            </w:r>
            <w:proofErr w:type="spellEnd"/>
            <w:r w:rsidRPr="00292CB0">
              <w:rPr>
                <w:rFonts w:cstheme="minorHAnsi"/>
                <w:sz w:val="16"/>
                <w:szCs w:val="16"/>
              </w:rPr>
              <w:t xml:space="preserve"> preukáže na základe deklarovanej pôdy (uvedenej v podanej </w:t>
            </w:r>
            <w:proofErr w:type="spellStart"/>
            <w:r w:rsidRPr="00292CB0">
              <w:rPr>
                <w:rFonts w:cstheme="minorHAnsi"/>
                <w:sz w:val="16"/>
                <w:szCs w:val="16"/>
              </w:rPr>
              <w:t>ŽoNFP</w:t>
            </w:r>
            <w:proofErr w:type="spellEnd"/>
            <w:r w:rsidRPr="00292CB0">
              <w:rPr>
                <w:rFonts w:cstheme="minorHAnsi"/>
                <w:sz w:val="16"/>
                <w:szCs w:val="16"/>
              </w:rPr>
              <w:t xml:space="preserve">) v rámci žiadosti pre platbu SAPS resp. LFA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V prípade nedeklarovania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sa body nepridelia.</w:t>
            </w:r>
          </w:p>
          <w:p w14:paraId="29DB607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011BF20" w14:textId="5CFE338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23DE2A69" w14:textId="77777777" w:rsidR="00C7370E" w:rsidRPr="00292CB0" w:rsidRDefault="00C7370E" w:rsidP="009F1D61">
            <w:pPr>
              <w:pStyle w:val="Odsekzoznamu"/>
              <w:numPr>
                <w:ilvl w:val="0"/>
                <w:numId w:val="98"/>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D0DB452"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1CB6DC7" w14:textId="77777777" w:rsidR="00C7370E" w:rsidRPr="00292CB0" w:rsidRDefault="00C7370E" w:rsidP="004800B7">
            <w:pPr>
              <w:pStyle w:val="Odsekzoznamu"/>
              <w:numPr>
                <w:ilvl w:val="0"/>
                <w:numId w:val="415"/>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43F49C7" w14:textId="77777777" w:rsidR="00C7370E" w:rsidRPr="00292CB0" w:rsidRDefault="00C7370E" w:rsidP="004800B7">
            <w:pPr>
              <w:pStyle w:val="Odsekzoznamu"/>
              <w:numPr>
                <w:ilvl w:val="0"/>
                <w:numId w:val="415"/>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1DB8BF3D" w14:textId="1F1EB77D" w:rsidR="00C7370E" w:rsidRPr="00292CB0" w:rsidRDefault="00C7370E" w:rsidP="004800B7">
            <w:pPr>
              <w:pStyle w:val="Odsekzoznamu"/>
              <w:numPr>
                <w:ilvl w:val="0"/>
                <w:numId w:val="415"/>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778B1456" w14:textId="77777777" w:rsidTr="00205BB5">
        <w:trPr>
          <w:trHeight w:val="340"/>
        </w:trPr>
        <w:tc>
          <w:tcPr>
            <w:tcW w:w="200" w:type="pct"/>
            <w:shd w:val="clear" w:color="auto" w:fill="FFFFFF" w:themeFill="background1"/>
            <w:vAlign w:val="center"/>
          </w:tcPr>
          <w:p w14:paraId="5FA9F3CF" w14:textId="19098F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8.</w:t>
            </w:r>
          </w:p>
        </w:tc>
        <w:tc>
          <w:tcPr>
            <w:tcW w:w="4800" w:type="pct"/>
            <w:shd w:val="clear" w:color="auto" w:fill="FFFFFF" w:themeFill="background1"/>
            <w:vAlign w:val="center"/>
          </w:tcPr>
          <w:p w14:paraId="45A7674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4230FAA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6C0CFB43" w14:textId="4BA16B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49101953" w14:textId="0AE89433"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 xml:space="preserve">, </w:t>
            </w:r>
            <w:r w:rsidR="00EA75E8" w:rsidRPr="00292CB0">
              <w:rPr>
                <w:sz w:val="16"/>
                <w:szCs w:val="16"/>
              </w:rPr>
              <w:t xml:space="preserve"> už bola schválená</w:t>
            </w:r>
          </w:p>
          <w:p w14:paraId="197F5CE6" w14:textId="1F47A5D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1BA604"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BCC5B7" w14:textId="1CF99CB6"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947160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AA8A34B" w14:textId="07AB75E4" w:rsidR="00C7370E" w:rsidRPr="00292CB0" w:rsidRDefault="00C7370E" w:rsidP="004800B7">
            <w:pPr>
              <w:pStyle w:val="Default"/>
              <w:keepLines/>
              <w:widowControl w:val="0"/>
              <w:numPr>
                <w:ilvl w:val="0"/>
                <w:numId w:val="156"/>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CDE4F09" w14:textId="1E8EBB16" w:rsidR="00C7370E" w:rsidRPr="00292CB0" w:rsidRDefault="00C7370E" w:rsidP="004800B7">
            <w:pPr>
              <w:pStyle w:val="Default"/>
              <w:keepLines/>
              <w:widowControl w:val="0"/>
              <w:numPr>
                <w:ilvl w:val="0"/>
                <w:numId w:val="156"/>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9" w:history="1">
              <w:r w:rsidRPr="00292CB0">
                <w:rPr>
                  <w:rStyle w:val="Hypertextovprepojenie"/>
                  <w:rFonts w:asciiTheme="minorHAnsi" w:hAnsiTheme="minorHAnsi" w:cstheme="minorHAnsi"/>
                  <w:color w:val="auto"/>
                  <w:sz w:val="16"/>
                  <w:szCs w:val="16"/>
                </w:rPr>
                <w:t>https://www.crz.gov.sk/</w:t>
              </w:r>
            </w:hyperlink>
          </w:p>
        </w:tc>
      </w:tr>
      <w:tr w:rsidR="00292CB0" w:rsidRPr="00292CB0" w14:paraId="7194CE99" w14:textId="77777777" w:rsidTr="00205BB5">
        <w:trPr>
          <w:trHeight w:val="340"/>
        </w:trPr>
        <w:tc>
          <w:tcPr>
            <w:tcW w:w="200" w:type="pct"/>
            <w:shd w:val="clear" w:color="auto" w:fill="FFFFFF" w:themeFill="background1"/>
            <w:vAlign w:val="center"/>
          </w:tcPr>
          <w:p w14:paraId="0EBB1E68" w14:textId="76CFEC39"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4603A27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008425B5"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68A751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5EB465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DF6866B"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58F98C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00E5D9D3"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0CE235F8"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292CB0" w:rsidRDefault="00C7370E" w:rsidP="00C7370E">
            <w:pPr>
              <w:spacing w:after="0" w:line="240" w:lineRule="auto"/>
              <w:ind w:left="53"/>
              <w:jc w:val="both"/>
              <w:rPr>
                <w:rStyle w:val="markedcontent"/>
                <w:rFonts w:cstheme="minorHAnsi"/>
                <w:sz w:val="16"/>
                <w:szCs w:val="16"/>
              </w:rPr>
            </w:pPr>
          </w:p>
          <w:p w14:paraId="54750CA8"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9735EAD"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A03DDE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165A71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480A318" w14:textId="19E99B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5FD9EB1" w14:textId="4D03B2D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9DE64F" w14:textId="1695F9E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FC4715"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71495D2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543B572" w14:textId="0A6D0AC4" w:rsidR="00C7370E" w:rsidRPr="00292CB0" w:rsidRDefault="00C7370E" w:rsidP="004800B7">
            <w:pPr>
              <w:pStyle w:val="Default"/>
              <w:keepLines/>
              <w:widowControl w:val="0"/>
              <w:numPr>
                <w:ilvl w:val="0"/>
                <w:numId w:val="241"/>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C8E609" w14:textId="77777777" w:rsidTr="00D56790">
        <w:trPr>
          <w:trHeight w:val="340"/>
        </w:trPr>
        <w:tc>
          <w:tcPr>
            <w:tcW w:w="200" w:type="pct"/>
            <w:shd w:val="clear" w:color="auto" w:fill="FFFFFF" w:themeFill="background1"/>
            <w:vAlign w:val="center"/>
          </w:tcPr>
          <w:p w14:paraId="7DFB7061" w14:textId="0340274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5EB99965"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113E99A0"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2998521D" w14:textId="77777777" w:rsidR="00C7370E" w:rsidRPr="00292CB0" w:rsidRDefault="00C7370E" w:rsidP="004800B7">
            <w:pPr>
              <w:pStyle w:val="Odsekzoznamu"/>
              <w:numPr>
                <w:ilvl w:val="0"/>
                <w:numId w:val="207"/>
              </w:numPr>
              <w:spacing w:after="0" w:line="240" w:lineRule="auto"/>
              <w:ind w:left="357" w:hanging="284"/>
              <w:rPr>
                <w:rFonts w:cstheme="minorHAnsi"/>
                <w:sz w:val="16"/>
                <w:szCs w:val="16"/>
              </w:rPr>
            </w:pPr>
            <w:r w:rsidRPr="00292CB0">
              <w:rPr>
                <w:rFonts w:cstheme="minorHAnsi"/>
                <w:sz w:val="16"/>
                <w:szCs w:val="16"/>
              </w:rPr>
              <w:t>áno</w:t>
            </w:r>
          </w:p>
          <w:p w14:paraId="45622928" w14:textId="017C7649" w:rsidR="00C7370E" w:rsidRPr="00292CB0" w:rsidRDefault="00C7370E" w:rsidP="004800B7">
            <w:pPr>
              <w:pStyle w:val="Standard"/>
              <w:numPr>
                <w:ilvl w:val="0"/>
                <w:numId w:val="207"/>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61D1B294"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68A7FD1E" w14:textId="5011263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BAF4BD" w14:textId="166CC7D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DAA047" w14:textId="1169069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5EF112E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lastRenderedPageBreak/>
              <w:t xml:space="preserve">Spôsob overenia </w:t>
            </w:r>
          </w:p>
          <w:p w14:paraId="1029A93C" w14:textId="31479549"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94E1899" w14:textId="4291D7E3"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4550047C" w14:textId="4B625D21" w:rsidR="00C7370E" w:rsidRPr="00292CB0" w:rsidRDefault="00C7370E" w:rsidP="004800B7">
            <w:pPr>
              <w:pStyle w:val="Odsekzoznamu"/>
              <w:numPr>
                <w:ilvl w:val="0"/>
                <w:numId w:val="257"/>
              </w:numPr>
              <w:spacing w:after="0" w:line="240" w:lineRule="auto"/>
              <w:ind w:left="213" w:hanging="213"/>
              <w:jc w:val="both"/>
              <w:rPr>
                <w:rFonts w:cstheme="minorHAnsi"/>
                <w:bCs/>
                <w:sz w:val="16"/>
                <w:szCs w:val="16"/>
              </w:rPr>
            </w:pPr>
            <w:r w:rsidRPr="00292CB0">
              <w:rPr>
                <w:rFonts w:cstheme="minorHAnsi"/>
                <w:sz w:val="16"/>
                <w:szCs w:val="16"/>
              </w:rPr>
              <w:t>Oznámenie o registrácii prevádzkovateľa v ekologickej poľnohospodárskej výrobe</w:t>
            </w:r>
            <w:r w:rsidRPr="00292CB0">
              <w:rPr>
                <w:rFonts w:cstheme="minorHAnsi"/>
                <w:bCs/>
                <w:sz w:val="16"/>
                <w:szCs w:val="16"/>
              </w:rPr>
              <w:t xml:space="preserve"> za predchádzajúce dva roky pred dátumom podania </w:t>
            </w:r>
            <w:proofErr w:type="spellStart"/>
            <w:r w:rsidRPr="00292CB0">
              <w:rPr>
                <w:rFonts w:cstheme="minorHAnsi"/>
                <w:bCs/>
                <w:sz w:val="16"/>
                <w:szCs w:val="16"/>
              </w:rPr>
              <w:t>ŽoNFP</w:t>
            </w:r>
            <w:proofErr w:type="spellEnd"/>
            <w:r w:rsidRPr="00292CB0">
              <w:rPr>
                <w:rFonts w:cstheme="minorHAnsi"/>
                <w:bCs/>
                <w:sz w:val="16"/>
                <w:szCs w:val="16"/>
              </w:rPr>
              <w:t xml:space="preserve"> - príloha na preukázanie splnenia kritéria musí byť predložená riadne spolu so </w:t>
            </w:r>
            <w:proofErr w:type="spellStart"/>
            <w:r w:rsidRPr="00292CB0">
              <w:rPr>
                <w:rFonts w:cstheme="minorHAnsi"/>
                <w:bCs/>
                <w:sz w:val="16"/>
                <w:szCs w:val="16"/>
              </w:rPr>
              <w:t>ŽoNFP</w:t>
            </w:r>
            <w:proofErr w:type="spellEnd"/>
            <w:r w:rsidRPr="00292CB0">
              <w:rPr>
                <w:rFonts w:cstheme="minorHAnsi"/>
                <w:bCs/>
                <w:sz w:val="16"/>
                <w:szCs w:val="16"/>
              </w:rPr>
              <w:t xml:space="preserve">, resp. najneskôr ku dňu doplnenia chýbajúcich náležitostí na základe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MAS.V prípade predloženia prílohy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 xml:space="preserve"> v zmysle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 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3302313A" w14:textId="77777777" w:rsidTr="00D56790">
        <w:trPr>
          <w:trHeight w:val="340"/>
        </w:trPr>
        <w:tc>
          <w:tcPr>
            <w:tcW w:w="200" w:type="pct"/>
            <w:shd w:val="clear" w:color="auto" w:fill="FFFFFF" w:themeFill="background1"/>
            <w:vAlign w:val="center"/>
          </w:tcPr>
          <w:p w14:paraId="4D05AF3A" w14:textId="326288F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7065332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567EB3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7BF4E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141FFEE" w14:textId="77777777" w:rsidR="00C7370E" w:rsidRPr="00292CB0" w:rsidRDefault="00C7370E" w:rsidP="00C7370E">
            <w:pPr>
              <w:spacing w:after="0" w:line="240" w:lineRule="auto"/>
              <w:jc w:val="both"/>
              <w:rPr>
                <w:rFonts w:cstheme="minorHAnsi"/>
                <w:sz w:val="16"/>
                <w:szCs w:val="16"/>
              </w:rPr>
            </w:pPr>
          </w:p>
          <w:p w14:paraId="4C042068"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555C128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1DAF99D" w14:textId="3A1D877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F144FED" w14:textId="1AF81E9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03B5608F"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E61B0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1F9B0D9" w14:textId="25B0DF76" w:rsidR="00C7370E" w:rsidRPr="00292CB0" w:rsidRDefault="00C7370E" w:rsidP="004800B7">
            <w:pPr>
              <w:pStyle w:val="Odsekzoznamu"/>
              <w:numPr>
                <w:ilvl w:val="0"/>
                <w:numId w:val="243"/>
              </w:numPr>
              <w:spacing w:after="0" w:line="240" w:lineRule="auto"/>
              <w:ind w:left="218" w:hanging="218"/>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1F464D2" w14:textId="77777777" w:rsidTr="00AC636D">
        <w:trPr>
          <w:trHeight w:val="340"/>
        </w:trPr>
        <w:tc>
          <w:tcPr>
            <w:tcW w:w="5000" w:type="pct"/>
            <w:gridSpan w:val="2"/>
            <w:shd w:val="clear" w:color="auto" w:fill="auto"/>
            <w:vAlign w:val="center"/>
          </w:tcPr>
          <w:p w14:paraId="593F718F" w14:textId="6F1BE988"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AF17BC" w14:textId="77777777" w:rsidTr="00AC636D">
        <w:trPr>
          <w:trHeight w:val="340"/>
        </w:trPr>
        <w:tc>
          <w:tcPr>
            <w:tcW w:w="5000" w:type="pct"/>
            <w:gridSpan w:val="2"/>
            <w:shd w:val="clear" w:color="auto" w:fill="auto"/>
            <w:vAlign w:val="center"/>
          </w:tcPr>
          <w:p w14:paraId="7F7D86F3" w14:textId="7E0CC12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292CB0" w:rsidRDefault="00C7370E" w:rsidP="00C7370E">
            <w:pPr>
              <w:spacing w:after="0" w:line="240" w:lineRule="auto"/>
              <w:rPr>
                <w:rFonts w:cstheme="minorHAnsi"/>
                <w:b/>
                <w:i/>
                <w:sz w:val="16"/>
                <w:szCs w:val="16"/>
              </w:rPr>
            </w:pPr>
            <w:r w:rsidRPr="00292CB0">
              <w:rPr>
                <w:rFonts w:cstheme="minorHAnsi"/>
                <w:b/>
                <w:sz w:val="22"/>
                <w:szCs w:val="22"/>
              </w:rPr>
              <w:t xml:space="preserve">POVINNÉ KRITÉRIA - </w:t>
            </w:r>
            <w:r w:rsidRPr="00292CB0">
              <w:rPr>
                <w:rFonts w:cstheme="minorHAnsi"/>
                <w:b/>
                <w:sz w:val="22"/>
                <w:szCs w:val="22"/>
                <w:lang w:eastAsia="sk-SK"/>
              </w:rPr>
              <w:t xml:space="preserve">Oblasť 3: </w:t>
            </w:r>
            <w:r w:rsidRPr="00292CB0">
              <w:rPr>
                <w:rFonts w:cstheme="minorHAnsi"/>
                <w:b/>
                <w:sz w:val="22"/>
                <w:szCs w:val="22"/>
              </w:rPr>
              <w:t>Zlepšenie využívania závlah (zavlažovanie)</w:t>
            </w:r>
          </w:p>
        </w:tc>
      </w:tr>
      <w:tr w:rsidR="00292CB0" w:rsidRPr="00292CB0" w14:paraId="050A4101" w14:textId="77777777" w:rsidTr="00B30B20">
        <w:trPr>
          <w:trHeight w:val="284"/>
        </w:trPr>
        <w:tc>
          <w:tcPr>
            <w:tcW w:w="200" w:type="pct"/>
            <w:shd w:val="clear" w:color="auto" w:fill="FFF2CC" w:themeFill="accent4" w:themeFillTint="33"/>
          </w:tcPr>
          <w:p w14:paraId="50CC7787" w14:textId="6D803FF5"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F77E148" w14:textId="361041F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3F09B4B" w14:textId="77777777" w:rsidTr="00D56790">
        <w:trPr>
          <w:trHeight w:val="284"/>
        </w:trPr>
        <w:tc>
          <w:tcPr>
            <w:tcW w:w="200" w:type="pct"/>
            <w:shd w:val="clear" w:color="auto" w:fill="FFFFFF" w:themeFill="background1"/>
            <w:vAlign w:val="center"/>
          </w:tcPr>
          <w:p w14:paraId="595A8EE0" w14:textId="7DB522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F50C68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18DCB8C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6A989AD"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11139475"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spĺňa aspoň jedno kritérium,</w:t>
            </w:r>
          </w:p>
          <w:p w14:paraId="3733017B"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spĺňa obidve kritériá,</w:t>
            </w:r>
          </w:p>
          <w:p w14:paraId="3ACC8F45"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nespĺňa ani jedno ekonomické kritérium.</w:t>
            </w:r>
          </w:p>
          <w:p w14:paraId="3F937BB7" w14:textId="297445A6"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B267E81"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CFFAD9"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779E7D3C" w14:textId="275B330D"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63753BF" w14:textId="24486B6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3947E0E" w14:textId="5F767C48"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2B4DDB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7EE2D3C9" w14:textId="02994549"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EE3B55D" w14:textId="7E60C95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27E1C316" w14:textId="77777777" w:rsidR="00C7370E" w:rsidRPr="00292CB0" w:rsidRDefault="00C7370E" w:rsidP="00C7370E">
            <w:pPr>
              <w:pStyle w:val="Textpoznmkypodiarou"/>
              <w:spacing w:after="0" w:line="240" w:lineRule="auto"/>
              <w:rPr>
                <w:rFonts w:cstheme="minorHAnsi"/>
                <w:noProof/>
                <w:lang w:eastAsia="sk-SK"/>
              </w:rPr>
            </w:pPr>
            <w:r w:rsidRPr="00292CB0">
              <w:rPr>
                <w:rFonts w:cstheme="minorHAnsi"/>
                <w:sz w:val="16"/>
                <w:szCs w:val="16"/>
              </w:rPr>
              <w:t>Posúdenie životaschopnosti platí aspoň za jeden rok: za posledný uzatvorený rok, resp. predposledný uzatvorený rok.</w:t>
            </w:r>
          </w:p>
          <w:p w14:paraId="106453D4" w14:textId="64820301" w:rsidR="00890FD3"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B584017" w14:textId="77777777" w:rsidTr="00A147E5">
        <w:trPr>
          <w:trHeight w:val="284"/>
        </w:trPr>
        <w:tc>
          <w:tcPr>
            <w:tcW w:w="200" w:type="pct"/>
            <w:shd w:val="clear" w:color="auto" w:fill="FFFFFF" w:themeFill="background1"/>
            <w:vAlign w:val="center"/>
          </w:tcPr>
          <w:p w14:paraId="620E4E66" w14:textId="6A0225A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FFFFFF" w:themeFill="background1"/>
            <w:vAlign w:val="center"/>
          </w:tcPr>
          <w:p w14:paraId="3D755C5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Zameranie projektu </w:t>
            </w:r>
          </w:p>
          <w:p w14:paraId="5A63B8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EB9BDE7"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 xml:space="preserve">existujúcich </w:t>
            </w:r>
            <w:r w:rsidRPr="00292CB0">
              <w:rPr>
                <w:rFonts w:cstheme="minorHAnsi"/>
                <w:sz w:val="16"/>
                <w:szCs w:val="16"/>
              </w:rPr>
              <w:t xml:space="preserve">zavlažovacích zariadení prenajatých, odkúpených alebo prevzatých od správcu závlah vo vlastníctve štátu vrátane koncových zariadení alebo </w:t>
            </w:r>
            <w:r w:rsidRPr="00292CB0">
              <w:rPr>
                <w:rFonts w:cstheme="minorHAnsi"/>
                <w:sz w:val="16"/>
                <w:szCs w:val="16"/>
                <w:u w:val="single"/>
              </w:rPr>
              <w:t>nových</w:t>
            </w:r>
            <w:r w:rsidRPr="00292CB0">
              <w:rPr>
                <w:rFonts w:cstheme="minorHAnsi"/>
                <w:sz w:val="16"/>
                <w:szCs w:val="16"/>
              </w:rPr>
              <w:t xml:space="preserve"> zavlažovacích zariadení vrátane koncových zariadení</w:t>
            </w:r>
            <w:r w:rsidRPr="00292CB0">
              <w:rPr>
                <w:rFonts w:cstheme="minorHAnsi"/>
                <w:b/>
                <w:sz w:val="16"/>
                <w:szCs w:val="16"/>
              </w:rPr>
              <w:t xml:space="preserve">, </w:t>
            </w:r>
            <w:r w:rsidRPr="00292CB0">
              <w:rPr>
                <w:rFonts w:cstheme="minorHAnsi"/>
                <w:sz w:val="16"/>
                <w:szCs w:val="16"/>
              </w:rPr>
              <w:t xml:space="preserve">pričom je vypočítaná predpokladaná úspora vody po zrealizovaní investície viac ako 10% vrátane, </w:t>
            </w:r>
          </w:p>
          <w:p w14:paraId="76B71909"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existujúcich</w:t>
            </w:r>
            <w:r w:rsidRPr="00292CB0">
              <w:rPr>
                <w:rFonts w:cstheme="minorHAnsi"/>
                <w:sz w:val="16"/>
                <w:szCs w:val="16"/>
              </w:rPr>
              <w:t xml:space="preserve"> zavlažovacích zariadení prenajatých, odkúpených alebo prevzatých od správcu závlah vo vlastníctve štátu vrátane koncových zariadení alebo </w:t>
            </w:r>
            <w:r w:rsidRPr="00292CB0">
              <w:rPr>
                <w:rFonts w:cstheme="minorHAnsi"/>
                <w:sz w:val="16"/>
                <w:szCs w:val="16"/>
                <w:u w:val="single"/>
              </w:rPr>
              <w:t xml:space="preserve">nových </w:t>
            </w:r>
            <w:r w:rsidRPr="00292CB0">
              <w:rPr>
                <w:rFonts w:cstheme="minorHAnsi"/>
                <w:sz w:val="16"/>
                <w:szCs w:val="16"/>
              </w:rPr>
              <w:t xml:space="preserve">zavlažovacích zariadení vrátane koncových zariadení (ak nie je úspora vody viac ako 10%), </w:t>
            </w:r>
          </w:p>
          <w:p w14:paraId="69487177"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rekonštrukciu alebo modernizáciu  existujúcich zavlažovacích zariadení prenajatých, odkúpených alebo prevzatých od správcu závlah vo vlastníctve štátu  vrátane koncových zariadení,</w:t>
            </w:r>
            <w:r w:rsidRPr="00292CB0" w:rsidDel="004D581E">
              <w:rPr>
                <w:rFonts w:cstheme="minorHAnsi"/>
                <w:sz w:val="16"/>
                <w:szCs w:val="16"/>
              </w:rPr>
              <w:t xml:space="preserve"> </w:t>
            </w:r>
          </w:p>
          <w:p w14:paraId="1B35E489"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výstavbu resp. kúpu nových zariadení na kvapkovú resp. jej ekvivalentnú  závlahu,</w:t>
            </w:r>
          </w:p>
          <w:p w14:paraId="7D8D0A5F"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ostatné aktivity súvisiace so zavlažovaním nezaradené v písm. a) až d),</w:t>
            </w:r>
          </w:p>
          <w:p w14:paraId="26D3DDF7"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28F72586" w14:textId="77777777" w:rsidR="00C7370E" w:rsidRPr="00292CB0" w:rsidRDefault="00C7370E" w:rsidP="00C7370E">
            <w:pPr>
              <w:pStyle w:val="Odsekzoznamu"/>
              <w:spacing w:after="0" w:line="240" w:lineRule="auto"/>
              <w:ind w:left="273"/>
              <w:jc w:val="both"/>
              <w:rPr>
                <w:rFonts w:cstheme="minorHAnsi"/>
                <w:sz w:val="16"/>
                <w:szCs w:val="16"/>
              </w:rPr>
            </w:pPr>
          </w:p>
          <w:p w14:paraId="2C674286" w14:textId="279F74A2"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106FD50A" w14:textId="77777777" w:rsidR="00C7370E" w:rsidRPr="00292CB0" w:rsidRDefault="00C7370E" w:rsidP="00C7370E">
            <w:pPr>
              <w:spacing w:after="0" w:line="240" w:lineRule="auto"/>
              <w:jc w:val="both"/>
              <w:rPr>
                <w:rFonts w:cstheme="minorHAnsi"/>
                <w:sz w:val="16"/>
                <w:szCs w:val="16"/>
              </w:rPr>
            </w:pPr>
          </w:p>
          <w:p w14:paraId="6AFE3301" w14:textId="77777777" w:rsidR="00C7370E" w:rsidRPr="00292CB0" w:rsidRDefault="00C7370E" w:rsidP="00C7370E">
            <w:pPr>
              <w:spacing w:after="0" w:line="240" w:lineRule="auto"/>
              <w:jc w:val="both"/>
              <w:rPr>
                <w:rFonts w:cstheme="minorHAnsi"/>
                <w:bCs/>
                <w:sz w:val="16"/>
                <w:szCs w:val="16"/>
                <w:u w:val="single"/>
              </w:rPr>
            </w:pPr>
            <w:r w:rsidRPr="00292CB0">
              <w:rPr>
                <w:rFonts w:cstheme="minorHAnsi"/>
                <w:bCs/>
                <w:sz w:val="16"/>
                <w:szCs w:val="16"/>
                <w:u w:val="single"/>
              </w:rPr>
              <w:t xml:space="preserve">V prípade, ak si žiadateľ deklaruje oprávnené náklady na ha </w:t>
            </w:r>
            <w:proofErr w:type="spellStart"/>
            <w:r w:rsidRPr="00292CB0">
              <w:rPr>
                <w:rFonts w:cstheme="minorHAnsi"/>
                <w:bCs/>
                <w:sz w:val="16"/>
                <w:szCs w:val="16"/>
                <w:u w:val="single"/>
              </w:rPr>
              <w:t>zavlažiteľnej</w:t>
            </w:r>
            <w:proofErr w:type="spellEnd"/>
            <w:r w:rsidRPr="00292CB0">
              <w:rPr>
                <w:rFonts w:cstheme="minorHAnsi"/>
                <w:bCs/>
                <w:sz w:val="16"/>
                <w:szCs w:val="16"/>
                <w:u w:val="single"/>
              </w:rPr>
              <w:t xml:space="preserve"> plochy (len ktorá je predmetom projektu):</w:t>
            </w:r>
          </w:p>
          <w:p w14:paraId="34F793CB" w14:textId="77777777" w:rsidR="00C7370E" w:rsidRPr="00292CB0" w:rsidRDefault="00C7370E" w:rsidP="00C7370E">
            <w:pPr>
              <w:spacing w:after="0" w:line="240" w:lineRule="auto"/>
              <w:jc w:val="both"/>
              <w:rPr>
                <w:rFonts w:cstheme="minorHAnsi"/>
                <w:sz w:val="16"/>
                <w:szCs w:val="16"/>
              </w:rPr>
            </w:pPr>
            <w:proofErr w:type="spellStart"/>
            <w:r w:rsidRPr="00292CB0">
              <w:rPr>
                <w:rFonts w:cstheme="minorHAnsi"/>
                <w:sz w:val="16"/>
                <w:szCs w:val="16"/>
              </w:rPr>
              <w:t>Zavlažiteľná</w:t>
            </w:r>
            <w:proofErr w:type="spellEnd"/>
            <w:r w:rsidRPr="00292CB0">
              <w:rPr>
                <w:rFonts w:cstheme="minorHAnsi"/>
                <w:sz w:val="16"/>
                <w:szCs w:val="16"/>
              </w:rPr>
              <w:t xml:space="preserve"> plocha je plocha, ktorú môže farmár na zavlažovanie potenciálne využiť celú alebo len jej časť a celú túto plochu vlastní alebo má uzatvorenú nájomnú zmluvu.</w:t>
            </w:r>
          </w:p>
          <w:p w14:paraId="18ED91EA" w14:textId="77777777" w:rsidR="00C7370E" w:rsidRPr="00292CB0" w:rsidRDefault="00C7370E" w:rsidP="00C7370E">
            <w:pPr>
              <w:suppressAutoHyphens/>
              <w:spacing w:after="0" w:line="240" w:lineRule="auto"/>
              <w:jc w:val="both"/>
              <w:rPr>
                <w:rFonts w:eastAsiaTheme="minorHAnsi" w:cstheme="minorHAnsi"/>
                <w:sz w:val="16"/>
                <w:szCs w:val="16"/>
              </w:rPr>
            </w:pPr>
            <w:r w:rsidRPr="00292CB0">
              <w:rPr>
                <w:rFonts w:eastAsiaTheme="minorHAnsi" w:cstheme="minorHAnsi"/>
                <w:bCs/>
                <w:sz w:val="16"/>
                <w:szCs w:val="16"/>
              </w:rPr>
              <w:t>Projekty, ktorých predmetom sú závlahové detaily, sú oprávnené, ak spĺňajú nasledovné podmienky, ktoré vyplývajú z článku 46 nariadenia EÚ č. 1305/2013:</w:t>
            </w:r>
          </w:p>
          <w:p w14:paraId="6D037634" w14:textId="77777777" w:rsidR="00C7370E" w:rsidRPr="00292CB0" w:rsidRDefault="00C7370E" w:rsidP="004800B7">
            <w:pPr>
              <w:pStyle w:val="Odsekzoznamu"/>
              <w:numPr>
                <w:ilvl w:val="4"/>
                <w:numId w:val="244"/>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existuje merač spotreby vody na úrovni podporovanej investície alebo sa merač spotreby vody zavedie ako súčasť predmetnej investície,</w:t>
            </w:r>
          </w:p>
          <w:p w14:paraId="38DA8B92" w14:textId="77777777" w:rsidR="00C7370E" w:rsidRPr="00292CB0" w:rsidRDefault="00C7370E" w:rsidP="004800B7">
            <w:pPr>
              <w:pStyle w:val="Odsekzoznamu"/>
              <w:numPr>
                <w:ilvl w:val="4"/>
                <w:numId w:val="244"/>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 xml:space="preserve">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w:t>
            </w:r>
            <w:proofErr w:type="spellStart"/>
            <w:r w:rsidRPr="00292CB0">
              <w:rPr>
                <w:rFonts w:cstheme="minorHAnsi"/>
                <w:bCs/>
                <w:sz w:val="16"/>
                <w:szCs w:val="16"/>
              </w:rPr>
              <w:t>Hydromeliorácií</w:t>
            </w:r>
            <w:proofErr w:type="spellEnd"/>
            <w:r w:rsidRPr="00292CB0">
              <w:rPr>
                <w:rFonts w:cstheme="minorHAnsi"/>
                <w:bCs/>
                <w:sz w:val="16"/>
                <w:szCs w:val="16"/>
              </w:rPr>
              <w:t xml:space="preserve"> š. p. s investíciou do závlahového detailu,</w:t>
            </w:r>
          </w:p>
          <w:p w14:paraId="3329426C" w14:textId="77777777" w:rsidR="00C7370E" w:rsidRPr="00292CB0" w:rsidRDefault="00C7370E" w:rsidP="004800B7">
            <w:pPr>
              <w:pStyle w:val="Odsekzoznamu"/>
              <w:numPr>
                <w:ilvl w:val="4"/>
                <w:numId w:val="244"/>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 xml:space="preserve">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w:t>
            </w:r>
            <w:proofErr w:type="spellStart"/>
            <w:r w:rsidRPr="00292CB0">
              <w:rPr>
                <w:rFonts w:cstheme="minorHAnsi"/>
                <w:bCs/>
                <w:sz w:val="16"/>
                <w:szCs w:val="16"/>
              </w:rPr>
              <w:t>Hydromeliorácie</w:t>
            </w:r>
            <w:proofErr w:type="spellEnd"/>
            <w:r w:rsidRPr="00292CB0">
              <w:rPr>
                <w:rFonts w:cstheme="minorHAnsi"/>
                <w:bCs/>
                <w:sz w:val="16"/>
                <w:szCs w:val="16"/>
              </w:rPr>
              <w:t xml:space="preserv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292CB0" w:rsidRDefault="00C7370E" w:rsidP="00C7370E">
            <w:pPr>
              <w:spacing w:after="0" w:line="240" w:lineRule="auto"/>
              <w:jc w:val="both"/>
              <w:rPr>
                <w:rFonts w:cstheme="minorHAnsi"/>
                <w:sz w:val="16"/>
                <w:szCs w:val="16"/>
              </w:rPr>
            </w:pPr>
          </w:p>
          <w:p w14:paraId="20284312" w14:textId="133F81AA"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Výmera </w:t>
            </w:r>
            <w:proofErr w:type="spellStart"/>
            <w:r w:rsidRPr="00292CB0">
              <w:rPr>
                <w:rFonts w:cstheme="minorHAnsi"/>
                <w:sz w:val="16"/>
                <w:szCs w:val="16"/>
              </w:rPr>
              <w:t>zavlažiteľnej</w:t>
            </w:r>
            <w:proofErr w:type="spellEnd"/>
            <w:r w:rsidRPr="00292CB0">
              <w:rPr>
                <w:rFonts w:cstheme="minorHAnsi"/>
                <w:sz w:val="16"/>
                <w:szCs w:val="16"/>
              </w:rPr>
              <w:t xml:space="preserve"> poľnohospodárskej pôdy sa bude brať na základe potvrdenia správcu závlah roku predchádzajúcemu </w:t>
            </w:r>
            <w:r w:rsidR="009C6093" w:rsidRPr="00292CB0">
              <w:rPr>
                <w:rFonts w:cstheme="minorHAnsi"/>
                <w:sz w:val="16"/>
                <w:szCs w:val="16"/>
              </w:rPr>
              <w:t>vyhláseniu</w:t>
            </w:r>
            <w:r w:rsidRPr="00292CB0">
              <w:rPr>
                <w:rFonts w:cstheme="minorHAnsi"/>
                <w:sz w:val="16"/>
                <w:szCs w:val="16"/>
              </w:rPr>
              <w:t xml:space="preserve"> výzvy. </w:t>
            </w:r>
          </w:p>
          <w:p w14:paraId="43A1DC1C"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 prípade 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a SPU v Nitre) deklaruje veľkosť plochy projektom. Majetkové alebo personálne prepojenie sa skúma od 1.1. roku predchádzajúcemu vyhláseniu výzvy.</w:t>
            </w:r>
          </w:p>
          <w:p w14:paraId="3385FE75" w14:textId="77777777" w:rsidR="00C7370E" w:rsidRPr="00292CB0" w:rsidRDefault="00C7370E" w:rsidP="00C7370E">
            <w:pPr>
              <w:spacing w:after="0" w:line="240" w:lineRule="auto"/>
              <w:jc w:val="both"/>
              <w:rPr>
                <w:rFonts w:cstheme="minorHAnsi"/>
                <w:sz w:val="16"/>
                <w:szCs w:val="16"/>
              </w:rPr>
            </w:pPr>
          </w:p>
          <w:p w14:paraId="367F91A4"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u w:val="single"/>
              </w:rPr>
              <w:t>V prípade, ak sú projekty zamerané na zvýšenie efektivity využívania vody v poľnohospodárstve</w:t>
            </w:r>
            <w:r w:rsidRPr="00292CB0">
              <w:rPr>
                <w:rFonts w:cstheme="minorHAnsi"/>
                <w:bCs/>
                <w:sz w:val="16"/>
                <w:szCs w:val="16"/>
              </w:rPr>
              <w:t>, sú oprávnené len investície, ktoré spĺňajú nasledovné podmienky článku 46 nariadenia EÚ č. 1305/2013:</w:t>
            </w:r>
          </w:p>
          <w:p w14:paraId="570310D3"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sú podmienené existenciou merača spotreby vody na úrovni podporovanej investície alebo sa merač zavedie ako súčasť predmetnej investície</w:t>
            </w:r>
            <w:r w:rsidRPr="00292CB0" w:rsidDel="00F07A94">
              <w:rPr>
                <w:rFonts w:cstheme="minorHAnsi"/>
                <w:sz w:val="16"/>
                <w:szCs w:val="16"/>
              </w:rPr>
              <w:t xml:space="preserve"> </w:t>
            </w:r>
            <w:r w:rsidRPr="00292CB0">
              <w:rPr>
                <w:rFonts w:cstheme="minorHAnsi"/>
                <w:sz w:val="16"/>
                <w:szCs w:val="16"/>
              </w:rPr>
              <w:t>,</w:t>
            </w:r>
          </w:p>
          <w:p w14:paraId="2BA95D19"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lastRenderedPageBreak/>
              <w:t>investície do zlepšenia existujúcich závlahových systémov sú oprávnené, ak ex-</w:t>
            </w:r>
            <w:proofErr w:type="spellStart"/>
            <w:r w:rsidRPr="00292CB0">
              <w:rPr>
                <w:rFonts w:cstheme="minorHAnsi"/>
                <w:sz w:val="16"/>
                <w:szCs w:val="16"/>
              </w:rPr>
              <w:t>ante</w:t>
            </w:r>
            <w:proofErr w:type="spellEnd"/>
            <w:r w:rsidRPr="00292CB0">
              <w:rPr>
                <w:rFonts w:cstheme="minorHAnsi"/>
                <w:sz w:val="16"/>
                <w:szCs w:val="16"/>
              </w:rPr>
              <w:t xml:space="preserve"> posúdenie preukáže, že sa podľa technických parametrov predmetných existujúcich závlahových systémov dosiahne potenciálna úspora vody minimálne 5% až 25%.</w:t>
            </w:r>
            <w:r w:rsidRPr="00292CB0" w:rsidDel="00F07A94">
              <w:rPr>
                <w:rFonts w:cstheme="minorHAnsi"/>
                <w:sz w:val="16"/>
                <w:szCs w:val="16"/>
              </w:rPr>
              <w:t xml:space="preserve"> </w:t>
            </w:r>
            <w:r w:rsidRPr="00292CB0">
              <w:rPr>
                <w:rFonts w:cstheme="minorHAnsi"/>
                <w:sz w:val="16"/>
                <w:szCs w:val="16"/>
              </w:rPr>
              <w:t>.</w:t>
            </w:r>
          </w:p>
          <w:p w14:paraId="1B6557E2" w14:textId="77777777" w:rsidR="00C7370E" w:rsidRPr="00292CB0" w:rsidRDefault="00C7370E" w:rsidP="00C7370E">
            <w:pPr>
              <w:spacing w:after="0" w:line="240" w:lineRule="auto"/>
              <w:ind w:left="62"/>
              <w:rPr>
                <w:rFonts w:cstheme="minorHAnsi"/>
                <w:sz w:val="16"/>
                <w:szCs w:val="16"/>
              </w:rPr>
            </w:pPr>
            <w:r w:rsidRPr="00292CB0">
              <w:rPr>
                <w:rFonts w:cstheme="minorHAnsi"/>
                <w:sz w:val="16"/>
                <w:szCs w:val="16"/>
              </w:rPr>
              <w:t>Ak má investícia vplyv na útvary podzemnej alebo povrchovej vody, ktorej stav bol z dôvodov týkajúcich sa množstva vody označený v príslušnom pláne manažmentu povodia za menej ako dobrý</w:t>
            </w:r>
            <w:r w:rsidRPr="00292CB0" w:rsidDel="00F07A94">
              <w:rPr>
                <w:rFonts w:cstheme="minorHAnsi"/>
                <w:sz w:val="16"/>
                <w:szCs w:val="16"/>
              </w:rPr>
              <w:t xml:space="preserve"> </w:t>
            </w:r>
            <w:r w:rsidRPr="00292CB0">
              <w:rPr>
                <w:rFonts w:cstheme="minorHAnsi"/>
                <w:sz w:val="16"/>
                <w:szCs w:val="16"/>
              </w:rPr>
              <w:t>:</w:t>
            </w:r>
          </w:p>
          <w:p w14:paraId="19E93DBD" w14:textId="77777777"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292CB0" w:rsidRDefault="00C7370E" w:rsidP="00C7370E">
            <w:pPr>
              <w:spacing w:after="0" w:line="240" w:lineRule="auto"/>
              <w:jc w:val="both"/>
              <w:rPr>
                <w:rFonts w:cstheme="minorHAnsi"/>
                <w:sz w:val="16"/>
                <w:szCs w:val="16"/>
              </w:rPr>
            </w:pPr>
            <w:r w:rsidRPr="00292CB0">
              <w:rPr>
                <w:rFonts w:cstheme="minorHAnsi"/>
                <w:i/>
                <w:sz w:val="16"/>
                <w:szCs w:val="16"/>
                <w:lang w:eastAsia="sk-SK"/>
              </w:rPr>
              <w:t>Žiadna z podmienok uvedených v písm. b) sa neuplatňuje na investície do existujúcich závlahových systémov, ktoré majú vplyv len na energetickú efektívnosť;</w:t>
            </w:r>
            <w:r w:rsidRPr="00292CB0">
              <w:rPr>
                <w:rFonts w:cstheme="minorHAnsi"/>
                <w:i/>
                <w:sz w:val="16"/>
                <w:szCs w:val="16"/>
              </w:rPr>
              <w:t xml:space="preserve"> </w:t>
            </w:r>
            <w:r w:rsidRPr="00292CB0">
              <w:rPr>
                <w:rFonts w:cstheme="minorHAnsi"/>
                <w:i/>
                <w:sz w:val="16"/>
                <w:szCs w:val="16"/>
                <w:lang w:eastAsia="sk-SK"/>
              </w:rPr>
              <w:t>na vytvorenie rezervoáru (nádrže);</w:t>
            </w:r>
            <w:r w:rsidRPr="00292CB0">
              <w:rPr>
                <w:rFonts w:cstheme="minorHAnsi"/>
                <w:i/>
                <w:sz w:val="16"/>
                <w:szCs w:val="16"/>
              </w:rPr>
              <w:t xml:space="preserve"> </w:t>
            </w:r>
            <w:r w:rsidRPr="00292CB0">
              <w:rPr>
                <w:rFonts w:cstheme="minorHAnsi"/>
                <w:i/>
                <w:sz w:val="16"/>
                <w:szCs w:val="16"/>
                <w:lang w:eastAsia="sk-SK"/>
              </w:rPr>
              <w:t>do využívania recyklovanej vody, ktorá nemá vplyv na útvar podzemnej alebo povrchovej vody.</w:t>
            </w:r>
          </w:p>
          <w:p w14:paraId="23CE78ED"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Investícia, v dôsledku ktorej dôjde k čistému zväčšeniu zavlažovanej plochy</w:t>
            </w:r>
            <w:r w:rsidRPr="00292CB0">
              <w:rPr>
                <w:rStyle w:val="Odkaznapoznmkupodiarou"/>
                <w:rFonts w:cstheme="minorHAnsi"/>
                <w:sz w:val="16"/>
                <w:szCs w:val="16"/>
              </w:rPr>
              <w:footnoteReference w:id="17"/>
            </w:r>
            <w:r w:rsidRPr="00292CB0">
              <w:rPr>
                <w:rFonts w:cstheme="minorHAnsi"/>
                <w:sz w:val="16"/>
                <w:szCs w:val="16"/>
              </w:rPr>
              <w:t xml:space="preserve"> majúcej vplyv na daný útvar podzemnej alebo povrchovej vody, je oprávnená len ak:</w:t>
            </w:r>
            <w:r w:rsidRPr="00292CB0" w:rsidDel="00F07A94">
              <w:rPr>
                <w:rFonts w:cstheme="minorHAnsi"/>
                <w:sz w:val="16"/>
                <w:szCs w:val="16"/>
              </w:rPr>
              <w:t xml:space="preserve"> </w:t>
            </w:r>
          </w:p>
          <w:p w14:paraId="4301E707" w14:textId="77777777" w:rsidR="00C7370E" w:rsidRPr="00292CB0" w:rsidRDefault="00C7370E" w:rsidP="009F1D61">
            <w:pPr>
              <w:numPr>
                <w:ilvl w:val="0"/>
                <w:numId w:val="74"/>
              </w:numPr>
              <w:spacing w:after="0" w:line="240" w:lineRule="auto"/>
              <w:ind w:left="456" w:hanging="284"/>
              <w:rPr>
                <w:rFonts w:cstheme="minorHAnsi"/>
                <w:sz w:val="16"/>
                <w:szCs w:val="16"/>
              </w:rPr>
            </w:pPr>
            <w:r w:rsidRPr="00292CB0">
              <w:rPr>
                <w:rFonts w:cstheme="minorHAnsi"/>
                <w:sz w:val="16"/>
                <w:szCs w:val="16"/>
              </w:rPr>
              <w:t>stav vodného útvaru nebol z dôvodu týkajúceho sa množstva vody v príslušnom pláne manažmentu povodia označený za menej ako dobrý a</w:t>
            </w:r>
            <w:r w:rsidRPr="00292CB0" w:rsidDel="005429E0">
              <w:rPr>
                <w:rFonts w:cstheme="minorHAnsi"/>
                <w:sz w:val="16"/>
                <w:szCs w:val="16"/>
              </w:rPr>
              <w:t xml:space="preserve"> </w:t>
            </w:r>
            <w:r w:rsidRPr="00292CB0">
              <w:rPr>
                <w:rStyle w:val="Odkaznapoznmkupodiarou"/>
                <w:rFonts w:cstheme="minorHAnsi"/>
                <w:sz w:val="16"/>
                <w:szCs w:val="16"/>
              </w:rPr>
              <w:footnoteReference w:id="18"/>
            </w:r>
            <w:r w:rsidRPr="00292CB0">
              <w:rPr>
                <w:rFonts w:cstheme="minorHAnsi"/>
                <w:sz w:val="16"/>
                <w:szCs w:val="16"/>
              </w:rPr>
              <w:t>,</w:t>
            </w:r>
          </w:p>
          <w:p w14:paraId="3B08C399" w14:textId="77777777" w:rsidR="00C7370E" w:rsidRPr="00292CB0" w:rsidRDefault="00C7370E" w:rsidP="009F1D61">
            <w:pPr>
              <w:numPr>
                <w:ilvl w:val="0"/>
                <w:numId w:val="74"/>
              </w:numPr>
              <w:spacing w:after="0" w:line="240" w:lineRule="auto"/>
              <w:ind w:left="456" w:hanging="284"/>
              <w:jc w:val="both"/>
              <w:rPr>
                <w:rFonts w:cstheme="minorHAnsi"/>
                <w:sz w:val="16"/>
                <w:szCs w:val="16"/>
              </w:rPr>
            </w:pPr>
            <w:r w:rsidRPr="00292CB0">
              <w:rPr>
                <w:rFonts w:cstheme="minorHAnsi"/>
                <w:sz w:val="16"/>
                <w:szCs w:val="16"/>
              </w:rPr>
              <w:t>environmentálna analýza preukáže, že daná investícia nebude mať výrazný negatívny vplyv na ŽP; takúto analýzu vplyvu na ŽP vykoná alebo schváli príslušný orgán a môže sa vzťahovať aj na skupiny podnikov</w:t>
            </w:r>
            <w:r w:rsidRPr="00292CB0" w:rsidDel="005429E0">
              <w:rPr>
                <w:rFonts w:cstheme="minorHAnsi"/>
                <w:sz w:val="16"/>
                <w:szCs w:val="16"/>
              </w:rPr>
              <w:t xml:space="preserve"> </w:t>
            </w:r>
            <w:r w:rsidRPr="00292CB0">
              <w:rPr>
                <w:rFonts w:cstheme="minorHAnsi"/>
                <w:sz w:val="16"/>
                <w:szCs w:val="16"/>
              </w:rPr>
              <w:t>.</w:t>
            </w:r>
          </w:p>
          <w:p w14:paraId="5A448611"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Podmienky v bode 2 sa neuplatňujú na investície:</w:t>
            </w:r>
          </w:p>
          <w:p w14:paraId="11D830F1"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závlahových systémov, ktoré majú vplyv len na energetickú efektívnosť;</w:t>
            </w:r>
          </w:p>
          <w:p w14:paraId="2DDA3D35"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vytvorenie rezervoáru;</w:t>
            </w:r>
          </w:p>
          <w:p w14:paraId="286AE1D0"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využívania recyklovanej vody, ktorá nemá vplyv na útvar podzemnej alebo povrchovej vody.</w:t>
            </w:r>
          </w:p>
          <w:p w14:paraId="2765ADF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Podmienka v bode 2a) sa neuplatňuje na investície do vytvorenia novej inštalácie zásobovanej vodou z existujúcej nádrže, schválenej pred 31.10.2013, pokiaľ:</w:t>
            </w:r>
          </w:p>
          <w:p w14:paraId="02CEFE66" w14:textId="192963C1"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nádrž je určená v príslušnom pláne manažmentu povodia a je predmetom požiadaviek preverovania uvedených v rámcovej smernici o vode;</w:t>
            </w:r>
          </w:p>
          <w:p w14:paraId="5A024E98"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31.10.2013 platil buď maximálny limit pre celkový odber z nádrže alebo minimálna požadovaná úroveň prietoku vo vodných útvaroch, na ktoré má daná nádrž vplyv;</w:t>
            </w:r>
          </w:p>
          <w:p w14:paraId="258DF843"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limit alebo úroveň prietoku sú v súlade s podmienkami stanovenými v rámcovej smernici o vode;</w:t>
            </w:r>
          </w:p>
          <w:p w14:paraId="5279E10E"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Odchylne od bodu 3a) môžu byť investície, v dôsledku ktorých dôjde k čistému nárastu zavlažovanej plochy ak:</w:t>
            </w:r>
          </w:p>
          <w:p w14:paraId="4389C692"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sa investícia kombinuje s investíciou do existujúcej zavlažovacej inštalácie alebo prvku zavlažovacej infraštruktúry, v prípade ktorej sa pri posúdení ex-</w:t>
            </w:r>
            <w:proofErr w:type="spellStart"/>
            <w:r w:rsidRPr="00292CB0">
              <w:rPr>
                <w:rFonts w:asciiTheme="minorHAnsi" w:hAnsiTheme="minorHAnsi" w:cstheme="minorHAnsi"/>
                <w:color w:val="auto"/>
                <w:sz w:val="16"/>
                <w:szCs w:val="16"/>
              </w:rPr>
              <w:t>ante</w:t>
            </w:r>
            <w:proofErr w:type="spellEnd"/>
            <w:r w:rsidRPr="00292CB0">
              <w:rPr>
                <w:rFonts w:asciiTheme="minorHAnsi" w:hAnsiTheme="minorHAnsi" w:cstheme="minorHAnsi"/>
                <w:color w:val="auto"/>
                <w:sz w:val="16"/>
                <w:szCs w:val="16"/>
              </w:rPr>
              <w:t xml:space="preserve"> skonštatuje, že ponúka potenciálnu úsporu vody min. 5% až 25% podľa technických parametrov a</w:t>
            </w:r>
          </w:p>
          <w:p w14:paraId="1793AF1A"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292CB0" w:rsidRDefault="00C7370E" w:rsidP="00C7370E">
            <w:pPr>
              <w:spacing w:after="0" w:line="240" w:lineRule="auto"/>
              <w:jc w:val="both"/>
              <w:rPr>
                <w:rFonts w:cstheme="minorHAnsi"/>
                <w:sz w:val="16"/>
                <w:szCs w:val="16"/>
              </w:rPr>
            </w:pPr>
          </w:p>
          <w:p w14:paraId="0225977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nádrž je určená v príslušnom pláne manažmentu povodia a je predmetom požiadaviek preverovania uvedených v rámcovej smernici o vode;</w:t>
            </w:r>
          </w:p>
          <w:p w14:paraId="13998905"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31.10.2013 platil buď maximálny limit pre celkový odber z nádrže alebo minimálna požadovaná úroveň prietoku vo vodných útvaroch, na ktoré má daná nádrž vplyv;</w:t>
            </w:r>
          </w:p>
          <w:p w14:paraId="042A519F" w14:textId="53D00345"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tento maximálny limit alebo minimálna požadovaná úroveň prietoku sú v súlade s podmienkami stanovenými v rámcovej smernici o vode;</w:t>
            </w:r>
          </w:p>
          <w:p w14:paraId="6689FB34"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sz w:val="16"/>
                <w:szCs w:val="16"/>
              </w:rPr>
            </w:pPr>
            <w:r w:rsidRPr="00292CB0">
              <w:rPr>
                <w:rFonts w:asciiTheme="minorHAnsi" w:hAnsiTheme="minorHAnsi" w:cstheme="minorHAnsi"/>
                <w:bCs/>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nádrž je určená v príslušnom pláne manažmentu povodia a je predmetom požiadaviek preverovania uvedených v rámcovej smernici o vode;</w:t>
            </w:r>
          </w:p>
          <w:p w14:paraId="7AAECBA5"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31.10.2013 platil buď maximálny limit pre celkový odber z nádrže alebo minimálna požadovaná úroveň prietoku vo vodných útvaroch, na ktoré má daná nádrž vplyv;</w:t>
            </w:r>
          </w:p>
          <w:p w14:paraId="1EC77CD1" w14:textId="503AF212"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tento maximálny limit alebo minimálna požadovaná úroveň prietoku sú v súlade s podmienkami stanovenými v rámcovej smernici o vode;</w:t>
            </w:r>
          </w:p>
          <w:p w14:paraId="660C2BC6"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Ak partnerská zmluva uzatvorená medzi partnermi je zverejnená na webovom sídle žiadateľa je postačujúce, aby žiadateľ v časti </w:t>
            </w:r>
            <w:r w:rsidRPr="00292CB0">
              <w:rPr>
                <w:rFonts w:cstheme="minorHAnsi"/>
                <w:b/>
                <w:sz w:val="16"/>
                <w:szCs w:val="16"/>
              </w:rPr>
              <w:t xml:space="preserve">„Popis východiskovej situácie“ priamo v </w:t>
            </w:r>
            <w:proofErr w:type="spellStart"/>
            <w:r w:rsidRPr="00292CB0">
              <w:rPr>
                <w:rFonts w:cstheme="minorHAnsi"/>
                <w:b/>
                <w:sz w:val="16"/>
                <w:szCs w:val="16"/>
              </w:rPr>
              <w:t>ŽoNFP</w:t>
            </w:r>
            <w:proofErr w:type="spellEnd"/>
            <w:r w:rsidRPr="00292CB0">
              <w:rPr>
                <w:rFonts w:cstheme="minorHAnsi"/>
                <w:sz w:val="16"/>
                <w:szCs w:val="16"/>
              </w:rPr>
              <w:t xml:space="preserve"> uviedol aktuálny odkaz na webové sídlo (funkčnú a verejne prístupnú adresu) na zverejnenú zmluvu</w:t>
            </w:r>
          </w:p>
          <w:p w14:paraId="52909A1F" w14:textId="226B660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73445A" w14:textId="732252D8"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lastRenderedPageBreak/>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292CB0">
              <w:rPr>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sz w:val="16"/>
                <w:szCs w:val="16"/>
              </w:rPr>
              <w:t xml:space="preserve"> </w:t>
            </w:r>
          </w:p>
          <w:p w14:paraId="4A122B47" w14:textId="5B0EDDBB"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v ktorom bude udelený súhlas s investíciou na základe nájomnej zmluvy, v prípade ak má žiadateľ zavlažovacie zariadenia v prenájme,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61322ED" w14:textId="260E2D5E"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w:t>
            </w:r>
            <w:proofErr w:type="spellStart"/>
            <w:r w:rsidRPr="00292CB0">
              <w:rPr>
                <w:rFonts w:cstheme="minorHAnsi"/>
                <w:sz w:val="16"/>
                <w:szCs w:val="16"/>
              </w:rPr>
              <w:t>zavlažiteľnej</w:t>
            </w:r>
            <w:proofErr w:type="spellEnd"/>
            <w:r w:rsidRPr="00292CB0">
              <w:rPr>
                <w:rFonts w:cstheme="minorHAnsi"/>
                <w:sz w:val="16"/>
                <w:szCs w:val="16"/>
              </w:rPr>
              <w:t xml:space="preserve"> plochy na základe údajov predložených v projekte s uvedením celkovej výmery </w:t>
            </w:r>
            <w:proofErr w:type="spellStart"/>
            <w:r w:rsidRPr="00292CB0">
              <w:rPr>
                <w:rFonts w:cstheme="minorHAnsi"/>
                <w:sz w:val="16"/>
                <w:szCs w:val="16"/>
              </w:rPr>
              <w:t>zavlažiteľnej</w:t>
            </w:r>
            <w:proofErr w:type="spellEnd"/>
            <w:r w:rsidRPr="00292CB0">
              <w:rPr>
                <w:rFonts w:cstheme="minorHAnsi"/>
                <w:sz w:val="16"/>
                <w:szCs w:val="16"/>
              </w:rPr>
              <w:t xml:space="preserve"> plochy poľnohospodárskej pôdy. Potvrdenie sa predkladá aj v prípade novovybudovaných zavlažovacích zariadení,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72FB9AA" w14:textId="10D1FD19"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V prípade 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xml:space="preserve">. a SPU v Nitre) deklaruje veľkosť </w:t>
            </w:r>
            <w:proofErr w:type="spellStart"/>
            <w:r w:rsidRPr="00292CB0">
              <w:rPr>
                <w:rFonts w:cstheme="minorHAnsi"/>
                <w:sz w:val="16"/>
                <w:szCs w:val="16"/>
              </w:rPr>
              <w:t>zavlažiteľnej</w:t>
            </w:r>
            <w:proofErr w:type="spellEnd"/>
            <w:r w:rsidRPr="00292CB0">
              <w:rPr>
                <w:rFonts w:cstheme="minorHAnsi"/>
                <w:sz w:val="16"/>
                <w:szCs w:val="16"/>
              </w:rPr>
              <w:t xml:space="preserve"> plochy projektom,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CF260E3" w14:textId="4DA379C0"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197BABCD" w14:textId="63F0843C" w:rsidR="00C7370E" w:rsidRPr="00292CB0" w:rsidRDefault="00C7370E" w:rsidP="004800B7">
            <w:pPr>
              <w:pStyle w:val="Odsekzoznamu"/>
              <w:numPr>
                <w:ilvl w:val="0"/>
                <w:numId w:val="417"/>
              </w:numPr>
              <w:spacing w:after="0" w:line="240" w:lineRule="auto"/>
              <w:ind w:left="211" w:hanging="211"/>
              <w:jc w:val="both"/>
              <w:rPr>
                <w:sz w:val="16"/>
                <w:szCs w:val="16"/>
              </w:rPr>
            </w:pPr>
            <w:r w:rsidRPr="00292CB0">
              <w:rPr>
                <w:rFonts w:cstheme="minorHAnsi"/>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87A87F4" w14:textId="20AF1629" w:rsidR="00C7370E" w:rsidRPr="00292CB0" w:rsidRDefault="00C7370E" w:rsidP="004800B7">
            <w:pPr>
              <w:pStyle w:val="Odsekzoznamu"/>
              <w:numPr>
                <w:ilvl w:val="0"/>
                <w:numId w:val="417"/>
              </w:numPr>
              <w:spacing w:after="0" w:line="240" w:lineRule="auto"/>
              <w:ind w:left="211" w:hanging="211"/>
              <w:jc w:val="both"/>
              <w:rPr>
                <w:sz w:val="16"/>
                <w:szCs w:val="16"/>
              </w:rPr>
            </w:pPr>
            <w:r w:rsidRPr="00292CB0">
              <w:rPr>
                <w:rFonts w:cstheme="minorHAnsi"/>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FBE631F" w14:textId="290A1277" w:rsidR="00C7370E" w:rsidRPr="00292CB0" w:rsidRDefault="00C7370E" w:rsidP="004800B7">
            <w:pPr>
              <w:pStyle w:val="Odsekzoznamu"/>
              <w:numPr>
                <w:ilvl w:val="0"/>
                <w:numId w:val="417"/>
              </w:numPr>
              <w:spacing w:after="0" w:line="240" w:lineRule="auto"/>
              <w:ind w:left="211" w:hanging="211"/>
              <w:jc w:val="both"/>
              <w:rPr>
                <w:sz w:val="16"/>
                <w:szCs w:val="16"/>
              </w:rPr>
            </w:pPr>
            <w:r w:rsidRPr="00292CB0">
              <w:rPr>
                <w:rFonts w:cstheme="minorHAnsi"/>
                <w:sz w:val="16"/>
                <w:szCs w:val="16"/>
              </w:rPr>
              <w:t xml:space="preserve">V prípade výstavby nových závlah zásobovania vodou z existujúcej nádrže schválenej pred 31.10.2013 predkladá žiadateľ stanovisko správcu vodného toku alebo nádrže,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9D78FA5" w14:textId="77777777"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w:t>
            </w:r>
            <w:proofErr w:type="spellStart"/>
            <w:r w:rsidRPr="00292CB0">
              <w:rPr>
                <w:rFonts w:cstheme="minorHAnsi"/>
                <w:sz w:val="16"/>
                <w:szCs w:val="16"/>
              </w:rPr>
              <w:t>zavlažiteľnej</w:t>
            </w:r>
            <w:proofErr w:type="spellEnd"/>
            <w:r w:rsidRPr="00292CB0">
              <w:rPr>
                <w:rFonts w:cstheme="minorHAnsi"/>
                <w:sz w:val="16"/>
                <w:szCs w:val="16"/>
              </w:rPr>
              <w:t xml:space="preserve"> plochy na základe údajov predložených v projekte s uvedením celkovej výmery </w:t>
            </w:r>
            <w:proofErr w:type="spellStart"/>
            <w:r w:rsidRPr="00292CB0">
              <w:rPr>
                <w:rFonts w:cstheme="minorHAnsi"/>
                <w:sz w:val="16"/>
                <w:szCs w:val="16"/>
              </w:rPr>
              <w:t>zavlažiteľnej</w:t>
            </w:r>
            <w:proofErr w:type="spellEnd"/>
            <w:r w:rsidRPr="00292CB0">
              <w:rPr>
                <w:rFonts w:cstheme="minorHAnsi"/>
                <w:sz w:val="16"/>
                <w:szCs w:val="16"/>
              </w:rPr>
              <w:t xml:space="preserve"> plochy poľnohospodárskej pôdy,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E9AF1B2" w14:textId="61AC050B" w:rsidR="00C7370E" w:rsidRPr="00292CB0" w:rsidRDefault="00C7370E" w:rsidP="004800B7">
            <w:pPr>
              <w:pStyle w:val="Odsekzoznamu"/>
              <w:numPr>
                <w:ilvl w:val="0"/>
                <w:numId w:val="417"/>
              </w:numPr>
              <w:spacing w:after="0" w:line="240" w:lineRule="auto"/>
              <w:ind w:left="176" w:hanging="211"/>
              <w:jc w:val="both"/>
              <w:rPr>
                <w:rFonts w:cstheme="minorHAnsi"/>
                <w:sz w:val="16"/>
                <w:szCs w:val="16"/>
              </w:rPr>
            </w:pPr>
            <w:r w:rsidRPr="00292CB0">
              <w:rPr>
                <w:rFonts w:cstheme="minorHAnsi"/>
                <w:sz w:val="16"/>
                <w:szCs w:val="16"/>
              </w:rPr>
              <w:t xml:space="preserve">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xml:space="preserve">. a SPU v Nitre) deklaruje veľkosť </w:t>
            </w:r>
            <w:proofErr w:type="spellStart"/>
            <w:r w:rsidRPr="00292CB0">
              <w:rPr>
                <w:rFonts w:cstheme="minorHAnsi"/>
                <w:sz w:val="16"/>
                <w:szCs w:val="16"/>
              </w:rPr>
              <w:t>zavlažiteľnej</w:t>
            </w:r>
            <w:proofErr w:type="spellEnd"/>
            <w:r w:rsidRPr="00292CB0">
              <w:rPr>
                <w:rFonts w:cstheme="minorHAnsi"/>
                <w:sz w:val="16"/>
                <w:szCs w:val="16"/>
              </w:rPr>
              <w:t xml:space="preserve"> plochy projektom realizácie,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474E52F" w14:textId="2924DAA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05D71C9" w14:textId="15F3CBE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41A708EE" w14:textId="621578F1"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4F7C3709" w14:textId="776208EC" w:rsidR="00C7370E" w:rsidRPr="00292CB0" w:rsidRDefault="00C7370E" w:rsidP="004800B7">
            <w:pPr>
              <w:pStyle w:val="Odsekzoznamu"/>
              <w:numPr>
                <w:ilvl w:val="0"/>
                <w:numId w:val="417"/>
              </w:numPr>
              <w:spacing w:after="0" w:line="240" w:lineRule="auto"/>
              <w:ind w:left="211" w:hanging="211"/>
              <w:jc w:val="both"/>
              <w:rPr>
                <w:rFonts w:cstheme="minorHAnsi"/>
                <w:bCs/>
                <w:sz w:val="16"/>
                <w:szCs w:val="16"/>
              </w:rPr>
            </w:pPr>
            <w:r w:rsidRPr="00292CB0">
              <w:rPr>
                <w:rFonts w:cstheme="minorHAnsi"/>
                <w:sz w:val="16"/>
                <w:szCs w:val="16"/>
              </w:rPr>
              <w:t>Všetky potvrdenia uvedené v časti „</w:t>
            </w:r>
            <w:r w:rsidRPr="00292CB0">
              <w:rPr>
                <w:rFonts w:cstheme="minorHAnsi"/>
                <w:sz w:val="16"/>
                <w:szCs w:val="16"/>
                <w:u w:val="single"/>
              </w:rPr>
              <w:t xml:space="preserve">Forma a spôsob preukázania splnenia kritéria“ v kritériu 2 </w:t>
            </w:r>
            <w:r w:rsidRPr="00292CB0">
              <w:rPr>
                <w:rFonts w:cstheme="minorHAnsi"/>
                <w:sz w:val="16"/>
                <w:szCs w:val="16"/>
              </w:rPr>
              <w:t>ako</w:t>
            </w:r>
            <w:r w:rsidRPr="00292CB0">
              <w:rPr>
                <w:rFonts w:cstheme="minorHAnsi"/>
                <w:b/>
                <w:sz w:val="18"/>
                <w:szCs w:val="18"/>
              </w:rPr>
              <w:t xml:space="preserve"> </w:t>
            </w:r>
            <w:r w:rsidRPr="00292CB0">
              <w:rPr>
                <w:rFonts w:cstheme="minorHAnsi"/>
                <w:sz w:val="16"/>
                <w:szCs w:val="16"/>
              </w:rPr>
              <w:t xml:space="preserve">prílohy na preukázanie splnenia kritéria musia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v rámci administratívneho </w:t>
            </w:r>
            <w:r w:rsidR="009C6093" w:rsidRPr="00292CB0">
              <w:rPr>
                <w:rFonts w:cstheme="minorHAnsi"/>
                <w:sz w:val="16"/>
                <w:szCs w:val="16"/>
              </w:rPr>
              <w:t>overovania. V</w:t>
            </w:r>
            <w:r w:rsidRPr="00292CB0">
              <w:rPr>
                <w:rFonts w:cstheme="minorHAnsi"/>
                <w:sz w:val="16"/>
                <w:szCs w:val="16"/>
              </w:rPr>
              <w:t xml:space="preserve"> prípade predloženia prílohy ku dňu doplnenia chýbajúcich náležitostí </w:t>
            </w:r>
            <w:proofErr w:type="spellStart"/>
            <w:r w:rsidRPr="00292CB0">
              <w:rPr>
                <w:rFonts w:cstheme="minorHAnsi"/>
                <w:sz w:val="16"/>
                <w:szCs w:val="16"/>
              </w:rPr>
              <w:t>ŽoNFP</w:t>
            </w:r>
            <w:proofErr w:type="spellEnd"/>
            <w:r w:rsidRPr="00292CB0">
              <w:rPr>
                <w:rFonts w:cstheme="minorHAnsi"/>
                <w:sz w:val="16"/>
                <w:szCs w:val="16"/>
              </w:rPr>
              <w:t xml:space="preserve"> v zmysle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w:t>
            </w:r>
            <w:r w:rsidRPr="00292CB0">
              <w:rPr>
                <w:rFonts w:cstheme="minorHAnsi"/>
                <w:bCs/>
                <w:sz w:val="16"/>
                <w:szCs w:val="16"/>
              </w:rPr>
              <w:t xml:space="preserve">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 xml:space="preserve"> (vydané potvrdenie musí nadobudnúť právoplatnosť najneskôr ku dňu predloženia doplnenia chýbajúcich náležitostí </w:t>
            </w:r>
            <w:proofErr w:type="spellStart"/>
            <w:r w:rsidRPr="00292CB0">
              <w:rPr>
                <w:rFonts w:cstheme="minorHAnsi"/>
                <w:bCs/>
                <w:sz w:val="16"/>
                <w:szCs w:val="16"/>
              </w:rPr>
              <w:t>ŽoNFP</w:t>
            </w:r>
            <w:proofErr w:type="spellEnd"/>
            <w:r w:rsidRPr="00292CB0">
              <w:rPr>
                <w:rFonts w:cstheme="minorHAnsi"/>
                <w:sz w:val="16"/>
                <w:szCs w:val="16"/>
              </w:rPr>
              <w:t xml:space="preserve"> v zmysle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w:t>
            </w:r>
          </w:p>
        </w:tc>
      </w:tr>
      <w:tr w:rsidR="00292CB0" w:rsidRPr="00292CB0" w14:paraId="6979F829" w14:textId="77777777" w:rsidTr="00F90333">
        <w:trPr>
          <w:trHeight w:val="284"/>
        </w:trPr>
        <w:tc>
          <w:tcPr>
            <w:tcW w:w="200" w:type="pct"/>
            <w:shd w:val="clear" w:color="auto" w:fill="FFFFFF" w:themeFill="background1"/>
            <w:vAlign w:val="center"/>
          </w:tcPr>
          <w:p w14:paraId="7A345052" w14:textId="2AF68DB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642306C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2EC91E2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74956CD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37C7AC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97FBB19"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439A9DD" w14:textId="7777777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3365FD3"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B0B2F10" w14:textId="3F7BA2F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719549A" w14:textId="085CD04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75D813D" w14:textId="557F46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BA37621" w14:textId="025958B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3FFDACE" w14:textId="5B055BD8"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3E92317" w14:textId="77777777" w:rsidTr="00F90333">
        <w:trPr>
          <w:trHeight w:val="284"/>
        </w:trPr>
        <w:tc>
          <w:tcPr>
            <w:tcW w:w="200" w:type="pct"/>
            <w:shd w:val="clear" w:color="auto" w:fill="FFFFFF" w:themeFill="background1"/>
            <w:vAlign w:val="center"/>
          </w:tcPr>
          <w:p w14:paraId="443F48FB" w14:textId="0C7858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0BBE654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22401562"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0F811A1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D35EE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5ED206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5020B9C"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A840583"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5D44203"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AF55B9B"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61C8468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71B4FFA" w14:textId="0AA3A8E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DD7E4F0" w14:textId="7437F57B"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2C0D1B6" w14:textId="00A6774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53E2C5" w14:textId="223DC47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21111EA" w14:textId="683482D8"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8C58927" w14:textId="77777777" w:rsidTr="00F90333">
        <w:trPr>
          <w:trHeight w:val="284"/>
        </w:trPr>
        <w:tc>
          <w:tcPr>
            <w:tcW w:w="200" w:type="pct"/>
            <w:shd w:val="clear" w:color="auto" w:fill="FFFFFF" w:themeFill="background1"/>
            <w:vAlign w:val="center"/>
          </w:tcPr>
          <w:p w14:paraId="00470436" w14:textId="7826089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5F4BB6A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76AA35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7AD80D9E"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2 a viac pracovných úväzkov minimálne na 1 rok,  </w:t>
            </w:r>
          </w:p>
          <w:p w14:paraId="4D8F6627"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1 a ½ pracovného úväzku  minimálne na 1 rok,  </w:t>
            </w:r>
          </w:p>
          <w:p w14:paraId="114EB479"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1 pracovný úväzok minimálne na 1 rok,  </w:t>
            </w:r>
          </w:p>
          <w:p w14:paraId="136E3251"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½ pracovného úväzku minimálne na 1 rok,  </w:t>
            </w:r>
          </w:p>
          <w:p w14:paraId="058D1549"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žiadateľ nevytvorí žiadny pracovný úväzok.</w:t>
            </w:r>
          </w:p>
          <w:p w14:paraId="10764C6B" w14:textId="77777777" w:rsidR="00C7370E" w:rsidRPr="00292CB0" w:rsidRDefault="00C7370E" w:rsidP="00C7370E">
            <w:pPr>
              <w:spacing w:after="0" w:line="240" w:lineRule="auto"/>
              <w:ind w:left="-11"/>
              <w:jc w:val="both"/>
              <w:rPr>
                <w:rFonts w:cstheme="minorHAnsi"/>
                <w:sz w:val="16"/>
                <w:szCs w:val="16"/>
              </w:rPr>
            </w:pPr>
          </w:p>
          <w:p w14:paraId="255E4F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713D0A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4F04471" w14:textId="524EA50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C673C9" w14:textId="0A993CA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372EC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4C0A8041"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49E71009" w14:textId="6518D998"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4B47D9C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DE8D879" w14:textId="1FBE548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3: </w:t>
            </w:r>
            <w:r w:rsidRPr="00292CB0">
              <w:rPr>
                <w:rFonts w:asciiTheme="minorHAnsi" w:hAnsiTheme="minorHAnsi" w:cstheme="minorHAnsi"/>
                <w:b/>
                <w:color w:val="auto"/>
                <w:sz w:val="22"/>
                <w:szCs w:val="22"/>
              </w:rPr>
              <w:t>Zlepšenie využívania závlah (zavlažovanie)</w:t>
            </w:r>
          </w:p>
        </w:tc>
      </w:tr>
      <w:tr w:rsidR="00292CB0" w:rsidRPr="00292CB0" w14:paraId="6BBC0851" w14:textId="77777777" w:rsidTr="00B30B20">
        <w:trPr>
          <w:trHeight w:val="284"/>
        </w:trPr>
        <w:tc>
          <w:tcPr>
            <w:tcW w:w="200" w:type="pct"/>
            <w:shd w:val="clear" w:color="auto" w:fill="FFF2CC" w:themeFill="accent4" w:themeFillTint="33"/>
          </w:tcPr>
          <w:p w14:paraId="1E1C1830" w14:textId="643A24A9"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3394BA4E" w14:textId="7B9997EA"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CF1732F" w14:textId="77777777" w:rsidTr="00F90333">
        <w:trPr>
          <w:trHeight w:val="284"/>
        </w:trPr>
        <w:tc>
          <w:tcPr>
            <w:tcW w:w="200" w:type="pct"/>
            <w:shd w:val="clear" w:color="auto" w:fill="FFFFFF" w:themeFill="background1"/>
            <w:vAlign w:val="center"/>
          </w:tcPr>
          <w:p w14:paraId="360A3D80" w14:textId="670088A1"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7CE205A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DF10EAB" w14:textId="77777777" w:rsidR="00C7370E" w:rsidRPr="00292CB0" w:rsidRDefault="00C7370E" w:rsidP="00C7370E">
            <w:pPr>
              <w:spacing w:after="0" w:line="240" w:lineRule="auto"/>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23CCA40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7CBDFF7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1FFDED9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6B909BC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V prípade, ak žiadateľ obhospodaroval minimálne 50 % pôdy v znevýhodnených oblastiach a/alebo v zraniteľných oblastiach, posúdenie sa v prípade podávania </w:t>
            </w:r>
            <w:proofErr w:type="spellStart"/>
            <w:r w:rsidRPr="00292CB0">
              <w:rPr>
                <w:rFonts w:cstheme="minorHAnsi"/>
                <w:sz w:val="16"/>
                <w:szCs w:val="16"/>
              </w:rPr>
              <w:t>ŽoNFP</w:t>
            </w:r>
            <w:proofErr w:type="spellEnd"/>
            <w:r w:rsidRPr="00292CB0">
              <w:rPr>
                <w:rFonts w:cstheme="minorHAnsi"/>
                <w:sz w:val="16"/>
                <w:szCs w:val="16"/>
              </w:rPr>
              <w:t xml:space="preserve"> preukáže na základe deklarovanej pôdy (uvedenej v podanej </w:t>
            </w:r>
            <w:proofErr w:type="spellStart"/>
            <w:r w:rsidRPr="00292CB0">
              <w:rPr>
                <w:rFonts w:cstheme="minorHAnsi"/>
                <w:sz w:val="16"/>
                <w:szCs w:val="16"/>
              </w:rPr>
              <w:t>ŽoNFP</w:t>
            </w:r>
            <w:proofErr w:type="spellEnd"/>
            <w:r w:rsidRPr="00292CB0">
              <w:rPr>
                <w:rFonts w:cstheme="minorHAnsi"/>
                <w:sz w:val="16"/>
                <w:szCs w:val="16"/>
              </w:rPr>
              <w:t xml:space="preserve">) v rámci žiadosti pre platbu SAPS resp. LFA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V prípade nedeklarovania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sa body nepridelia.</w:t>
            </w:r>
          </w:p>
          <w:p w14:paraId="25B5575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5B50C3B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447130A7"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564431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26ED40D" w14:textId="77777777" w:rsidR="00C7370E" w:rsidRPr="00292CB0" w:rsidRDefault="00C7370E" w:rsidP="004800B7">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0C9B284" w14:textId="77777777" w:rsidR="00C7370E" w:rsidRPr="00292CB0" w:rsidRDefault="00C7370E" w:rsidP="004800B7">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D8C5DA5" w14:textId="6E144853" w:rsidR="00C7370E" w:rsidRPr="00292CB0" w:rsidRDefault="00C7370E" w:rsidP="004800B7">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1CF513D" w14:textId="77777777" w:rsidTr="00F90333">
        <w:trPr>
          <w:trHeight w:val="284"/>
        </w:trPr>
        <w:tc>
          <w:tcPr>
            <w:tcW w:w="200" w:type="pct"/>
            <w:shd w:val="clear" w:color="auto" w:fill="FFFFFF" w:themeFill="background1"/>
            <w:vAlign w:val="center"/>
          </w:tcPr>
          <w:p w14:paraId="793C9959" w14:textId="35482AB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1C90A1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Výdavky na stroje a technológie</w:t>
            </w:r>
          </w:p>
          <w:p w14:paraId="739AE26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rámci oprávnených výdavkov projektu tvoria výdavky na stroje a technológie viac ako:</w:t>
            </w:r>
          </w:p>
          <w:p w14:paraId="17EC491C" w14:textId="77777777" w:rsidR="00C7370E" w:rsidRPr="00292CB0" w:rsidRDefault="00C7370E" w:rsidP="004800B7">
            <w:pPr>
              <w:pStyle w:val="Odsekzoznamu"/>
              <w:numPr>
                <w:ilvl w:val="0"/>
                <w:numId w:val="160"/>
              </w:numPr>
              <w:spacing w:after="0" w:line="240" w:lineRule="auto"/>
              <w:ind w:left="273" w:hanging="273"/>
              <w:jc w:val="both"/>
              <w:rPr>
                <w:rFonts w:cstheme="minorHAnsi"/>
                <w:sz w:val="16"/>
                <w:szCs w:val="16"/>
              </w:rPr>
            </w:pPr>
            <w:r w:rsidRPr="00292CB0">
              <w:rPr>
                <w:rFonts w:cstheme="minorHAnsi"/>
                <w:sz w:val="16"/>
                <w:szCs w:val="16"/>
              </w:rPr>
              <w:lastRenderedPageBreak/>
              <w:t xml:space="preserve">60% </w:t>
            </w:r>
          </w:p>
          <w:p w14:paraId="5EBD79EE" w14:textId="77777777" w:rsidR="00C7370E" w:rsidRPr="00292CB0" w:rsidRDefault="00C7370E" w:rsidP="004800B7">
            <w:pPr>
              <w:pStyle w:val="Odsekzoznamu"/>
              <w:numPr>
                <w:ilvl w:val="0"/>
                <w:numId w:val="160"/>
              </w:numPr>
              <w:spacing w:after="0" w:line="240" w:lineRule="auto"/>
              <w:ind w:left="273" w:hanging="273"/>
              <w:jc w:val="both"/>
              <w:rPr>
                <w:rFonts w:cstheme="minorHAnsi"/>
                <w:sz w:val="16"/>
                <w:szCs w:val="16"/>
              </w:rPr>
            </w:pPr>
            <w:r w:rsidRPr="00292CB0">
              <w:rPr>
                <w:rFonts w:cstheme="minorHAnsi"/>
                <w:sz w:val="16"/>
                <w:szCs w:val="16"/>
              </w:rPr>
              <w:t xml:space="preserve">50% </w:t>
            </w:r>
          </w:p>
          <w:p w14:paraId="404038E8" w14:textId="0281C78A" w:rsidR="00C7370E" w:rsidRPr="00292CB0" w:rsidRDefault="00C7370E" w:rsidP="004800B7">
            <w:pPr>
              <w:pStyle w:val="Odsekzoznamu"/>
              <w:numPr>
                <w:ilvl w:val="0"/>
                <w:numId w:val="160"/>
              </w:numPr>
              <w:spacing w:after="0" w:line="240" w:lineRule="auto"/>
              <w:ind w:left="273" w:hanging="273"/>
              <w:jc w:val="both"/>
              <w:rPr>
                <w:rFonts w:cstheme="minorHAnsi"/>
                <w:sz w:val="16"/>
                <w:szCs w:val="16"/>
              </w:rPr>
            </w:pPr>
            <w:r w:rsidRPr="00292CB0">
              <w:rPr>
                <w:rFonts w:cstheme="minorHAnsi"/>
                <w:sz w:val="16"/>
                <w:szCs w:val="16"/>
              </w:rPr>
              <w:t>40%</w:t>
            </w:r>
          </w:p>
          <w:p w14:paraId="7AD3EA3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ECCC97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 xml:space="preserve">ozpočet projektu) </w:t>
            </w:r>
          </w:p>
          <w:p w14:paraId="6C0D9160" w14:textId="118A1AE3"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Popis v projekte realizácie (Príloha 2B k príručke pre prijímateľa LEADER)</w:t>
            </w:r>
          </w:p>
          <w:p w14:paraId="70306148" w14:textId="2827B2F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D1821A3" w14:textId="4F220615" w:rsidR="00C7370E" w:rsidRPr="00292CB0" w:rsidRDefault="00C7370E" w:rsidP="004800B7">
            <w:pPr>
              <w:pStyle w:val="Default"/>
              <w:keepLines/>
              <w:widowControl w:val="0"/>
              <w:numPr>
                <w:ilvl w:val="0"/>
                <w:numId w:val="25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FBF54B5" w14:textId="77777777" w:rsidTr="00F90333">
        <w:trPr>
          <w:trHeight w:val="284"/>
        </w:trPr>
        <w:tc>
          <w:tcPr>
            <w:tcW w:w="200" w:type="pct"/>
            <w:shd w:val="clear" w:color="auto" w:fill="FFFFFF" w:themeFill="background1"/>
            <w:vAlign w:val="center"/>
          </w:tcPr>
          <w:p w14:paraId="7920A251" w14:textId="1934CDB7" w:rsidR="00C7370E" w:rsidRPr="00292CB0" w:rsidRDefault="00C7370E" w:rsidP="00C7370E">
            <w:pPr>
              <w:spacing w:after="0" w:line="240" w:lineRule="auto"/>
              <w:jc w:val="center"/>
              <w:rPr>
                <w:rFonts w:cstheme="minorHAnsi"/>
                <w:sz w:val="16"/>
                <w:szCs w:val="16"/>
              </w:rPr>
            </w:pPr>
            <w:r w:rsidRPr="00292CB0">
              <w:rPr>
                <w:rFonts w:cstheme="minorHAnsi"/>
                <w:sz w:val="16"/>
                <w:szCs w:val="16"/>
              </w:rPr>
              <w:lastRenderedPageBreak/>
              <w:t>8.</w:t>
            </w:r>
          </w:p>
        </w:tc>
        <w:tc>
          <w:tcPr>
            <w:tcW w:w="4800" w:type="pct"/>
            <w:shd w:val="clear" w:color="auto" w:fill="FFFFFF" w:themeFill="background1"/>
            <w:vAlign w:val="center"/>
          </w:tcPr>
          <w:p w14:paraId="6E7D2EA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3743BB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2D240DBD" w14:textId="1B31F219"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5B2FC3DB" w14:textId="57164E22" w:rsidR="00C7370E" w:rsidRPr="00292CB0" w:rsidRDefault="00C7370E" w:rsidP="008A3800">
            <w:pPr>
              <w:pStyle w:val="Textkomentra"/>
              <w:spacing w:after="0"/>
              <w:rPr>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1BDF8578" w14:textId="30E1B2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9100C0E" w14:textId="02BFBCC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B6F85" w14:textId="006C17FA"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63236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7CAC225" w14:textId="72397B88"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123A6B6" w14:textId="3C374F6B"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0"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0A48F3BD" w14:textId="77777777" w:rsidTr="00F90333">
        <w:trPr>
          <w:trHeight w:val="284"/>
        </w:trPr>
        <w:tc>
          <w:tcPr>
            <w:tcW w:w="200" w:type="pct"/>
            <w:shd w:val="clear" w:color="auto" w:fill="FFFFFF" w:themeFill="background1"/>
            <w:vAlign w:val="center"/>
          </w:tcPr>
          <w:p w14:paraId="53FF11F9" w14:textId="25DC444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EA6B5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324D70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275ADD86"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3F1225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4BE3F97" w14:textId="0F20BDAD"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19A463F"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16858FD1"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1CEB0FDC"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zamerané na inováciu výroby,</w:t>
            </w:r>
          </w:p>
          <w:p w14:paraId="00CC1C1E" w14:textId="679B8C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292CB0" w:rsidRDefault="00C7370E" w:rsidP="00C7370E">
            <w:pPr>
              <w:spacing w:after="0" w:line="240" w:lineRule="auto"/>
              <w:ind w:left="53"/>
              <w:jc w:val="both"/>
              <w:rPr>
                <w:rStyle w:val="markedcontent"/>
                <w:rFonts w:cstheme="minorHAnsi"/>
                <w:sz w:val="16"/>
                <w:szCs w:val="16"/>
              </w:rPr>
            </w:pPr>
          </w:p>
          <w:p w14:paraId="2E83BD5E"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0F048702"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BBC12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39232EC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F917B0" w14:textId="600CCC4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E0EA9AE" w14:textId="4FBF200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39063E3" w14:textId="728E6BE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554AFB1"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71F1055"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15CA593" w14:textId="03C92EBA" w:rsidR="00C7370E" w:rsidRPr="00292CB0" w:rsidRDefault="00C7370E" w:rsidP="004800B7">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B572159" w14:textId="77777777" w:rsidTr="0010210D">
        <w:trPr>
          <w:trHeight w:val="284"/>
        </w:trPr>
        <w:tc>
          <w:tcPr>
            <w:tcW w:w="200" w:type="pct"/>
            <w:shd w:val="clear" w:color="auto" w:fill="FFFFFF" w:themeFill="background1"/>
            <w:vAlign w:val="center"/>
          </w:tcPr>
          <w:p w14:paraId="0072F421" w14:textId="31C18C2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664F360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Zdroje závlahovej vody</w:t>
            </w:r>
          </w:p>
          <w:p w14:paraId="07D8314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Projekt využíva existujúce zdroje závlahovej vody (napojenie na existujúcu závlahovú sústavu, ak je táto dostupná, resp. iné existujúce zdroje).</w:t>
            </w:r>
          </w:p>
          <w:p w14:paraId="0BE7A4B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A61F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02F0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lastRenderedPageBreak/>
              <w:t>MAS stanoví body v prípade odpovede áno, aj v prípade odpovede nie.</w:t>
            </w:r>
          </w:p>
          <w:p w14:paraId="5BD6D47D" w14:textId="00C7B54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BA2A47D" w14:textId="1C4B0D7D" w:rsidR="00C7370E" w:rsidRPr="00292CB0" w:rsidRDefault="00C7370E" w:rsidP="004800B7">
            <w:pPr>
              <w:pStyle w:val="Odsekzoznamu"/>
              <w:numPr>
                <w:ilvl w:val="0"/>
                <w:numId w:val="205"/>
              </w:numPr>
              <w:spacing w:after="0" w:line="240" w:lineRule="auto"/>
              <w:ind w:left="212" w:hanging="212"/>
              <w:jc w:val="both"/>
              <w:rPr>
                <w:rFonts w:cstheme="minorHAnsi"/>
                <w:sz w:val="16"/>
                <w:szCs w:val="16"/>
              </w:rPr>
            </w:pPr>
            <w:r w:rsidRPr="00292CB0">
              <w:rPr>
                <w:rFonts w:cstheme="minorHAnsi"/>
                <w:sz w:val="16"/>
                <w:szCs w:val="16"/>
              </w:rPr>
              <w:t xml:space="preserve">Potvrdenie správcu </w:t>
            </w:r>
            <w:proofErr w:type="spellStart"/>
            <w:r w:rsidRPr="00292CB0">
              <w:rPr>
                <w:rFonts w:cstheme="minorHAnsi"/>
                <w:sz w:val="16"/>
                <w:szCs w:val="16"/>
              </w:rPr>
              <w:t>hydromelioračnej</w:t>
            </w:r>
            <w:proofErr w:type="spellEnd"/>
            <w:r w:rsidRPr="00292CB0">
              <w:rPr>
                <w:rFonts w:cstheme="minorHAnsi"/>
                <w:sz w:val="16"/>
                <w:szCs w:val="16"/>
              </w:rPr>
              <w:t xml:space="preserve"> sústavy ak ide o napojenie na závlahovú sústavu,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098D2A87"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w:t>
            </w:r>
            <w:proofErr w:type="spellStart"/>
            <w:r w:rsidRPr="00292CB0">
              <w:rPr>
                <w:rFonts w:cstheme="minorHAnsi"/>
                <w:sz w:val="16"/>
                <w:szCs w:val="16"/>
                <w:u w:val="single"/>
              </w:rPr>
              <w:t>hydromelioračná</w:t>
            </w:r>
            <w:proofErr w:type="spellEnd"/>
            <w:r w:rsidRPr="00292CB0">
              <w:rPr>
                <w:rFonts w:cstheme="minorHAnsi"/>
                <w:sz w:val="16"/>
                <w:szCs w:val="16"/>
                <w:u w:val="single"/>
              </w:rPr>
              <w:t xml:space="preserve"> sústava nie je dostupná a žiadateľ využíva iný existujúci zdroj napr. studne, žiadateľ predkladá dokument, ktorým preukazuje vlastnícky resp. nájomný vzťah: </w:t>
            </w:r>
          </w:p>
          <w:p w14:paraId="07A52BBA" w14:textId="5112B986" w:rsidR="00C7370E" w:rsidRPr="00292CB0" w:rsidRDefault="00C7370E" w:rsidP="004800B7">
            <w:pPr>
              <w:pStyle w:val="Odsekzoznamu"/>
              <w:numPr>
                <w:ilvl w:val="0"/>
                <w:numId w:val="206"/>
              </w:numPr>
              <w:spacing w:after="0" w:line="240" w:lineRule="auto"/>
              <w:ind w:left="212" w:hanging="212"/>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668B3843" w14:textId="77777777" w:rsidR="00C7370E" w:rsidRPr="00292CB0" w:rsidRDefault="00C7370E" w:rsidP="004800B7">
            <w:pPr>
              <w:pStyle w:val="Odsekzoznamu"/>
              <w:numPr>
                <w:ilvl w:val="0"/>
                <w:numId w:val="206"/>
              </w:numPr>
              <w:spacing w:after="0" w:line="240" w:lineRule="auto"/>
              <w:ind w:left="212" w:hanging="212"/>
              <w:jc w:val="both"/>
              <w:rPr>
                <w:rFonts w:cstheme="minorHAnsi"/>
                <w:sz w:val="16"/>
                <w:szCs w:val="16"/>
              </w:rPr>
            </w:pPr>
            <w:r w:rsidRPr="00292CB0">
              <w:rPr>
                <w:rFonts w:cstheme="minorHAnsi"/>
                <w:sz w:val="16"/>
                <w:szCs w:val="16"/>
              </w:rPr>
              <w:t>List vlastníctva, v prípade výlučného vlastníctva žiadateľa</w:t>
            </w:r>
            <w:r w:rsidRPr="00292CB0">
              <w:rPr>
                <w:rStyle w:val="Odkaznapoznmkupodiarou"/>
                <w:rFonts w:cstheme="minorHAnsi"/>
                <w:sz w:val="16"/>
                <w:szCs w:val="16"/>
              </w:rPr>
              <w:footnoteReference w:id="19"/>
            </w:r>
            <w:r w:rsidRPr="00292CB0">
              <w:rPr>
                <w:rFonts w:cstheme="minorHAnsi"/>
                <w:sz w:val="16"/>
                <w:szCs w:val="16"/>
              </w:rPr>
              <w:t xml:space="preserve"> - </w:t>
            </w:r>
            <w:r w:rsidRPr="00292CB0">
              <w:rPr>
                <w:rFonts w:cstheme="minorHAnsi"/>
                <w:bCs/>
                <w:sz w:val="16"/>
                <w:szCs w:val="16"/>
              </w:rPr>
              <w:t>nevyžaduje sa predloženie prílohy</w:t>
            </w:r>
          </w:p>
          <w:p w14:paraId="05FA5D4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nevyžaduje sa predloženie prílohy</w:t>
            </w:r>
          </w:p>
          <w:p w14:paraId="753C00D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0DA0938" w14:textId="3318F9F5" w:rsidR="00C7370E" w:rsidRPr="00292CB0" w:rsidRDefault="00C7370E" w:rsidP="004800B7">
            <w:pPr>
              <w:pStyle w:val="Odsekzoznamu"/>
              <w:numPr>
                <w:ilvl w:val="0"/>
                <w:numId w:val="205"/>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p w14:paraId="77A096A9" w14:textId="407A839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6CC0136" w14:textId="4CE2CF3C" w:rsidR="00C7370E" w:rsidRPr="00292CB0" w:rsidRDefault="00C7370E" w:rsidP="004800B7">
            <w:pPr>
              <w:pStyle w:val="Odsekzoznamu"/>
              <w:numPr>
                <w:ilvl w:val="0"/>
                <w:numId w:val="205"/>
              </w:numPr>
              <w:spacing w:after="0" w:line="240" w:lineRule="auto"/>
              <w:ind w:left="213" w:hanging="213"/>
              <w:jc w:val="both"/>
              <w:rPr>
                <w:rFonts w:cstheme="minorHAnsi"/>
                <w:bCs/>
                <w:sz w:val="16"/>
                <w:szCs w:val="16"/>
              </w:rPr>
            </w:pPr>
            <w:r w:rsidRPr="00292CB0">
              <w:rPr>
                <w:rFonts w:cstheme="minorHAnsi"/>
                <w:sz w:val="16"/>
                <w:szCs w:val="16"/>
              </w:rPr>
              <w:t xml:space="preserve">Potvrdenie správcu </w:t>
            </w:r>
            <w:proofErr w:type="spellStart"/>
            <w:r w:rsidRPr="00292CB0">
              <w:rPr>
                <w:rFonts w:cstheme="minorHAnsi"/>
                <w:sz w:val="16"/>
                <w:szCs w:val="16"/>
              </w:rPr>
              <w:t>hydromelioračnej</w:t>
            </w:r>
            <w:proofErr w:type="spellEnd"/>
            <w:r w:rsidRPr="00292CB0">
              <w:rPr>
                <w:rFonts w:cstheme="minorHAnsi"/>
                <w:sz w:val="16"/>
                <w:szCs w:val="16"/>
              </w:rPr>
              <w:t xml:space="preserve"> sústavy ak ide o napojenie na závlahovú sústavu - príloha na preukázanie splnenia kritéria musia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MAS.V prípade predloženia prílohy ku dňu doplnenia chýbajúcich náležitostí </w:t>
            </w:r>
            <w:proofErr w:type="spellStart"/>
            <w:r w:rsidRPr="00292CB0">
              <w:rPr>
                <w:rFonts w:cstheme="minorHAnsi"/>
                <w:sz w:val="16"/>
                <w:szCs w:val="16"/>
              </w:rPr>
              <w:t>ŽoNFP</w:t>
            </w:r>
            <w:proofErr w:type="spellEnd"/>
            <w:r w:rsidRPr="00292CB0">
              <w:rPr>
                <w:rFonts w:cstheme="minorHAnsi"/>
                <w:sz w:val="16"/>
                <w:szCs w:val="16"/>
              </w:rPr>
              <w:t xml:space="preserve"> v zmysle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w:t>
            </w:r>
            <w:r w:rsidRPr="00292CB0">
              <w:rPr>
                <w:rFonts w:cstheme="minorHAnsi"/>
                <w:bCs/>
                <w:sz w:val="16"/>
                <w:szCs w:val="16"/>
              </w:rPr>
              <w:t xml:space="preserve">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46A38416" w14:textId="77777777" w:rsidTr="00AF4515">
        <w:trPr>
          <w:trHeight w:val="284"/>
        </w:trPr>
        <w:tc>
          <w:tcPr>
            <w:tcW w:w="5000" w:type="pct"/>
            <w:gridSpan w:val="2"/>
            <w:shd w:val="clear" w:color="auto" w:fill="auto"/>
            <w:vAlign w:val="center"/>
          </w:tcPr>
          <w:p w14:paraId="0D385F0F" w14:textId="105C1858"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C5BDC6" w14:textId="77777777" w:rsidTr="00AF4515">
        <w:trPr>
          <w:trHeight w:val="284"/>
        </w:trPr>
        <w:tc>
          <w:tcPr>
            <w:tcW w:w="5000" w:type="pct"/>
            <w:gridSpan w:val="2"/>
            <w:shd w:val="clear" w:color="auto" w:fill="auto"/>
            <w:vAlign w:val="center"/>
          </w:tcPr>
          <w:p w14:paraId="5EA8D379" w14:textId="749495B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4420B245" w14:textId="77777777" w:rsidTr="00B30B20">
        <w:trPr>
          <w:trHeight w:val="340"/>
        </w:trPr>
        <w:tc>
          <w:tcPr>
            <w:tcW w:w="200" w:type="pct"/>
            <w:shd w:val="clear" w:color="auto" w:fill="FFF2CC" w:themeFill="accent4" w:themeFillTint="33"/>
          </w:tcPr>
          <w:p w14:paraId="7BD0B83C" w14:textId="3E944119"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D8D6320" w14:textId="1402F43C"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5248202" w14:textId="77777777" w:rsidTr="00421DFE">
        <w:trPr>
          <w:trHeight w:val="340"/>
        </w:trPr>
        <w:tc>
          <w:tcPr>
            <w:tcW w:w="200" w:type="pct"/>
            <w:shd w:val="clear" w:color="auto" w:fill="FFFFFF" w:themeFill="background1"/>
            <w:vAlign w:val="center"/>
          </w:tcPr>
          <w:p w14:paraId="587C82CC" w14:textId="393D220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C7D3C9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7B89C3F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F2EEE02" w14:textId="7777777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766DAD7F" w14:textId="7777777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spĺňa aspoň jedno kritérium,</w:t>
            </w:r>
          </w:p>
          <w:p w14:paraId="68A5DB31" w14:textId="7777777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spĺňa obidve kritériá,</w:t>
            </w:r>
          </w:p>
          <w:p w14:paraId="77CDAA04" w14:textId="09D4E70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nespĺňa ani jedno ekonomické kritérium.</w:t>
            </w:r>
          </w:p>
          <w:p w14:paraId="2F929BBF" w14:textId="43FDF7F3"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66DBF7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B56D9D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8ACCD03" w14:textId="5BBAF3D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3841ADE1" w14:textId="143A2FD3"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B856A5" w14:textId="27143B0F"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1CE0E3D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6D251585" w14:textId="391D7E30"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2B78AA6" w14:textId="4694A882"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01150AA" w14:textId="7C4A3801"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AED856E" w14:textId="78462061"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lastRenderedPageBreak/>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E4767B0" w14:textId="77777777" w:rsidTr="00421DFE">
        <w:trPr>
          <w:trHeight w:val="340"/>
        </w:trPr>
        <w:tc>
          <w:tcPr>
            <w:tcW w:w="200" w:type="pct"/>
            <w:shd w:val="clear" w:color="auto" w:fill="FFFFFF" w:themeFill="background1"/>
            <w:vAlign w:val="center"/>
          </w:tcPr>
          <w:p w14:paraId="0FA71E00" w14:textId="6DDF9E8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FFFFFF" w:themeFill="background1"/>
            <w:vAlign w:val="center"/>
          </w:tcPr>
          <w:p w14:paraId="75EADA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DD1C36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03431953"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rPr>
              <w:t xml:space="preserve">ostatné investície súvisiace so znižovaním ekologickej záťaže nezaradené v písm. a) až c), </w:t>
            </w:r>
          </w:p>
          <w:p w14:paraId="516A197E"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rPr>
              <w:t>žiadateľ kritérium nesplnil.</w:t>
            </w:r>
          </w:p>
          <w:p w14:paraId="4F0913C6" w14:textId="44C7CEE9"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2A48796F"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675D6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 xml:space="preserve">ozpočet projektu) </w:t>
            </w:r>
          </w:p>
          <w:p w14:paraId="4D764C1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7 - Popis projektu)</w:t>
            </w:r>
          </w:p>
          <w:p w14:paraId="4266948A" w14:textId="5C0FE86C"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70B17E92" w14:textId="51AC292E"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7F572F2" w14:textId="3C216661"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4315B0E" w14:textId="77777777" w:rsidTr="00421DFE">
        <w:trPr>
          <w:trHeight w:val="340"/>
        </w:trPr>
        <w:tc>
          <w:tcPr>
            <w:tcW w:w="200" w:type="pct"/>
            <w:shd w:val="clear" w:color="auto" w:fill="FFFFFF" w:themeFill="background1"/>
            <w:vAlign w:val="center"/>
          </w:tcPr>
          <w:p w14:paraId="717C216B" w14:textId="42BA78E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518B87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68EE8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493168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9D3BA9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AB208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0ADE49" w14:textId="7D44C985"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05FE862B"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E3D0F4A" w14:textId="15BC2683"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67807866" w14:textId="2BF212B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3D04A7" w14:textId="63DD2B9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5592E2E" w14:textId="720DF14B"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E9E9119" w14:textId="63339365"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76A768B" w14:textId="77777777" w:rsidTr="00421DFE">
        <w:trPr>
          <w:trHeight w:val="340"/>
        </w:trPr>
        <w:tc>
          <w:tcPr>
            <w:tcW w:w="200" w:type="pct"/>
            <w:shd w:val="clear" w:color="auto" w:fill="FFFFFF" w:themeFill="background1"/>
            <w:vAlign w:val="center"/>
          </w:tcPr>
          <w:p w14:paraId="68C4E425" w14:textId="45BDEE3D"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A2AFA6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0DD5C0A1"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C4B873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88F926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6EFC366"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727D4F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1E2177A0"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04F6E69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0EF8911D"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22C7738A" w14:textId="4F7B48D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8A834F8" w14:textId="0AAC83E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B107997" w14:textId="2A9F149D"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9F3981A" w14:textId="51AD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C294C8C" w14:textId="14FB5ECC"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lastRenderedPageBreak/>
              <w:t>v zmysle dokumentácie uvedenej v časti „Forma a spôsob preukázania splnenia kritéria“</w:t>
            </w:r>
          </w:p>
        </w:tc>
      </w:tr>
      <w:tr w:rsidR="00292CB0" w:rsidRPr="00292CB0" w14:paraId="7C0813E6" w14:textId="77777777" w:rsidTr="00421DFE">
        <w:trPr>
          <w:trHeight w:val="284"/>
        </w:trPr>
        <w:tc>
          <w:tcPr>
            <w:tcW w:w="200" w:type="pct"/>
            <w:shd w:val="clear" w:color="auto" w:fill="FFFFFF" w:themeFill="background1"/>
            <w:vAlign w:val="center"/>
          </w:tcPr>
          <w:p w14:paraId="52FEF6F4" w14:textId="19A4CFA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7ED83E1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8D4195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BDCA547"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2 a viac pracovných úväzkov minimálne na 1 rok,  </w:t>
            </w:r>
          </w:p>
          <w:p w14:paraId="2ABD4EA4"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1 a ½ pracovného úväzku  minimálne na 1 rok,  </w:t>
            </w:r>
          </w:p>
          <w:p w14:paraId="3B7EA5BF"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1 pracovný úväzok minimálne na 1 rok,  </w:t>
            </w:r>
          </w:p>
          <w:p w14:paraId="04A964C3"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½ pracovného úväzku minimálne na 1 rok,  </w:t>
            </w:r>
          </w:p>
          <w:p w14:paraId="718B2E2E"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žiadateľ nevytvorí žiadny pracovný úväzok.</w:t>
            </w:r>
          </w:p>
          <w:p w14:paraId="03779466" w14:textId="77777777" w:rsidR="00C7370E" w:rsidRPr="00292CB0" w:rsidRDefault="00C7370E" w:rsidP="00C7370E">
            <w:pPr>
              <w:spacing w:after="0" w:line="240" w:lineRule="auto"/>
              <w:ind w:left="-11"/>
              <w:jc w:val="both"/>
              <w:rPr>
                <w:rFonts w:cstheme="minorHAnsi"/>
                <w:sz w:val="16"/>
                <w:szCs w:val="16"/>
              </w:rPr>
            </w:pPr>
          </w:p>
          <w:p w14:paraId="1D84BFE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6078D08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FE3FBA9" w14:textId="247A260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8975B6D" w14:textId="63B7645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0C0A02D"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8CDE3F2"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DAE8FA8" w14:textId="288C8366"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6FE2757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AE270A4" w14:textId="6D4268FA"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68CAA631" w14:textId="77777777" w:rsidTr="00B30B20">
        <w:trPr>
          <w:trHeight w:val="284"/>
        </w:trPr>
        <w:tc>
          <w:tcPr>
            <w:tcW w:w="200" w:type="pct"/>
            <w:shd w:val="clear" w:color="auto" w:fill="FFF2CC" w:themeFill="accent4" w:themeFillTint="33"/>
          </w:tcPr>
          <w:p w14:paraId="0EAFDE4D" w14:textId="2E828805"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FEF422E" w14:textId="79FCDD11"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226FB87F" w14:textId="77777777" w:rsidTr="00421DFE">
        <w:trPr>
          <w:trHeight w:val="284"/>
        </w:trPr>
        <w:tc>
          <w:tcPr>
            <w:tcW w:w="200" w:type="pct"/>
            <w:shd w:val="clear" w:color="auto" w:fill="FFFFFF" w:themeFill="background1"/>
            <w:vAlign w:val="center"/>
          </w:tcPr>
          <w:p w14:paraId="1B4B64A3" w14:textId="50986D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0217CF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6849F09" w14:textId="25991984"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834C07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C8457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301E7EFD"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FA7AB1"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5041966A"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F345099" w14:textId="5846F1BF"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Pre definovaný merateľný údaj (ukazovateľ) stanoví porovnávaciu bázu, napr. skutočnosť za rok predchádzajúci podaniu </w:t>
            </w:r>
            <w:proofErr w:type="spellStart"/>
            <w:r w:rsidRPr="00292CB0">
              <w:rPr>
                <w:rFonts w:cstheme="minorHAnsi"/>
                <w:sz w:val="16"/>
                <w:szCs w:val="16"/>
              </w:rPr>
              <w:t>ŽoNFP</w:t>
            </w:r>
            <w:proofErr w:type="spellEnd"/>
            <w:r w:rsidRPr="00292CB0">
              <w:rPr>
                <w:rFonts w:cstheme="minorHAnsi"/>
                <w:sz w:val="16"/>
                <w:szCs w:val="16"/>
              </w:rPr>
              <w:t>.</w:t>
            </w:r>
          </w:p>
          <w:p w14:paraId="7A01EB5A" w14:textId="3E5BD8C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36AED36E" w14:textId="5FBF5A6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FFE70D" w14:textId="5A0B547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1D2A41C" w14:textId="3FB4155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1D2DB8" w14:textId="1331398A"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6DE1B10" w14:textId="77777777" w:rsidTr="00421DFE">
        <w:trPr>
          <w:trHeight w:val="284"/>
        </w:trPr>
        <w:tc>
          <w:tcPr>
            <w:tcW w:w="200" w:type="pct"/>
            <w:shd w:val="clear" w:color="auto" w:fill="FFFFFF" w:themeFill="background1"/>
            <w:vAlign w:val="center"/>
          </w:tcPr>
          <w:p w14:paraId="71A00DF6" w14:textId="5CAA131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7A34193C" w14:textId="46BABBC4"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Príspevok projektu </w:t>
            </w:r>
            <w:r w:rsidRPr="00292CB0">
              <w:rPr>
                <w:rFonts w:cstheme="minorHAnsi"/>
                <w:sz w:val="16"/>
                <w:szCs w:val="16"/>
              </w:rPr>
              <w:t xml:space="preserve"> </w:t>
            </w:r>
            <w:r w:rsidRPr="00292CB0">
              <w:rPr>
                <w:rFonts w:cstheme="minorHAnsi"/>
                <w:b/>
                <w:sz w:val="18"/>
                <w:szCs w:val="18"/>
              </w:rPr>
              <w:t>k zníženiu skleníkových plynov</w:t>
            </w:r>
          </w:p>
          <w:p w14:paraId="1B82CF8C" w14:textId="6248B5FC"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0460E9BB" w14:textId="77777777" w:rsidR="00C7370E" w:rsidRPr="00292CB0" w:rsidRDefault="00C7370E" w:rsidP="004800B7">
            <w:pPr>
              <w:widowControl w:val="0"/>
              <w:numPr>
                <w:ilvl w:val="0"/>
                <w:numId w:val="497"/>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 xml:space="preserve">ak súčasťou investície je výroba energie pre vlastnú spotrebu investície prostredníctvom </w:t>
            </w:r>
            <w:proofErr w:type="spellStart"/>
            <w:r w:rsidRPr="00292CB0">
              <w:rPr>
                <w:rFonts w:cstheme="minorHAnsi"/>
                <w:sz w:val="16"/>
                <w:szCs w:val="16"/>
              </w:rPr>
              <w:t>fotovoltaických</w:t>
            </w:r>
            <w:proofErr w:type="spellEnd"/>
            <w:r w:rsidRPr="00292CB0">
              <w:rPr>
                <w:rFonts w:cstheme="minorHAnsi"/>
                <w:sz w:val="16"/>
                <w:szCs w:val="16"/>
              </w:rPr>
              <w:t xml:space="preserve"> panelov, veternej energie alebo bioplynu  resp. sú napojené na uvedené zdroje výroby energie,</w:t>
            </w:r>
          </w:p>
          <w:p w14:paraId="14F3636F" w14:textId="77777777" w:rsidR="00C7370E" w:rsidRPr="00292CB0" w:rsidRDefault="00C7370E" w:rsidP="004800B7">
            <w:pPr>
              <w:widowControl w:val="0"/>
              <w:numPr>
                <w:ilvl w:val="0"/>
                <w:numId w:val="497"/>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583A4B26" w14:textId="77777777" w:rsidR="00C7370E" w:rsidRPr="00292CB0" w:rsidRDefault="00C7370E" w:rsidP="004800B7">
            <w:pPr>
              <w:widowControl w:val="0"/>
              <w:numPr>
                <w:ilvl w:val="0"/>
                <w:numId w:val="497"/>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292CB0" w:rsidRDefault="00C7370E" w:rsidP="004800B7">
            <w:pPr>
              <w:pStyle w:val="Default"/>
              <w:keepLines/>
              <w:widowControl w:val="0"/>
              <w:numPr>
                <w:ilvl w:val="0"/>
                <w:numId w:val="497"/>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1D360972" w14:textId="0A416AF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92AF9B" w14:textId="2CDD0E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Popis v projekte realizácie (Príloha 2B k príručke pre prijímateľa LEADER)</w:t>
            </w:r>
          </w:p>
          <w:p w14:paraId="0F529DBD" w14:textId="2FDC83B8"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577900C" w14:textId="3509911B"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E2EC34C" w14:textId="77777777" w:rsidTr="000F15F3">
        <w:trPr>
          <w:trHeight w:val="284"/>
        </w:trPr>
        <w:tc>
          <w:tcPr>
            <w:tcW w:w="200" w:type="pct"/>
            <w:shd w:val="clear" w:color="auto" w:fill="FFFFFF" w:themeFill="background1"/>
            <w:vAlign w:val="center"/>
          </w:tcPr>
          <w:p w14:paraId="1DBF4407" w14:textId="733C5C3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8.</w:t>
            </w:r>
          </w:p>
        </w:tc>
        <w:tc>
          <w:tcPr>
            <w:tcW w:w="4800" w:type="pct"/>
            <w:shd w:val="clear" w:color="auto" w:fill="FFFFFF" w:themeFill="background1"/>
            <w:vAlign w:val="center"/>
          </w:tcPr>
          <w:p w14:paraId="62937C3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12370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08D61CF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1921777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3F0B3E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43243B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V prípade, ak žiadateľ obhospodaroval minimálne 50 % pôdy v znevýhodnených oblastiach a/alebo v zraniteľných oblastiach, posúdenie sa v prípade podávania </w:t>
            </w:r>
            <w:proofErr w:type="spellStart"/>
            <w:r w:rsidRPr="00292CB0">
              <w:rPr>
                <w:rFonts w:cstheme="minorHAnsi"/>
                <w:sz w:val="16"/>
                <w:szCs w:val="16"/>
              </w:rPr>
              <w:t>ŽoNFP</w:t>
            </w:r>
            <w:proofErr w:type="spellEnd"/>
            <w:r w:rsidRPr="00292CB0">
              <w:rPr>
                <w:rFonts w:cstheme="minorHAnsi"/>
                <w:sz w:val="16"/>
                <w:szCs w:val="16"/>
              </w:rPr>
              <w:t xml:space="preserve"> preukáže na základe deklarovanej pôdy (uvedenej v podanej </w:t>
            </w:r>
            <w:proofErr w:type="spellStart"/>
            <w:r w:rsidRPr="00292CB0">
              <w:rPr>
                <w:rFonts w:cstheme="minorHAnsi"/>
                <w:sz w:val="16"/>
                <w:szCs w:val="16"/>
              </w:rPr>
              <w:t>ŽoNFP</w:t>
            </w:r>
            <w:proofErr w:type="spellEnd"/>
            <w:r w:rsidRPr="00292CB0">
              <w:rPr>
                <w:rFonts w:cstheme="minorHAnsi"/>
                <w:sz w:val="16"/>
                <w:szCs w:val="16"/>
              </w:rPr>
              <w:t xml:space="preserve">) v rámci žiadosti pre platbu SAPS resp. LFA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V prípade nedeklarovania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sa body nepridelia.</w:t>
            </w:r>
          </w:p>
          <w:p w14:paraId="075C90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EA678AE"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30659C" w14:textId="77777777" w:rsidR="00C7370E" w:rsidRPr="00292CB0" w:rsidRDefault="00C7370E" w:rsidP="004800B7">
            <w:pPr>
              <w:pStyle w:val="Odsekzoznamu"/>
              <w:numPr>
                <w:ilvl w:val="0"/>
                <w:numId w:val="422"/>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0B6EA5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447D454" w14:textId="77777777" w:rsidR="00C7370E" w:rsidRPr="00292CB0" w:rsidRDefault="00C7370E" w:rsidP="004800B7">
            <w:pPr>
              <w:pStyle w:val="Odsekzoznamu"/>
              <w:numPr>
                <w:ilvl w:val="0"/>
                <w:numId w:val="421"/>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2A98F7A" w14:textId="77777777" w:rsidR="00C7370E" w:rsidRPr="00292CB0" w:rsidRDefault="00C7370E" w:rsidP="004800B7">
            <w:pPr>
              <w:pStyle w:val="Odsekzoznamu"/>
              <w:numPr>
                <w:ilvl w:val="0"/>
                <w:numId w:val="421"/>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21E444B" w14:textId="7191712F" w:rsidR="00C7370E" w:rsidRPr="00292CB0" w:rsidRDefault="00C7370E" w:rsidP="004800B7">
            <w:pPr>
              <w:pStyle w:val="Odsekzoznamu"/>
              <w:numPr>
                <w:ilvl w:val="0"/>
                <w:numId w:val="421"/>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558991F" w14:textId="77777777" w:rsidTr="000F15F3">
        <w:trPr>
          <w:trHeight w:val="284"/>
        </w:trPr>
        <w:tc>
          <w:tcPr>
            <w:tcW w:w="200" w:type="pct"/>
            <w:shd w:val="clear" w:color="auto" w:fill="FFFFFF" w:themeFill="background1"/>
            <w:vAlign w:val="center"/>
          </w:tcPr>
          <w:p w14:paraId="64AD6A66" w14:textId="2D42CAD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003C50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24EFD03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1F14BABC" w14:textId="0D40EF4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r w:rsidR="008A3800" w:rsidRPr="00292CB0">
              <w:rPr>
                <w:rFonts w:cstheme="minorHAnsi"/>
                <w:sz w:val="16"/>
                <w:szCs w:val="16"/>
              </w:rPr>
              <w:t xml:space="preserve">  </w:t>
            </w:r>
          </w:p>
          <w:p w14:paraId="794C88D9" w14:textId="64F755C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04A75CE" w14:textId="758F74A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9662A8" w14:textId="77777777" w:rsidR="00C7370E" w:rsidRPr="00292CB0" w:rsidRDefault="00C7370E" w:rsidP="00C7370E">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kritéria</w:t>
            </w:r>
          </w:p>
          <w:p w14:paraId="6B53CCE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1DC18F1" w14:textId="77777777" w:rsidR="00C7370E" w:rsidRPr="00292CB0" w:rsidRDefault="00C7370E" w:rsidP="00C7370E">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2302293F" w14:textId="7A5C8958"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69DF8A5" w14:textId="53F50A82"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prostredníctvom overenia údajov a informácií v ITMS2014+, alebo prostredníctvom Centrálneho registra zmlúv na webovom sídle </w:t>
            </w:r>
            <w:hyperlink r:id="rId41" w:history="1">
              <w:r w:rsidRPr="00292CB0">
                <w:rPr>
                  <w:rStyle w:val="Hypertextovprepojenie"/>
                  <w:rFonts w:asciiTheme="minorHAnsi" w:hAnsiTheme="minorHAnsi" w:cstheme="minorHAnsi"/>
                  <w:color w:val="auto"/>
                  <w:sz w:val="16"/>
                  <w:szCs w:val="16"/>
                </w:rPr>
                <w:t>https://www.crz.gov.sk/</w:t>
              </w:r>
            </w:hyperlink>
          </w:p>
        </w:tc>
      </w:tr>
      <w:tr w:rsidR="00292CB0" w:rsidRPr="00292CB0" w14:paraId="2F37131B" w14:textId="77777777" w:rsidTr="000F15F3">
        <w:trPr>
          <w:trHeight w:val="284"/>
        </w:trPr>
        <w:tc>
          <w:tcPr>
            <w:tcW w:w="200" w:type="pct"/>
            <w:shd w:val="clear" w:color="auto" w:fill="FFFFFF" w:themeFill="background1"/>
            <w:vAlign w:val="center"/>
          </w:tcPr>
          <w:p w14:paraId="6D12C974" w14:textId="50EF5E7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788E661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42AF3F14"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5813C5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98E59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004B4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75579A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5529BE3C"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3D73DC36" w14:textId="2E88430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292CB0" w:rsidRDefault="00C7370E" w:rsidP="00C7370E">
            <w:pPr>
              <w:spacing w:after="0" w:line="240" w:lineRule="auto"/>
              <w:ind w:left="53"/>
              <w:jc w:val="both"/>
              <w:rPr>
                <w:rStyle w:val="markedcontent"/>
                <w:rFonts w:cstheme="minorHAnsi"/>
                <w:sz w:val="16"/>
                <w:szCs w:val="16"/>
              </w:rPr>
            </w:pPr>
          </w:p>
          <w:p w14:paraId="0099C18F"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5A3441F"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0379237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95184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D08EE8" w14:textId="4627215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074FFE" w14:textId="4F825F5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5F2AA6E" w14:textId="36AC319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C6A3BB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60D41E34"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9EC098C" w14:textId="6A3F657C" w:rsidR="00C7370E" w:rsidRPr="00292CB0" w:rsidRDefault="00C7370E" w:rsidP="004800B7">
            <w:pPr>
              <w:pStyle w:val="Default"/>
              <w:keepLines/>
              <w:widowControl w:val="0"/>
              <w:numPr>
                <w:ilvl w:val="0"/>
                <w:numId w:val="24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CAC802" w14:textId="77777777" w:rsidTr="000F15F3">
        <w:trPr>
          <w:trHeight w:val="284"/>
        </w:trPr>
        <w:tc>
          <w:tcPr>
            <w:tcW w:w="200" w:type="pct"/>
            <w:shd w:val="clear" w:color="auto" w:fill="FFFFFF" w:themeFill="background1"/>
            <w:vAlign w:val="center"/>
          </w:tcPr>
          <w:p w14:paraId="00079DD9" w14:textId="3F7C96E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0B3E36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CAC26F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9376E8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E993985" w14:textId="77777777" w:rsidR="00C7370E" w:rsidRPr="00292CB0" w:rsidRDefault="00C7370E" w:rsidP="00C7370E">
            <w:pPr>
              <w:spacing w:after="0" w:line="240" w:lineRule="auto"/>
              <w:jc w:val="both"/>
              <w:rPr>
                <w:rFonts w:cstheme="minorHAnsi"/>
                <w:sz w:val="16"/>
                <w:szCs w:val="16"/>
              </w:rPr>
            </w:pPr>
          </w:p>
          <w:p w14:paraId="7740676C"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7CCC9EB4"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247B37"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2075F3" w14:textId="4957E736"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32626490"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35BA4F7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134856" w14:textId="31267974" w:rsidR="00C7370E" w:rsidRPr="00292CB0" w:rsidRDefault="00C7370E" w:rsidP="004800B7">
            <w:pPr>
              <w:pStyle w:val="Default"/>
              <w:keepLines/>
              <w:widowControl w:val="0"/>
              <w:numPr>
                <w:ilvl w:val="0"/>
                <w:numId w:val="247"/>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AD4B986" w14:textId="77777777" w:rsidTr="00B02532">
        <w:trPr>
          <w:trHeight w:val="284"/>
        </w:trPr>
        <w:tc>
          <w:tcPr>
            <w:tcW w:w="5000" w:type="pct"/>
            <w:gridSpan w:val="2"/>
            <w:shd w:val="clear" w:color="auto" w:fill="auto"/>
            <w:vAlign w:val="center"/>
          </w:tcPr>
          <w:p w14:paraId="10140371" w14:textId="2D8E8B55"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p>
        </w:tc>
      </w:tr>
      <w:tr w:rsidR="00292CB0" w:rsidRPr="00292CB0" w14:paraId="2F7F87C7" w14:textId="77777777" w:rsidTr="00B02532">
        <w:trPr>
          <w:trHeight w:val="284"/>
        </w:trPr>
        <w:tc>
          <w:tcPr>
            <w:tcW w:w="5000" w:type="pct"/>
            <w:gridSpan w:val="2"/>
            <w:shd w:val="clear" w:color="auto" w:fill="auto"/>
            <w:vAlign w:val="center"/>
          </w:tcPr>
          <w:p w14:paraId="05A53F71" w14:textId="2830593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3413275A" w14:textId="77777777" w:rsidTr="00B30B20">
        <w:trPr>
          <w:trHeight w:val="284"/>
        </w:trPr>
        <w:tc>
          <w:tcPr>
            <w:tcW w:w="200" w:type="pct"/>
            <w:shd w:val="clear" w:color="auto" w:fill="FFF2CC" w:themeFill="accent4" w:themeFillTint="33"/>
          </w:tcPr>
          <w:p w14:paraId="7D4DEDD5" w14:textId="75957C57"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60C9AD88" w14:textId="535F3600"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3F45A4" w14:textId="77777777" w:rsidTr="000F15F3">
        <w:trPr>
          <w:trHeight w:val="284"/>
        </w:trPr>
        <w:tc>
          <w:tcPr>
            <w:tcW w:w="200" w:type="pct"/>
            <w:shd w:val="clear" w:color="auto" w:fill="FFFFFF" w:themeFill="background1"/>
            <w:vAlign w:val="center"/>
          </w:tcPr>
          <w:p w14:paraId="653BA4DA" w14:textId="21F49E9F"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762DFD20" w14:textId="7AB9E963"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4307F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13A808AE"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061B86E"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2FED16CC"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35906AD9"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704B4D04" w14:textId="77777777"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545B9E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F9890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31F31D59" w14:textId="256CFD28"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6B9BAAB" w14:textId="564C9340"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3B1C12" w14:textId="7F6ED7F2"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lastRenderedPageBreak/>
              <w:t>v zmysle dokumentácie uvedenej v časti „Forma a spôsob preukázania splnenia kritéria“</w:t>
            </w:r>
          </w:p>
          <w:p w14:paraId="2CB0B23C"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B2DECDE" w14:textId="3A5EEC1B"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6BE4E0A1" w14:textId="314246F6"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6A91F5C" w14:textId="574E45F8"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B64C751" w14:textId="33842323"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8EEA5DD" w14:textId="77777777" w:rsidTr="000F15F3">
        <w:trPr>
          <w:trHeight w:val="284"/>
        </w:trPr>
        <w:tc>
          <w:tcPr>
            <w:tcW w:w="200" w:type="pct"/>
            <w:shd w:val="clear" w:color="auto" w:fill="FFFFFF" w:themeFill="background1"/>
            <w:vAlign w:val="center"/>
          </w:tcPr>
          <w:p w14:paraId="7492B62C" w14:textId="00EB3D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FFFFFF" w:themeFill="background1"/>
            <w:vAlign w:val="center"/>
          </w:tcPr>
          <w:p w14:paraId="24643844" w14:textId="77777777" w:rsidR="00C7370E" w:rsidRPr="00292CB0" w:rsidRDefault="00C7370E" w:rsidP="00C7370E">
            <w:pPr>
              <w:spacing w:after="0" w:line="240" w:lineRule="auto"/>
              <w:rPr>
                <w:rFonts w:cstheme="minorHAnsi"/>
                <w:b/>
                <w:strike/>
                <w:sz w:val="18"/>
                <w:szCs w:val="18"/>
              </w:rPr>
            </w:pPr>
            <w:r w:rsidRPr="00292CB0">
              <w:rPr>
                <w:rFonts w:cstheme="minorHAnsi"/>
                <w:b/>
                <w:sz w:val="18"/>
                <w:szCs w:val="18"/>
              </w:rPr>
              <w:t>Zameranie projektu</w:t>
            </w:r>
          </w:p>
          <w:p w14:paraId="33CF58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485F15F"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 xml:space="preserve">oblasť odbytu zriadením predajní, </w:t>
            </w:r>
          </w:p>
          <w:p w14:paraId="1189878E"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nákup resp. modernizáciu zariadení a technológií pozberovej úpravy,</w:t>
            </w:r>
          </w:p>
          <w:p w14:paraId="64221558"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vybudovanie, modernizácia alebo rekonštrukcia skladovacích kapacít vrátane technológií,</w:t>
            </w:r>
          </w:p>
          <w:p w14:paraId="700D5294"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ostatné v rámci zamerania nezaradené do písm. a) až c),</w:t>
            </w:r>
          </w:p>
          <w:p w14:paraId="58768C8F"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1E8F03BE" w14:textId="7DC37D1A"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399B9A9D" w14:textId="1AC93269"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874F5B"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 xml:space="preserve">ozpočet projektu) </w:t>
            </w:r>
          </w:p>
          <w:p w14:paraId="5EFC1320"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7 - Popis projektu)</w:t>
            </w:r>
          </w:p>
          <w:p w14:paraId="6DA3D036"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Calibri"/>
                <w:bCs/>
                <w:sz w:val="16"/>
                <w:szCs w:val="16"/>
              </w:rPr>
              <w:t xml:space="preserve">Výpis z CEHZ o počte zvierat za predchádzajúce dva roky pred dátumom podania </w:t>
            </w:r>
            <w:proofErr w:type="spellStart"/>
            <w:r w:rsidRPr="00292CB0">
              <w:rPr>
                <w:rFonts w:cs="Calibri"/>
                <w:bCs/>
                <w:sz w:val="16"/>
                <w:szCs w:val="16"/>
              </w:rPr>
              <w:t>ŽoNFP</w:t>
            </w:r>
            <w:proofErr w:type="spellEnd"/>
            <w:r w:rsidRPr="00292CB0">
              <w:rPr>
                <w:rFonts w:cs="Calibri"/>
                <w:bCs/>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2E2071"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(v prípade, ak je projekt zameraný na chov včiel a drobného zvieratstva (VDJ))</w:t>
            </w:r>
          </w:p>
          <w:p w14:paraId="605F2AA9" w14:textId="2E0F0EBB"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64BC5A65" w14:textId="3A7FA011"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1A7B07" w14:textId="6339F6D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5997E65" w14:textId="77777777" w:rsidTr="000F15F3">
        <w:trPr>
          <w:trHeight w:val="284"/>
        </w:trPr>
        <w:tc>
          <w:tcPr>
            <w:tcW w:w="200" w:type="pct"/>
            <w:shd w:val="clear" w:color="auto" w:fill="FFFFFF" w:themeFill="background1"/>
            <w:vAlign w:val="center"/>
          </w:tcPr>
          <w:p w14:paraId="11116F77" w14:textId="6B6CE9DA"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34945C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D06EE9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DFBBDA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A8266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6D6431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4D8A4FD" w14:textId="7BF49430"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363E83BC"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074AC030" w14:textId="25D5A7E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9BBAD27"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1B0423" w14:textId="4764A29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56BA79" w14:textId="0C476E4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A4C20F7" w14:textId="38B9EBA2"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BD71E31" w14:textId="77777777" w:rsidTr="000F15F3">
        <w:trPr>
          <w:trHeight w:val="284"/>
        </w:trPr>
        <w:tc>
          <w:tcPr>
            <w:tcW w:w="200" w:type="pct"/>
            <w:shd w:val="clear" w:color="auto" w:fill="FFFFFF" w:themeFill="background1"/>
            <w:vAlign w:val="center"/>
          </w:tcPr>
          <w:p w14:paraId="0C4D4D25" w14:textId="55981919"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9670FB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31D28E76"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5B01A6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FF2FEC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825B64C" w14:textId="5BF0553F"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w:t>
            </w:r>
          </w:p>
          <w:p w14:paraId="49CF4186"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problém zo stratégie CLLD, ktorý projekt rieši, </w:t>
            </w:r>
          </w:p>
          <w:p w14:paraId="2F118933"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4EC922FF"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55076B1"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2813B109" w14:textId="0B2D472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30F6A6C" w14:textId="761F6117" w:rsidR="00463236" w:rsidRPr="00292CB0" w:rsidRDefault="00463236" w:rsidP="00C7370E">
            <w:pPr>
              <w:spacing w:after="0" w:line="240" w:lineRule="auto"/>
              <w:jc w:val="both"/>
              <w:rPr>
                <w:rFonts w:cstheme="minorHAnsi"/>
                <w:sz w:val="16"/>
                <w:szCs w:val="16"/>
                <w:u w:val="single"/>
              </w:rPr>
            </w:pPr>
          </w:p>
          <w:p w14:paraId="2CDCA5BE" w14:textId="5A36168E" w:rsidR="00463236" w:rsidRPr="00292CB0" w:rsidRDefault="00463236" w:rsidP="00C7370E">
            <w:pPr>
              <w:spacing w:after="0" w:line="240" w:lineRule="auto"/>
              <w:jc w:val="both"/>
              <w:rPr>
                <w:rFonts w:cstheme="minorHAnsi"/>
                <w:sz w:val="16"/>
                <w:szCs w:val="16"/>
                <w:u w:val="single"/>
              </w:rPr>
            </w:pPr>
          </w:p>
          <w:p w14:paraId="680C1F33" w14:textId="77777777" w:rsidR="00463236" w:rsidRPr="00292CB0" w:rsidRDefault="00463236" w:rsidP="00C7370E">
            <w:pPr>
              <w:spacing w:after="0" w:line="240" w:lineRule="auto"/>
              <w:jc w:val="both"/>
              <w:rPr>
                <w:rFonts w:cstheme="minorHAnsi"/>
                <w:sz w:val="16"/>
                <w:szCs w:val="16"/>
                <w:u w:val="single"/>
              </w:rPr>
            </w:pPr>
          </w:p>
          <w:p w14:paraId="167B7386"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4CCCB85" w14:textId="0C508F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ABFA14" w14:textId="6A1B511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745CD06" w14:textId="18A00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EA731FF" w14:textId="77777777" w:rsidTr="000F15F3">
        <w:trPr>
          <w:trHeight w:val="284"/>
        </w:trPr>
        <w:tc>
          <w:tcPr>
            <w:tcW w:w="200" w:type="pct"/>
            <w:shd w:val="clear" w:color="auto" w:fill="FFFFFF" w:themeFill="background1"/>
            <w:vAlign w:val="center"/>
          </w:tcPr>
          <w:p w14:paraId="08DFDA22" w14:textId="14A801E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658272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587A07BF" w14:textId="5083C3FE"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5C8800DA"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68959C8F"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4EA41355"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0786879D"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4F0D3C72"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49D4B3E9" w14:textId="77777777" w:rsidR="00C7370E" w:rsidRPr="00292CB0" w:rsidRDefault="00C7370E" w:rsidP="00C7370E">
            <w:pPr>
              <w:spacing w:after="0" w:line="240" w:lineRule="auto"/>
              <w:ind w:left="-11"/>
              <w:jc w:val="both"/>
              <w:rPr>
                <w:rFonts w:cstheme="minorHAnsi"/>
                <w:sz w:val="16"/>
                <w:szCs w:val="16"/>
              </w:rPr>
            </w:pPr>
          </w:p>
          <w:p w14:paraId="0006CAF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18FBF801"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16A0DA8F" w14:textId="1FB4067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9CC810" w14:textId="551A13E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6359C4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w:t>
            </w:r>
          </w:p>
          <w:p w14:paraId="41B91E18"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5C45170" w14:textId="6B492CD4"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72A3FA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4557CF2" w14:textId="63CE5B1D"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0E9EEC73" w14:textId="77777777" w:rsidTr="00B30B20">
        <w:trPr>
          <w:trHeight w:val="340"/>
        </w:trPr>
        <w:tc>
          <w:tcPr>
            <w:tcW w:w="200" w:type="pct"/>
            <w:shd w:val="clear" w:color="auto" w:fill="FFF2CC" w:themeFill="accent4" w:themeFillTint="33"/>
          </w:tcPr>
          <w:p w14:paraId="3F501D23" w14:textId="66233BB2"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C0533BF" w14:textId="51587932"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075DFA4A" w14:textId="77777777" w:rsidTr="00565A4C">
        <w:trPr>
          <w:trHeight w:val="340"/>
        </w:trPr>
        <w:tc>
          <w:tcPr>
            <w:tcW w:w="200" w:type="pct"/>
            <w:shd w:val="clear" w:color="auto" w:fill="FFFFFF" w:themeFill="background1"/>
            <w:vAlign w:val="center"/>
          </w:tcPr>
          <w:p w14:paraId="28BAE2B2" w14:textId="446D3BE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13DD54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2C2CB2FB" w14:textId="1F970AED"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402323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4D036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C8872D8"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69AA7593"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4B6D6F94"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405E5F2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Pre definovaný  merateľný údaj (ukazovateľ) stanoví porovnávaciu bázu, napr. skutočnosť za rok  predchádzajúci podaniu </w:t>
            </w:r>
            <w:proofErr w:type="spellStart"/>
            <w:r w:rsidRPr="00292CB0">
              <w:rPr>
                <w:rFonts w:cstheme="minorHAnsi"/>
                <w:sz w:val="16"/>
                <w:szCs w:val="16"/>
              </w:rPr>
              <w:t>ŽoNFP</w:t>
            </w:r>
            <w:proofErr w:type="spellEnd"/>
            <w:r w:rsidRPr="00292CB0">
              <w:rPr>
                <w:rFonts w:cstheme="minorHAnsi"/>
                <w:sz w:val="16"/>
                <w:szCs w:val="16"/>
              </w:rPr>
              <w:t>.</w:t>
            </w:r>
          </w:p>
          <w:p w14:paraId="703A5AE7" w14:textId="14AA9AED"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9BE3526" w14:textId="37836A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Forma a spôsob preukázania splnenia kritéria</w:t>
            </w:r>
          </w:p>
          <w:p w14:paraId="7DBD35B5" w14:textId="0291493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FFA519" w14:textId="3B49E4CC"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CC11C0D" w14:textId="07EADEEB"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58591EB" w14:textId="77777777" w:rsidTr="00F00AED">
        <w:trPr>
          <w:trHeight w:val="340"/>
        </w:trPr>
        <w:tc>
          <w:tcPr>
            <w:tcW w:w="200" w:type="pct"/>
            <w:shd w:val="clear" w:color="auto" w:fill="FFFFFF" w:themeFill="background1"/>
            <w:vAlign w:val="center"/>
          </w:tcPr>
          <w:p w14:paraId="34F4D52B" w14:textId="2DA104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7.</w:t>
            </w:r>
          </w:p>
        </w:tc>
        <w:tc>
          <w:tcPr>
            <w:tcW w:w="4800" w:type="pct"/>
            <w:shd w:val="clear" w:color="auto" w:fill="FFFFFF" w:themeFill="background1"/>
            <w:vAlign w:val="center"/>
          </w:tcPr>
          <w:p w14:paraId="4A4C70E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01EEF823" w14:textId="77777777" w:rsidR="00C7370E" w:rsidRPr="00292CB0" w:rsidRDefault="00C7370E" w:rsidP="00C7370E">
            <w:pPr>
              <w:spacing w:after="0" w:line="240" w:lineRule="auto"/>
              <w:jc w:val="both"/>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47B2092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4158D4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7834E79" w14:textId="63B76456"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C5F44F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V prípade, ak žiadateľ obhospodaroval minimálne 50 % pôdy v znevýhodnených oblastiach a/alebo v zraniteľných oblastiach, posúdenie sa v prípade podávania </w:t>
            </w:r>
            <w:proofErr w:type="spellStart"/>
            <w:r w:rsidRPr="00292CB0">
              <w:rPr>
                <w:rFonts w:cstheme="minorHAnsi"/>
                <w:sz w:val="16"/>
                <w:szCs w:val="16"/>
              </w:rPr>
              <w:t>ŽoNFP</w:t>
            </w:r>
            <w:proofErr w:type="spellEnd"/>
            <w:r w:rsidRPr="00292CB0">
              <w:rPr>
                <w:rFonts w:cstheme="minorHAnsi"/>
                <w:sz w:val="16"/>
                <w:szCs w:val="16"/>
              </w:rPr>
              <w:t xml:space="preserve"> preukáže na základe deklarovanej pôdy (uvedenej v podanej </w:t>
            </w:r>
            <w:proofErr w:type="spellStart"/>
            <w:r w:rsidRPr="00292CB0">
              <w:rPr>
                <w:rFonts w:cstheme="minorHAnsi"/>
                <w:sz w:val="16"/>
                <w:szCs w:val="16"/>
              </w:rPr>
              <w:t>ŽoNFP</w:t>
            </w:r>
            <w:proofErr w:type="spellEnd"/>
            <w:r w:rsidRPr="00292CB0">
              <w:rPr>
                <w:rFonts w:cstheme="minorHAnsi"/>
                <w:sz w:val="16"/>
                <w:szCs w:val="16"/>
              </w:rPr>
              <w:t xml:space="preserve">) v rámci žiadosti pre platbu SAPS resp. LFA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V prípade nedeklarovania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sa body nepridelia.</w:t>
            </w:r>
          </w:p>
          <w:p w14:paraId="2D4CA99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696E81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E22397B" w14:textId="77777777" w:rsidR="00C7370E" w:rsidRPr="00292CB0" w:rsidRDefault="00C7370E" w:rsidP="004800B7">
            <w:pPr>
              <w:pStyle w:val="Odsekzoznamu"/>
              <w:numPr>
                <w:ilvl w:val="0"/>
                <w:numId w:val="425"/>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203EA5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41F076" w14:textId="77777777" w:rsidR="00C7370E" w:rsidRPr="00292CB0" w:rsidRDefault="00C7370E" w:rsidP="004800B7">
            <w:pPr>
              <w:pStyle w:val="Odsekzoznamu"/>
              <w:numPr>
                <w:ilvl w:val="0"/>
                <w:numId w:val="424"/>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7BB2A512" w14:textId="77777777" w:rsidR="00C7370E" w:rsidRPr="00292CB0" w:rsidRDefault="00C7370E" w:rsidP="004800B7">
            <w:pPr>
              <w:pStyle w:val="Odsekzoznamu"/>
              <w:numPr>
                <w:ilvl w:val="0"/>
                <w:numId w:val="424"/>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4463C56" w14:textId="6232A1D2" w:rsidR="00C7370E" w:rsidRPr="00292CB0" w:rsidRDefault="00C7370E" w:rsidP="004800B7">
            <w:pPr>
              <w:pStyle w:val="Odsekzoznamu"/>
              <w:numPr>
                <w:ilvl w:val="0"/>
                <w:numId w:val="424"/>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3BC98E2" w14:textId="77777777" w:rsidTr="00F00AED">
        <w:trPr>
          <w:trHeight w:val="340"/>
        </w:trPr>
        <w:tc>
          <w:tcPr>
            <w:tcW w:w="200" w:type="pct"/>
            <w:shd w:val="clear" w:color="auto" w:fill="FFFFFF" w:themeFill="background1"/>
            <w:vAlign w:val="center"/>
          </w:tcPr>
          <w:p w14:paraId="66EC98FF" w14:textId="1035194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E316C91"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7B01E114"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1224B341" w14:textId="77777777" w:rsidR="00C7370E" w:rsidRPr="00292CB0" w:rsidRDefault="00C7370E" w:rsidP="004800B7">
            <w:pPr>
              <w:pStyle w:val="Odsekzoznamu"/>
              <w:numPr>
                <w:ilvl w:val="0"/>
                <w:numId w:val="501"/>
              </w:numPr>
              <w:spacing w:after="0" w:line="240" w:lineRule="auto"/>
              <w:ind w:left="357" w:hanging="357"/>
              <w:rPr>
                <w:rFonts w:cstheme="minorHAnsi"/>
                <w:sz w:val="16"/>
                <w:szCs w:val="16"/>
              </w:rPr>
            </w:pPr>
            <w:r w:rsidRPr="00292CB0">
              <w:rPr>
                <w:rFonts w:cstheme="minorHAnsi"/>
                <w:sz w:val="16"/>
                <w:szCs w:val="16"/>
              </w:rPr>
              <w:t>áno</w:t>
            </w:r>
          </w:p>
          <w:p w14:paraId="2D843E8B" w14:textId="2AE42A10" w:rsidR="00C7370E" w:rsidRPr="00292CB0" w:rsidRDefault="00C7370E" w:rsidP="004800B7">
            <w:pPr>
              <w:pStyle w:val="Standard"/>
              <w:numPr>
                <w:ilvl w:val="0"/>
                <w:numId w:val="501"/>
              </w:numPr>
              <w:tabs>
                <w:tab w:val="left" w:pos="856"/>
              </w:tabs>
              <w:ind w:left="357" w:hanging="357"/>
              <w:jc w:val="both"/>
              <w:rPr>
                <w:rFonts w:asciiTheme="minorHAnsi" w:hAnsiTheme="minorHAnsi" w:cstheme="minorHAnsi"/>
                <w:sz w:val="18"/>
                <w:szCs w:val="18"/>
              </w:rPr>
            </w:pPr>
            <w:r w:rsidRPr="00292CB0">
              <w:rPr>
                <w:rFonts w:asciiTheme="minorHAnsi" w:hAnsiTheme="minorHAnsi" w:cstheme="minorHAnsi"/>
                <w:sz w:val="16"/>
                <w:szCs w:val="16"/>
              </w:rPr>
              <w:t>nie</w:t>
            </w:r>
          </w:p>
          <w:p w14:paraId="45602101"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09495DC" w14:textId="2E53565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965E9D9" w14:textId="7F85C60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0F3094" w14:textId="60D42FF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244030D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CCDB017" w14:textId="468DD638"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9E92EF0" w14:textId="75186AA6"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51855938" w14:textId="3545D423" w:rsidR="00C7370E" w:rsidRPr="00292CB0" w:rsidRDefault="00C7370E" w:rsidP="004800B7">
            <w:pPr>
              <w:pStyle w:val="Textkomentra"/>
              <w:numPr>
                <w:ilvl w:val="0"/>
                <w:numId w:val="242"/>
              </w:numPr>
              <w:spacing w:after="0" w:line="240" w:lineRule="auto"/>
              <w:ind w:left="215" w:hanging="215"/>
              <w:jc w:val="both"/>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xml:space="preserve">- príloha na preukázanie splnenia kritéria musia byť predložená riadne spolu so </w:t>
            </w:r>
            <w:proofErr w:type="spellStart"/>
            <w:r w:rsidRPr="00292CB0">
              <w:rPr>
                <w:rFonts w:cstheme="minorHAnsi"/>
                <w:bCs/>
                <w:sz w:val="16"/>
                <w:szCs w:val="16"/>
              </w:rPr>
              <w:t>ŽoNFP</w:t>
            </w:r>
            <w:proofErr w:type="spellEnd"/>
            <w:r w:rsidRPr="00292CB0">
              <w:rPr>
                <w:rFonts w:cstheme="minorHAnsi"/>
                <w:bCs/>
                <w:sz w:val="16"/>
                <w:szCs w:val="16"/>
              </w:rPr>
              <w:t xml:space="preserve">, resp. najneskôr ku dňu doplnenia chýbajúcich náležitostí na základe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MAS.V prípade predloženia prílohy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 xml:space="preserve"> v zmysle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 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0E96D1D2" w14:textId="77777777" w:rsidTr="00F00AED">
        <w:trPr>
          <w:trHeight w:val="340"/>
        </w:trPr>
        <w:tc>
          <w:tcPr>
            <w:tcW w:w="200" w:type="pct"/>
            <w:shd w:val="clear" w:color="auto" w:fill="FFFFFF" w:themeFill="background1"/>
            <w:vAlign w:val="center"/>
          </w:tcPr>
          <w:p w14:paraId="349DE22B" w14:textId="73E814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B15134" w14:textId="77777777" w:rsidR="00C7370E" w:rsidRPr="00292CB0" w:rsidRDefault="00C7370E" w:rsidP="00C7370E">
            <w:pPr>
              <w:pStyle w:val="Standard"/>
              <w:tabs>
                <w:tab w:val="left" w:pos="0"/>
              </w:tabs>
              <w:jc w:val="both"/>
              <w:rPr>
                <w:rFonts w:asciiTheme="minorHAnsi" w:hAnsiTheme="minorHAnsi" w:cstheme="minorHAnsi"/>
                <w:b/>
                <w:sz w:val="18"/>
                <w:szCs w:val="18"/>
              </w:rPr>
            </w:pPr>
            <w:r w:rsidRPr="00292CB0">
              <w:rPr>
                <w:rFonts w:asciiTheme="minorHAnsi" w:hAnsiTheme="minorHAnsi" w:cstheme="minorHAnsi"/>
                <w:b/>
                <w:sz w:val="18"/>
                <w:szCs w:val="18"/>
              </w:rPr>
              <w:t>Vek žiadateľa alebo najvyššieho predstaviteľa podniku</w:t>
            </w:r>
          </w:p>
          <w:p w14:paraId="2485279C" w14:textId="1F109C0F" w:rsidR="00C7370E" w:rsidRPr="00292CB0" w:rsidRDefault="00C7370E" w:rsidP="00C7370E">
            <w:pPr>
              <w:pStyle w:val="Standard"/>
              <w:tabs>
                <w:tab w:val="left" w:pos="0"/>
              </w:tabs>
              <w:jc w:val="both"/>
              <w:rPr>
                <w:rFonts w:asciiTheme="minorHAnsi" w:hAnsiTheme="minorHAnsi" w:cstheme="minorHAnsi"/>
                <w:sz w:val="16"/>
                <w:szCs w:val="16"/>
              </w:rPr>
            </w:pPr>
            <w:r w:rsidRPr="00292CB0">
              <w:rPr>
                <w:rFonts w:asciiTheme="minorHAnsi" w:hAnsiTheme="minorHAnsi" w:cstheme="minorHAnsi"/>
                <w:kern w:val="0"/>
                <w:sz w:val="16"/>
                <w:szCs w:val="16"/>
                <w:lang w:eastAsia="sk-SK"/>
              </w:rPr>
              <w:t xml:space="preserve">Žiadateľ alebo najvyšší predstaviteľ podniku žiadateľa </w:t>
            </w:r>
            <w:r w:rsidRPr="00292CB0">
              <w:rPr>
                <w:rFonts w:asciiTheme="minorHAnsi" w:hAnsiTheme="minorHAnsi" w:cstheme="minorHAnsi"/>
                <w:bCs/>
                <w:sz w:val="16"/>
                <w:szCs w:val="16"/>
              </w:rPr>
              <w:t xml:space="preserve">v čase podania </w:t>
            </w:r>
            <w:proofErr w:type="spellStart"/>
            <w:r w:rsidRPr="00292CB0">
              <w:rPr>
                <w:rFonts w:asciiTheme="minorHAnsi" w:hAnsiTheme="minorHAnsi" w:cstheme="minorHAnsi"/>
                <w:bCs/>
                <w:sz w:val="16"/>
                <w:szCs w:val="16"/>
              </w:rPr>
              <w:t>ŽoNFP</w:t>
            </w:r>
            <w:proofErr w:type="spellEnd"/>
            <w:r w:rsidRPr="00292CB0">
              <w:rPr>
                <w:rFonts w:asciiTheme="minorHAnsi" w:hAnsiTheme="minorHAnsi" w:cstheme="minorHAnsi"/>
                <w:bCs/>
                <w:sz w:val="16"/>
                <w:szCs w:val="16"/>
              </w:rPr>
              <w:t xml:space="preserve"> nemá viac ako 40 rokov (</w:t>
            </w:r>
            <w:proofErr w:type="spellStart"/>
            <w:r w:rsidRPr="00292CB0">
              <w:rPr>
                <w:rFonts w:asciiTheme="minorHAnsi" w:hAnsiTheme="minorHAnsi" w:cstheme="minorHAnsi"/>
                <w:bCs/>
                <w:sz w:val="16"/>
                <w:szCs w:val="16"/>
              </w:rPr>
              <w:t>t.j</w:t>
            </w:r>
            <w:proofErr w:type="spellEnd"/>
            <w:r w:rsidRPr="00292CB0">
              <w:rPr>
                <w:rFonts w:asciiTheme="minorHAnsi" w:hAnsiTheme="minorHAnsi" w:cstheme="minorHAnsi"/>
                <w:bCs/>
                <w:sz w:val="16"/>
                <w:szCs w:val="16"/>
              </w:rPr>
              <w:t>. nedosiahol 41 rokov).</w:t>
            </w:r>
          </w:p>
          <w:p w14:paraId="234D5ED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A3C4FC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76FAD1D" w14:textId="29D4060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36235F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40D7C6" w14:textId="77777777" w:rsidR="00C7370E" w:rsidRPr="00292CB0" w:rsidRDefault="00C7370E" w:rsidP="004800B7">
            <w:pPr>
              <w:pStyle w:val="Textkomentra"/>
              <w:numPr>
                <w:ilvl w:val="0"/>
                <w:numId w:val="502"/>
              </w:numPr>
              <w:spacing w:after="0" w:line="240" w:lineRule="auto"/>
              <w:ind w:left="215" w:hanging="215"/>
              <w:rPr>
                <w:rFonts w:cstheme="minorHAnsi"/>
                <w:sz w:val="16"/>
                <w:szCs w:val="16"/>
              </w:rPr>
            </w:pPr>
            <w:r w:rsidRPr="00292CB0">
              <w:rPr>
                <w:rFonts w:cstheme="minorHAnsi"/>
                <w:sz w:val="16"/>
                <w:szCs w:val="16"/>
              </w:rPr>
              <w:t xml:space="preserve">Potvrdenie preukazujúce právnu subjektivitu žiadateľa 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A6711DA" w14:textId="009D1BD1" w:rsidR="00C7370E" w:rsidRPr="00292CB0" w:rsidRDefault="00C7370E" w:rsidP="004800B7">
            <w:pPr>
              <w:pStyle w:val="Textkomentra"/>
              <w:numPr>
                <w:ilvl w:val="0"/>
                <w:numId w:val="502"/>
              </w:numPr>
              <w:spacing w:after="0" w:line="240" w:lineRule="auto"/>
              <w:ind w:left="215" w:hanging="215"/>
              <w:rPr>
                <w:rFonts w:cstheme="minorHAnsi"/>
                <w:sz w:val="16"/>
                <w:szCs w:val="16"/>
              </w:rPr>
            </w:pPr>
            <w:r w:rsidRPr="00292CB0">
              <w:rPr>
                <w:rFonts w:cstheme="minorHAnsi"/>
                <w:sz w:val="16"/>
                <w:szCs w:val="16"/>
              </w:rPr>
              <w:t xml:space="preserve">Osvedčenie, že žiadateľ vykonáva činnosť ako SHR 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C8452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AC54FE5" w14:textId="264963A8"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746969" w14:textId="77777777" w:rsidTr="00F00AED">
        <w:trPr>
          <w:trHeight w:val="340"/>
        </w:trPr>
        <w:tc>
          <w:tcPr>
            <w:tcW w:w="200" w:type="pct"/>
            <w:shd w:val="clear" w:color="auto" w:fill="FFFFFF" w:themeFill="background1"/>
            <w:vAlign w:val="center"/>
          </w:tcPr>
          <w:p w14:paraId="0268C8AA" w14:textId="53EFF16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169A63E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3BF696E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7E076EBC" w14:textId="5FE0051A"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lastRenderedPageBreak/>
              <w:t>a) áno</w:t>
            </w:r>
            <w:r w:rsidR="008A3800" w:rsidRPr="00292CB0">
              <w:rPr>
                <w:rFonts w:cstheme="minorHAnsi"/>
                <w:sz w:val="16"/>
                <w:szCs w:val="16"/>
              </w:rPr>
              <w:t>,</w:t>
            </w:r>
            <w:r w:rsidR="008A3800" w:rsidRPr="00292CB0">
              <w:rPr>
                <w:sz w:val="16"/>
                <w:szCs w:val="16"/>
              </w:rPr>
              <w:t xml:space="preserve"> doposiaľ nebola schválená</w:t>
            </w:r>
          </w:p>
          <w:p w14:paraId="7E300E31" w14:textId="52226719" w:rsidR="00C7370E" w:rsidRPr="00292CB0" w:rsidRDefault="00C7370E" w:rsidP="00C7370E">
            <w:pPr>
              <w:pStyle w:val="Odsekzoznamu"/>
              <w:spacing w:after="0" w:line="240" w:lineRule="auto"/>
              <w:ind w:left="0"/>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40E0B14" w14:textId="45F8C79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9CBE105" w14:textId="499CD5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84663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7F516CD"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0707FC" w14:textId="05FAAC81"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BE4ED68" w14:textId="2838FDA2"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2"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137E75DE" w14:textId="77777777" w:rsidTr="00F00AED">
        <w:trPr>
          <w:trHeight w:val="340"/>
        </w:trPr>
        <w:tc>
          <w:tcPr>
            <w:tcW w:w="200" w:type="pct"/>
            <w:shd w:val="clear" w:color="auto" w:fill="FFFFFF" w:themeFill="background1"/>
            <w:vAlign w:val="center"/>
          </w:tcPr>
          <w:p w14:paraId="549F4892" w14:textId="26CBF1C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78FBD6FB" w14:textId="79759022"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78CD0A6"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302D41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331EE3E"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8DAFB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F9AEE98"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5C04BBB"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6D26315A"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07CAD54"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A121FC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4459A1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566E1D8" w14:textId="045F852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F2E533"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DB4CF0" w14:textId="44D9E4D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808C68"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1CBB60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6B7C7F2" w14:textId="1324E712" w:rsidR="00C7370E" w:rsidRPr="00292CB0" w:rsidRDefault="00C7370E" w:rsidP="004800B7">
            <w:pPr>
              <w:pStyle w:val="Default"/>
              <w:keepLines/>
              <w:widowControl w:val="0"/>
              <w:numPr>
                <w:ilvl w:val="0"/>
                <w:numId w:val="260"/>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FE89434" w14:textId="77777777" w:rsidTr="00F00AED">
        <w:trPr>
          <w:trHeight w:val="340"/>
        </w:trPr>
        <w:tc>
          <w:tcPr>
            <w:tcW w:w="200" w:type="pct"/>
            <w:shd w:val="clear" w:color="auto" w:fill="FFFFFF" w:themeFill="background1"/>
            <w:vAlign w:val="center"/>
          </w:tcPr>
          <w:p w14:paraId="7066684E" w14:textId="415F3A0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12.</w:t>
            </w:r>
          </w:p>
        </w:tc>
        <w:tc>
          <w:tcPr>
            <w:tcW w:w="4800" w:type="pct"/>
            <w:shd w:val="clear" w:color="auto" w:fill="FFFFFF" w:themeFill="background1"/>
            <w:vAlign w:val="center"/>
          </w:tcPr>
          <w:p w14:paraId="0651532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8EFA8C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B8080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1805CD" w14:textId="77777777" w:rsidR="00C7370E" w:rsidRPr="00292CB0" w:rsidRDefault="00C7370E" w:rsidP="00C7370E">
            <w:pPr>
              <w:spacing w:after="0" w:line="240" w:lineRule="auto"/>
              <w:jc w:val="both"/>
              <w:rPr>
                <w:rFonts w:cstheme="minorHAnsi"/>
                <w:sz w:val="16"/>
                <w:szCs w:val="16"/>
              </w:rPr>
            </w:pPr>
          </w:p>
          <w:p w14:paraId="5DA3517A"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5D79A483" w14:textId="4BD0D2E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w:t>
            </w:r>
            <w:r w:rsidRPr="00292CB0">
              <w:rPr>
                <w:rFonts w:cstheme="minorHAnsi"/>
                <w:sz w:val="16"/>
                <w:szCs w:val="16"/>
                <w:lang w:eastAsia="sk-SK"/>
              </w:rPr>
              <w:lastRenderedPageBreak/>
              <w:t>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825593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3481F6" w14:textId="44EABAC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7CBE164B"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23FAF9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8D0DE2F" w14:textId="6D19CE58" w:rsidR="00C7370E" w:rsidRPr="00292CB0" w:rsidRDefault="00C7370E" w:rsidP="004800B7">
            <w:pPr>
              <w:pStyle w:val="Default"/>
              <w:keepLines/>
              <w:widowControl w:val="0"/>
              <w:numPr>
                <w:ilvl w:val="0"/>
                <w:numId w:val="261"/>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C6908A7" w14:textId="77777777" w:rsidTr="00964C4F">
        <w:trPr>
          <w:trHeight w:val="340"/>
        </w:trPr>
        <w:tc>
          <w:tcPr>
            <w:tcW w:w="5000" w:type="pct"/>
            <w:gridSpan w:val="2"/>
            <w:shd w:val="clear" w:color="auto" w:fill="auto"/>
            <w:vAlign w:val="center"/>
          </w:tcPr>
          <w:p w14:paraId="42BD1F5D" w14:textId="1D3BD434"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4529DFED" w14:textId="77777777" w:rsidTr="00964C4F">
        <w:trPr>
          <w:trHeight w:val="340"/>
        </w:trPr>
        <w:tc>
          <w:tcPr>
            <w:tcW w:w="5000" w:type="pct"/>
            <w:gridSpan w:val="2"/>
            <w:shd w:val="clear" w:color="auto" w:fill="auto"/>
            <w:vAlign w:val="center"/>
          </w:tcPr>
          <w:p w14:paraId="1BF9471D" w14:textId="384D3CA3"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7452067B" w14:textId="77777777" w:rsidTr="00B30B20">
        <w:trPr>
          <w:trHeight w:val="284"/>
        </w:trPr>
        <w:tc>
          <w:tcPr>
            <w:tcW w:w="200" w:type="pct"/>
            <w:shd w:val="clear" w:color="auto" w:fill="FFF2CC" w:themeFill="accent4" w:themeFillTint="33"/>
          </w:tcPr>
          <w:p w14:paraId="1114F40C" w14:textId="405C6631" w:rsidR="00C7370E" w:rsidRPr="00292CB0" w:rsidRDefault="00C7370E" w:rsidP="00C7370E">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5BE65BF" w14:textId="14C38D42"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25BC3E4" w14:textId="77777777" w:rsidTr="00F00AED">
        <w:trPr>
          <w:trHeight w:val="284"/>
        </w:trPr>
        <w:tc>
          <w:tcPr>
            <w:tcW w:w="200" w:type="pct"/>
            <w:shd w:val="clear" w:color="auto" w:fill="FFFFFF" w:themeFill="background1"/>
            <w:vAlign w:val="center"/>
          </w:tcPr>
          <w:p w14:paraId="3D458C45" w14:textId="074CE77B"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6E5C159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5DB4AF0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77AC48EE" w14:textId="77777777"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76D00B" w14:textId="77777777"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spĺňa aspoň jedno kritérium,</w:t>
            </w:r>
          </w:p>
          <w:p w14:paraId="1417F9F6" w14:textId="77777777"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spĺňa obidve kritériá,</w:t>
            </w:r>
          </w:p>
          <w:p w14:paraId="16C331D4" w14:textId="5A0B6609"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nespĺňa ani jedno ekonomické kritérium.</w:t>
            </w:r>
          </w:p>
          <w:p w14:paraId="1CA58E89" w14:textId="0575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1659DF5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0D99740"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85F6FF3" w14:textId="2E361740"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056A581" w14:textId="15F6DF6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71812BD" w14:textId="4C209E9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193C470"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59611D1" w14:textId="65935752"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93647D4" w14:textId="3A92F43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2B06EC0" w14:textId="7F2F0EE3"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8BC1418" w14:textId="24D58F9B"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26A38C59" w14:textId="77777777" w:rsidTr="00A26F7F">
        <w:trPr>
          <w:trHeight w:val="284"/>
        </w:trPr>
        <w:tc>
          <w:tcPr>
            <w:tcW w:w="200" w:type="pct"/>
            <w:shd w:val="clear" w:color="auto" w:fill="FFFFFF" w:themeFill="background1"/>
            <w:vAlign w:val="center"/>
          </w:tcPr>
          <w:p w14:paraId="00DDA222" w14:textId="224BF30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75058E3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712D43DE" w14:textId="28F47E26"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w:t>
            </w:r>
          </w:p>
          <w:p w14:paraId="709199E6" w14:textId="34183C9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lastRenderedPageBreak/>
              <w:t>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 xml:space="preserve"> 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iCs/>
                <w:sz w:val="16"/>
                <w:szCs w:val="16"/>
                <w:lang w:eastAsia="sk-SK"/>
              </w:rPr>
              <w:t xml:space="preserve"> </w:t>
            </w:r>
            <w:r w:rsidRPr="00292CB0">
              <w:rPr>
                <w:rFonts w:cstheme="minorHAnsi"/>
                <w:sz w:val="16"/>
                <w:szCs w:val="16"/>
              </w:rPr>
              <w:t>nákup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ostatné inovatívne technológie v súvislosti s danou činnosťou  nezaradené v písm. a) až c),</w:t>
            </w:r>
          </w:p>
          <w:p w14:paraId="3A661C2D"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žiadateľ kritérium nesplnil.</w:t>
            </w:r>
          </w:p>
          <w:p w14:paraId="7A53B1D3" w14:textId="77777777" w:rsidR="00C7370E" w:rsidRPr="00292CB0" w:rsidRDefault="00C7370E" w:rsidP="00C7370E">
            <w:pPr>
              <w:pStyle w:val="Odsekzoznamu"/>
              <w:spacing w:after="0" w:line="240" w:lineRule="auto"/>
              <w:ind w:left="273"/>
              <w:jc w:val="both"/>
              <w:rPr>
                <w:rFonts w:cstheme="minorHAnsi"/>
                <w:sz w:val="16"/>
                <w:szCs w:val="16"/>
              </w:rPr>
            </w:pPr>
          </w:p>
          <w:p w14:paraId="77D9F6CB" w14:textId="09B51269"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769FAECD" w14:textId="17658CDE"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Investície v súlade s Kódexom správnej poľnohospodárskej praxe na znižovanie emisií amoniaku z chovov hospodárskych zvierat a aplikovania hnojív do pôdy, vestník MŽP SR č. 2/2020 </w:t>
            </w:r>
            <w:hyperlink r:id="rId43" w:history="1">
              <w:r w:rsidRPr="00292CB0">
                <w:rPr>
                  <w:rStyle w:val="Hypertextovprepojenie"/>
                  <w:rFonts w:cstheme="minorHAnsi"/>
                  <w:color w:val="auto"/>
                  <w:sz w:val="16"/>
                  <w:szCs w:val="16"/>
                </w:rPr>
                <w:t>https://www.minzp.sk/files/vestniky/vestnik-2020-2.pdf</w:t>
              </w:r>
            </w:hyperlink>
            <w:r w:rsidRPr="00292CB0">
              <w:rPr>
                <w:rFonts w:cstheme="minorHAnsi"/>
                <w:sz w:val="16"/>
                <w:szCs w:val="16"/>
              </w:rPr>
              <w:t xml:space="preserve">  (ak relevantné).</w:t>
            </w:r>
          </w:p>
          <w:p w14:paraId="6701F651" w14:textId="5F4F85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536767"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 xml:space="preserve">ozpočet projektu) </w:t>
            </w:r>
          </w:p>
          <w:p w14:paraId="07B2BC6E"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7 - Popis projektu)</w:t>
            </w:r>
          </w:p>
          <w:p w14:paraId="6EF36B8D"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Potvrdenie NPPC – TSUP Rovinka,</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w:t>
            </w:r>
            <w:r w:rsidRPr="00292CB0">
              <w:rPr>
                <w:rFonts w:cstheme="minorHAnsi"/>
                <w:b/>
                <w:sz w:val="16"/>
                <w:szCs w:val="16"/>
              </w:rPr>
              <w:t xml:space="preserve"> </w:t>
            </w:r>
            <w:r w:rsidRPr="00292CB0">
              <w:rPr>
                <w:rFonts w:cstheme="minorHAnsi"/>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292CB0" w:rsidRDefault="00C7370E"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Popis v projekte realizácie (Príloha 2B k príručke pre prijímateľa LEADER)</w:t>
            </w:r>
          </w:p>
          <w:p w14:paraId="7B81798A" w14:textId="18187838"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1209EB1" w14:textId="3000680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8D6F6CB" w14:textId="23E942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3F472001" w14:textId="59C6950C" w:rsidR="00C7370E" w:rsidRPr="00292CB0" w:rsidRDefault="00C7370E" w:rsidP="000E4642">
            <w:pPr>
              <w:pStyle w:val="Odsekzoznamu"/>
              <w:numPr>
                <w:ilvl w:val="0"/>
                <w:numId w:val="48"/>
              </w:numPr>
              <w:spacing w:after="0" w:line="240" w:lineRule="auto"/>
              <w:ind w:left="213" w:hanging="213"/>
              <w:jc w:val="both"/>
              <w:rPr>
                <w:rFonts w:cstheme="minorHAnsi"/>
                <w:sz w:val="16"/>
                <w:szCs w:val="16"/>
              </w:rPr>
            </w:pPr>
            <w:r w:rsidRPr="00292CB0">
              <w:rPr>
                <w:rFonts w:cstheme="minorHAnsi"/>
                <w:sz w:val="16"/>
                <w:szCs w:val="16"/>
              </w:rPr>
              <w:t xml:space="preserve">Potvrdenie NPPC – TSUP Rovinka - príloha na preukázanie splnenia kritéria musia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MAS.V prípade predloženia prílohy ku dňu doplnenia chýbajúcich náležitostí </w:t>
            </w:r>
            <w:proofErr w:type="spellStart"/>
            <w:r w:rsidRPr="00292CB0">
              <w:rPr>
                <w:rFonts w:cstheme="minorHAnsi"/>
                <w:sz w:val="16"/>
                <w:szCs w:val="16"/>
              </w:rPr>
              <w:t>ŽoNFP</w:t>
            </w:r>
            <w:proofErr w:type="spellEnd"/>
            <w:r w:rsidRPr="00292CB0">
              <w:rPr>
                <w:rFonts w:cstheme="minorHAnsi"/>
                <w:sz w:val="16"/>
                <w:szCs w:val="16"/>
              </w:rPr>
              <w:t xml:space="preserve"> v zmysle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w:t>
            </w:r>
            <w:r w:rsidRPr="00292CB0">
              <w:rPr>
                <w:rFonts w:cstheme="minorHAnsi"/>
                <w:bCs/>
                <w:sz w:val="16"/>
                <w:szCs w:val="16"/>
              </w:rPr>
              <w:t xml:space="preserve">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1B1F30FC" w14:textId="77777777" w:rsidTr="00A26F7F">
        <w:trPr>
          <w:trHeight w:val="284"/>
        </w:trPr>
        <w:tc>
          <w:tcPr>
            <w:tcW w:w="200" w:type="pct"/>
            <w:shd w:val="clear" w:color="auto" w:fill="FFFFFF" w:themeFill="background1"/>
            <w:vAlign w:val="center"/>
          </w:tcPr>
          <w:p w14:paraId="2560145E" w14:textId="2F37967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1BB1DA4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110EEFA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050D36D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FE51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57D924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D618096" w14:textId="7777777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08EEFAF"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78BFEB5" w14:textId="1AD4B4D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0B72345" w14:textId="3E6037B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1FFFE3" w14:textId="7C83F2B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F09CCEC" w14:textId="5F1BE26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686C423" w14:textId="383C39B0"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A9E732B" w14:textId="77777777" w:rsidTr="00A26F7F">
        <w:trPr>
          <w:trHeight w:val="284"/>
        </w:trPr>
        <w:tc>
          <w:tcPr>
            <w:tcW w:w="200" w:type="pct"/>
            <w:shd w:val="clear" w:color="auto" w:fill="FFFFFF" w:themeFill="background1"/>
            <w:vAlign w:val="center"/>
          </w:tcPr>
          <w:p w14:paraId="7E3958D5" w14:textId="2CA34B5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3EE5536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7A27E10A"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6F136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4EB7DB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E5C3E5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33D18D84"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092ED40D"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489BB0E"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2D9FB1B"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1370115D" w14:textId="05B0D8B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6C82B" w14:textId="196541F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2157851" w14:textId="19E7020B"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9ACF03" w14:textId="1098BCD0"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lastRenderedPageBreak/>
              <w:t>Spôsob overenia</w:t>
            </w:r>
          </w:p>
          <w:p w14:paraId="4006A96C" w14:textId="7EB522A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3590E1F" w14:textId="77777777" w:rsidTr="00A26F7F">
        <w:trPr>
          <w:trHeight w:val="284"/>
        </w:trPr>
        <w:tc>
          <w:tcPr>
            <w:tcW w:w="200" w:type="pct"/>
            <w:shd w:val="clear" w:color="auto" w:fill="FFFFFF" w:themeFill="background1"/>
            <w:vAlign w:val="center"/>
          </w:tcPr>
          <w:p w14:paraId="0B464C35" w14:textId="48E47652"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4655367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E1710D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65ED6530"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5F4FC9E9"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1301E9EE"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4B7813B8"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589965E4"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0FE6B2D3" w14:textId="77777777" w:rsidR="00C7370E" w:rsidRPr="00292CB0" w:rsidRDefault="00C7370E" w:rsidP="00C7370E">
            <w:pPr>
              <w:spacing w:after="0" w:line="240" w:lineRule="auto"/>
              <w:ind w:left="-11"/>
              <w:jc w:val="both"/>
              <w:rPr>
                <w:rFonts w:cstheme="minorHAnsi"/>
                <w:sz w:val="16"/>
                <w:szCs w:val="16"/>
              </w:rPr>
            </w:pPr>
          </w:p>
          <w:p w14:paraId="2066F7B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639783D"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DBB876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DB83014" w14:textId="6EC55F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ACEA3F" w14:textId="011D5C4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430A6"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C9B372F"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56A49F1B" w14:textId="64323722"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253A2082" w14:textId="59FDBDE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7628B949" w14:textId="1CCB9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292CB0" w:rsidRDefault="00C7370E" w:rsidP="00B30B20">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1DF9568C" w14:textId="77777777" w:rsidTr="00B30B20">
        <w:trPr>
          <w:trHeight w:val="340"/>
        </w:trPr>
        <w:tc>
          <w:tcPr>
            <w:tcW w:w="200" w:type="pct"/>
            <w:shd w:val="clear" w:color="auto" w:fill="FFF2CC" w:themeFill="accent4" w:themeFillTint="33"/>
          </w:tcPr>
          <w:p w14:paraId="00655D93" w14:textId="251E31F6"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6622384" w14:textId="3C60C17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1974A453" w14:textId="77777777" w:rsidTr="00A26F7F">
        <w:trPr>
          <w:trHeight w:val="340"/>
        </w:trPr>
        <w:tc>
          <w:tcPr>
            <w:tcW w:w="200" w:type="pct"/>
            <w:shd w:val="clear" w:color="auto" w:fill="FFFFFF" w:themeFill="background1"/>
            <w:vAlign w:val="center"/>
          </w:tcPr>
          <w:p w14:paraId="02CEA327" w14:textId="513348C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6.</w:t>
            </w:r>
          </w:p>
        </w:tc>
        <w:tc>
          <w:tcPr>
            <w:tcW w:w="4800" w:type="pct"/>
            <w:shd w:val="clear" w:color="auto" w:fill="FFFFFF" w:themeFill="background1"/>
            <w:vAlign w:val="center"/>
          </w:tcPr>
          <w:p w14:paraId="7054C0B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7E7248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86770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A904DB6"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1D02171F"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743DD3E1"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02F653DB"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3EFBA870" w14:textId="0A1CF64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Pre definovaný  merateľný údaj (ukazovateľ) stanoví porovnávaciu bázu, napr. skutočnosť za rok predchádzajúci podaniu </w:t>
            </w:r>
            <w:proofErr w:type="spellStart"/>
            <w:r w:rsidRPr="00292CB0">
              <w:rPr>
                <w:rFonts w:cstheme="minorHAnsi"/>
                <w:sz w:val="16"/>
                <w:szCs w:val="16"/>
              </w:rPr>
              <w:t>ŽoNFP</w:t>
            </w:r>
            <w:proofErr w:type="spellEnd"/>
            <w:r w:rsidRPr="00292CB0">
              <w:rPr>
                <w:rFonts w:cstheme="minorHAnsi"/>
                <w:sz w:val="16"/>
                <w:szCs w:val="16"/>
              </w:rPr>
              <w:t>.</w:t>
            </w:r>
          </w:p>
          <w:p w14:paraId="71F48130" w14:textId="66F106F0"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C0D0E57" w14:textId="391D7E3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C3A50A" w14:textId="1A8361A7" w:rsidR="00C7370E" w:rsidRPr="00292CB0" w:rsidRDefault="00C7370E" w:rsidP="009F1D61">
            <w:pPr>
              <w:pStyle w:val="Odsekzoznamu"/>
              <w:numPr>
                <w:ilvl w:val="0"/>
                <w:numId w:val="98"/>
              </w:numPr>
              <w:spacing w:after="0" w:line="240" w:lineRule="auto"/>
              <w:ind w:left="176" w:hanging="176"/>
              <w:jc w:val="both"/>
              <w:rPr>
                <w:rFonts w:cstheme="minorHAnsi"/>
                <w:bCs/>
                <w:sz w:val="14"/>
                <w:szCs w:val="14"/>
              </w:rPr>
            </w:pPr>
            <w:r w:rsidRPr="00292CB0">
              <w:rPr>
                <w:rFonts w:cstheme="minorHAnsi"/>
                <w:sz w:val="16"/>
                <w:szCs w:val="16"/>
              </w:rPr>
              <w:t>Popis v projekte realizácie (Príloha 2B k príručke pre prijímateľa LEADER)</w:t>
            </w:r>
          </w:p>
          <w:p w14:paraId="281FCDE2" w14:textId="4900F65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28BD4F0" w14:textId="26D3DDF7" w:rsidR="00C7370E" w:rsidRPr="00292CB0" w:rsidRDefault="00C7370E" w:rsidP="009F1D61">
            <w:pPr>
              <w:pStyle w:val="Default"/>
              <w:keepLines/>
              <w:widowControl w:val="0"/>
              <w:numPr>
                <w:ilvl w:val="0"/>
                <w:numId w:val="9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AF5C00B" w14:textId="77777777" w:rsidTr="00A26F7F">
        <w:trPr>
          <w:trHeight w:val="340"/>
        </w:trPr>
        <w:tc>
          <w:tcPr>
            <w:tcW w:w="200" w:type="pct"/>
            <w:shd w:val="clear" w:color="auto" w:fill="FFFFFF" w:themeFill="background1"/>
            <w:vAlign w:val="center"/>
          </w:tcPr>
          <w:p w14:paraId="62693490" w14:textId="2ADF0E9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7.</w:t>
            </w:r>
          </w:p>
        </w:tc>
        <w:tc>
          <w:tcPr>
            <w:tcW w:w="4800" w:type="pct"/>
            <w:shd w:val="clear" w:color="auto" w:fill="FFFFFF" w:themeFill="background1"/>
            <w:vAlign w:val="center"/>
          </w:tcPr>
          <w:p w14:paraId="442AEE47" w14:textId="6FBA2D9D"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2892CB4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228CD50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0FD4776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64F4B348" w14:textId="7777777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lastRenderedPageBreak/>
              <w:t>MAS stanoví body v prípade odpovede áno, aj v prípade odpovede nie.</w:t>
            </w:r>
          </w:p>
          <w:p w14:paraId="1A8EB25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V prípade, ak žiadateľ obhospodaroval minimálne 50 % pôdy v znevýhodnených oblastiach a/alebo v zraniteľných oblastiach, posúdenie sa v prípade podávania </w:t>
            </w:r>
            <w:proofErr w:type="spellStart"/>
            <w:r w:rsidRPr="00292CB0">
              <w:rPr>
                <w:rFonts w:cstheme="minorHAnsi"/>
                <w:sz w:val="16"/>
                <w:szCs w:val="16"/>
              </w:rPr>
              <w:t>ŽoNFP</w:t>
            </w:r>
            <w:proofErr w:type="spellEnd"/>
            <w:r w:rsidRPr="00292CB0">
              <w:rPr>
                <w:rFonts w:cstheme="minorHAnsi"/>
                <w:sz w:val="16"/>
                <w:szCs w:val="16"/>
              </w:rPr>
              <w:t xml:space="preserve"> preukáže na základe deklarovanej pôdy (uvedenej v podanej </w:t>
            </w:r>
            <w:proofErr w:type="spellStart"/>
            <w:r w:rsidRPr="00292CB0">
              <w:rPr>
                <w:rFonts w:cstheme="minorHAnsi"/>
                <w:sz w:val="16"/>
                <w:szCs w:val="16"/>
              </w:rPr>
              <w:t>ŽoNFP</w:t>
            </w:r>
            <w:proofErr w:type="spellEnd"/>
            <w:r w:rsidRPr="00292CB0">
              <w:rPr>
                <w:rFonts w:cstheme="minorHAnsi"/>
                <w:sz w:val="16"/>
                <w:szCs w:val="16"/>
              </w:rPr>
              <w:t xml:space="preserve">) v rámci žiadosti pre platbu SAPS resp. LFA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V prípade nedeklarovania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sa body nepridelia.</w:t>
            </w:r>
          </w:p>
          <w:p w14:paraId="6F5C7DA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D8AFE2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F17E86"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68FD3EB"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6C18DF3" w14:textId="77777777" w:rsidR="00C7370E" w:rsidRPr="00292CB0" w:rsidRDefault="00C7370E" w:rsidP="004800B7">
            <w:pPr>
              <w:pStyle w:val="Odsekzoznamu"/>
              <w:numPr>
                <w:ilvl w:val="0"/>
                <w:numId w:val="426"/>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6F8A3A" w14:textId="77777777" w:rsidR="00C7370E" w:rsidRPr="00292CB0" w:rsidRDefault="00C7370E" w:rsidP="004800B7">
            <w:pPr>
              <w:pStyle w:val="Odsekzoznamu"/>
              <w:numPr>
                <w:ilvl w:val="0"/>
                <w:numId w:val="426"/>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5344A188" w14:textId="4FAA2BA6" w:rsidR="00C7370E" w:rsidRPr="00292CB0" w:rsidRDefault="00C7370E" w:rsidP="004800B7">
            <w:pPr>
              <w:pStyle w:val="Odsekzoznamu"/>
              <w:numPr>
                <w:ilvl w:val="0"/>
                <w:numId w:val="426"/>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4C62D69" w14:textId="77777777" w:rsidTr="00A26F7F">
        <w:trPr>
          <w:trHeight w:val="340"/>
        </w:trPr>
        <w:tc>
          <w:tcPr>
            <w:tcW w:w="200" w:type="pct"/>
            <w:shd w:val="clear" w:color="auto" w:fill="FFFFFF" w:themeFill="background1"/>
            <w:vAlign w:val="center"/>
          </w:tcPr>
          <w:p w14:paraId="65F83A73" w14:textId="006313D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lastRenderedPageBreak/>
              <w:t>8.</w:t>
            </w:r>
          </w:p>
        </w:tc>
        <w:tc>
          <w:tcPr>
            <w:tcW w:w="4800" w:type="pct"/>
            <w:shd w:val="clear" w:color="auto" w:fill="FFFFFF" w:themeFill="background1"/>
            <w:vAlign w:val="center"/>
          </w:tcPr>
          <w:p w14:paraId="4B927707"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01E96A95"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72AA9764" w14:textId="77777777" w:rsidR="00C7370E" w:rsidRPr="00292CB0" w:rsidRDefault="00C7370E" w:rsidP="004800B7">
            <w:pPr>
              <w:pStyle w:val="Odsekzoznamu"/>
              <w:numPr>
                <w:ilvl w:val="0"/>
                <w:numId w:val="262"/>
              </w:numPr>
              <w:spacing w:after="0" w:line="240" w:lineRule="auto"/>
              <w:ind w:left="355" w:hanging="355"/>
              <w:rPr>
                <w:rFonts w:cstheme="minorHAnsi"/>
                <w:sz w:val="16"/>
                <w:szCs w:val="16"/>
              </w:rPr>
            </w:pPr>
            <w:r w:rsidRPr="00292CB0">
              <w:rPr>
                <w:rFonts w:cstheme="minorHAnsi"/>
                <w:sz w:val="16"/>
                <w:szCs w:val="16"/>
              </w:rPr>
              <w:t>áno</w:t>
            </w:r>
          </w:p>
          <w:p w14:paraId="157EB931" w14:textId="77777777" w:rsidR="00C7370E" w:rsidRPr="00292CB0" w:rsidRDefault="00C7370E" w:rsidP="004800B7">
            <w:pPr>
              <w:pStyle w:val="Standard"/>
              <w:numPr>
                <w:ilvl w:val="0"/>
                <w:numId w:val="262"/>
              </w:numPr>
              <w:tabs>
                <w:tab w:val="left" w:pos="856"/>
              </w:tabs>
              <w:ind w:left="355" w:hanging="355"/>
              <w:jc w:val="both"/>
              <w:rPr>
                <w:rFonts w:asciiTheme="minorHAnsi" w:hAnsiTheme="minorHAnsi" w:cstheme="minorHAnsi"/>
                <w:sz w:val="18"/>
                <w:szCs w:val="18"/>
              </w:rPr>
            </w:pPr>
            <w:r w:rsidRPr="00292CB0">
              <w:rPr>
                <w:rFonts w:asciiTheme="minorHAnsi" w:hAnsiTheme="minorHAnsi" w:cstheme="minorHAnsi"/>
                <w:sz w:val="16"/>
                <w:szCs w:val="16"/>
              </w:rPr>
              <w:t>nie</w:t>
            </w:r>
          </w:p>
          <w:p w14:paraId="39933989" w14:textId="77777777" w:rsidR="00C7370E" w:rsidRPr="00292CB0" w:rsidRDefault="00C7370E" w:rsidP="00C7370E">
            <w:pPr>
              <w:pStyle w:val="Standard"/>
              <w:tabs>
                <w:tab w:val="left" w:pos="856"/>
              </w:tabs>
              <w:jc w:val="both"/>
              <w:rPr>
                <w:rFonts w:asciiTheme="minorHAnsi" w:hAnsiTheme="minorHAnsi" w:cstheme="minorHAnsi"/>
                <w:sz w:val="18"/>
                <w:szCs w:val="18"/>
              </w:rPr>
            </w:pPr>
          </w:p>
          <w:p w14:paraId="6013011A"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w:t>
            </w:r>
            <w:proofErr w:type="spellStart"/>
            <w:r w:rsidRPr="00292CB0">
              <w:rPr>
                <w:rFonts w:asciiTheme="minorHAnsi" w:hAnsiTheme="minorHAnsi" w:cstheme="minorHAnsi"/>
                <w:sz w:val="16"/>
                <w:szCs w:val="16"/>
              </w:rPr>
              <w:t>ŽoNFP</w:t>
            </w:r>
            <w:proofErr w:type="spellEnd"/>
            <w:r w:rsidRPr="00292CB0">
              <w:rPr>
                <w:rFonts w:asciiTheme="minorHAnsi" w:hAnsiTheme="minorHAnsi" w:cstheme="minorHAnsi"/>
                <w:sz w:val="16"/>
                <w:szCs w:val="16"/>
              </w:rPr>
              <w:t xml:space="preserve">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1311529" w14:textId="439E9AD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34468B8" w14:textId="6142889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2D7912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0FCDC0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5BA7F81" w14:textId="7C0EE9BD"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EBA4F00" w14:textId="22D76BD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914F9F7" w14:textId="64843C7E" w:rsidR="00C7370E" w:rsidRPr="00292CB0" w:rsidRDefault="00C7370E" w:rsidP="00C7370E">
            <w:pPr>
              <w:pStyle w:val="Textkomentra"/>
              <w:spacing w:after="0" w:line="240" w:lineRule="auto"/>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xml:space="preserve">- príloha na preukázanie splnenia kritéria musia byť predložená riadne spolu so </w:t>
            </w:r>
            <w:proofErr w:type="spellStart"/>
            <w:r w:rsidRPr="00292CB0">
              <w:rPr>
                <w:rFonts w:cstheme="minorHAnsi"/>
                <w:bCs/>
                <w:sz w:val="16"/>
                <w:szCs w:val="16"/>
              </w:rPr>
              <w:t>ŽoNFP</w:t>
            </w:r>
            <w:proofErr w:type="spellEnd"/>
            <w:r w:rsidRPr="00292CB0">
              <w:rPr>
                <w:rFonts w:cstheme="minorHAnsi"/>
                <w:bCs/>
                <w:sz w:val="16"/>
                <w:szCs w:val="16"/>
              </w:rPr>
              <w:t xml:space="preserve">, resp. najneskôr ku dňu doplnenia chýbajúcich náležitostí na základe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MAS.V prípade predloženia prílohy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 xml:space="preserve"> v zmysle prvej výzvy na doplnenie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 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w:t>
            </w:r>
            <w:r w:rsidR="009C6093" w:rsidRPr="00292CB0">
              <w:rPr>
                <w:rFonts w:cstheme="minorHAnsi"/>
                <w:bCs/>
                <w:sz w:val="16"/>
                <w:szCs w:val="16"/>
              </w:rPr>
              <w:t xml:space="preserve"> </w:t>
            </w:r>
            <w:proofErr w:type="spellStart"/>
            <w:r w:rsidRPr="00292CB0">
              <w:rPr>
                <w:rFonts w:cstheme="minorHAnsi"/>
                <w:bCs/>
                <w:sz w:val="16"/>
                <w:szCs w:val="16"/>
              </w:rPr>
              <w:t>ŽoNFP</w:t>
            </w:r>
            <w:proofErr w:type="spellEnd"/>
            <w:r w:rsidRPr="00292CB0">
              <w:rPr>
                <w:rFonts w:cstheme="minorHAnsi"/>
                <w:bCs/>
                <w:sz w:val="16"/>
                <w:szCs w:val="16"/>
              </w:rPr>
              <w:t xml:space="preserve"> zo strany príslušnej MAS je možné, aby prílohy boli vypracované (podpísané) aj po termíne predloženia </w:t>
            </w:r>
            <w:proofErr w:type="spellStart"/>
            <w:r w:rsidRPr="00292CB0">
              <w:rPr>
                <w:rFonts w:cstheme="minorHAnsi"/>
                <w:bCs/>
                <w:sz w:val="16"/>
                <w:szCs w:val="16"/>
              </w:rPr>
              <w:t>ŽoNFP</w:t>
            </w:r>
            <w:proofErr w:type="spellEnd"/>
            <w:r w:rsidRPr="00292CB0">
              <w:rPr>
                <w:rFonts w:cstheme="minorHAnsi"/>
                <w:bCs/>
                <w:sz w:val="16"/>
                <w:szCs w:val="16"/>
              </w:rPr>
              <w:t xml:space="preserve">, najneskôr ku dňu doplnenia chýbajúcich náležitostí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18030206" w14:textId="77777777" w:rsidTr="00A26F7F">
        <w:trPr>
          <w:trHeight w:val="340"/>
        </w:trPr>
        <w:tc>
          <w:tcPr>
            <w:tcW w:w="200" w:type="pct"/>
            <w:shd w:val="clear" w:color="auto" w:fill="FFFFFF" w:themeFill="background1"/>
            <w:vAlign w:val="center"/>
          </w:tcPr>
          <w:p w14:paraId="1BA289BB" w14:textId="5EC9E88D"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9.</w:t>
            </w:r>
          </w:p>
        </w:tc>
        <w:tc>
          <w:tcPr>
            <w:tcW w:w="4800" w:type="pct"/>
            <w:shd w:val="clear" w:color="auto" w:fill="FFFFFF" w:themeFill="background1"/>
            <w:vAlign w:val="center"/>
          </w:tcPr>
          <w:p w14:paraId="21E5410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72FC98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5F655473" w14:textId="3848A1BF"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p>
          <w:p w14:paraId="4D65A29B" w14:textId="18471E5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00E772D0" w14:textId="12DE135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A2C4405" w14:textId="3D318EF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F3A3EF9"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21BE16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8C5F0E" w14:textId="309A8E74"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D5CB119" w14:textId="44096643"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4" w:history="1">
              <w:r w:rsidRPr="00292CB0">
                <w:rPr>
                  <w:rStyle w:val="Hypertextovprepojenie"/>
                  <w:rFonts w:asciiTheme="minorHAnsi" w:hAnsiTheme="minorHAnsi" w:cstheme="minorHAnsi"/>
                  <w:color w:val="auto"/>
                  <w:sz w:val="16"/>
                  <w:szCs w:val="16"/>
                </w:rPr>
                <w:t>https://www.crz.gov.sk/</w:t>
              </w:r>
            </w:hyperlink>
          </w:p>
        </w:tc>
      </w:tr>
      <w:tr w:rsidR="00292CB0" w:rsidRPr="00292CB0" w14:paraId="63438C1B" w14:textId="77777777" w:rsidTr="00A26F7F">
        <w:trPr>
          <w:trHeight w:val="340"/>
        </w:trPr>
        <w:tc>
          <w:tcPr>
            <w:tcW w:w="200" w:type="pct"/>
            <w:shd w:val="clear" w:color="auto" w:fill="FFFFFF" w:themeFill="background1"/>
            <w:vAlign w:val="center"/>
          </w:tcPr>
          <w:p w14:paraId="74E81425" w14:textId="172AC678"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10.</w:t>
            </w:r>
          </w:p>
        </w:tc>
        <w:tc>
          <w:tcPr>
            <w:tcW w:w="4800" w:type="pct"/>
            <w:shd w:val="clear" w:color="auto" w:fill="FFFFFF" w:themeFill="background1"/>
            <w:vAlign w:val="center"/>
          </w:tcPr>
          <w:p w14:paraId="476AF5B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1D2493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5546F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54BDFE" w14:textId="77777777" w:rsidR="00C7370E" w:rsidRPr="00292CB0" w:rsidRDefault="00C7370E" w:rsidP="00C7370E">
            <w:pPr>
              <w:spacing w:after="0" w:line="240" w:lineRule="auto"/>
              <w:jc w:val="both"/>
              <w:rPr>
                <w:rFonts w:cstheme="minorHAnsi"/>
                <w:sz w:val="16"/>
                <w:szCs w:val="16"/>
              </w:rPr>
            </w:pPr>
          </w:p>
          <w:p w14:paraId="3509760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w:t>
            </w:r>
            <w:r w:rsidRPr="00292CB0">
              <w:rPr>
                <w:rFonts w:cstheme="minorHAnsi"/>
                <w:sz w:val="16"/>
                <w:szCs w:val="16"/>
                <w:lang w:eastAsia="sk-SK"/>
              </w:rPr>
              <w:lastRenderedPageBreak/>
              <w:t xml:space="preserve">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4702436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AFA934" w14:textId="200FE66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6F6A30" w14:textId="306104E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FEA9A05"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DA250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B93C1A" w14:textId="27008542" w:rsidR="00C7370E" w:rsidRPr="00292CB0" w:rsidRDefault="00C7370E" w:rsidP="004800B7">
            <w:pPr>
              <w:pStyle w:val="Default"/>
              <w:keepLines/>
              <w:widowControl w:val="0"/>
              <w:numPr>
                <w:ilvl w:val="0"/>
                <w:numId w:val="251"/>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D707BD" w14:textId="77777777" w:rsidTr="0029772B">
        <w:trPr>
          <w:trHeight w:val="284"/>
        </w:trPr>
        <w:tc>
          <w:tcPr>
            <w:tcW w:w="5000" w:type="pct"/>
            <w:gridSpan w:val="2"/>
            <w:shd w:val="clear" w:color="auto" w:fill="auto"/>
            <w:vAlign w:val="center"/>
          </w:tcPr>
          <w:p w14:paraId="638B0F4E" w14:textId="20D5A89D"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8D54EFA" w14:textId="77777777" w:rsidTr="0029772B">
        <w:trPr>
          <w:trHeight w:val="284"/>
        </w:trPr>
        <w:tc>
          <w:tcPr>
            <w:tcW w:w="5000" w:type="pct"/>
            <w:gridSpan w:val="2"/>
            <w:shd w:val="clear" w:color="auto" w:fill="auto"/>
            <w:vAlign w:val="center"/>
          </w:tcPr>
          <w:p w14:paraId="78A6248E" w14:textId="1A36859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616E3EDA" w14:textId="77777777" w:rsidTr="00B30B20">
        <w:trPr>
          <w:trHeight w:val="284"/>
        </w:trPr>
        <w:tc>
          <w:tcPr>
            <w:tcW w:w="200" w:type="pct"/>
            <w:shd w:val="clear" w:color="auto" w:fill="FFF2CC" w:themeFill="accent4" w:themeFillTint="33"/>
          </w:tcPr>
          <w:p w14:paraId="48C4585B" w14:textId="20F2C464" w:rsidR="00C7370E" w:rsidRPr="00292CB0" w:rsidRDefault="00C7370E" w:rsidP="00C7370E">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EF6141C" w14:textId="357E640F"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5D7339D" w14:textId="77777777" w:rsidTr="00A26F7F">
        <w:trPr>
          <w:trHeight w:val="284"/>
        </w:trPr>
        <w:tc>
          <w:tcPr>
            <w:tcW w:w="200" w:type="pct"/>
            <w:shd w:val="clear" w:color="auto" w:fill="auto"/>
            <w:vAlign w:val="center"/>
          </w:tcPr>
          <w:p w14:paraId="3A1286AD" w14:textId="2E414E2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auto"/>
            <w:vAlign w:val="center"/>
          </w:tcPr>
          <w:p w14:paraId="5B14FF3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F90EA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05840FAD" w14:textId="77777777"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65A2682" w14:textId="77777777"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spĺňa aspoň jedno kritérium,</w:t>
            </w:r>
          </w:p>
          <w:p w14:paraId="3B8407B8" w14:textId="77777777"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spĺňa obidve kritériá,</w:t>
            </w:r>
          </w:p>
          <w:p w14:paraId="62C1A821" w14:textId="76A67CA2"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nespĺňa ani jedno ekonomické kritérium.</w:t>
            </w:r>
          </w:p>
          <w:p w14:paraId="709DB4E4" w14:textId="7A5F79F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3182E4"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F774C9B"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B79CFAB" w14:textId="43AA6C2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B20BC8C" w14:textId="3C821D2D"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EE1023" w14:textId="784FFB43"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34EE0148"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51EB1949" w14:textId="4870E09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335EC8C" w14:textId="5760A1E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131081F" w14:textId="04E33CB6"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7348B76" w14:textId="0922973C"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lastRenderedPageBreak/>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446B3F59" w14:textId="77777777" w:rsidTr="005B53B8">
        <w:trPr>
          <w:trHeight w:val="284"/>
        </w:trPr>
        <w:tc>
          <w:tcPr>
            <w:tcW w:w="200" w:type="pct"/>
            <w:shd w:val="clear" w:color="auto" w:fill="auto"/>
            <w:vAlign w:val="center"/>
          </w:tcPr>
          <w:p w14:paraId="1194BAE8" w14:textId="1A5F916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auto"/>
            <w:vAlign w:val="center"/>
          </w:tcPr>
          <w:p w14:paraId="68A00928" w14:textId="77777777" w:rsidR="00C7370E" w:rsidRPr="00292CB0" w:rsidRDefault="00C7370E" w:rsidP="00C7370E">
            <w:pPr>
              <w:spacing w:after="0" w:line="240" w:lineRule="auto"/>
              <w:jc w:val="both"/>
              <w:rPr>
                <w:rFonts w:cstheme="minorHAnsi"/>
                <w:b/>
                <w:sz w:val="18"/>
                <w:szCs w:val="18"/>
              </w:rPr>
            </w:pPr>
            <w:r w:rsidRPr="00292CB0">
              <w:rPr>
                <w:rFonts w:cstheme="minorHAnsi"/>
                <w:b/>
                <w:sz w:val="18"/>
                <w:szCs w:val="18"/>
              </w:rPr>
              <w:t>Zameranie projektu</w:t>
            </w:r>
          </w:p>
          <w:p w14:paraId="5E8C34A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43CD8EF7" w14:textId="77777777" w:rsidR="00C7370E" w:rsidRPr="00292CB0" w:rsidRDefault="00C7370E" w:rsidP="004800B7">
            <w:pPr>
              <w:pStyle w:val="Odsekzoznamu"/>
              <w:numPr>
                <w:ilvl w:val="0"/>
                <w:numId w:val="523"/>
              </w:numPr>
              <w:spacing w:after="0" w:line="240" w:lineRule="auto"/>
              <w:ind w:left="217" w:hanging="142"/>
              <w:jc w:val="both"/>
              <w:rPr>
                <w:rFonts w:cstheme="minorHAnsi"/>
                <w:sz w:val="16"/>
                <w:szCs w:val="16"/>
              </w:rPr>
            </w:pPr>
            <w:r w:rsidRPr="00292CB0">
              <w:rPr>
                <w:rFonts w:cstheme="minorHAnsi"/>
                <w:sz w:val="16"/>
                <w:szCs w:val="16"/>
              </w:rPr>
              <w:t>investície do využitia biomasy resp. s ňou súvisiace investície,</w:t>
            </w:r>
          </w:p>
          <w:p w14:paraId="3FF26376" w14:textId="77777777" w:rsidR="00C7370E" w:rsidRPr="00292CB0" w:rsidRDefault="00C7370E" w:rsidP="004800B7">
            <w:pPr>
              <w:pStyle w:val="Odsekzoznamu"/>
              <w:numPr>
                <w:ilvl w:val="0"/>
                <w:numId w:val="523"/>
              </w:numPr>
              <w:spacing w:after="0" w:line="240" w:lineRule="auto"/>
              <w:ind w:left="217" w:hanging="142"/>
              <w:jc w:val="both"/>
              <w:rPr>
                <w:rFonts w:cstheme="minorHAnsi"/>
                <w:sz w:val="16"/>
                <w:szCs w:val="16"/>
              </w:rPr>
            </w:pPr>
            <w:r w:rsidRPr="00292CB0">
              <w:rPr>
                <w:rFonts w:cstheme="minorHAnsi"/>
                <w:sz w:val="16"/>
                <w:szCs w:val="16"/>
              </w:rPr>
              <w:t xml:space="preserve">investície do založenia porastov rýchlo </w:t>
            </w:r>
            <w:r w:rsidRPr="00292CB0">
              <w:rPr>
                <w:rFonts w:cstheme="minorHAnsi"/>
                <w:iCs/>
                <w:sz w:val="16"/>
                <w:szCs w:val="16"/>
                <w:lang w:eastAsia="sk-SK"/>
              </w:rPr>
              <w:t>rastúcich drevín a iných trvalých energetických plodín,</w:t>
            </w:r>
          </w:p>
          <w:p w14:paraId="50DE7584" w14:textId="77777777" w:rsidR="00C7370E" w:rsidRPr="00292CB0" w:rsidRDefault="00C7370E" w:rsidP="004800B7">
            <w:pPr>
              <w:pStyle w:val="Odsekzoznamu"/>
              <w:numPr>
                <w:ilvl w:val="0"/>
                <w:numId w:val="523"/>
              </w:numPr>
              <w:spacing w:after="0" w:line="240" w:lineRule="auto"/>
              <w:ind w:left="217" w:hanging="142"/>
              <w:jc w:val="both"/>
              <w:rPr>
                <w:rFonts w:cstheme="minorHAnsi"/>
                <w:sz w:val="16"/>
                <w:szCs w:val="16"/>
              </w:rPr>
            </w:pPr>
            <w:r w:rsidRPr="00292CB0">
              <w:rPr>
                <w:rFonts w:cstheme="minorHAnsi"/>
                <w:iCs/>
                <w:sz w:val="16"/>
                <w:szCs w:val="16"/>
                <w:lang w:eastAsia="sk-SK"/>
              </w:rPr>
              <w:t>ž</w:t>
            </w:r>
            <w:r w:rsidRPr="00292CB0">
              <w:rPr>
                <w:rFonts w:cstheme="minorHAnsi"/>
                <w:sz w:val="16"/>
                <w:szCs w:val="16"/>
              </w:rPr>
              <w:t>iadateľ kritérium nesplnil.</w:t>
            </w:r>
          </w:p>
          <w:p w14:paraId="014F2605" w14:textId="77777777" w:rsidR="00C7370E" w:rsidRPr="00292CB0" w:rsidRDefault="00C7370E" w:rsidP="00C7370E">
            <w:pPr>
              <w:spacing w:after="0" w:line="240" w:lineRule="auto"/>
              <w:jc w:val="both"/>
              <w:rPr>
                <w:rFonts w:cstheme="minorHAnsi"/>
                <w:sz w:val="16"/>
                <w:szCs w:val="16"/>
              </w:rPr>
            </w:pPr>
          </w:p>
          <w:p w14:paraId="6F0A05BF" w14:textId="3575319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77880CFA"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4C381A9" w14:textId="7777777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7 - Popis projektu)</w:t>
            </w:r>
          </w:p>
          <w:p w14:paraId="55A3E2E5" w14:textId="1AD41201"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Popis v projekte realizácie (Príloha 2B k príručke pre prijímateľa LEADER)</w:t>
            </w:r>
          </w:p>
          <w:p w14:paraId="12F40C13"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že dokument nie je zverejnený na webovom sídle www.enviroportal.sk </w:t>
            </w:r>
          </w:p>
          <w:p w14:paraId="5E1F866D" w14:textId="2A306AD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292CB0">
              <w:rPr>
                <w:rFonts w:cstheme="minorHAnsi"/>
                <w:b/>
                <w:sz w:val="16"/>
                <w:szCs w:val="16"/>
              </w:rPr>
              <w:t>sken</w:t>
            </w:r>
            <w:proofErr w:type="spellEnd"/>
            <w:r w:rsidRPr="00292CB0">
              <w:rPr>
                <w:rFonts w:cstheme="minorHAnsi"/>
                <w:b/>
                <w:sz w:val="16"/>
                <w:szCs w:val="16"/>
              </w:rPr>
              <w:t xml:space="preserve">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dokument nie je zverejnený na webovom sídle www.enviroportal.sk</w:t>
            </w:r>
            <w:r w:rsidRPr="00292CB0">
              <w:rPr>
                <w:rFonts w:cstheme="minorHAnsi"/>
                <w:b/>
                <w:sz w:val="16"/>
                <w:szCs w:val="16"/>
              </w:rPr>
              <w:t xml:space="preserve"> </w:t>
            </w:r>
          </w:p>
          <w:p w14:paraId="1B49B9F9"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V prípade, ak ide o spracovanie biomasy na energiu, technológia sa zameriava na spracovanie prevažne odpadu a vedľajších produktov (min. 50% vstupov)</w:t>
            </w:r>
          </w:p>
          <w:p w14:paraId="5925C455"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4C2D0B1A" w14:textId="41FE438B"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Projektová dokumentácia s rozpočtom, originál alebo úradne overená fotokópia overená stavebným úradom</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0C34FAC4" w14:textId="4D12CDF9"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Súlad so zákonom č. 309/2009 Z. z. o podpore obnoviteľných zdrojov energie a vysoko účinnej kombinovanej výroby.</w:t>
            </w:r>
          </w:p>
          <w:p w14:paraId="1F736C4F" w14:textId="4299B9A7"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Popis v projekte realizácie (Príloha 2B k príručke pre prijímateľa LEADER)</w:t>
            </w:r>
          </w:p>
          <w:p w14:paraId="039AE302" w14:textId="171CFC82"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 xml:space="preserve">Žiadateľ preukazuje splnenie podmienky poskytnutia príspevku pri </w:t>
            </w:r>
            <w:proofErr w:type="spellStart"/>
            <w:r w:rsidRPr="00292CB0">
              <w:rPr>
                <w:rFonts w:cstheme="minorHAnsi"/>
                <w:sz w:val="16"/>
                <w:szCs w:val="16"/>
              </w:rPr>
              <w:t>ŽoP</w:t>
            </w:r>
            <w:proofErr w:type="spellEnd"/>
            <w:r w:rsidRPr="00292CB0">
              <w:rPr>
                <w:rFonts w:cstheme="minorHAnsi"/>
                <w:sz w:val="16"/>
                <w:szCs w:val="16"/>
              </w:rPr>
              <w:t xml:space="preserve"> preukázaním potvrdenia o pôvode elektriny.</w:t>
            </w:r>
          </w:p>
          <w:p w14:paraId="2A0EDD1B" w14:textId="28B3B14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292CB0">
              <w:rPr>
                <w:rFonts w:cstheme="minorHAnsi"/>
                <w:sz w:val="16"/>
                <w:szCs w:val="16"/>
                <w:u w:val="single"/>
              </w:rPr>
              <w:t>výroby, iné</w:t>
            </w:r>
            <w:r w:rsidRPr="00292CB0">
              <w:rPr>
                <w:rFonts w:cstheme="minorHAnsi"/>
                <w:sz w:val="16"/>
                <w:szCs w:val="16"/>
                <w:u w:val="single"/>
              </w:rPr>
              <w:t xml:space="preserve"> v rámci poľnohospodárskej výroby/spracovaní poľnohospodárskych produktov.</w:t>
            </w:r>
          </w:p>
          <w:p w14:paraId="17451673"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17992087" w14:textId="77777777"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81A359" w14:textId="77777777"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0647209" w14:textId="48EDF40C"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 xml:space="preserve">na základe jednotnej žiadosti za rok predchádzajúci podaniu </w:t>
            </w:r>
            <w:proofErr w:type="spellStart"/>
            <w:r w:rsidRPr="00292CB0">
              <w:rPr>
                <w:rFonts w:cstheme="minorHAnsi"/>
                <w:sz w:val="16"/>
                <w:szCs w:val="16"/>
              </w:rPr>
              <w:t>ŽoNFP</w:t>
            </w:r>
            <w:proofErr w:type="spellEnd"/>
            <w:r w:rsidRPr="00292CB0">
              <w:rPr>
                <w:rFonts w:cstheme="minorHAnsi"/>
                <w:sz w:val="16"/>
                <w:szCs w:val="16"/>
              </w:rPr>
              <w:t>, alebo sa overí</w:t>
            </w:r>
            <w:r w:rsidRPr="00292CB0">
              <w:rPr>
                <w:rFonts w:cstheme="minorHAnsi"/>
                <w:b/>
                <w:i/>
                <w:sz w:val="16"/>
                <w:szCs w:val="16"/>
                <w:u w:val="single"/>
              </w:rPr>
              <w:t xml:space="preserve"> </w:t>
            </w:r>
            <w:r w:rsidRPr="00292CB0">
              <w:rPr>
                <w:rFonts w:cstheme="minorHAnsi"/>
                <w:sz w:val="16"/>
                <w:szCs w:val="16"/>
              </w:rPr>
              <w:t>v prípade jednotlivých plodín v IACS (okrem skleníkov, fóliovníkov), CEHZ a registrácie ekologického poľnohospodára, či žiadateľ uvedenú činnosť vykonáva.</w:t>
            </w:r>
          </w:p>
          <w:p w14:paraId="3877A1E8" w14:textId="77777777" w:rsidR="00C7370E" w:rsidRPr="00292CB0" w:rsidRDefault="00C7370E" w:rsidP="00C7370E">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Referenčný termín pre preukázanie splnenia kritéria</w:t>
            </w:r>
          </w:p>
          <w:p w14:paraId="6704F656" w14:textId="5CD90CE8"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Prílohy na preukázanie splnenia kritéria musia byť predložené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Prílohy môžu byť vydané aj po termíne predloženia </w:t>
            </w:r>
            <w:proofErr w:type="spellStart"/>
            <w:r w:rsidRPr="00292CB0">
              <w:rPr>
                <w:rFonts w:cstheme="minorHAnsi"/>
                <w:sz w:val="16"/>
                <w:szCs w:val="16"/>
              </w:rPr>
              <w:t>ŽoNFP</w:t>
            </w:r>
            <w:proofErr w:type="spellEnd"/>
            <w:r w:rsidRPr="00292CB0">
              <w:rPr>
                <w:rFonts w:cstheme="minorHAnsi"/>
                <w:sz w:val="16"/>
                <w:szCs w:val="16"/>
              </w:rPr>
              <w:t xml:space="preserve">, avšak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w:t>
            </w:r>
            <w:r w:rsidRPr="00292CB0">
              <w:rPr>
                <w:rFonts w:cstheme="minorHAnsi"/>
                <w:bCs/>
                <w:sz w:val="16"/>
                <w:szCs w:val="16"/>
              </w:rPr>
              <w:t xml:space="preserve">Vydané dokumenty musia nadobudnúť právoplatnosť najneskôr ku dňu predloženia doplnenia chýbajúcich náležitostí </w:t>
            </w:r>
            <w:r w:rsidRPr="00292CB0">
              <w:rPr>
                <w:rFonts w:cstheme="minorHAnsi"/>
                <w:sz w:val="16"/>
                <w:szCs w:val="16"/>
              </w:rPr>
              <w:t xml:space="preserve">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w:t>
            </w:r>
          </w:p>
        </w:tc>
      </w:tr>
      <w:tr w:rsidR="00292CB0" w:rsidRPr="00292CB0" w14:paraId="5537DB86" w14:textId="77777777" w:rsidTr="005B53B8">
        <w:trPr>
          <w:trHeight w:val="284"/>
        </w:trPr>
        <w:tc>
          <w:tcPr>
            <w:tcW w:w="200" w:type="pct"/>
            <w:shd w:val="clear" w:color="auto" w:fill="auto"/>
            <w:vAlign w:val="center"/>
          </w:tcPr>
          <w:p w14:paraId="00E20C71" w14:textId="1477C8D2"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lastRenderedPageBreak/>
              <w:t>3.</w:t>
            </w:r>
          </w:p>
        </w:tc>
        <w:tc>
          <w:tcPr>
            <w:tcW w:w="4800" w:type="pct"/>
            <w:shd w:val="clear" w:color="auto" w:fill="auto"/>
            <w:vAlign w:val="center"/>
          </w:tcPr>
          <w:p w14:paraId="7647EDF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F39FE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1D49ABA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E4AAD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1E1E988"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C8CA41" w14:textId="7777777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7C03F884"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6AAE9D5" w14:textId="54F11554"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5D95791" w14:textId="2B846C5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4C54FC8" w14:textId="1096AB09"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5560C34" w14:textId="32654A8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16E080E" w14:textId="401203B3"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8176CF9" w14:textId="77777777" w:rsidTr="005B53B8">
        <w:trPr>
          <w:trHeight w:val="284"/>
        </w:trPr>
        <w:tc>
          <w:tcPr>
            <w:tcW w:w="200" w:type="pct"/>
            <w:shd w:val="clear" w:color="auto" w:fill="auto"/>
            <w:vAlign w:val="center"/>
          </w:tcPr>
          <w:p w14:paraId="6D2A2023" w14:textId="44C0449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4.</w:t>
            </w:r>
          </w:p>
        </w:tc>
        <w:tc>
          <w:tcPr>
            <w:tcW w:w="4800" w:type="pct"/>
            <w:shd w:val="clear" w:color="auto" w:fill="auto"/>
            <w:vAlign w:val="center"/>
          </w:tcPr>
          <w:p w14:paraId="603960A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482FAF10"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85BD77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6651A1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FA5B600"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6343DDD6"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DA251A7"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72357A0"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1E55471"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586776A5" w14:textId="418AB9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43F76BB" w14:textId="6F27D0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90142D6" w14:textId="32C8151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DD361E3" w14:textId="15101CE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1EEFAC6" w14:textId="6960D290"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10A502" w14:textId="77777777" w:rsidTr="005B53B8">
        <w:trPr>
          <w:trHeight w:val="284"/>
        </w:trPr>
        <w:tc>
          <w:tcPr>
            <w:tcW w:w="200" w:type="pct"/>
            <w:shd w:val="clear" w:color="auto" w:fill="auto"/>
            <w:vAlign w:val="center"/>
          </w:tcPr>
          <w:p w14:paraId="16A14F09" w14:textId="745CE599"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5.</w:t>
            </w:r>
          </w:p>
        </w:tc>
        <w:tc>
          <w:tcPr>
            <w:tcW w:w="4800" w:type="pct"/>
            <w:shd w:val="clear" w:color="auto" w:fill="auto"/>
            <w:vAlign w:val="center"/>
          </w:tcPr>
          <w:p w14:paraId="268D570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B5FA9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FEFDDF9"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202366DC"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092DD1C1"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3DD485B2"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1D19DA6E"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03DD5C7F" w14:textId="77777777" w:rsidR="00C7370E" w:rsidRPr="00292CB0" w:rsidRDefault="00C7370E" w:rsidP="00C7370E">
            <w:pPr>
              <w:spacing w:after="0" w:line="240" w:lineRule="auto"/>
              <w:ind w:left="-11"/>
              <w:jc w:val="both"/>
              <w:rPr>
                <w:rFonts w:cstheme="minorHAnsi"/>
                <w:sz w:val="16"/>
                <w:szCs w:val="16"/>
              </w:rPr>
            </w:pPr>
          </w:p>
          <w:p w14:paraId="5E321FE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1342F56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F7301FE" w14:textId="3E5703E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A9CE054" w14:textId="51EA995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784D34"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836B0FC"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5309F5E" w14:textId="484D2B4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lastRenderedPageBreak/>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6A6ED0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0FA8016" w14:textId="3022271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BC805D7" w14:textId="77777777" w:rsidTr="005B53B8">
        <w:trPr>
          <w:trHeight w:val="284"/>
        </w:trPr>
        <w:tc>
          <w:tcPr>
            <w:tcW w:w="200" w:type="pct"/>
            <w:shd w:val="clear" w:color="auto" w:fill="auto"/>
            <w:vAlign w:val="center"/>
          </w:tcPr>
          <w:p w14:paraId="53E6B822" w14:textId="23F8CC72" w:rsidR="00C7370E" w:rsidRPr="00292CB0" w:rsidRDefault="00C7370E" w:rsidP="00C7370E">
            <w:pPr>
              <w:spacing w:after="0" w:line="240" w:lineRule="auto"/>
              <w:jc w:val="center"/>
              <w:rPr>
                <w:rFonts w:cstheme="minorHAnsi"/>
                <w:sz w:val="18"/>
                <w:szCs w:val="18"/>
              </w:rPr>
            </w:pPr>
            <w:r w:rsidRPr="00292CB0">
              <w:rPr>
                <w:rFonts w:cstheme="minorHAnsi"/>
                <w:sz w:val="18"/>
                <w:szCs w:val="18"/>
              </w:rPr>
              <w:lastRenderedPageBreak/>
              <w:t>6.</w:t>
            </w:r>
          </w:p>
        </w:tc>
        <w:tc>
          <w:tcPr>
            <w:tcW w:w="4800" w:type="pct"/>
            <w:shd w:val="clear" w:color="auto" w:fill="auto"/>
            <w:vAlign w:val="center"/>
          </w:tcPr>
          <w:p w14:paraId="2B28E822" w14:textId="77777777" w:rsidR="00C7370E" w:rsidRPr="00292CB0" w:rsidRDefault="00C7370E" w:rsidP="00C7370E">
            <w:pPr>
              <w:spacing w:after="0" w:line="240" w:lineRule="auto"/>
              <w:rPr>
                <w:rFonts w:eastAsia="Times New Roman" w:cstheme="minorHAnsi"/>
                <w:b/>
                <w:sz w:val="16"/>
                <w:szCs w:val="16"/>
                <w:lang w:eastAsia="sk-SK"/>
              </w:rPr>
            </w:pPr>
            <w:r w:rsidRPr="00292CB0">
              <w:rPr>
                <w:rFonts w:eastAsia="Times New Roman" w:cstheme="minorHAnsi"/>
                <w:b/>
                <w:sz w:val="16"/>
                <w:szCs w:val="16"/>
                <w:lang w:eastAsia="sk-SK"/>
              </w:rPr>
              <w:t>Energia z obnoviteľných zdrojov</w:t>
            </w:r>
          </w:p>
          <w:p w14:paraId="7E8B0D83" w14:textId="77777777" w:rsidR="00C7370E" w:rsidRPr="00292CB0" w:rsidRDefault="00C7370E" w:rsidP="00C7370E">
            <w:pPr>
              <w:spacing w:after="0" w:line="240" w:lineRule="auto"/>
              <w:jc w:val="both"/>
              <w:rPr>
                <w:rFonts w:eastAsia="Times New Roman" w:cstheme="minorHAnsi"/>
                <w:sz w:val="16"/>
                <w:szCs w:val="16"/>
                <w:lang w:eastAsia="sk-SK"/>
              </w:rPr>
            </w:pPr>
            <w:r w:rsidRPr="00292CB0">
              <w:rPr>
                <w:rFonts w:eastAsia="Times New Roman" w:cstheme="minorHAnsi"/>
                <w:sz w:val="16"/>
                <w:szCs w:val="16"/>
                <w:lang w:eastAsia="sk-SK"/>
              </w:rPr>
              <w:t>V prípade, ak sa energia z obnoviteľných zdrojov využije prevažne (viac ako 50%) na spotrebu energie pre objekty a zariadenia využívané na účely: </w:t>
            </w:r>
          </w:p>
          <w:p w14:paraId="37925A0B"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a) špeciálnej rastlinnej výroby,</w:t>
            </w:r>
          </w:p>
          <w:p w14:paraId="049530CA"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b) živočíšnej výroby,</w:t>
            </w:r>
          </w:p>
          <w:p w14:paraId="6A7D7239"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c) ekologickej poľnohospodárskej výroby,</w:t>
            </w:r>
          </w:p>
          <w:p w14:paraId="6993E16D" w14:textId="6717054F"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d) iné v rámci poľnohospodárskej výroby/spracovaní poľnohospodárskych produktov.</w:t>
            </w:r>
          </w:p>
          <w:p w14:paraId="793391FB" w14:textId="72D7385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99FF359" w14:textId="09AF167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FA5038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5086DD" w14:textId="7777777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p w14:paraId="5532DFFE" w14:textId="77898224" w:rsidR="00C7370E" w:rsidRPr="00292CB0" w:rsidRDefault="00C7370E" w:rsidP="009F1D61">
            <w:pPr>
              <w:pStyle w:val="Odsekzoznamu"/>
              <w:numPr>
                <w:ilvl w:val="0"/>
                <w:numId w:val="98"/>
              </w:numPr>
              <w:spacing w:after="0" w:line="240" w:lineRule="auto"/>
              <w:ind w:left="215" w:hanging="215"/>
              <w:jc w:val="both"/>
              <w:rPr>
                <w:rFonts w:cstheme="minorHAnsi"/>
                <w:sz w:val="16"/>
                <w:szCs w:val="16"/>
                <w:u w:val="single"/>
              </w:rPr>
            </w:pPr>
            <w:r w:rsidRPr="00292CB0">
              <w:rPr>
                <w:rFonts w:cstheme="minorHAnsi"/>
                <w:sz w:val="16"/>
                <w:szCs w:val="16"/>
              </w:rPr>
              <w:t xml:space="preserve">overenie na </w:t>
            </w:r>
            <w:r w:rsidRPr="00292CB0">
              <w:rPr>
                <w:rFonts w:cstheme="minorHAnsi"/>
                <w:bCs/>
                <w:sz w:val="16"/>
                <w:szCs w:val="16"/>
              </w:rPr>
              <w:t xml:space="preserve">základe jednotnej žiadosti za príslušný rok stanovený MAS, alebo </w:t>
            </w:r>
            <w:r w:rsidRPr="00292CB0">
              <w:rPr>
                <w:rFonts w:eastAsia="Times New Roman" w:cstheme="minorHAnsi"/>
                <w:sz w:val="16"/>
                <w:szCs w:val="16"/>
                <w:lang w:eastAsia="sk-SK"/>
              </w:rPr>
              <w:t>v prípade jednotlivých plodín v IACS (okrem skleníkov, fóliovníkov), CEHZ a registrácie ekologického poľnohospodára, či žiadateľ uvedenú činnosť vykonáva.</w:t>
            </w:r>
          </w:p>
        </w:tc>
      </w:tr>
      <w:tr w:rsidR="00292CB0" w:rsidRPr="00292CB0"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0857BB3F" w14:textId="77777777" w:rsidTr="00B30B20">
        <w:trPr>
          <w:trHeight w:val="340"/>
        </w:trPr>
        <w:tc>
          <w:tcPr>
            <w:tcW w:w="200" w:type="pct"/>
            <w:shd w:val="clear" w:color="auto" w:fill="FFF2CC" w:themeFill="accent4" w:themeFillTint="33"/>
          </w:tcPr>
          <w:p w14:paraId="3FD8500A" w14:textId="037B081F" w:rsidR="00C7370E" w:rsidRPr="00292CB0" w:rsidRDefault="00C7370E" w:rsidP="00C7370E">
            <w:pPr>
              <w:spacing w:after="0" w:line="240" w:lineRule="auto"/>
              <w:jc w:val="center"/>
              <w:rPr>
                <w:rFonts w:cstheme="minorHAnsi"/>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1D736A3" w14:textId="0B24ACD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6D2BBFFA" w14:textId="77777777" w:rsidTr="005B53B8">
        <w:trPr>
          <w:trHeight w:val="340"/>
        </w:trPr>
        <w:tc>
          <w:tcPr>
            <w:tcW w:w="200" w:type="pct"/>
            <w:shd w:val="clear" w:color="auto" w:fill="auto"/>
            <w:vAlign w:val="center"/>
          </w:tcPr>
          <w:p w14:paraId="11291DF7" w14:textId="40341F16"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6.</w:t>
            </w:r>
          </w:p>
        </w:tc>
        <w:tc>
          <w:tcPr>
            <w:tcW w:w="4800" w:type="pct"/>
            <w:shd w:val="clear" w:color="auto" w:fill="auto"/>
            <w:vAlign w:val="center"/>
          </w:tcPr>
          <w:p w14:paraId="5BCD4FC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E7ADE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4BA755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0338EE5"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4FDEBAB"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46B7FF"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00D5FF1"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26842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Pre definovaný  merateľný údaj (ukazovateľ) stanoví porovnávaciu bázu, napr. skutočnosť za rok  predchádzajúci podaniu </w:t>
            </w:r>
            <w:proofErr w:type="spellStart"/>
            <w:r w:rsidRPr="00292CB0">
              <w:rPr>
                <w:rFonts w:cstheme="minorHAnsi"/>
                <w:sz w:val="16"/>
                <w:szCs w:val="16"/>
              </w:rPr>
              <w:t>ŽoNFP</w:t>
            </w:r>
            <w:proofErr w:type="spellEnd"/>
            <w:r w:rsidRPr="00292CB0">
              <w:rPr>
                <w:rFonts w:cstheme="minorHAnsi"/>
                <w:sz w:val="16"/>
                <w:szCs w:val="16"/>
              </w:rPr>
              <w:t>.</w:t>
            </w:r>
          </w:p>
          <w:p w14:paraId="7CC43F2C" w14:textId="193C93E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FB879FE" w14:textId="4838E18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75DAB" w14:textId="63FBB2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7168A2F" w14:textId="3391AC23"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35B35CC" w14:textId="02DC9260" w:rsidR="00C7370E" w:rsidRPr="00292CB0" w:rsidRDefault="00C7370E" w:rsidP="009F1D61">
            <w:pPr>
              <w:pStyle w:val="Default"/>
              <w:keepLines/>
              <w:widowControl w:val="0"/>
              <w:numPr>
                <w:ilvl w:val="0"/>
                <w:numId w:val="98"/>
              </w:numPr>
              <w:ind w:left="213"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D8A8D37" w14:textId="77777777" w:rsidTr="005B53B8">
        <w:trPr>
          <w:trHeight w:val="340"/>
        </w:trPr>
        <w:tc>
          <w:tcPr>
            <w:tcW w:w="200" w:type="pct"/>
            <w:shd w:val="clear" w:color="auto" w:fill="auto"/>
            <w:vAlign w:val="center"/>
          </w:tcPr>
          <w:p w14:paraId="4707F5F6" w14:textId="1DFD187C"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7.</w:t>
            </w:r>
          </w:p>
        </w:tc>
        <w:tc>
          <w:tcPr>
            <w:tcW w:w="4800" w:type="pct"/>
            <w:shd w:val="clear" w:color="auto" w:fill="auto"/>
            <w:vAlign w:val="center"/>
          </w:tcPr>
          <w:p w14:paraId="1CB6309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1473A91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42A97B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610B48CE"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08F4F44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84D3CA3"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V prípade, ak žiadateľ obhospodaroval minimálne 50 % pôdy v znevýhodnených oblastiach a/alebo v zraniteľných oblastiach, posúdenie sa v prípade podávania </w:t>
            </w:r>
            <w:proofErr w:type="spellStart"/>
            <w:r w:rsidRPr="00292CB0">
              <w:rPr>
                <w:rFonts w:cstheme="minorHAnsi"/>
                <w:sz w:val="16"/>
                <w:szCs w:val="16"/>
              </w:rPr>
              <w:t>ŽoNFP</w:t>
            </w:r>
            <w:proofErr w:type="spellEnd"/>
            <w:r w:rsidRPr="00292CB0">
              <w:rPr>
                <w:rFonts w:cstheme="minorHAnsi"/>
                <w:sz w:val="16"/>
                <w:szCs w:val="16"/>
              </w:rPr>
              <w:t xml:space="preserve"> preukáže na základe deklarovanej pôdy (uvedenej v podanej </w:t>
            </w:r>
            <w:proofErr w:type="spellStart"/>
            <w:r w:rsidRPr="00292CB0">
              <w:rPr>
                <w:rFonts w:cstheme="minorHAnsi"/>
                <w:sz w:val="16"/>
                <w:szCs w:val="16"/>
              </w:rPr>
              <w:t>ŽoNFP</w:t>
            </w:r>
            <w:proofErr w:type="spellEnd"/>
            <w:r w:rsidRPr="00292CB0">
              <w:rPr>
                <w:rFonts w:cstheme="minorHAnsi"/>
                <w:sz w:val="16"/>
                <w:szCs w:val="16"/>
              </w:rPr>
              <w:t xml:space="preserve">) v rámci žiadosti pre platbu SAPS resp. LFA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V prípade nedeklarovania v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sa body nepridelia.</w:t>
            </w:r>
          </w:p>
          <w:p w14:paraId="061C0D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7D2DDC1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6361C19C"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84D7AB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2F228876" w14:textId="77777777" w:rsidR="00C7370E" w:rsidRPr="00292CB0" w:rsidRDefault="00C7370E" w:rsidP="004800B7">
            <w:pPr>
              <w:pStyle w:val="Odsekzoznamu"/>
              <w:numPr>
                <w:ilvl w:val="0"/>
                <w:numId w:val="427"/>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D9DD39" w14:textId="77777777" w:rsidR="00C7370E" w:rsidRPr="00292CB0" w:rsidRDefault="00C7370E" w:rsidP="004800B7">
            <w:pPr>
              <w:pStyle w:val="Odsekzoznamu"/>
              <w:numPr>
                <w:ilvl w:val="0"/>
                <w:numId w:val="427"/>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AFED6FD" w14:textId="36E59735" w:rsidR="00C7370E" w:rsidRPr="00292CB0" w:rsidRDefault="00C7370E" w:rsidP="004800B7">
            <w:pPr>
              <w:pStyle w:val="Odsekzoznamu"/>
              <w:numPr>
                <w:ilvl w:val="0"/>
                <w:numId w:val="427"/>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50B56B8A" w14:textId="77777777" w:rsidTr="005B53B8">
        <w:trPr>
          <w:trHeight w:val="340"/>
        </w:trPr>
        <w:tc>
          <w:tcPr>
            <w:tcW w:w="200" w:type="pct"/>
            <w:shd w:val="clear" w:color="auto" w:fill="auto"/>
            <w:vAlign w:val="center"/>
          </w:tcPr>
          <w:p w14:paraId="16BD33E8" w14:textId="2C364522"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lastRenderedPageBreak/>
              <w:t>8.</w:t>
            </w:r>
          </w:p>
        </w:tc>
        <w:tc>
          <w:tcPr>
            <w:tcW w:w="4800" w:type="pct"/>
            <w:shd w:val="clear" w:color="auto" w:fill="auto"/>
            <w:vAlign w:val="center"/>
          </w:tcPr>
          <w:p w14:paraId="75A6BB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DAF961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141EAFC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84A25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F90991F"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94F2BE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6D5511F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3A01084"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w:t>
            </w:r>
            <w:proofErr w:type="spellStart"/>
            <w:r w:rsidRPr="00292CB0">
              <w:rPr>
                <w:rFonts w:cstheme="minorHAnsi"/>
                <w:sz w:val="16"/>
                <w:szCs w:val="16"/>
              </w:rPr>
              <w:t>estetizácia</w:t>
            </w:r>
            <w:proofErr w:type="spellEnd"/>
            <w:r w:rsidRPr="00292CB0">
              <w:rPr>
                <w:rFonts w:cstheme="minorHAnsi"/>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D34F776"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4062210" w14:textId="11FDBE23"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A55A27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0884B18" w14:textId="7808C16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7B5ABC9" w14:textId="0AE3213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A5C225" w14:textId="373BC6C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16AFA6"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9B28AC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EC8BA1" w14:textId="7ADB74CB" w:rsidR="00C7370E" w:rsidRPr="00292CB0" w:rsidRDefault="00C7370E" w:rsidP="004800B7">
            <w:pPr>
              <w:pStyle w:val="Default"/>
              <w:keepLines/>
              <w:widowControl w:val="0"/>
              <w:numPr>
                <w:ilvl w:val="0"/>
                <w:numId w:val="264"/>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4058330" w14:textId="77777777" w:rsidTr="005B53B8">
        <w:trPr>
          <w:trHeight w:val="340"/>
        </w:trPr>
        <w:tc>
          <w:tcPr>
            <w:tcW w:w="200" w:type="pct"/>
            <w:shd w:val="clear" w:color="auto" w:fill="auto"/>
            <w:vAlign w:val="center"/>
          </w:tcPr>
          <w:p w14:paraId="79325C61" w14:textId="0CC4F5F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9.</w:t>
            </w:r>
          </w:p>
        </w:tc>
        <w:tc>
          <w:tcPr>
            <w:tcW w:w="4800" w:type="pct"/>
            <w:shd w:val="clear" w:color="auto" w:fill="auto"/>
            <w:vAlign w:val="center"/>
          </w:tcPr>
          <w:p w14:paraId="02D0A5A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197094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0F026924" w14:textId="356AA6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6A88383B" w14:textId="3BC0167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 xml:space="preserve">, </w:t>
            </w:r>
            <w:r w:rsidR="008A3800" w:rsidRPr="00292CB0">
              <w:rPr>
                <w:sz w:val="16"/>
                <w:szCs w:val="16"/>
              </w:rPr>
              <w:t xml:space="preserve"> už bola schválená</w:t>
            </w:r>
          </w:p>
          <w:p w14:paraId="2DA95921" w14:textId="1F8023C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4CD20FA" w14:textId="0967FF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76F66D" w14:textId="67103B5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5C31683"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BDFE898" w14:textId="3848BF45"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1DA052F" w14:textId="5CFD8575"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45" w:history="1">
              <w:r w:rsidRPr="00292CB0">
                <w:rPr>
                  <w:rStyle w:val="Hypertextovprepojenie"/>
                  <w:rFonts w:asciiTheme="minorHAnsi" w:hAnsiTheme="minorHAnsi" w:cstheme="minorHAnsi"/>
                  <w:color w:val="auto"/>
                  <w:sz w:val="16"/>
                  <w:szCs w:val="16"/>
                </w:rPr>
                <w:t>https://www.crz.gov.sk/</w:t>
              </w:r>
            </w:hyperlink>
          </w:p>
        </w:tc>
      </w:tr>
      <w:tr w:rsidR="00292CB0" w:rsidRPr="00292CB0" w14:paraId="2B22F638" w14:textId="77777777" w:rsidTr="005B53B8">
        <w:trPr>
          <w:trHeight w:val="340"/>
        </w:trPr>
        <w:tc>
          <w:tcPr>
            <w:tcW w:w="200" w:type="pct"/>
            <w:shd w:val="clear" w:color="auto" w:fill="auto"/>
            <w:vAlign w:val="center"/>
          </w:tcPr>
          <w:p w14:paraId="2E867F5C" w14:textId="51306A6A"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10.</w:t>
            </w:r>
          </w:p>
        </w:tc>
        <w:tc>
          <w:tcPr>
            <w:tcW w:w="4800" w:type="pct"/>
            <w:shd w:val="clear" w:color="auto" w:fill="auto"/>
            <w:vAlign w:val="center"/>
          </w:tcPr>
          <w:p w14:paraId="3B77235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4945E3B"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83CEA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B9CF1A7" w14:textId="77777777" w:rsidR="00C7370E" w:rsidRPr="00292CB0" w:rsidRDefault="00C7370E" w:rsidP="00C7370E">
            <w:pPr>
              <w:spacing w:after="0" w:line="240" w:lineRule="auto"/>
              <w:jc w:val="both"/>
              <w:rPr>
                <w:rFonts w:cstheme="minorHAnsi"/>
                <w:sz w:val="16"/>
                <w:szCs w:val="16"/>
              </w:rPr>
            </w:pPr>
          </w:p>
          <w:p w14:paraId="7EEF8AF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46B29313" w14:textId="509C552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w:t>
            </w:r>
            <w:r w:rsidRPr="00292CB0">
              <w:rPr>
                <w:rFonts w:cstheme="minorHAnsi"/>
                <w:sz w:val="16"/>
                <w:szCs w:val="16"/>
                <w:lang w:eastAsia="sk-SK"/>
              </w:rPr>
              <w:lastRenderedPageBreak/>
              <w:t>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4D0DBC" w14:textId="10158EC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68C7C66" w14:textId="720C62F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0342E04"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719E90E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996D980" w14:textId="1EA54CD2" w:rsidR="00C7370E" w:rsidRPr="00292CB0" w:rsidRDefault="00C7370E" w:rsidP="004800B7">
            <w:pPr>
              <w:pStyle w:val="Default"/>
              <w:keepLines/>
              <w:widowControl w:val="0"/>
              <w:numPr>
                <w:ilvl w:val="0"/>
                <w:numId w:val="265"/>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77D6675" w14:textId="77777777" w:rsidTr="0029772B">
        <w:trPr>
          <w:trHeight w:val="340"/>
        </w:trPr>
        <w:tc>
          <w:tcPr>
            <w:tcW w:w="5000" w:type="pct"/>
            <w:gridSpan w:val="2"/>
            <w:shd w:val="clear" w:color="auto" w:fill="auto"/>
            <w:vAlign w:val="center"/>
          </w:tcPr>
          <w:p w14:paraId="4C00D879" w14:textId="0B722D12"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36C4581E" w14:textId="77777777" w:rsidTr="0029772B">
        <w:trPr>
          <w:trHeight w:val="340"/>
        </w:trPr>
        <w:tc>
          <w:tcPr>
            <w:tcW w:w="5000" w:type="pct"/>
            <w:gridSpan w:val="2"/>
            <w:shd w:val="clear" w:color="auto" w:fill="auto"/>
            <w:vAlign w:val="center"/>
          </w:tcPr>
          <w:p w14:paraId="1A6BDB2F" w14:textId="34DF819A"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1DF54AA" w14:textId="41C122B1" w:rsidR="004D7311" w:rsidRPr="00292CB0" w:rsidRDefault="00EC6B0C" w:rsidP="002C09AB">
      <w:pPr>
        <w:pStyle w:val="tlXY"/>
        <w:spacing w:before="0" w:after="0"/>
        <w:rPr>
          <w:rFonts w:cstheme="minorHAnsi"/>
          <w:color w:val="auto"/>
          <w:szCs w:val="28"/>
        </w:rPr>
      </w:pPr>
      <w:r w:rsidRPr="00292CB0">
        <w:rPr>
          <w:rFonts w:cstheme="minorHAnsi"/>
          <w:color w:val="auto"/>
          <w:szCs w:val="28"/>
        </w:rPr>
        <w:br w:type="page"/>
      </w:r>
    </w:p>
    <w:p w14:paraId="4D33A5CB" w14:textId="6EF128CF" w:rsidR="007D772D" w:rsidRPr="0073260C" w:rsidRDefault="007D772D" w:rsidP="002C09AB">
      <w:pPr>
        <w:pStyle w:val="tlXY"/>
        <w:spacing w:before="0" w:after="0"/>
        <w:rPr>
          <w:rFonts w:cstheme="minorHAnsi"/>
          <w:strike/>
          <w:color w:val="00B050"/>
          <w:sz w:val="24"/>
          <w:szCs w:val="24"/>
        </w:rPr>
      </w:pPr>
      <w:bookmarkStart w:id="16" w:name="_Toc104282834"/>
      <w:proofErr w:type="spellStart"/>
      <w:r w:rsidRPr="0073260C">
        <w:rPr>
          <w:rFonts w:cstheme="minorHAnsi"/>
          <w:strike/>
          <w:color w:val="00B050"/>
          <w:sz w:val="24"/>
          <w:szCs w:val="24"/>
        </w:rPr>
        <w:lastRenderedPageBreak/>
        <w:t>Podopatrenie</w:t>
      </w:r>
      <w:proofErr w:type="spellEnd"/>
      <w:r w:rsidRPr="0073260C">
        <w:rPr>
          <w:rFonts w:cstheme="minorHAnsi"/>
          <w:strike/>
          <w:color w:val="00B050"/>
          <w:sz w:val="24"/>
          <w:szCs w:val="24"/>
        </w:rPr>
        <w:t xml:space="preserve"> 4.2 Podpora na investície do spracovania/uvádzania na trh a/alebo vývoja poľnohospodárskych výrobkov</w:t>
      </w:r>
      <w:bookmarkEnd w:id="16"/>
    </w:p>
    <w:p w14:paraId="516C4678" w14:textId="77777777" w:rsidR="007D772D" w:rsidRPr="0073260C" w:rsidRDefault="007D772D" w:rsidP="002C09AB">
      <w:pPr>
        <w:spacing w:after="0" w:line="240" w:lineRule="auto"/>
        <w:rPr>
          <w:rFonts w:cstheme="minorHAnsi"/>
          <w:b/>
          <w:i/>
          <w:strike/>
          <w:color w:val="00B050"/>
          <w:sz w:val="20"/>
          <w:szCs w:val="20"/>
        </w:rPr>
      </w:pPr>
      <w:r w:rsidRPr="0073260C">
        <w:rPr>
          <w:rFonts w:cstheme="minorHAnsi"/>
          <w:b/>
          <w:i/>
          <w:strike/>
          <w:color w:val="00B050"/>
          <w:sz w:val="20"/>
          <w:szCs w:val="20"/>
        </w:rPr>
        <w:t xml:space="preserve">B: Investície do spracovania, uvádzania na trh, vývoja </w:t>
      </w:r>
      <w:proofErr w:type="spellStart"/>
      <w:r w:rsidRPr="0073260C">
        <w:rPr>
          <w:rFonts w:cstheme="minorHAnsi"/>
          <w:b/>
          <w:i/>
          <w:strike/>
          <w:color w:val="00B050"/>
          <w:sz w:val="20"/>
          <w:szCs w:val="20"/>
        </w:rPr>
        <w:t>poľnohosp</w:t>
      </w:r>
      <w:proofErr w:type="spellEnd"/>
      <w:r w:rsidRPr="0073260C">
        <w:rPr>
          <w:rFonts w:cstheme="minorHAnsi"/>
          <w:b/>
          <w:i/>
          <w:strike/>
          <w:color w:val="00B050"/>
          <w:sz w:val="20"/>
          <w:szCs w:val="20"/>
        </w:rPr>
        <w:t xml:space="preserve">. výrobkov a </w:t>
      </w:r>
      <w:proofErr w:type="spellStart"/>
      <w:r w:rsidRPr="0073260C">
        <w:rPr>
          <w:rFonts w:cstheme="minorHAnsi"/>
          <w:b/>
          <w:i/>
          <w:strike/>
          <w:color w:val="00B050"/>
          <w:sz w:val="20"/>
          <w:szCs w:val="20"/>
        </w:rPr>
        <w:t>prispievajúce</w:t>
      </w:r>
      <w:proofErr w:type="spellEnd"/>
      <w:r w:rsidRPr="0073260C">
        <w:rPr>
          <w:rFonts w:cstheme="minorHAnsi"/>
          <w:b/>
          <w:i/>
          <w:strike/>
          <w:color w:val="00B050"/>
          <w:sz w:val="20"/>
          <w:szCs w:val="20"/>
        </w:rPr>
        <w:t xml:space="preserve"> k úsporám energetickej spotreby</w:t>
      </w:r>
    </w:p>
    <w:p w14:paraId="7957C495" w14:textId="676321B3" w:rsidR="003040BC" w:rsidRPr="0073260C" w:rsidRDefault="003040BC" w:rsidP="002C09AB">
      <w:pPr>
        <w:pStyle w:val="Standard"/>
        <w:tabs>
          <w:tab w:val="left" w:pos="856"/>
        </w:tabs>
        <w:jc w:val="both"/>
        <w:rPr>
          <w:rFonts w:asciiTheme="minorHAnsi" w:hAnsiTheme="minorHAnsi" w:cstheme="minorHAnsi"/>
          <w:b/>
          <w:strike/>
          <w:color w:val="00B050"/>
          <w:sz w:val="20"/>
          <w:szCs w:val="20"/>
          <w:u w:val="single"/>
        </w:rPr>
      </w:pPr>
    </w:p>
    <w:p w14:paraId="48B562F0" w14:textId="6019D3E2" w:rsidR="007D772D" w:rsidRPr="0073260C" w:rsidRDefault="002D4700" w:rsidP="002C09AB">
      <w:pPr>
        <w:pStyle w:val="Standard"/>
        <w:tabs>
          <w:tab w:val="left" w:pos="856"/>
        </w:tabs>
        <w:jc w:val="both"/>
        <w:rPr>
          <w:rFonts w:asciiTheme="minorHAnsi" w:hAnsiTheme="minorHAnsi" w:cstheme="minorHAnsi"/>
          <w:b/>
          <w:strike/>
          <w:color w:val="00B050"/>
          <w:sz w:val="20"/>
          <w:szCs w:val="20"/>
          <w:u w:val="single"/>
        </w:rPr>
      </w:pPr>
      <w:r w:rsidRPr="0073260C">
        <w:rPr>
          <w:rFonts w:asciiTheme="minorHAnsi" w:hAnsiTheme="minorHAnsi" w:cstheme="minorHAnsi"/>
          <w:b/>
          <w:strike/>
          <w:color w:val="00B050"/>
          <w:sz w:val="20"/>
          <w:szCs w:val="20"/>
          <w:u w:val="single"/>
        </w:rPr>
        <w:t>Neoprávnené výdavky</w:t>
      </w:r>
    </w:p>
    <w:p w14:paraId="6D103453" w14:textId="0C41A88C" w:rsidR="007D772D" w:rsidRPr="0073260C" w:rsidRDefault="007D772D" w:rsidP="000E4642">
      <w:pPr>
        <w:pStyle w:val="Odsekzoznamu"/>
        <w:numPr>
          <w:ilvl w:val="0"/>
          <w:numId w:val="35"/>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 xml:space="preserve">výdavky pri ktorých verejné obstarávanie bolo začaté pred dňom 19.04.2016, vynaložené až po predložení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na </w:t>
      </w:r>
      <w:r w:rsidR="00F4144F" w:rsidRPr="0073260C">
        <w:rPr>
          <w:rFonts w:cstheme="minorHAnsi"/>
          <w:strike/>
          <w:color w:val="00B050"/>
          <w:sz w:val="18"/>
          <w:szCs w:val="18"/>
        </w:rPr>
        <w:t>MAS</w:t>
      </w:r>
      <w:r w:rsidRPr="0073260C">
        <w:rPr>
          <w:rFonts w:cstheme="minorHAnsi"/>
          <w:strike/>
          <w:color w:val="00B050"/>
          <w:kern w:val="1"/>
          <w:sz w:val="18"/>
          <w:szCs w:val="18"/>
        </w:rPr>
        <w:t>;</w:t>
      </w:r>
    </w:p>
    <w:p w14:paraId="7D4871DE" w14:textId="77777777" w:rsidR="007D772D" w:rsidRPr="0073260C" w:rsidRDefault="007D772D" w:rsidP="000E4642">
      <w:pPr>
        <w:pStyle w:val="Odsekzoznamu"/>
        <w:numPr>
          <w:ilvl w:val="0"/>
          <w:numId w:val="35"/>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 xml:space="preserve">náklady mimo nákladov uvedených v bode 2.2 tohto </w:t>
      </w:r>
      <w:proofErr w:type="spellStart"/>
      <w:r w:rsidRPr="0073260C">
        <w:rPr>
          <w:rFonts w:cstheme="minorHAnsi"/>
          <w:strike/>
          <w:color w:val="00B050"/>
          <w:sz w:val="18"/>
          <w:szCs w:val="18"/>
        </w:rPr>
        <w:t>podopatrenia</w:t>
      </w:r>
      <w:proofErr w:type="spellEnd"/>
      <w:r w:rsidRPr="0073260C">
        <w:rPr>
          <w:rFonts w:cstheme="minorHAnsi"/>
          <w:strike/>
          <w:color w:val="00B050"/>
          <w:sz w:val="18"/>
          <w:szCs w:val="18"/>
        </w:rPr>
        <w:t xml:space="preserve">; </w:t>
      </w:r>
    </w:p>
    <w:p w14:paraId="316CB831" w14:textId="77777777" w:rsidR="007D772D" w:rsidRPr="0073260C" w:rsidRDefault="007D772D" w:rsidP="000E4642">
      <w:pPr>
        <w:pStyle w:val="Odsekzoznamu"/>
        <w:numPr>
          <w:ilvl w:val="0"/>
          <w:numId w:val="35"/>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úroky z dlžných súm;</w:t>
      </w:r>
    </w:p>
    <w:p w14:paraId="32E307C5" w14:textId="363B8E41" w:rsidR="007D772D" w:rsidRPr="0073260C" w:rsidRDefault="007D772D" w:rsidP="000E4642">
      <w:pPr>
        <w:pStyle w:val="Odsekzoznamu"/>
        <w:numPr>
          <w:ilvl w:val="0"/>
          <w:numId w:val="35"/>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73260C" w:rsidRDefault="007D772D" w:rsidP="000E4642">
      <w:pPr>
        <w:pStyle w:val="Odsekzoznamu"/>
        <w:numPr>
          <w:ilvl w:val="0"/>
          <w:numId w:val="35"/>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 xml:space="preserve">kúpa nehnuteľného majetku za sumu presahujúcu 30 % celkových oprávnených nákladov na príslušnú operáciu na základe ceny stanovenej znaleckým posudkom. Výdavky na kúpu nehnuteľného majetku sú zároveň oprávnené len pre </w:t>
      </w:r>
      <w:proofErr w:type="spellStart"/>
      <w:r w:rsidRPr="0073260C">
        <w:rPr>
          <w:rFonts w:cstheme="minorHAnsi"/>
          <w:strike/>
          <w:color w:val="00B050"/>
          <w:sz w:val="18"/>
          <w:szCs w:val="18"/>
        </w:rPr>
        <w:t>mikropodniky</w:t>
      </w:r>
      <w:proofErr w:type="spellEnd"/>
      <w:r w:rsidRPr="0073260C">
        <w:rPr>
          <w:rFonts w:cstheme="minorHAnsi"/>
          <w:strike/>
          <w:color w:val="00B050"/>
          <w:sz w:val="18"/>
          <w:szCs w:val="18"/>
        </w:rPr>
        <w:t>, malé a stredné podniky a pre nehnuteľnosť, ktorá je následne predmetom projektu a realizuje sa jej rekonštrukcia alebo modernizácia ;</w:t>
      </w:r>
    </w:p>
    <w:p w14:paraId="50B6AD45" w14:textId="77777777" w:rsidR="007D772D" w:rsidRPr="0073260C" w:rsidRDefault="007D772D" w:rsidP="000E4642">
      <w:pPr>
        <w:pStyle w:val="Odsekzoznamu"/>
        <w:numPr>
          <w:ilvl w:val="0"/>
          <w:numId w:val="35"/>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d</w:t>
      </w:r>
      <w:r w:rsidRPr="0073260C">
        <w:rPr>
          <w:rFonts w:cstheme="minorHAnsi"/>
          <w:strike/>
          <w:color w:val="00B050"/>
          <w:kern w:val="1"/>
          <w:sz w:val="18"/>
          <w:szCs w:val="18"/>
        </w:rPr>
        <w:t>aň z pridanej hodnoty okrem prípadov, ak nie je vymáhateľná podľa vnútroštátnych predpisov o DPH;</w:t>
      </w:r>
    </w:p>
    <w:p w14:paraId="0B220171" w14:textId="77777777" w:rsidR="007D772D" w:rsidRPr="0073260C" w:rsidRDefault="007D772D" w:rsidP="000E4642">
      <w:pPr>
        <w:pStyle w:val="Odsekzoznamu"/>
        <w:numPr>
          <w:ilvl w:val="0"/>
          <w:numId w:val="35"/>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kúpa poľnohospodárskych výrobných práv, platobných nárokov;</w:t>
      </w:r>
    </w:p>
    <w:p w14:paraId="52A8B35C" w14:textId="5142B8E4" w:rsidR="00B608A8" w:rsidRPr="0073260C" w:rsidRDefault="007D772D" w:rsidP="000E4642">
      <w:pPr>
        <w:pStyle w:val="Odsekzoznamu"/>
        <w:numPr>
          <w:ilvl w:val="0"/>
          <w:numId w:val="35"/>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73260C" w:rsidRPr="0073260C" w14:paraId="789672F2" w14:textId="77777777" w:rsidTr="001E76D3">
        <w:trPr>
          <w:trHeight w:val="284"/>
        </w:trPr>
        <w:tc>
          <w:tcPr>
            <w:tcW w:w="5000" w:type="pct"/>
            <w:shd w:val="clear" w:color="auto" w:fill="FFC000"/>
            <w:vAlign w:val="center"/>
          </w:tcPr>
          <w:p w14:paraId="24EB793A" w14:textId="6E66DC34" w:rsidR="00B608A8" w:rsidRPr="0073260C" w:rsidRDefault="00B608A8" w:rsidP="004800B7">
            <w:pPr>
              <w:pStyle w:val="Standard"/>
              <w:numPr>
                <w:ilvl w:val="2"/>
                <w:numId w:val="528"/>
              </w:numPr>
              <w:tabs>
                <w:tab w:val="left" w:pos="709"/>
              </w:tabs>
              <w:jc w:val="center"/>
              <w:rPr>
                <w:rFonts w:asciiTheme="minorHAnsi" w:hAnsiTheme="minorHAnsi" w:cstheme="minorHAnsi"/>
                <w:b/>
                <w:caps/>
                <w:strike/>
                <w:color w:val="00B050"/>
                <w:sz w:val="28"/>
                <w:szCs w:val="28"/>
              </w:rPr>
            </w:pPr>
            <w:r w:rsidRPr="0073260C">
              <w:rPr>
                <w:rFonts w:asciiTheme="minorHAnsi" w:hAnsiTheme="minorHAnsi" w:cstheme="minorHAnsi"/>
                <w:b/>
                <w:caps/>
                <w:strike/>
                <w:color w:val="00B050"/>
                <w:sz w:val="28"/>
                <w:szCs w:val="28"/>
              </w:rPr>
              <w:t>ŠpecificKÁ PRE PODOPATRENIE</w:t>
            </w:r>
          </w:p>
        </w:tc>
      </w:tr>
      <w:tr w:rsidR="0073260C" w:rsidRPr="0073260C" w14:paraId="49C9AC4A" w14:textId="77777777" w:rsidTr="004064D2">
        <w:trPr>
          <w:trHeight w:val="284"/>
        </w:trPr>
        <w:tc>
          <w:tcPr>
            <w:tcW w:w="5000" w:type="pct"/>
            <w:shd w:val="clear" w:color="auto" w:fill="FFFFFF" w:themeFill="background1"/>
            <w:vAlign w:val="center"/>
          </w:tcPr>
          <w:p w14:paraId="56899055" w14:textId="77777777" w:rsidR="00B608A8" w:rsidRPr="0073260C" w:rsidRDefault="00B608A8" w:rsidP="009F1D61">
            <w:pPr>
              <w:pStyle w:val="Odsekzoznamu"/>
              <w:numPr>
                <w:ilvl w:val="0"/>
                <w:numId w:val="66"/>
              </w:numPr>
              <w:spacing w:after="0" w:line="240" w:lineRule="auto"/>
              <w:ind w:left="203" w:hanging="203"/>
              <w:jc w:val="both"/>
              <w:rPr>
                <w:rFonts w:cstheme="minorHAnsi"/>
                <w:strike/>
                <w:color w:val="00B050"/>
                <w:sz w:val="18"/>
                <w:szCs w:val="18"/>
              </w:rPr>
            </w:pPr>
            <w:r w:rsidRPr="0073260C">
              <w:rPr>
                <w:rFonts w:cstheme="minorHAnsi"/>
                <w:i/>
                <w:strike/>
                <w:color w:val="00B050"/>
                <w:sz w:val="18"/>
                <w:szCs w:val="18"/>
              </w:rPr>
              <w:t>Kolektívnymi (združenými) investíciami</w:t>
            </w:r>
            <w:r w:rsidRPr="0073260C">
              <w:rPr>
                <w:rFonts w:cstheme="minorHAnsi"/>
                <w:strike/>
                <w:color w:val="00B050"/>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767303DD" w14:textId="77777777" w:rsidR="00B608A8" w:rsidRPr="0073260C" w:rsidRDefault="00B608A8" w:rsidP="009F1D61">
            <w:pPr>
              <w:pStyle w:val="Odsekzoznamu"/>
              <w:numPr>
                <w:ilvl w:val="0"/>
                <w:numId w:val="66"/>
              </w:numPr>
              <w:spacing w:after="0" w:line="240" w:lineRule="auto"/>
              <w:ind w:left="203" w:hanging="203"/>
              <w:jc w:val="both"/>
              <w:rPr>
                <w:rFonts w:cstheme="minorHAnsi"/>
                <w:strike/>
                <w:color w:val="00B050"/>
                <w:sz w:val="18"/>
                <w:szCs w:val="18"/>
              </w:rPr>
            </w:pPr>
            <w:r w:rsidRPr="0073260C">
              <w:rPr>
                <w:rFonts w:cstheme="minorHAnsi"/>
                <w:i/>
                <w:strike/>
                <w:color w:val="00B050"/>
                <w:sz w:val="18"/>
                <w:szCs w:val="18"/>
              </w:rPr>
              <w:t>Integrované projekty</w:t>
            </w:r>
            <w:r w:rsidRPr="0073260C">
              <w:rPr>
                <w:rFonts w:cstheme="minorHAnsi"/>
                <w:strike/>
                <w:color w:val="00B050"/>
                <w:sz w:val="18"/>
                <w:szCs w:val="18"/>
              </w:rPr>
              <w:t xml:space="preserve">. V rámci </w:t>
            </w:r>
            <w:proofErr w:type="spellStart"/>
            <w:r w:rsidRPr="0073260C">
              <w:rPr>
                <w:rFonts w:cstheme="minorHAnsi"/>
                <w:strike/>
                <w:color w:val="00B050"/>
                <w:sz w:val="18"/>
                <w:szCs w:val="18"/>
              </w:rPr>
              <w:t>podopatrenia</w:t>
            </w:r>
            <w:proofErr w:type="spellEnd"/>
            <w:r w:rsidRPr="0073260C">
              <w:rPr>
                <w:rFonts w:cstheme="minorHAnsi"/>
                <w:strike/>
                <w:color w:val="00B050"/>
                <w:sz w:val="18"/>
                <w:szCs w:val="18"/>
              </w:rPr>
              <w:t xml:space="preserve">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w:t>
            </w:r>
            <w:proofErr w:type="spellStart"/>
            <w:r w:rsidRPr="0073260C">
              <w:rPr>
                <w:rFonts w:cstheme="minorHAnsi"/>
                <w:strike/>
                <w:color w:val="00B050"/>
                <w:sz w:val="18"/>
                <w:szCs w:val="18"/>
              </w:rPr>
              <w:t>podopatrení</w:t>
            </w:r>
            <w:proofErr w:type="spellEnd"/>
            <w:r w:rsidRPr="0073260C">
              <w:rPr>
                <w:rFonts w:cstheme="minorHAnsi"/>
                <w:strike/>
                <w:color w:val="00B050"/>
                <w:sz w:val="18"/>
                <w:szCs w:val="18"/>
              </w:rPr>
              <w:t xml:space="preserve">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6F067E5" w14:textId="3D2A7D0C" w:rsidR="00B608A8" w:rsidRPr="0073260C" w:rsidRDefault="00B608A8" w:rsidP="009F1D61">
            <w:pPr>
              <w:pStyle w:val="Odsekzoznamu"/>
              <w:numPr>
                <w:ilvl w:val="0"/>
                <w:numId w:val="66"/>
              </w:numPr>
              <w:spacing w:after="0" w:line="240" w:lineRule="auto"/>
              <w:ind w:left="203" w:hanging="203"/>
              <w:jc w:val="both"/>
              <w:rPr>
                <w:strike/>
                <w:color w:val="00B050"/>
                <w:sz w:val="18"/>
                <w:szCs w:val="18"/>
              </w:rPr>
            </w:pP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musí byť kompletná po obsahovej stránke.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nebude schválená v prípade, že žiadateľ uviedol nepravdivé čestné vyhlásenie žiadateľa o konflikte záujmov a poskytol nesprávne či nepravdivé údaje. </w:t>
            </w:r>
            <w:r w:rsidRPr="0073260C">
              <w:rPr>
                <w:strike/>
                <w:color w:val="00B050"/>
                <w:sz w:val="18"/>
                <w:szCs w:val="18"/>
              </w:rPr>
              <w:t xml:space="preserve">Suma finančných prostriedkov z verejných zdrojov, požadovaná žiadateľom vo formulári </w:t>
            </w:r>
            <w:proofErr w:type="spellStart"/>
            <w:r w:rsidRPr="0073260C">
              <w:rPr>
                <w:strike/>
                <w:color w:val="00B050"/>
                <w:sz w:val="18"/>
                <w:szCs w:val="18"/>
              </w:rPr>
              <w:t>ŽoNFP</w:t>
            </w:r>
            <w:proofErr w:type="spellEnd"/>
            <w:r w:rsidRPr="0073260C">
              <w:rPr>
                <w:strike/>
                <w:color w:val="00B050"/>
                <w:sz w:val="18"/>
                <w:szCs w:val="18"/>
              </w:rPr>
              <w:t xml:space="preserve"> v deň jej predloženia na MAS je konečná a nie je možné ju v rámci procesu spracovávania dodatočne zvyšovať.</w:t>
            </w:r>
          </w:p>
          <w:p w14:paraId="7FCEB772" w14:textId="77777777" w:rsidR="00B608A8" w:rsidRPr="0073260C" w:rsidRDefault="00B608A8" w:rsidP="009F1D61">
            <w:pPr>
              <w:pStyle w:val="Odsekzoznamu"/>
              <w:numPr>
                <w:ilvl w:val="0"/>
                <w:numId w:val="66"/>
              </w:numPr>
              <w:tabs>
                <w:tab w:val="left" w:pos="61"/>
              </w:tabs>
              <w:suppressAutoHyphens/>
              <w:spacing w:after="0" w:line="240" w:lineRule="auto"/>
              <w:ind w:left="203" w:hanging="203"/>
              <w:jc w:val="both"/>
              <w:rPr>
                <w:rFonts w:cstheme="minorHAnsi"/>
                <w:strike/>
                <w:color w:val="00B050"/>
                <w:sz w:val="18"/>
                <w:szCs w:val="18"/>
              </w:rPr>
            </w:pPr>
            <w:r w:rsidRPr="0073260C">
              <w:rPr>
                <w:rFonts w:cstheme="minorHAnsi"/>
                <w:strike/>
                <w:color w:val="00B050"/>
                <w:sz w:val="18"/>
                <w:szCs w:val="18"/>
              </w:rPr>
              <w:t>Neoprávnené výdavky je žiadateľ povinný z požadovanej sumy odčleniť.  Pred uzavretím Zmluvy o poskytnutí NFP neexistuje právny nárok na poskytnutie nenávratného finančného príspevku.</w:t>
            </w:r>
          </w:p>
          <w:p w14:paraId="1C9F48F4" w14:textId="77777777" w:rsidR="00AD3DDA" w:rsidRPr="0073260C" w:rsidRDefault="00B608A8" w:rsidP="009F1D61">
            <w:pPr>
              <w:pStyle w:val="Odsekzoznamu"/>
              <w:numPr>
                <w:ilvl w:val="0"/>
                <w:numId w:val="66"/>
              </w:numPr>
              <w:tabs>
                <w:tab w:val="left" w:pos="61"/>
              </w:tabs>
              <w:suppressAutoHyphens/>
              <w:spacing w:after="0" w:line="240" w:lineRule="auto"/>
              <w:ind w:left="203" w:hanging="203"/>
              <w:jc w:val="both"/>
              <w:rPr>
                <w:rFonts w:cstheme="minorHAnsi"/>
                <w:strike/>
                <w:color w:val="00B050"/>
                <w:sz w:val="18"/>
                <w:szCs w:val="18"/>
              </w:rPr>
            </w:pPr>
            <w:r w:rsidRPr="0073260C">
              <w:rPr>
                <w:rFonts w:cstheme="minorHAnsi"/>
                <w:strike/>
                <w:color w:val="00B050"/>
                <w:sz w:val="18"/>
                <w:szCs w:val="18"/>
              </w:rPr>
              <w:t>Žiadatelia môžu realizovať projekt aj pred uzatvorením zmluvy o poskytnutí NFP, znášajú však riziko, že projekt na financovanie z PRV SR 2014 - 2022 nebude schválený.</w:t>
            </w:r>
          </w:p>
          <w:p w14:paraId="49D6A01F" w14:textId="69F27049" w:rsidR="00AD3DDA" w:rsidRPr="0073260C" w:rsidRDefault="00AD3DDA" w:rsidP="009F1D61">
            <w:pPr>
              <w:pStyle w:val="Odsekzoznamu"/>
              <w:numPr>
                <w:ilvl w:val="0"/>
                <w:numId w:val="66"/>
              </w:numPr>
              <w:tabs>
                <w:tab w:val="left" w:pos="61"/>
              </w:tabs>
              <w:suppressAutoHyphens/>
              <w:spacing w:after="0" w:line="240" w:lineRule="auto"/>
              <w:ind w:left="203" w:hanging="203"/>
              <w:jc w:val="both"/>
              <w:rPr>
                <w:rFonts w:cstheme="minorHAnsi"/>
                <w:strike/>
                <w:color w:val="00B050"/>
                <w:sz w:val="18"/>
                <w:szCs w:val="18"/>
              </w:rPr>
            </w:pPr>
            <w:r w:rsidRPr="0073260C">
              <w:rPr>
                <w:rFonts w:cstheme="minorHAnsi"/>
                <w:strike/>
                <w:color w:val="00B050"/>
                <w:sz w:val="18"/>
                <w:szCs w:val="18"/>
              </w:rPr>
              <w:t xml:space="preserve">Forma zjednodušeného vykazovania výdavkov: </w:t>
            </w:r>
            <w:proofErr w:type="spellStart"/>
            <w:r w:rsidRPr="0073260C">
              <w:rPr>
                <w:rFonts w:cstheme="minorHAnsi"/>
                <w:strike/>
                <w:color w:val="00B050"/>
                <w:sz w:val="18"/>
                <w:szCs w:val="18"/>
              </w:rPr>
              <w:t>jednorázová</w:t>
            </w:r>
            <w:proofErr w:type="spellEnd"/>
            <w:r w:rsidRPr="0073260C">
              <w:rPr>
                <w:rFonts w:cstheme="minorHAnsi"/>
                <w:strike/>
                <w:color w:val="00B050"/>
                <w:sz w:val="18"/>
                <w:szCs w:val="18"/>
              </w:rPr>
              <w:t xml:space="preserve"> pl</w:t>
            </w:r>
            <w:r w:rsidR="00D30E11" w:rsidRPr="0073260C">
              <w:rPr>
                <w:rFonts w:cstheme="minorHAnsi"/>
                <w:strike/>
                <w:color w:val="00B050"/>
                <w:sz w:val="18"/>
                <w:szCs w:val="18"/>
              </w:rPr>
              <w:t xml:space="preserve">atba v zmysle Prílohy č. 29A k </w:t>
            </w:r>
            <w:r w:rsidRPr="0073260C">
              <w:rPr>
                <w:rFonts w:cstheme="minorHAnsi"/>
                <w:strike/>
                <w:color w:val="00B050"/>
                <w:sz w:val="18"/>
                <w:szCs w:val="18"/>
              </w:rPr>
              <w:t>P</w:t>
            </w:r>
            <w:r w:rsidR="00D30E11" w:rsidRPr="0073260C">
              <w:rPr>
                <w:rFonts w:cstheme="minorHAnsi"/>
                <w:strike/>
                <w:color w:val="00B050"/>
                <w:sz w:val="18"/>
                <w:szCs w:val="18"/>
              </w:rPr>
              <w:t>r</w:t>
            </w:r>
            <w:r w:rsidRPr="0073260C">
              <w:rPr>
                <w:rFonts w:cstheme="minorHAnsi"/>
                <w:strike/>
                <w:color w:val="00B050"/>
                <w:sz w:val="18"/>
                <w:szCs w:val="18"/>
              </w:rPr>
              <w:t xml:space="preserve">íručke pre prijímateľa LEADER. </w:t>
            </w:r>
          </w:p>
        </w:tc>
      </w:tr>
    </w:tbl>
    <w:p w14:paraId="261A7DFD" w14:textId="74478985" w:rsidR="00E052EC" w:rsidRPr="0073260C" w:rsidRDefault="00E052EC" w:rsidP="002C09AB">
      <w:pPr>
        <w:spacing w:after="0" w:line="240" w:lineRule="auto"/>
        <w:rPr>
          <w:rFonts w:cstheme="minorHAnsi"/>
          <w:strike/>
          <w:color w:val="00B050"/>
          <w:sz w:val="20"/>
        </w:rPr>
      </w:pPr>
    </w:p>
    <w:p w14:paraId="7F1B790A" w14:textId="68725EB4" w:rsidR="00C0534D" w:rsidRPr="0073260C" w:rsidRDefault="00C0534D" w:rsidP="002C09AB">
      <w:pPr>
        <w:spacing w:after="0" w:line="240" w:lineRule="auto"/>
        <w:rPr>
          <w:rFonts w:cstheme="minorHAnsi"/>
          <w:b/>
          <w:caps/>
          <w:strike/>
          <w:color w:val="00B05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73260C" w:rsidRPr="0073260C" w14:paraId="2517DC4A" w14:textId="77777777" w:rsidTr="001E76D3">
        <w:trPr>
          <w:trHeight w:val="284"/>
        </w:trPr>
        <w:tc>
          <w:tcPr>
            <w:tcW w:w="5000" w:type="pct"/>
            <w:gridSpan w:val="4"/>
            <w:shd w:val="clear" w:color="auto" w:fill="FFC000"/>
            <w:vAlign w:val="center"/>
          </w:tcPr>
          <w:p w14:paraId="276692BB" w14:textId="1E3065BC" w:rsidR="00536096" w:rsidRPr="0073260C" w:rsidRDefault="00AB1357" w:rsidP="00AB1357">
            <w:pPr>
              <w:spacing w:after="0" w:line="240" w:lineRule="auto"/>
              <w:jc w:val="center"/>
              <w:rPr>
                <w:rFonts w:cstheme="minorHAnsi"/>
                <w:b/>
                <w:strike/>
                <w:color w:val="00B050"/>
                <w:sz w:val="28"/>
                <w:szCs w:val="28"/>
              </w:rPr>
            </w:pPr>
            <w:r w:rsidRPr="0073260C">
              <w:rPr>
                <w:rFonts w:cstheme="minorHAnsi"/>
                <w:b/>
                <w:strike/>
                <w:color w:val="00B050"/>
                <w:sz w:val="28"/>
                <w:szCs w:val="28"/>
              </w:rPr>
              <w:t xml:space="preserve">3.1.2 </w:t>
            </w:r>
            <w:r w:rsidR="00536096" w:rsidRPr="0073260C">
              <w:rPr>
                <w:rFonts w:cstheme="minorHAnsi"/>
                <w:b/>
                <w:caps/>
                <w:strike/>
                <w:color w:val="00B050"/>
                <w:sz w:val="28"/>
                <w:szCs w:val="28"/>
              </w:rPr>
              <w:t>Špecifické podmienky poskytnutia príspevku</w:t>
            </w:r>
          </w:p>
        </w:tc>
      </w:tr>
      <w:tr w:rsidR="0073260C" w:rsidRPr="0073260C" w14:paraId="7D89200F" w14:textId="77777777" w:rsidTr="001E76D3">
        <w:trPr>
          <w:trHeight w:val="284"/>
        </w:trPr>
        <w:tc>
          <w:tcPr>
            <w:tcW w:w="5000" w:type="pct"/>
            <w:gridSpan w:val="4"/>
            <w:shd w:val="clear" w:color="auto" w:fill="FFE599" w:themeFill="accent4" w:themeFillTint="66"/>
            <w:vAlign w:val="center"/>
          </w:tcPr>
          <w:p w14:paraId="3B927B18" w14:textId="77777777" w:rsidR="00C0534D" w:rsidRPr="0073260C" w:rsidRDefault="00C0534D" w:rsidP="002C09AB">
            <w:pPr>
              <w:spacing w:after="0" w:line="240" w:lineRule="auto"/>
              <w:rPr>
                <w:rFonts w:cstheme="minorHAnsi"/>
                <w:b/>
                <w:strike/>
                <w:color w:val="00B050"/>
                <w:sz w:val="22"/>
                <w:szCs w:val="22"/>
              </w:rPr>
            </w:pPr>
            <w:r w:rsidRPr="0073260C">
              <w:rPr>
                <w:rFonts w:cstheme="minorHAnsi"/>
                <w:b/>
                <w:strike/>
                <w:color w:val="00B050"/>
                <w:sz w:val="22"/>
                <w:szCs w:val="22"/>
              </w:rPr>
              <w:t>1. OPRÁVNENOSŤ ŽIADATEĽA</w:t>
            </w:r>
          </w:p>
        </w:tc>
      </w:tr>
      <w:tr w:rsidR="0073260C" w:rsidRPr="0073260C" w14:paraId="0636C71A" w14:textId="77777777" w:rsidTr="001E76D3">
        <w:trPr>
          <w:trHeight w:val="284"/>
        </w:trPr>
        <w:tc>
          <w:tcPr>
            <w:tcW w:w="196" w:type="pct"/>
            <w:shd w:val="clear" w:color="auto" w:fill="FFF2CC" w:themeFill="accent4" w:themeFillTint="33"/>
            <w:vAlign w:val="center"/>
          </w:tcPr>
          <w:p w14:paraId="7E1A4380" w14:textId="7F0A4E50" w:rsidR="00E056AA" w:rsidRPr="0073260C" w:rsidRDefault="00E056AA"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4" w:type="pct"/>
            <w:gridSpan w:val="3"/>
            <w:shd w:val="clear" w:color="auto" w:fill="FFF2CC" w:themeFill="accent4" w:themeFillTint="33"/>
            <w:vAlign w:val="center"/>
          </w:tcPr>
          <w:p w14:paraId="2134EB62" w14:textId="5F9964CC" w:rsidR="00E056AA" w:rsidRPr="0073260C" w:rsidRDefault="00EC6B0C" w:rsidP="002C09AB">
            <w:pPr>
              <w:spacing w:after="0" w:line="240" w:lineRule="auto"/>
              <w:jc w:val="center"/>
              <w:rPr>
                <w:rFonts w:cstheme="minorHAnsi"/>
                <w:b/>
                <w:strike/>
                <w:color w:val="00B050"/>
                <w:sz w:val="18"/>
                <w:szCs w:val="18"/>
              </w:rPr>
            </w:pPr>
            <w:r w:rsidRPr="0073260C">
              <w:rPr>
                <w:rFonts w:cstheme="minorHAnsi"/>
                <w:b/>
                <w:strike/>
                <w:color w:val="00B050"/>
                <w:sz w:val="18"/>
                <w:szCs w:val="18"/>
              </w:rPr>
              <w:t xml:space="preserve">Podmienka poskytnutia príspevku (PPP) a jej popis  </w:t>
            </w:r>
          </w:p>
        </w:tc>
      </w:tr>
      <w:tr w:rsidR="0073260C" w:rsidRPr="0073260C" w14:paraId="0CD4F497" w14:textId="77777777" w:rsidTr="00E056AA">
        <w:trPr>
          <w:trHeight w:val="284"/>
        </w:trPr>
        <w:tc>
          <w:tcPr>
            <w:tcW w:w="196" w:type="pct"/>
            <w:shd w:val="clear" w:color="auto" w:fill="auto"/>
            <w:vAlign w:val="center"/>
          </w:tcPr>
          <w:p w14:paraId="109FD637" w14:textId="77777777" w:rsidR="00E056AA" w:rsidRPr="0073260C" w:rsidRDefault="00E056AA"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1.1</w:t>
            </w:r>
          </w:p>
        </w:tc>
        <w:tc>
          <w:tcPr>
            <w:tcW w:w="4804" w:type="pct"/>
            <w:gridSpan w:val="3"/>
            <w:shd w:val="clear" w:color="auto" w:fill="auto"/>
            <w:vAlign w:val="center"/>
          </w:tcPr>
          <w:p w14:paraId="383B0FA3" w14:textId="77777777" w:rsidR="00E056AA" w:rsidRPr="0073260C" w:rsidRDefault="00E056AA" w:rsidP="002C09AB">
            <w:pPr>
              <w:spacing w:after="0" w:line="240" w:lineRule="auto"/>
              <w:rPr>
                <w:rFonts w:cstheme="minorHAnsi"/>
                <w:b/>
                <w:strike/>
                <w:color w:val="00B050"/>
                <w:sz w:val="16"/>
                <w:szCs w:val="16"/>
              </w:rPr>
            </w:pPr>
            <w:r w:rsidRPr="0073260C">
              <w:rPr>
                <w:rFonts w:cstheme="minorHAnsi"/>
                <w:b/>
                <w:strike/>
                <w:color w:val="00B050"/>
                <w:sz w:val="16"/>
                <w:szCs w:val="16"/>
              </w:rPr>
              <w:t>Oprávnenosť žiadateľa (všeobecné podmienky)</w:t>
            </w:r>
          </w:p>
          <w:p w14:paraId="72FCCC97" w14:textId="792BC4A1" w:rsidR="00E056AA" w:rsidRPr="0073260C" w:rsidRDefault="00E056AA"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Oprávneným žiadateľom je oprávnený žiadateľ v zmysle stratégie CLLD uvedený vo výzve</w:t>
            </w:r>
            <w:r w:rsidR="00EC6B0C" w:rsidRPr="0073260C">
              <w:rPr>
                <w:rFonts w:cstheme="minorHAnsi"/>
                <w:bCs/>
                <w:strike/>
                <w:color w:val="00B050"/>
                <w:sz w:val="16"/>
                <w:szCs w:val="16"/>
              </w:rPr>
              <w:t xml:space="preserve"> na predkladanie </w:t>
            </w:r>
            <w:proofErr w:type="spellStart"/>
            <w:r w:rsidR="00EC6B0C"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ako oprávnený žiadateľ MAS, ktorý musí s</w:t>
            </w:r>
            <w:r w:rsidR="00EC6B0C" w:rsidRPr="0073260C">
              <w:rPr>
                <w:rFonts w:cstheme="minorHAnsi"/>
                <w:bCs/>
                <w:strike/>
                <w:color w:val="00B050"/>
                <w:sz w:val="16"/>
                <w:szCs w:val="16"/>
              </w:rPr>
              <w:t xml:space="preserve">pĺňať aj nasledovné podmienky: </w:t>
            </w:r>
          </w:p>
          <w:p w14:paraId="6741AC32" w14:textId="77777777" w:rsidR="00E056AA" w:rsidRPr="0073260C" w:rsidRDefault="00E056AA" w:rsidP="002C09AB">
            <w:pPr>
              <w:spacing w:after="0" w:line="240" w:lineRule="auto"/>
              <w:rPr>
                <w:rFonts w:cstheme="minorHAnsi"/>
                <w:strike/>
                <w:color w:val="00B050"/>
                <w:sz w:val="16"/>
                <w:szCs w:val="16"/>
              </w:rPr>
            </w:pPr>
            <w:r w:rsidRPr="0073260C">
              <w:rPr>
                <w:rFonts w:cstheme="minorHAnsi"/>
                <w:strike/>
                <w:color w:val="00B050"/>
                <w:sz w:val="16"/>
                <w:szCs w:val="16"/>
              </w:rPr>
              <w:lastRenderedPageBreak/>
              <w:t>Oprávneným žiadateľom sú:</w:t>
            </w:r>
          </w:p>
          <w:p w14:paraId="5D77F75E" w14:textId="77777777" w:rsidR="00E056AA" w:rsidRPr="0073260C" w:rsidRDefault="00E056AA" w:rsidP="000E4642">
            <w:pPr>
              <w:pStyle w:val="Odsekzoznamu"/>
              <w:numPr>
                <w:ilvl w:val="0"/>
                <w:numId w:val="38"/>
              </w:numPr>
              <w:spacing w:after="0" w:line="240" w:lineRule="auto"/>
              <w:ind w:left="330" w:hanging="283"/>
              <w:jc w:val="both"/>
              <w:rPr>
                <w:rFonts w:cstheme="minorHAnsi"/>
                <w:strike/>
                <w:color w:val="00B050"/>
                <w:sz w:val="16"/>
                <w:szCs w:val="16"/>
              </w:rPr>
            </w:pPr>
            <w:r w:rsidRPr="0073260C">
              <w:rPr>
                <w:rFonts w:cstheme="minorHAnsi"/>
                <w:strike/>
                <w:color w:val="00B050"/>
                <w:sz w:val="16"/>
                <w:szCs w:val="16"/>
              </w:rPr>
              <w:t>fyzické a právnické osoby (</w:t>
            </w:r>
            <w:proofErr w:type="spellStart"/>
            <w:r w:rsidRPr="0073260C">
              <w:rPr>
                <w:rFonts w:cstheme="minorHAnsi"/>
                <w:strike/>
                <w:color w:val="00B050"/>
                <w:sz w:val="16"/>
                <w:szCs w:val="16"/>
              </w:rPr>
              <w:t>mikro</w:t>
            </w:r>
            <w:proofErr w:type="spellEnd"/>
            <w:r w:rsidRPr="0073260C">
              <w:rPr>
                <w:rFonts w:cstheme="minorHAnsi"/>
                <w:strike/>
                <w:color w:val="00B050"/>
                <w:sz w:val="16"/>
                <w:szCs w:val="16"/>
              </w:rPr>
              <w:t>, malé, stredné a veľké podniky ) podnikajúce v oblasti spracovania produktov poľnohospodárskej prvovýroby a/alebo potravinárskej výroby (s výnimkou rybích produktov) v rámci celého rozsahu činností,</w:t>
            </w:r>
          </w:p>
          <w:p w14:paraId="5E59BEFE" w14:textId="77777777" w:rsidR="00E056AA" w:rsidRPr="0073260C" w:rsidRDefault="00E056AA" w:rsidP="000E4642">
            <w:pPr>
              <w:pStyle w:val="Odsekzoznamu"/>
              <w:numPr>
                <w:ilvl w:val="0"/>
                <w:numId w:val="38"/>
              </w:numPr>
              <w:spacing w:after="0" w:line="240" w:lineRule="auto"/>
              <w:ind w:left="330" w:hanging="283"/>
              <w:jc w:val="both"/>
              <w:rPr>
                <w:rFonts w:cstheme="minorHAnsi"/>
                <w:strike/>
                <w:color w:val="00B050"/>
                <w:sz w:val="16"/>
                <w:szCs w:val="16"/>
              </w:rPr>
            </w:pPr>
            <w:r w:rsidRPr="0073260C">
              <w:rPr>
                <w:rFonts w:cstheme="minorHAnsi"/>
                <w:strike/>
                <w:color w:val="00B050"/>
                <w:sz w:val="16"/>
                <w:szCs w:val="16"/>
              </w:rPr>
              <w:t>fyzické a právnické osoby (</w:t>
            </w:r>
            <w:proofErr w:type="spellStart"/>
            <w:r w:rsidRPr="0073260C">
              <w:rPr>
                <w:rFonts w:cstheme="minorHAnsi"/>
                <w:strike/>
                <w:color w:val="00B050"/>
                <w:sz w:val="16"/>
                <w:szCs w:val="16"/>
              </w:rPr>
              <w:t>mikro</w:t>
            </w:r>
            <w:proofErr w:type="spellEnd"/>
            <w:r w:rsidRPr="0073260C">
              <w:rPr>
                <w:rFonts w:cstheme="minorHAnsi"/>
                <w:strike/>
                <w:color w:val="00B050"/>
                <w:sz w:val="16"/>
                <w:szCs w:val="16"/>
              </w:rPr>
              <w:t>, malé  stredné a veľké podniky) podnikajúce v oblasti poľnohospodárskej prvovýroby ako aj spracovania vlastnej produkcie (v tomto prípade prijímateľ podpory bude môcť predávať výhradne výrobky, na ktoré sa ako vstup vzťahuje príloha I ZFEÚ),</w:t>
            </w:r>
          </w:p>
          <w:p w14:paraId="3400FB0E" w14:textId="77777777" w:rsidR="00E056AA" w:rsidRPr="0073260C" w:rsidRDefault="00E056AA" w:rsidP="000E4642">
            <w:pPr>
              <w:pStyle w:val="Odsekzoznamu"/>
              <w:numPr>
                <w:ilvl w:val="0"/>
                <w:numId w:val="38"/>
              </w:numPr>
              <w:spacing w:after="0" w:line="240" w:lineRule="auto"/>
              <w:ind w:left="330" w:hanging="283"/>
              <w:jc w:val="both"/>
              <w:rPr>
                <w:rFonts w:cstheme="minorHAnsi"/>
                <w:strike/>
                <w:color w:val="00B050"/>
                <w:sz w:val="16"/>
                <w:szCs w:val="16"/>
              </w:rPr>
            </w:pPr>
            <w:r w:rsidRPr="0073260C">
              <w:rPr>
                <w:rFonts w:cstheme="minorHAnsi"/>
                <w:strike/>
                <w:color w:val="00B050"/>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24AC0754" w14:textId="77777777" w:rsidR="00E056AA" w:rsidRPr="0073260C" w:rsidRDefault="00E056AA" w:rsidP="000E4642">
            <w:pPr>
              <w:pStyle w:val="Odsekzoznamu"/>
              <w:numPr>
                <w:ilvl w:val="0"/>
                <w:numId w:val="38"/>
              </w:numPr>
              <w:spacing w:after="0" w:line="240" w:lineRule="auto"/>
              <w:ind w:left="330" w:hanging="283"/>
              <w:jc w:val="both"/>
              <w:rPr>
                <w:rFonts w:cstheme="minorHAnsi"/>
                <w:strike/>
                <w:color w:val="00B050"/>
                <w:sz w:val="16"/>
                <w:szCs w:val="16"/>
              </w:rPr>
            </w:pPr>
            <w:r w:rsidRPr="0073260C">
              <w:rPr>
                <w:rFonts w:cstheme="minorHAnsi"/>
                <w:strike/>
                <w:color w:val="00B050"/>
                <w:sz w:val="16"/>
                <w:szCs w:val="16"/>
              </w:rPr>
              <w:t xml:space="preserve">Oprávnenosť žiadateľa pri spracovaní produktov v prípade </w:t>
            </w:r>
            <w:r w:rsidRPr="0073260C">
              <w:rPr>
                <w:rFonts w:cstheme="minorHAnsi"/>
                <w:b/>
                <w:strike/>
                <w:color w:val="00B050"/>
                <w:sz w:val="16"/>
                <w:szCs w:val="16"/>
                <w:u w:val="single"/>
              </w:rPr>
              <w:t>výstupu mimo prílohy I ZFEU v menej rozvinutých regiónoch/ostatných regiónoch</w:t>
            </w:r>
            <w:r w:rsidRPr="0073260C">
              <w:rPr>
                <w:rFonts w:cstheme="minorHAnsi"/>
                <w:strike/>
                <w:color w:val="00B050"/>
                <w:sz w:val="16"/>
                <w:szCs w:val="16"/>
              </w:rPr>
              <w:t xml:space="preserve">: pre oprávneného žiadateľa v prípade spracovania produktov kde výstup je mimo prílohy I ZFEÚ platia podmienky schémy de </w:t>
            </w:r>
            <w:proofErr w:type="spellStart"/>
            <w:r w:rsidRPr="0073260C">
              <w:rPr>
                <w:rFonts w:cstheme="minorHAnsi"/>
                <w:strike/>
                <w:color w:val="00B050"/>
                <w:sz w:val="16"/>
                <w:szCs w:val="16"/>
              </w:rPr>
              <w:t>minimis</w:t>
            </w:r>
            <w:proofErr w:type="spellEnd"/>
            <w:r w:rsidRPr="0073260C">
              <w:rPr>
                <w:rFonts w:cstheme="minorHAnsi"/>
                <w:strike/>
                <w:color w:val="00B050"/>
                <w:sz w:val="16"/>
                <w:szCs w:val="16"/>
              </w:rPr>
              <w:t xml:space="preserve"> ktorá tvorí Prílohu č. 7C. Oprávneným žiadateľom je:</w:t>
            </w:r>
          </w:p>
          <w:p w14:paraId="76A1E0AD" w14:textId="77777777" w:rsidR="00E056AA" w:rsidRPr="0073260C" w:rsidRDefault="00E056AA" w:rsidP="000E4642">
            <w:pPr>
              <w:pStyle w:val="Odsekzoznamu"/>
              <w:numPr>
                <w:ilvl w:val="0"/>
                <w:numId w:val="38"/>
              </w:numPr>
              <w:spacing w:after="0" w:line="240" w:lineRule="auto"/>
              <w:ind w:left="330" w:hanging="283"/>
              <w:jc w:val="both"/>
              <w:rPr>
                <w:rFonts w:cstheme="minorHAnsi"/>
                <w:strike/>
                <w:color w:val="00B050"/>
                <w:sz w:val="16"/>
                <w:szCs w:val="16"/>
              </w:rPr>
            </w:pPr>
            <w:r w:rsidRPr="0073260C">
              <w:rPr>
                <w:rFonts w:cstheme="minorHAnsi"/>
                <w:strike/>
                <w:color w:val="00B050"/>
                <w:sz w:val="16"/>
                <w:szCs w:val="16"/>
              </w:rPr>
              <w:t xml:space="preserve">žiadateľ (konečný prijímateľ) je podnikom v zmysle čl. 107 ZFEÚ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subjektom, ktorý vykonáva hospodársku činnosť bez ohľadu na jeho právny status a spôsob financovania;</w:t>
            </w:r>
          </w:p>
          <w:p w14:paraId="3B3551C5" w14:textId="77777777" w:rsidR="00E056AA" w:rsidRPr="0073260C" w:rsidRDefault="00E056AA" w:rsidP="000E4642">
            <w:pPr>
              <w:pStyle w:val="Odsekzoznamu"/>
              <w:numPr>
                <w:ilvl w:val="0"/>
                <w:numId w:val="38"/>
              </w:numPr>
              <w:spacing w:after="0" w:line="240" w:lineRule="auto"/>
              <w:ind w:left="330" w:hanging="283"/>
              <w:jc w:val="both"/>
              <w:rPr>
                <w:rFonts w:cstheme="minorHAnsi"/>
                <w:strike/>
                <w:color w:val="00B050"/>
                <w:sz w:val="16"/>
                <w:szCs w:val="16"/>
              </w:rPr>
            </w:pPr>
            <w:r w:rsidRPr="0073260C">
              <w:rPr>
                <w:rFonts w:cstheme="minorHAnsi"/>
                <w:strike/>
                <w:color w:val="00B050"/>
                <w:sz w:val="16"/>
                <w:szCs w:val="16"/>
              </w:rPr>
              <w:t xml:space="preserve">oprávnenými žiadateľmi sú </w:t>
            </w:r>
            <w:proofErr w:type="spellStart"/>
            <w:r w:rsidRPr="0073260C">
              <w:rPr>
                <w:rFonts w:cstheme="minorHAnsi"/>
                <w:strike/>
                <w:color w:val="00B050"/>
                <w:sz w:val="16"/>
                <w:szCs w:val="16"/>
              </w:rPr>
              <w:t>mikro</w:t>
            </w:r>
            <w:proofErr w:type="spellEnd"/>
            <w:r w:rsidRPr="0073260C">
              <w:rPr>
                <w:rFonts w:cstheme="minorHAnsi"/>
                <w:strike/>
                <w:color w:val="00B050"/>
                <w:sz w:val="16"/>
                <w:szCs w:val="16"/>
              </w:rPr>
              <w:t>, malé, stredné a veľké podniky (v zmysle Prílohy I nariadenia Komisie (EÚ) č. 651/2014).</w:t>
            </w:r>
          </w:p>
          <w:p w14:paraId="078ED567" w14:textId="77777777" w:rsidR="00E056AA" w:rsidRPr="0073260C" w:rsidRDefault="00E056AA" w:rsidP="002C09AB">
            <w:pPr>
              <w:spacing w:after="0" w:line="240" w:lineRule="auto"/>
              <w:jc w:val="both"/>
              <w:rPr>
                <w:rFonts w:cstheme="minorHAnsi"/>
                <w:bCs/>
                <w:i/>
                <w:strike/>
                <w:color w:val="00B050"/>
                <w:sz w:val="16"/>
                <w:szCs w:val="16"/>
              </w:rPr>
            </w:pPr>
            <w:r w:rsidRPr="0073260C">
              <w:rPr>
                <w:rFonts w:cstheme="minorHAnsi"/>
                <w:strike/>
                <w:color w:val="00B050"/>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0D9D73F0" w14:textId="77777777" w:rsidR="00E056AA" w:rsidRPr="0073260C" w:rsidRDefault="00E056AA" w:rsidP="002C09AB">
            <w:pPr>
              <w:spacing w:after="0" w:line="240" w:lineRule="auto"/>
              <w:jc w:val="both"/>
              <w:rPr>
                <w:rFonts w:cstheme="minorHAnsi"/>
                <w:bCs/>
                <w:i/>
                <w:strike/>
                <w:color w:val="00B050"/>
                <w:sz w:val="16"/>
                <w:szCs w:val="16"/>
              </w:rPr>
            </w:pPr>
            <w:r w:rsidRPr="0073260C">
              <w:rPr>
                <w:rFonts w:cstheme="minorHAnsi"/>
                <w:strike/>
                <w:color w:val="00B050"/>
                <w:sz w:val="16"/>
                <w:szCs w:val="16"/>
              </w:rPr>
              <w:t>V prípade fyzických a právnických osôb podnikajúcich v oblasti poľnohospodárskej prvovýroby vrátane v doklade o oprávnení podnikať je zapísaná činnosť poľnohospodárskej prvovýroby.</w:t>
            </w:r>
          </w:p>
          <w:p w14:paraId="6C757568" w14:textId="77777777" w:rsidR="00E056AA" w:rsidRPr="0073260C" w:rsidRDefault="00E056AA" w:rsidP="002C09AB">
            <w:pPr>
              <w:pStyle w:val="Standard"/>
              <w:tabs>
                <w:tab w:val="left" w:pos="709"/>
              </w:tabs>
              <w:jc w:val="both"/>
              <w:rPr>
                <w:rFonts w:asciiTheme="minorHAnsi" w:hAnsiTheme="minorHAnsi" w:cstheme="minorHAnsi"/>
                <w:bCs/>
                <w:strike/>
                <w:color w:val="00B050"/>
                <w:sz w:val="16"/>
                <w:szCs w:val="16"/>
              </w:rPr>
            </w:pPr>
          </w:p>
          <w:p w14:paraId="712611F6" w14:textId="77777777" w:rsidR="00E056AA" w:rsidRPr="0073260C" w:rsidRDefault="00E056AA" w:rsidP="002C09AB">
            <w:pPr>
              <w:spacing w:after="0" w:line="240" w:lineRule="auto"/>
              <w:jc w:val="both"/>
              <w:rPr>
                <w:rFonts w:cstheme="minorHAnsi"/>
                <w:strike/>
                <w:color w:val="00B050"/>
                <w:sz w:val="16"/>
                <w:szCs w:val="16"/>
              </w:rPr>
            </w:pPr>
            <w:r w:rsidRPr="0073260C">
              <w:rPr>
                <w:rFonts w:cstheme="minorHAnsi"/>
                <w:strike/>
                <w:color w:val="00B050"/>
                <w:sz w:val="16"/>
                <w:szCs w:val="16"/>
              </w:rPr>
              <w:t xml:space="preserve">Príjemcom pomoci je podnik v zmysle čl. 107 ods. 1 ZFEÚ,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každý subjekt, ktorý vykonáva hospodársku činnosť</w:t>
            </w:r>
            <w:r w:rsidRPr="0073260C">
              <w:rPr>
                <w:rFonts w:cstheme="minorHAnsi"/>
                <w:strike/>
                <w:color w:val="00B050"/>
                <w:sz w:val="16"/>
                <w:szCs w:val="16"/>
                <w:vertAlign w:val="superscript"/>
                <w:lang w:eastAsia="sk-SK"/>
              </w:rPr>
              <w:footnoteReference w:id="20"/>
            </w:r>
            <w:r w:rsidRPr="0073260C">
              <w:rPr>
                <w:rFonts w:cstheme="minorHAnsi"/>
                <w:strike/>
                <w:color w:val="00B050"/>
                <w:sz w:val="16"/>
                <w:szCs w:val="16"/>
              </w:rPr>
              <w:t xml:space="preserve"> bez ohľadu na jeho právny status a spôsob financovania (ďalej len "príjemca pomoci"). Príjemcom pomoci je jediný podnik. </w:t>
            </w:r>
          </w:p>
          <w:p w14:paraId="5C8BFBE2" w14:textId="77777777" w:rsidR="00E056AA" w:rsidRPr="0073260C" w:rsidRDefault="00E056AA" w:rsidP="002C09AB">
            <w:pPr>
              <w:spacing w:after="0" w:line="240" w:lineRule="auto"/>
              <w:jc w:val="both"/>
              <w:rPr>
                <w:rFonts w:cstheme="minorHAnsi"/>
                <w:strike/>
                <w:color w:val="00B050"/>
                <w:sz w:val="16"/>
                <w:szCs w:val="16"/>
              </w:rPr>
            </w:pPr>
            <w:r w:rsidRPr="0073260C">
              <w:rPr>
                <w:rFonts w:cstheme="minorHAnsi"/>
                <w:strike/>
                <w:color w:val="00B050"/>
                <w:sz w:val="16"/>
                <w:szCs w:val="16"/>
              </w:rPr>
              <w:t xml:space="preserve">Jediný podnik v zmysle čl. 2 ods. 2 nariadenia (EÚ) č. 1407/2013 zahŕňa všetky podniky, medzi ktorými je aspoň jeden z týchto vzťahov: </w:t>
            </w:r>
          </w:p>
          <w:p w14:paraId="014AEE23" w14:textId="77777777" w:rsidR="00E056AA" w:rsidRPr="0073260C" w:rsidRDefault="00E056AA" w:rsidP="004800B7">
            <w:pPr>
              <w:pStyle w:val="Odsekzoznamu"/>
              <w:numPr>
                <w:ilvl w:val="0"/>
                <w:numId w:val="507"/>
              </w:numPr>
              <w:spacing w:after="0" w:line="240" w:lineRule="auto"/>
              <w:ind w:left="231" w:hanging="231"/>
              <w:jc w:val="both"/>
              <w:rPr>
                <w:rFonts w:cstheme="minorHAnsi"/>
                <w:strike/>
                <w:color w:val="00B050"/>
                <w:sz w:val="16"/>
                <w:szCs w:val="16"/>
              </w:rPr>
            </w:pPr>
            <w:r w:rsidRPr="0073260C">
              <w:rPr>
                <w:rFonts w:cstheme="minorHAnsi"/>
                <w:strike/>
                <w:color w:val="00B050"/>
                <w:sz w:val="16"/>
                <w:szCs w:val="16"/>
              </w:rPr>
              <w:t xml:space="preserve">jeden podnik má väčšinu hlasovacích práv akcionárov alebo spoločníkov v inom podniku; </w:t>
            </w:r>
          </w:p>
          <w:p w14:paraId="329E70CF" w14:textId="77777777" w:rsidR="00E056AA" w:rsidRPr="0073260C" w:rsidRDefault="00E056AA" w:rsidP="004800B7">
            <w:pPr>
              <w:pStyle w:val="Odsekzoznamu"/>
              <w:numPr>
                <w:ilvl w:val="0"/>
                <w:numId w:val="507"/>
              </w:numPr>
              <w:spacing w:after="0" w:line="240" w:lineRule="auto"/>
              <w:ind w:left="231" w:hanging="231"/>
              <w:jc w:val="both"/>
              <w:rPr>
                <w:rFonts w:cstheme="minorHAnsi"/>
                <w:strike/>
                <w:color w:val="00B050"/>
                <w:sz w:val="16"/>
                <w:szCs w:val="16"/>
              </w:rPr>
            </w:pPr>
            <w:r w:rsidRPr="0073260C">
              <w:rPr>
                <w:rFonts w:cstheme="minorHAnsi"/>
                <w:strike/>
                <w:color w:val="00B050"/>
                <w:sz w:val="16"/>
                <w:szCs w:val="16"/>
              </w:rPr>
              <w:t xml:space="preserve">jeden podnik má právo vymenovať alebo odvolať väčšinu členov správneho, riadiaceho alebo dozorného orgánu iného podniku; </w:t>
            </w:r>
          </w:p>
          <w:p w14:paraId="035A829B" w14:textId="77777777" w:rsidR="00E056AA" w:rsidRPr="0073260C" w:rsidRDefault="00E056AA" w:rsidP="004800B7">
            <w:pPr>
              <w:pStyle w:val="Odsekzoznamu"/>
              <w:numPr>
                <w:ilvl w:val="0"/>
                <w:numId w:val="507"/>
              </w:numPr>
              <w:spacing w:after="0" w:line="240" w:lineRule="auto"/>
              <w:ind w:left="231" w:hanging="231"/>
              <w:jc w:val="both"/>
              <w:rPr>
                <w:rFonts w:cstheme="minorHAnsi"/>
                <w:strike/>
                <w:color w:val="00B050"/>
                <w:sz w:val="16"/>
                <w:szCs w:val="16"/>
              </w:rPr>
            </w:pPr>
            <w:r w:rsidRPr="0073260C">
              <w:rPr>
                <w:rFonts w:cstheme="minorHAnsi"/>
                <w:strike/>
                <w:color w:val="00B05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E0FD006" w14:textId="48FDE098" w:rsidR="00E056AA" w:rsidRPr="0073260C" w:rsidRDefault="00E056AA" w:rsidP="004800B7">
            <w:pPr>
              <w:pStyle w:val="Odsekzoznamu"/>
              <w:numPr>
                <w:ilvl w:val="0"/>
                <w:numId w:val="507"/>
              </w:numPr>
              <w:spacing w:after="0" w:line="240" w:lineRule="auto"/>
              <w:ind w:left="231" w:hanging="231"/>
              <w:jc w:val="both"/>
              <w:rPr>
                <w:rFonts w:cstheme="minorHAnsi"/>
                <w:strike/>
                <w:color w:val="00B050"/>
                <w:sz w:val="16"/>
                <w:szCs w:val="16"/>
              </w:rPr>
            </w:pPr>
            <w:r w:rsidRPr="0073260C">
              <w:rPr>
                <w:rFonts w:cstheme="minorHAnsi"/>
                <w:strike/>
                <w:color w:val="00B05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7FAC5363" w14:textId="4C0E484A" w:rsidR="00E056AA" w:rsidRPr="0073260C" w:rsidRDefault="00E056AA" w:rsidP="002C09AB">
            <w:pPr>
              <w:spacing w:after="0" w:line="240" w:lineRule="auto"/>
              <w:jc w:val="both"/>
              <w:rPr>
                <w:rFonts w:cstheme="minorHAnsi"/>
                <w:strike/>
                <w:color w:val="00B050"/>
                <w:sz w:val="16"/>
                <w:szCs w:val="16"/>
              </w:rPr>
            </w:pPr>
            <w:r w:rsidRPr="0073260C">
              <w:rPr>
                <w:rFonts w:cstheme="minorHAnsi"/>
                <w:strike/>
                <w:color w:val="00B050"/>
                <w:sz w:val="16"/>
                <w:szCs w:val="16"/>
              </w:rPr>
              <w:t>Podniky, ktoré majú akýkoľvek vzťah uvedený v písm. a) až d) prostredníctvom jedného alebo viacerých iných podnikov, sa takisto považujú za jediný podnik</w:t>
            </w:r>
            <w:r w:rsidRPr="0073260C">
              <w:rPr>
                <w:rFonts w:cstheme="minorHAnsi"/>
                <w:strike/>
                <w:color w:val="00B050"/>
                <w:sz w:val="16"/>
                <w:szCs w:val="16"/>
                <w:vertAlign w:val="superscript"/>
                <w:lang w:eastAsia="sk-SK"/>
              </w:rPr>
              <w:footnoteReference w:id="21"/>
            </w:r>
            <w:r w:rsidRPr="0073260C">
              <w:rPr>
                <w:rFonts w:cstheme="minorHAnsi"/>
                <w:strike/>
                <w:color w:val="00B050"/>
                <w:sz w:val="16"/>
                <w:szCs w:val="16"/>
              </w:rPr>
              <w:t>.</w:t>
            </w:r>
          </w:p>
          <w:p w14:paraId="09EC67D6" w14:textId="77777777" w:rsidR="00E52930" w:rsidRPr="0073260C" w:rsidRDefault="00E52930" w:rsidP="002C09AB">
            <w:pPr>
              <w:spacing w:after="0" w:line="240" w:lineRule="auto"/>
              <w:jc w:val="both"/>
              <w:rPr>
                <w:rFonts w:cstheme="minorHAnsi"/>
                <w:b/>
                <w:strike/>
                <w:color w:val="00B050"/>
                <w:sz w:val="18"/>
                <w:szCs w:val="18"/>
              </w:rPr>
            </w:pPr>
            <w:r w:rsidRPr="0073260C">
              <w:rPr>
                <w:rFonts w:cstheme="minorHAnsi"/>
                <w:b/>
                <w:strike/>
                <w:color w:val="00B050"/>
                <w:sz w:val="18"/>
                <w:szCs w:val="18"/>
                <w:u w:val="single"/>
              </w:rPr>
              <w:t>Forma a spôsob preukázania splnenia PPP</w:t>
            </w:r>
          </w:p>
          <w:p w14:paraId="7A4EAEF3" w14:textId="77777777" w:rsidR="00E056AA" w:rsidRPr="0073260C" w:rsidRDefault="00E056AA" w:rsidP="004800B7">
            <w:pPr>
              <w:pStyle w:val="Odsekzoznamu"/>
              <w:numPr>
                <w:ilvl w:val="0"/>
                <w:numId w:val="266"/>
              </w:numPr>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1 - </w:t>
            </w:r>
            <w:r w:rsidRPr="0073260C">
              <w:rPr>
                <w:rFonts w:cstheme="minorHAnsi"/>
                <w:bCs/>
                <w:strike/>
                <w:color w:val="00B050"/>
                <w:sz w:val="16"/>
                <w:szCs w:val="16"/>
              </w:rPr>
              <w:t>Identifikácia žiadateľa)</w:t>
            </w:r>
          </w:p>
          <w:p w14:paraId="379AACB2" w14:textId="77777777" w:rsidR="00E056AA" w:rsidRPr="0073260C" w:rsidRDefault="00E056AA" w:rsidP="004800B7">
            <w:pPr>
              <w:pStyle w:val="Odsekzoznamu"/>
              <w:numPr>
                <w:ilvl w:val="0"/>
                <w:numId w:val="266"/>
              </w:numPr>
              <w:spacing w:after="0" w:line="240" w:lineRule="auto"/>
              <w:ind w:left="226" w:hanging="226"/>
              <w:jc w:val="both"/>
              <w:rPr>
                <w:rFonts w:cstheme="minorHAnsi"/>
                <w:b/>
                <w:strike/>
                <w:color w:val="00B050"/>
                <w:sz w:val="16"/>
                <w:szCs w:val="16"/>
              </w:rPr>
            </w:pPr>
            <w:r w:rsidRPr="0073260C">
              <w:rPr>
                <w:rFonts w:cstheme="minorHAnsi"/>
                <w:strike/>
                <w:color w:val="00B050"/>
                <w:sz w:val="16"/>
                <w:szCs w:val="16"/>
              </w:rPr>
              <w:t xml:space="preserve">Doklad preukazujúci právnu subjektivitu žiadateľa, </w:t>
            </w:r>
            <w:r w:rsidRPr="0073260C">
              <w:rPr>
                <w:rFonts w:cstheme="minorHAnsi"/>
                <w:b/>
                <w:strike/>
                <w:color w:val="00B050"/>
                <w:sz w:val="16"/>
                <w:szCs w:val="16"/>
              </w:rPr>
              <w:t>možnosť využitia integračnej akcie "Získanie Výpisu z Obchodného registra SR" v ITMS2014+</w:t>
            </w:r>
          </w:p>
          <w:p w14:paraId="4463D3E3" w14:textId="357323D0" w:rsidR="00CD2720" w:rsidRPr="0073260C" w:rsidRDefault="00CD2720" w:rsidP="004800B7">
            <w:pPr>
              <w:pStyle w:val="Odsekzoznamu"/>
              <w:numPr>
                <w:ilvl w:val="0"/>
                <w:numId w:val="266"/>
              </w:numPr>
              <w:spacing w:after="0" w:line="240" w:lineRule="auto"/>
              <w:ind w:left="226" w:hanging="226"/>
              <w:jc w:val="both"/>
              <w:rPr>
                <w:rFonts w:cstheme="minorHAnsi"/>
                <w:strike/>
                <w:color w:val="00B050"/>
                <w:sz w:val="16"/>
                <w:szCs w:val="16"/>
              </w:rPr>
            </w:pPr>
            <w:r w:rsidRPr="0073260C">
              <w:rPr>
                <w:rFonts w:cstheme="minorHAnsi"/>
                <w:bCs/>
                <w:strike/>
                <w:color w:val="00B050"/>
                <w:sz w:val="16"/>
                <w:szCs w:val="16"/>
              </w:rPr>
              <w:t>P</w:t>
            </w:r>
            <w:r w:rsidRPr="0073260C">
              <w:rPr>
                <w:rFonts w:cstheme="minorHAnsi"/>
                <w:strike/>
                <w:color w:val="00B050"/>
                <w:sz w:val="16"/>
                <w:szCs w:val="16"/>
              </w:rPr>
              <w:t xml:space="preserve">otvrdenie preukazujúce právnu subjektivitu žiadateľa </w:t>
            </w:r>
            <w:r w:rsidR="001730EC" w:rsidRPr="0073260C">
              <w:rPr>
                <w:rFonts w:cstheme="minorHAnsi"/>
                <w:bCs/>
                <w:strike/>
                <w:color w:val="00B050"/>
                <w:sz w:val="16"/>
                <w:szCs w:val="16"/>
              </w:rPr>
              <w:t xml:space="preserve"> nie starší ako 3 mesiace </w:t>
            </w:r>
            <w:r w:rsidRPr="0073260C">
              <w:rPr>
                <w:rFonts w:cstheme="minorHAnsi"/>
                <w:strike/>
                <w:color w:val="00B050"/>
                <w:sz w:val="16"/>
                <w:szCs w:val="16"/>
              </w:rPr>
              <w:t xml:space="preserve">ku dňu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w:t>
            </w:r>
            <w:proofErr w:type="spellStart"/>
            <w:r w:rsidRPr="0073260C">
              <w:rPr>
                <w:rFonts w:cstheme="minorHAnsi"/>
                <w:strike/>
                <w:color w:val="00B050"/>
                <w:sz w:val="16"/>
                <w:szCs w:val="16"/>
              </w:rPr>
              <w:t>sken</w:t>
            </w:r>
            <w:proofErr w:type="spellEnd"/>
            <w:r w:rsidRPr="0073260C">
              <w:rPr>
                <w:rFonts w:cstheme="minorHAnsi"/>
                <w:strike/>
                <w:color w:val="00B050"/>
                <w:sz w:val="16"/>
                <w:szCs w:val="16"/>
              </w:rPr>
              <w:t xml:space="preserve"> listinného originálu vo formáte .</w:t>
            </w:r>
            <w:proofErr w:type="spellStart"/>
            <w:r w:rsidRPr="0073260C">
              <w:rPr>
                <w:rFonts w:cstheme="minorHAnsi"/>
                <w:strike/>
                <w:color w:val="00B050"/>
                <w:sz w:val="16"/>
                <w:szCs w:val="16"/>
              </w:rPr>
              <w:t>pdf</w:t>
            </w:r>
            <w:proofErr w:type="spellEnd"/>
            <w:r w:rsidRPr="0073260C">
              <w:rPr>
                <w:rFonts w:cstheme="minorHAnsi"/>
                <w:strike/>
                <w:color w:val="00B050"/>
                <w:sz w:val="16"/>
                <w:szCs w:val="16"/>
              </w:rPr>
              <w:t xml:space="preserve"> prostredníctvom ITMS2014+ (relevantné len v prípade, že informácie v príslušných registroch nie sú korektné)</w:t>
            </w:r>
          </w:p>
          <w:p w14:paraId="0057885F" w14:textId="77777777" w:rsidR="00E056AA" w:rsidRPr="0073260C" w:rsidRDefault="00E056AA" w:rsidP="004800B7">
            <w:pPr>
              <w:pStyle w:val="Odsekzoznamu"/>
              <w:numPr>
                <w:ilvl w:val="0"/>
                <w:numId w:val="266"/>
              </w:numPr>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 xml:space="preserve">Osvedčenie, že žiadateľ vykonáva činnosť ako samostatne hospodáriaci roľník </w:t>
            </w:r>
            <w:r w:rsidRPr="0073260C">
              <w:rPr>
                <w:rFonts w:cstheme="minorHAnsi"/>
                <w:bCs/>
                <w:strike/>
                <w:color w:val="00B050"/>
                <w:sz w:val="16"/>
                <w:szCs w:val="16"/>
              </w:rPr>
              <w:t xml:space="preserve"> alebo potvrdenie, že stále vykonáva prácu SHR </w:t>
            </w:r>
            <w:r w:rsidRPr="0073260C">
              <w:rPr>
                <w:rFonts w:cstheme="minorHAnsi"/>
                <w:strike/>
                <w:color w:val="00B050"/>
                <w:sz w:val="16"/>
                <w:szCs w:val="16"/>
              </w:rPr>
              <w:t xml:space="preserve">nie staršie ako 3 mesiace ku dňu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w:t>
            </w:r>
            <w:r w:rsidRPr="0073260C">
              <w:rPr>
                <w:rFonts w:cstheme="minorHAnsi"/>
                <w:strike/>
                <w:color w:val="00B050"/>
                <w:sz w:val="16"/>
                <w:szCs w:val="16"/>
              </w:rPr>
              <w:t xml:space="preserve"> </w:t>
            </w:r>
            <w:r w:rsidRPr="0073260C">
              <w:rPr>
                <w:rFonts w:cstheme="minorHAnsi"/>
                <w:b/>
                <w:strike/>
                <w:color w:val="00B050"/>
                <w:sz w:val="16"/>
                <w:szCs w:val="16"/>
              </w:rPr>
              <w:t>originálu alebo úradne overenej fotokópie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(ak relevantné)</w:t>
            </w:r>
          </w:p>
          <w:p w14:paraId="39175AD6" w14:textId="77777777" w:rsidR="00E056AA" w:rsidRPr="0073260C" w:rsidRDefault="00E056AA" w:rsidP="004800B7">
            <w:pPr>
              <w:pStyle w:val="Odsekzoznamu"/>
              <w:numPr>
                <w:ilvl w:val="0"/>
                <w:numId w:val="266"/>
              </w:numPr>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 xml:space="preserve">Vyhlásenie o veľkosti podniku (Príloha č. 16B),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 xml:space="preserve">(ak relevantné) </w:t>
            </w:r>
          </w:p>
          <w:p w14:paraId="500491AB" w14:textId="77777777" w:rsidR="00E056AA" w:rsidRPr="0073260C" w:rsidRDefault="00E056AA" w:rsidP="004800B7">
            <w:pPr>
              <w:pStyle w:val="Odsekzoznamu"/>
              <w:numPr>
                <w:ilvl w:val="0"/>
                <w:numId w:val="266"/>
              </w:numPr>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 xml:space="preserve">Plnomocenstvo osoby konajúcej v mene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 originálu alebo úradne overenej fotokópie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(ak relevantné), ktorá nie je štatutárnym orgánom žiadateľa, je riadne splnomocnená vykonávať relevantné úkony vo vzťahu k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a/alebo konaniu 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A5531C0" w14:textId="77777777" w:rsidR="00E056AA" w:rsidRPr="0073260C" w:rsidRDefault="00E056AA" w:rsidP="004800B7">
            <w:pPr>
              <w:pStyle w:val="Default"/>
              <w:keepLines/>
              <w:widowControl w:val="0"/>
              <w:numPr>
                <w:ilvl w:val="0"/>
                <w:numId w:val="266"/>
              </w:numPr>
              <w:ind w:left="226" w:hanging="226"/>
              <w:jc w:val="both"/>
              <w:rPr>
                <w:rFonts w:asciiTheme="minorHAnsi" w:hAnsiTheme="minorHAnsi" w:cstheme="minorHAnsi"/>
                <w:bCs/>
                <w:strike/>
                <w:color w:val="00B050"/>
                <w:sz w:val="16"/>
                <w:szCs w:val="16"/>
              </w:rPr>
            </w:pPr>
            <w:r w:rsidRPr="0073260C">
              <w:rPr>
                <w:rFonts w:asciiTheme="minorHAnsi" w:hAnsiTheme="minorHAnsi" w:cstheme="minorHAnsi"/>
                <w:strike/>
                <w:color w:val="00B050"/>
                <w:sz w:val="16"/>
                <w:szCs w:val="16"/>
              </w:rPr>
              <w:t xml:space="preserve">Účtovná závierka za posledný alebo predposledný účtovný rok, ktorý predchádza dňu podania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b/>
                <w:iCs/>
                <w:strike/>
                <w:color w:val="00B050"/>
                <w:sz w:val="16"/>
                <w:szCs w:val="16"/>
              </w:rPr>
              <w:t>, možnosť využitia integračnej akcie „</w:t>
            </w:r>
            <w:r w:rsidRPr="0073260C">
              <w:rPr>
                <w:rFonts w:asciiTheme="minorHAnsi" w:hAnsiTheme="minorHAnsi" w:cstheme="minorHAnsi"/>
                <w:b/>
                <w:bCs/>
                <w:iCs/>
                <w:strike/>
                <w:color w:val="00B050"/>
                <w:sz w:val="16"/>
                <w:szCs w:val="16"/>
              </w:rPr>
              <w:t>Získanie informácie o účtovných závierkach</w:t>
            </w:r>
            <w:r w:rsidRPr="0073260C">
              <w:rPr>
                <w:rFonts w:asciiTheme="minorHAnsi" w:hAnsiTheme="minorHAnsi" w:cstheme="minorHAnsi"/>
                <w:b/>
                <w:iCs/>
                <w:strike/>
                <w:color w:val="00B050"/>
                <w:sz w:val="16"/>
                <w:szCs w:val="16"/>
              </w:rPr>
              <w:t>“ v ITMS2014+.</w:t>
            </w:r>
          </w:p>
          <w:p w14:paraId="11626A6B" w14:textId="77777777" w:rsidR="00E056AA" w:rsidRPr="0073260C" w:rsidRDefault="00E056AA" w:rsidP="004800B7">
            <w:pPr>
              <w:pStyle w:val="Default"/>
              <w:keepLines/>
              <w:widowControl w:val="0"/>
              <w:numPr>
                <w:ilvl w:val="0"/>
                <w:numId w:val="266"/>
              </w:numPr>
              <w:ind w:left="226" w:hanging="226"/>
              <w:jc w:val="both"/>
              <w:rPr>
                <w:rFonts w:asciiTheme="minorHAnsi" w:hAnsiTheme="minorHAnsi" w:cstheme="minorHAnsi"/>
                <w:bCs/>
                <w:strike/>
                <w:color w:val="00B050"/>
                <w:sz w:val="16"/>
                <w:szCs w:val="16"/>
              </w:rPr>
            </w:pPr>
            <w:r w:rsidRPr="0073260C">
              <w:rPr>
                <w:rFonts w:asciiTheme="minorHAnsi" w:hAnsiTheme="minorHAnsi" w:cstheme="minorHAnsi"/>
                <w:strike/>
                <w:color w:val="00B050"/>
                <w:sz w:val="16"/>
                <w:szCs w:val="16"/>
              </w:rPr>
              <w:t xml:space="preserve">Účtovná závierka za posledný alebo predposledný účtovný rok,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r w:rsidRPr="0073260C">
              <w:rPr>
                <w:rFonts w:asciiTheme="minorHAnsi" w:hAnsiTheme="minorHAnsi" w:cstheme="minorHAnsi"/>
                <w:b/>
                <w:bCs/>
                <w:strike/>
                <w:color w:val="00B050"/>
                <w:sz w:val="16"/>
                <w:szCs w:val="16"/>
              </w:rPr>
              <w:t>podpísaný štatutárnym orgánom žiadateľa</w:t>
            </w:r>
            <w:r w:rsidRPr="0073260C">
              <w:rPr>
                <w:rFonts w:asciiTheme="minorHAnsi" w:hAnsiTheme="minorHAnsi" w:cstheme="minorHAnsi"/>
                <w:bCs/>
                <w:strike/>
                <w:color w:val="00B050"/>
                <w:sz w:val="16"/>
                <w:szCs w:val="16"/>
              </w:rPr>
              <w:t xml:space="preserve"> (relevantné, len v prípade neúspešnej integračnej akcie) </w:t>
            </w:r>
          </w:p>
          <w:p w14:paraId="07995248" w14:textId="77777777" w:rsidR="00E056AA" w:rsidRPr="0073260C" w:rsidRDefault="00E056AA" w:rsidP="002C09AB">
            <w:pPr>
              <w:pStyle w:val="Default"/>
              <w:keepLines/>
              <w:widowControl w:val="0"/>
              <w:jc w:val="both"/>
              <w:rPr>
                <w:rFonts w:asciiTheme="minorHAnsi" w:hAnsiTheme="minorHAnsi" w:cstheme="minorHAnsi"/>
                <w:bCs/>
                <w:strike/>
                <w:color w:val="00B050"/>
                <w:sz w:val="16"/>
                <w:szCs w:val="16"/>
              </w:rPr>
            </w:pPr>
          </w:p>
          <w:p w14:paraId="1FF64B9B" w14:textId="77777777" w:rsidR="00E056AA" w:rsidRPr="0073260C" w:rsidRDefault="00E056AA" w:rsidP="002C09AB">
            <w:pPr>
              <w:spacing w:after="0" w:line="240" w:lineRule="auto"/>
              <w:jc w:val="both"/>
              <w:rPr>
                <w:rFonts w:cstheme="minorHAnsi"/>
                <w:b/>
                <w:bCs/>
                <w:strike/>
                <w:color w:val="00B050"/>
                <w:sz w:val="16"/>
                <w:szCs w:val="16"/>
              </w:rPr>
            </w:pPr>
            <w:r w:rsidRPr="0073260C">
              <w:rPr>
                <w:rFonts w:cstheme="minorHAnsi"/>
                <w:strike/>
                <w:color w:val="00B050"/>
                <w:sz w:val="16"/>
                <w:szCs w:val="16"/>
              </w:rPr>
              <w:t xml:space="preserve">V prípade, že žiadateľ zistí, že informácie v príslušnom registri nie sú korektné, môže preukázať splnenie tejto podmienky predložením </w:t>
            </w:r>
            <w:r w:rsidRPr="0073260C">
              <w:rPr>
                <w:rFonts w:cstheme="minorHAnsi"/>
                <w:bCs/>
                <w:strike/>
                <w:color w:val="00B050"/>
                <w:sz w:val="16"/>
                <w:szCs w:val="16"/>
              </w:rPr>
              <w:t xml:space="preserve">Potvrdenia preukazujúceho právnu subjektivitu žiadateľa nie staršie ako 3 mesiace ku dňu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46BF3CAB" w14:textId="77777777" w:rsidR="00E056AA" w:rsidRPr="0073260C" w:rsidRDefault="00E056AA" w:rsidP="002C09AB">
            <w:pPr>
              <w:pStyle w:val="Default"/>
              <w:rPr>
                <w:rFonts w:asciiTheme="minorHAnsi" w:hAnsiTheme="minorHAnsi" w:cstheme="minorHAnsi"/>
                <w:bCs/>
                <w:strike/>
                <w:color w:val="00B050"/>
                <w:sz w:val="16"/>
                <w:szCs w:val="16"/>
              </w:rPr>
            </w:pPr>
            <w:r w:rsidRPr="0073260C">
              <w:rPr>
                <w:rFonts w:asciiTheme="minorHAnsi" w:hAnsiTheme="minorHAnsi" w:cstheme="minorHAnsi"/>
                <w:bCs/>
                <w:strike/>
                <w:color w:val="00B050"/>
                <w:sz w:val="16"/>
                <w:szCs w:val="16"/>
              </w:rPr>
              <w:t xml:space="preserve">V prípade neúspešnej integračnej akcie, </w:t>
            </w:r>
            <w:r w:rsidRPr="0073260C">
              <w:rPr>
                <w:rFonts w:asciiTheme="minorHAnsi" w:hAnsiTheme="minorHAnsi" w:cstheme="minorHAnsi"/>
                <w:b/>
                <w:bCs/>
                <w:strike/>
                <w:color w:val="00B050"/>
                <w:sz w:val="16"/>
                <w:szCs w:val="16"/>
              </w:rPr>
              <w:t xml:space="preserve">príloha musí byť predložená </w:t>
            </w:r>
            <w:r w:rsidRPr="0073260C">
              <w:rPr>
                <w:rFonts w:asciiTheme="minorHAnsi" w:hAnsiTheme="minorHAnsi" w:cstheme="minorHAnsi"/>
                <w:bCs/>
                <w:strike/>
                <w:color w:val="00B050"/>
                <w:sz w:val="16"/>
                <w:szCs w:val="16"/>
              </w:rPr>
              <w:t>cez ITMS2014+.</w:t>
            </w:r>
          </w:p>
          <w:p w14:paraId="31875147" w14:textId="77777777" w:rsidR="00E056AA" w:rsidRPr="0073260C" w:rsidRDefault="00E056AA" w:rsidP="002C09AB">
            <w:pPr>
              <w:pStyle w:val="Default"/>
              <w:rPr>
                <w:rFonts w:asciiTheme="minorHAnsi" w:hAnsiTheme="minorHAnsi" w:cstheme="minorHAnsi"/>
                <w:bCs/>
                <w:strike/>
                <w:color w:val="00B050"/>
                <w:sz w:val="16"/>
                <w:szCs w:val="16"/>
              </w:rPr>
            </w:pPr>
          </w:p>
          <w:p w14:paraId="2F45CC83" w14:textId="77777777" w:rsidR="00E056AA" w:rsidRPr="0073260C" w:rsidRDefault="00E056AA" w:rsidP="002C09AB">
            <w:pPr>
              <w:pStyle w:val="Default"/>
              <w:keepLines/>
              <w:widowControl w:val="0"/>
              <w:jc w:val="both"/>
              <w:rPr>
                <w:rFonts w:asciiTheme="minorHAnsi" w:hAnsiTheme="minorHAnsi" w:cstheme="minorHAnsi"/>
                <w:bCs/>
                <w:strike/>
                <w:color w:val="00B050"/>
                <w:sz w:val="16"/>
                <w:szCs w:val="16"/>
              </w:rPr>
            </w:pPr>
            <w:r w:rsidRPr="0073260C">
              <w:rPr>
                <w:rFonts w:asciiTheme="minorHAnsi" w:hAnsiTheme="minorHAnsi" w:cstheme="minorHAnsi"/>
                <w:bCs/>
                <w:strike/>
                <w:color w:val="00B050"/>
                <w:sz w:val="16"/>
                <w:szCs w:val="16"/>
              </w:rPr>
              <w:t xml:space="preserve">Žiadateľ patriaci do kategórie MSP v zmysle odporúčania komisie 2003/361/ES predkladá účtovnú závierku vrátane poznámok </w:t>
            </w:r>
            <w:r w:rsidRPr="0073260C">
              <w:rPr>
                <w:rFonts w:asciiTheme="minorHAnsi" w:hAnsiTheme="minorHAnsi" w:cstheme="minorHAnsi"/>
                <w:b/>
                <w:bCs/>
                <w:strike/>
                <w:color w:val="00B050"/>
                <w:sz w:val="16"/>
                <w:szCs w:val="16"/>
              </w:rPr>
              <w:t>za posledné ukončené účtovné obdobie</w:t>
            </w:r>
            <w:r w:rsidRPr="0073260C">
              <w:rPr>
                <w:rFonts w:asciiTheme="minorHAnsi" w:hAnsiTheme="minorHAnsi" w:cstheme="minorHAnsi"/>
                <w:bCs/>
                <w:strike/>
                <w:color w:val="00B050"/>
                <w:sz w:val="16"/>
                <w:szCs w:val="16"/>
              </w:rPr>
              <w:t xml:space="preserve">, za ktoré je povinný v zmysle zákona o účtovníctve mať účtovnú závierku </w:t>
            </w:r>
            <w:r w:rsidRPr="0073260C">
              <w:rPr>
                <w:rFonts w:asciiTheme="minorHAnsi" w:hAnsiTheme="minorHAnsi" w:cstheme="minorHAnsi"/>
                <w:b/>
                <w:bCs/>
                <w:strike/>
                <w:color w:val="00B050"/>
                <w:sz w:val="16"/>
                <w:szCs w:val="16"/>
              </w:rPr>
              <w:t>schválenú</w:t>
            </w:r>
            <w:r w:rsidRPr="0073260C">
              <w:rPr>
                <w:rFonts w:asciiTheme="minorHAnsi" w:hAnsiTheme="minorHAnsi" w:cstheme="minorHAnsi"/>
                <w:bCs/>
                <w:strike/>
                <w:color w:val="00B05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73260C">
              <w:rPr>
                <w:rFonts w:asciiTheme="minorHAnsi" w:hAnsiTheme="minorHAnsi" w:cstheme="minorHAnsi"/>
                <w:b/>
                <w:bCs/>
                <w:strike/>
                <w:color w:val="00B050"/>
                <w:sz w:val="16"/>
                <w:szCs w:val="16"/>
              </w:rPr>
              <w:t>schválenú</w:t>
            </w:r>
            <w:r w:rsidRPr="0073260C">
              <w:rPr>
                <w:rFonts w:asciiTheme="minorHAnsi" w:hAnsiTheme="minorHAnsi" w:cstheme="minorHAnsi"/>
                <w:bCs/>
                <w:strike/>
                <w:color w:val="00B050"/>
                <w:sz w:val="16"/>
                <w:szCs w:val="16"/>
              </w:rPr>
              <w:t>.</w:t>
            </w:r>
            <w:r w:rsidRPr="0073260C">
              <w:rPr>
                <w:rFonts w:asciiTheme="minorHAnsi" w:hAnsiTheme="minorHAnsi" w:cstheme="minorHAnsi"/>
                <w:b/>
                <w:bCs/>
                <w:strike/>
                <w:color w:val="00B050"/>
                <w:sz w:val="16"/>
                <w:szCs w:val="16"/>
              </w:rPr>
              <w:t xml:space="preserve"> Schválenou účtovnou závierkou </w:t>
            </w:r>
            <w:r w:rsidRPr="0073260C">
              <w:rPr>
                <w:rFonts w:asciiTheme="minorHAnsi" w:hAnsiTheme="minorHAnsi" w:cstheme="minorHAnsi"/>
                <w:bCs/>
                <w:strike/>
                <w:color w:val="00B050"/>
                <w:sz w:val="16"/>
                <w:szCs w:val="16"/>
              </w:rPr>
              <w:t>na tieto účely je skutočnosť, že žiadateľ predložil účtovnú závierku na príslušný daňový úrad.</w:t>
            </w:r>
          </w:p>
          <w:p w14:paraId="23C38E84" w14:textId="77777777" w:rsidR="00E056AA" w:rsidRPr="0073260C" w:rsidRDefault="00E056AA" w:rsidP="002C09AB">
            <w:pPr>
              <w:pStyle w:val="Default"/>
              <w:jc w:val="both"/>
              <w:rPr>
                <w:rFonts w:asciiTheme="minorHAnsi" w:hAnsiTheme="minorHAnsi" w:cstheme="minorHAnsi"/>
                <w:b/>
                <w:bCs/>
                <w:strike/>
                <w:color w:val="00B050"/>
                <w:sz w:val="16"/>
                <w:szCs w:val="16"/>
              </w:rPr>
            </w:pPr>
          </w:p>
          <w:p w14:paraId="203F1806" w14:textId="77777777" w:rsidR="00E056AA" w:rsidRPr="0073260C" w:rsidRDefault="00E056AA" w:rsidP="002C09AB">
            <w:pPr>
              <w:pStyle w:val="Default"/>
              <w:jc w:val="both"/>
              <w:rPr>
                <w:rFonts w:asciiTheme="minorHAnsi" w:hAnsiTheme="minorHAnsi" w:cstheme="minorHAnsi"/>
                <w:b/>
                <w:strike/>
                <w:color w:val="00B050"/>
                <w:sz w:val="16"/>
                <w:szCs w:val="16"/>
              </w:rPr>
            </w:pP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nachádza </w:t>
            </w:r>
            <w:r w:rsidRPr="0073260C">
              <w:rPr>
                <w:rFonts w:asciiTheme="minorHAnsi" w:hAnsiTheme="minorHAnsi" w:cstheme="minorHAnsi"/>
                <w:b/>
                <w:strike/>
                <w:color w:val="00B050"/>
                <w:sz w:val="16"/>
                <w:szCs w:val="16"/>
              </w:rPr>
              <w:t xml:space="preserve">v Registri účtovných závierok, žiadateľ prílohu nepredkladá. </w:t>
            </w:r>
          </w:p>
          <w:p w14:paraId="2F896F41" w14:textId="77777777" w:rsidR="00E056AA" w:rsidRPr="0073260C" w:rsidRDefault="00E056AA" w:rsidP="002C09AB">
            <w:pPr>
              <w:pStyle w:val="Default"/>
              <w:keepLines/>
              <w:widowControl w:val="0"/>
              <w:jc w:val="both"/>
              <w:rPr>
                <w:rFonts w:asciiTheme="minorHAnsi" w:hAnsiTheme="minorHAnsi" w:cstheme="minorHAnsi"/>
                <w:b/>
                <w:strike/>
                <w:color w:val="00B050"/>
                <w:sz w:val="16"/>
                <w:szCs w:val="16"/>
              </w:rPr>
            </w:pP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nenachádza </w:t>
            </w:r>
            <w:r w:rsidRPr="0073260C">
              <w:rPr>
                <w:rFonts w:asciiTheme="minorHAnsi" w:hAnsiTheme="minorHAnsi" w:cstheme="minorHAnsi"/>
                <w:b/>
                <w:strike/>
                <w:color w:val="00B050"/>
                <w:sz w:val="16"/>
                <w:szCs w:val="16"/>
              </w:rPr>
              <w:t xml:space="preserve">v Registri účtovných závierok (napr. z technických dôvodov), </w:t>
            </w:r>
            <w:r w:rsidRPr="0073260C">
              <w:rPr>
                <w:rFonts w:asciiTheme="minorHAnsi" w:hAnsiTheme="minorHAnsi" w:cstheme="minorHAnsi"/>
                <w:b/>
                <w:bCs/>
                <w:strike/>
                <w:color w:val="00B050"/>
                <w:sz w:val="16"/>
                <w:szCs w:val="16"/>
              </w:rPr>
              <w:t xml:space="preserve">príloha musí byť predložená </w:t>
            </w:r>
            <w:r w:rsidRPr="0073260C">
              <w:rPr>
                <w:rFonts w:asciiTheme="minorHAnsi" w:hAnsiTheme="minorHAnsi" w:cstheme="minorHAnsi"/>
                <w:b/>
                <w:strike/>
                <w:color w:val="00B050"/>
                <w:sz w:val="16"/>
                <w:szCs w:val="16"/>
              </w:rPr>
              <w:t xml:space="preserve">v </w:t>
            </w:r>
            <w:r w:rsidRPr="0073260C">
              <w:rPr>
                <w:rFonts w:asciiTheme="minorHAnsi" w:hAnsiTheme="minorHAnsi" w:cstheme="minorHAnsi"/>
                <w:b/>
                <w:bCs/>
                <w:strike/>
                <w:color w:val="00B050"/>
                <w:sz w:val="16"/>
                <w:szCs w:val="16"/>
              </w:rPr>
              <w:t xml:space="preserve">elektronickej forme </w:t>
            </w:r>
            <w:r w:rsidRPr="0073260C">
              <w:rPr>
                <w:rFonts w:asciiTheme="minorHAnsi" w:hAnsiTheme="minorHAnsi" w:cstheme="minorHAnsi"/>
                <w:b/>
                <w:strike/>
                <w:color w:val="00B050"/>
                <w:sz w:val="16"/>
                <w:szCs w:val="16"/>
              </w:rPr>
              <w:t>cez ITMS2014+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originálu alebo úradne overenej fotokópie)</w:t>
            </w:r>
          </w:p>
          <w:p w14:paraId="467DD89F" w14:textId="77777777" w:rsidR="00E056AA" w:rsidRPr="0073260C" w:rsidRDefault="00E056AA" w:rsidP="002C09AB">
            <w:pPr>
              <w:pStyle w:val="Default"/>
              <w:keepLines/>
              <w:widowControl w:val="0"/>
              <w:jc w:val="both"/>
              <w:rPr>
                <w:rFonts w:asciiTheme="minorHAnsi" w:hAnsiTheme="minorHAnsi" w:cstheme="minorHAnsi"/>
                <w:b/>
                <w:strike/>
                <w:color w:val="00B050"/>
                <w:sz w:val="16"/>
                <w:szCs w:val="16"/>
              </w:rPr>
            </w:pPr>
          </w:p>
          <w:p w14:paraId="3B584A90" w14:textId="77777777" w:rsidR="002C4C94" w:rsidRPr="0073260C" w:rsidRDefault="002C4C94"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53155B2" w14:textId="77777777" w:rsidR="002C4C94" w:rsidRPr="0073260C" w:rsidRDefault="002C4C94" w:rsidP="004800B7">
            <w:pPr>
              <w:pStyle w:val="Odsekzoznamu"/>
              <w:numPr>
                <w:ilvl w:val="0"/>
                <w:numId w:val="221"/>
              </w:numPr>
              <w:shd w:val="clear" w:color="auto" w:fill="FFFFFF" w:themeFill="background1"/>
              <w:spacing w:after="0" w:line="240" w:lineRule="auto"/>
              <w:ind w:left="213" w:hanging="213"/>
              <w:jc w:val="both"/>
              <w:rPr>
                <w:rFonts w:cstheme="minorHAnsi"/>
                <w:bCs/>
                <w:strike/>
                <w:color w:val="00B050"/>
                <w:sz w:val="16"/>
                <w:szCs w:val="16"/>
              </w:rPr>
            </w:pPr>
            <w:r w:rsidRPr="0073260C">
              <w:rPr>
                <w:rFonts w:cstheme="minorHAnsi"/>
                <w:strike/>
                <w:color w:val="00B050"/>
                <w:sz w:val="16"/>
                <w:szCs w:val="16"/>
              </w:rPr>
              <w:t xml:space="preserve">overenie názvu žiadateľa, právnej formy žiadateľa, kto je osoba oprávnená konať za žiadateľa </w:t>
            </w:r>
          </w:p>
          <w:p w14:paraId="10B17046" w14:textId="6F9898BD" w:rsidR="002C4C94" w:rsidRPr="0073260C" w:rsidRDefault="002C4C94" w:rsidP="004800B7">
            <w:pPr>
              <w:pStyle w:val="Odsekzoznamu"/>
              <w:numPr>
                <w:ilvl w:val="0"/>
                <w:numId w:val="221"/>
              </w:numPr>
              <w:shd w:val="clear" w:color="auto" w:fill="FFFFFF" w:themeFill="background1"/>
              <w:spacing w:after="0" w:line="240" w:lineRule="auto"/>
              <w:ind w:left="213" w:hanging="213"/>
              <w:jc w:val="both"/>
              <w:rPr>
                <w:rFonts w:cstheme="minorHAnsi"/>
                <w:bCs/>
                <w:strike/>
                <w:color w:val="00B050"/>
                <w:sz w:val="16"/>
                <w:szCs w:val="16"/>
              </w:rPr>
            </w:pPr>
            <w:r w:rsidRPr="0073260C">
              <w:rPr>
                <w:rFonts w:cstheme="minorHAnsi"/>
                <w:strike/>
                <w:color w:val="00B050"/>
                <w:sz w:val="16"/>
                <w:szCs w:val="16"/>
              </w:rPr>
              <w:t xml:space="preserve">overenie informácií v Registri a identifikátore právnických osôb, podnikateľov a orgánov verejnej moci, ktorý je verejne dostupný v elektronickej podobe na webovom sídle </w:t>
            </w:r>
            <w:hyperlink r:id="rId46" w:history="1">
              <w:r w:rsidRPr="0073260C">
                <w:rPr>
                  <w:rStyle w:val="Hypertextovprepojenie"/>
                  <w:rFonts w:cstheme="minorHAnsi"/>
                  <w:strike/>
                  <w:color w:val="00B050"/>
                  <w:sz w:val="16"/>
                  <w:szCs w:val="16"/>
                </w:rPr>
                <w:t>https://rpo.statistics.sk</w:t>
              </w:r>
            </w:hyperlink>
            <w:r w:rsidRPr="0073260C">
              <w:rPr>
                <w:rStyle w:val="Nadpis7Char"/>
                <w:rFonts w:asciiTheme="minorHAnsi" w:hAnsiTheme="minorHAnsi" w:cstheme="minorHAnsi"/>
                <w:strike/>
                <w:color w:val="00B050"/>
                <w:sz w:val="16"/>
                <w:szCs w:val="16"/>
              </w:rPr>
              <w:t xml:space="preserve"> </w:t>
            </w:r>
            <w:r w:rsidRPr="0073260C">
              <w:rPr>
                <w:rStyle w:val="Hypertextovprepojenie"/>
                <w:rFonts w:cstheme="minorHAnsi"/>
                <w:strike/>
                <w:color w:val="00B050"/>
                <w:sz w:val="16"/>
                <w:szCs w:val="16"/>
                <w:u w:val="none"/>
              </w:rPr>
              <w:t xml:space="preserve">alebo prostredníctvom </w:t>
            </w:r>
            <w:r w:rsidRPr="0073260C">
              <w:rPr>
                <w:rFonts w:cstheme="minorHAnsi"/>
                <w:strike/>
                <w:color w:val="00B050"/>
                <w:sz w:val="16"/>
                <w:szCs w:val="16"/>
              </w:rPr>
              <w:t xml:space="preserve">portálu </w:t>
            </w:r>
            <w:hyperlink r:id="rId47" w:history="1">
              <w:r w:rsidRPr="0073260C">
                <w:rPr>
                  <w:rStyle w:val="Hypertextovprepojenie"/>
                  <w:rFonts w:cstheme="minorHAnsi"/>
                  <w:strike/>
                  <w:color w:val="00B050"/>
                  <w:sz w:val="16"/>
                  <w:szCs w:val="16"/>
                </w:rPr>
                <w:t>https://oversi.gov.sk</w:t>
              </w:r>
            </w:hyperlink>
            <w:r w:rsidRPr="0073260C">
              <w:rPr>
                <w:rStyle w:val="Hypertextovprepojenie"/>
                <w:rFonts w:cstheme="minorHAnsi"/>
                <w:strike/>
                <w:color w:val="00B050"/>
                <w:sz w:val="16"/>
                <w:szCs w:val="16"/>
              </w:rPr>
              <w:t>.</w:t>
            </w:r>
          </w:p>
          <w:p w14:paraId="022CE268" w14:textId="24C9CDA1" w:rsidR="002C4C94" w:rsidRPr="0073260C" w:rsidRDefault="002C4C94" w:rsidP="002C09AB">
            <w:pPr>
              <w:shd w:val="clear" w:color="auto" w:fill="FFFFFF" w:themeFill="background1"/>
              <w:spacing w:after="0" w:line="240" w:lineRule="auto"/>
              <w:jc w:val="both"/>
              <w:rPr>
                <w:rFonts w:cstheme="minorHAnsi"/>
                <w:b/>
                <w:bCs/>
                <w:strike/>
                <w:color w:val="00B050"/>
                <w:sz w:val="16"/>
                <w:szCs w:val="16"/>
              </w:rPr>
            </w:pPr>
            <w:r w:rsidRPr="0073260C">
              <w:rPr>
                <w:rFonts w:cstheme="minorHAnsi"/>
                <w:strike/>
                <w:color w:val="00B050"/>
                <w:sz w:val="16"/>
                <w:szCs w:val="16"/>
              </w:rPr>
              <w:t xml:space="preserve">V prípade, že žiadateľ zistí, že informácie v príslušnom registri nie sú korektné, môže preukázať splnenie tejto podmienky predložením </w:t>
            </w:r>
            <w:r w:rsidRPr="0073260C">
              <w:rPr>
                <w:rFonts w:cstheme="minorHAnsi"/>
                <w:bCs/>
                <w:strike/>
                <w:color w:val="00B050"/>
                <w:sz w:val="16"/>
                <w:szCs w:val="16"/>
              </w:rPr>
              <w:t xml:space="preserve">Potvrdenia preukazujúceho právnu subjektivitu žiadateľa nie staršie ako </w:t>
            </w:r>
            <w:r w:rsidR="00B91773" w:rsidRPr="0073260C">
              <w:rPr>
                <w:rFonts w:cstheme="minorHAnsi"/>
                <w:bCs/>
                <w:strike/>
                <w:color w:val="00B050"/>
                <w:sz w:val="16"/>
                <w:szCs w:val="16"/>
              </w:rPr>
              <w:t xml:space="preserve">3 </w:t>
            </w:r>
            <w:r w:rsidRPr="0073260C">
              <w:rPr>
                <w:rFonts w:cstheme="minorHAnsi"/>
                <w:bCs/>
                <w:strike/>
                <w:color w:val="00B050"/>
                <w:sz w:val="16"/>
                <w:szCs w:val="16"/>
              </w:rPr>
              <w:t xml:space="preserve">mesiace ku dňu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6903737E" w14:textId="62CBEDEE" w:rsidR="00E056AA" w:rsidRPr="0073260C" w:rsidRDefault="00E056AA" w:rsidP="002C09AB">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w:t>
            </w:r>
            <w:r w:rsidR="00E52930" w:rsidRPr="0073260C">
              <w:rPr>
                <w:rFonts w:cstheme="minorHAnsi"/>
                <w:b/>
                <w:strike/>
                <w:color w:val="00B050"/>
                <w:sz w:val="18"/>
                <w:szCs w:val="18"/>
                <w:u w:val="single"/>
              </w:rPr>
              <w:t>ín pre preukázanie splnenia PPP</w:t>
            </w:r>
          </w:p>
          <w:p w14:paraId="4472962C" w14:textId="77777777" w:rsidR="00E056AA" w:rsidRPr="0073260C" w:rsidRDefault="00E056AA" w:rsidP="004800B7">
            <w:pPr>
              <w:pStyle w:val="Odsekzoznamu"/>
              <w:numPr>
                <w:ilvl w:val="0"/>
                <w:numId w:val="267"/>
              </w:numPr>
              <w:autoSpaceDE w:val="0"/>
              <w:autoSpaceDN w:val="0"/>
              <w:adjustRightInd w:val="0"/>
              <w:spacing w:after="0" w:line="240" w:lineRule="auto"/>
              <w:ind w:left="226" w:hanging="226"/>
              <w:jc w:val="both"/>
              <w:rPr>
                <w:rFonts w:cstheme="minorHAnsi"/>
                <w:bCs/>
                <w:strike/>
                <w:color w:val="00B050"/>
                <w:sz w:val="16"/>
                <w:szCs w:val="16"/>
              </w:rPr>
            </w:pPr>
            <w:r w:rsidRPr="0073260C">
              <w:rPr>
                <w:rFonts w:cstheme="minorHAnsi"/>
                <w:bCs/>
                <w:strike/>
                <w:color w:val="00B050"/>
                <w:sz w:val="16"/>
                <w:szCs w:val="16"/>
              </w:rPr>
              <w:t xml:space="preserve">Plnomocenstvo </w:t>
            </w:r>
            <w:r w:rsidRPr="0073260C">
              <w:rPr>
                <w:rFonts w:cstheme="minorHAnsi"/>
                <w:strike/>
                <w:color w:val="00B050"/>
                <w:sz w:val="16"/>
                <w:szCs w:val="16"/>
              </w:rPr>
              <w:t xml:space="preserve">osoby konajúcej v mene žiadateľa (ak relevantné) - 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Plnomocenstvo môže byť vyhotovené aj po termíne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(najneskôr však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w:t>
            </w:r>
            <w:r w:rsidRPr="0073260C">
              <w:rPr>
                <w:rFonts w:cstheme="minorHAnsi"/>
                <w:strike/>
                <w:color w:val="00B050"/>
                <w:sz w:val="16"/>
                <w:szCs w:val="16"/>
                <w:u w:val="single"/>
              </w:rPr>
              <w:t xml:space="preserve">iba v prípade, ak sa vzťahuje na úkony po predložení </w:t>
            </w:r>
            <w:proofErr w:type="spellStart"/>
            <w:r w:rsidRPr="0073260C">
              <w:rPr>
                <w:rFonts w:cstheme="minorHAnsi"/>
                <w:strike/>
                <w:color w:val="00B050"/>
                <w:sz w:val="16"/>
                <w:szCs w:val="16"/>
                <w:u w:val="single"/>
              </w:rPr>
              <w:t>ŽoNFP</w:t>
            </w:r>
            <w:proofErr w:type="spellEnd"/>
            <w:r w:rsidRPr="0073260C">
              <w:rPr>
                <w:rFonts w:cstheme="minorHAnsi"/>
                <w:strike/>
                <w:color w:val="00B050"/>
                <w:sz w:val="16"/>
                <w:szCs w:val="16"/>
                <w:u w:val="single"/>
              </w:rPr>
              <w:t xml:space="preserve">, </w:t>
            </w:r>
            <w:r w:rsidRPr="0073260C">
              <w:rPr>
                <w:rFonts w:cstheme="minorHAnsi"/>
                <w:strike/>
                <w:color w:val="00B050"/>
                <w:sz w:val="16"/>
                <w:szCs w:val="16"/>
              </w:rPr>
              <w:t>inak</w:t>
            </w:r>
            <w:r w:rsidRPr="0073260C">
              <w:rPr>
                <w:rFonts w:cstheme="minorHAnsi"/>
                <w:bCs/>
                <w:strike/>
                <w:color w:val="00B050"/>
                <w:sz w:val="16"/>
                <w:szCs w:val="16"/>
              </w:rPr>
              <w:t xml:space="preserve"> musí udelenie plnej moci časovo a rozsahom oprávnení splnomocnenca zodpovedať úkonom vykonaným splnomocnencom v súvislosti s predložením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/konaním 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
          <w:p w14:paraId="00254703" w14:textId="09684AEA" w:rsidR="00E52930" w:rsidRPr="0073260C" w:rsidRDefault="00E056AA" w:rsidP="004800B7">
            <w:pPr>
              <w:pStyle w:val="Odsekzoznamu"/>
              <w:numPr>
                <w:ilvl w:val="0"/>
                <w:numId w:val="267"/>
              </w:numPr>
              <w:spacing w:after="0" w:line="240" w:lineRule="auto"/>
              <w:ind w:left="226" w:hanging="226"/>
              <w:jc w:val="both"/>
              <w:rPr>
                <w:rFonts w:cstheme="minorHAnsi"/>
                <w:strike/>
                <w:color w:val="00B050"/>
                <w:sz w:val="16"/>
                <w:szCs w:val="16"/>
              </w:rPr>
            </w:pPr>
            <w:r w:rsidRPr="0073260C">
              <w:rPr>
                <w:rFonts w:cstheme="minorHAnsi"/>
                <w:bCs/>
                <w:strike/>
                <w:color w:val="00B050"/>
                <w:sz w:val="16"/>
                <w:szCs w:val="16"/>
              </w:rPr>
              <w:t xml:space="preserve">Potvrdenie preukazujúce právnu subjektivitu žiadateľa (v prípade, že informácie v príslušných registroch nie sú korektné) - </w:t>
            </w:r>
            <w:r w:rsidRPr="0073260C">
              <w:rPr>
                <w:rFonts w:cstheme="minorHAnsi"/>
                <w:strike/>
                <w:color w:val="00B050"/>
                <w:sz w:val="16"/>
                <w:szCs w:val="16"/>
              </w:rPr>
              <w:t xml:space="preserve">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V prípade predloženia prílohy ku dňu doplnenia chýbajúcich náležitostí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zmysle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 </w:t>
            </w:r>
            <w:r w:rsidRPr="0073260C">
              <w:rPr>
                <w:rFonts w:cstheme="minorHAnsi"/>
                <w:bCs/>
                <w:strike/>
                <w:color w:val="00B050"/>
                <w:sz w:val="16"/>
                <w:szCs w:val="16"/>
              </w:rPr>
              <w:t xml:space="preserve">musí príloha časovo zodpovedať s predložením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
          <w:p w14:paraId="1544D611" w14:textId="03F17C5C" w:rsidR="00E056AA" w:rsidRPr="0073260C" w:rsidRDefault="00E056AA" w:rsidP="004800B7">
            <w:pPr>
              <w:pStyle w:val="Odsekzoznamu"/>
              <w:numPr>
                <w:ilvl w:val="0"/>
                <w:numId w:val="267"/>
              </w:numPr>
              <w:spacing w:after="0" w:line="240" w:lineRule="auto"/>
              <w:ind w:left="226" w:hanging="226"/>
              <w:jc w:val="both"/>
              <w:rPr>
                <w:rFonts w:cstheme="minorHAnsi"/>
                <w:b/>
                <w:strike/>
                <w:color w:val="00B050"/>
                <w:sz w:val="16"/>
                <w:szCs w:val="16"/>
              </w:rPr>
            </w:pPr>
            <w:r w:rsidRPr="0073260C">
              <w:rPr>
                <w:rFonts w:cstheme="minorHAnsi"/>
                <w:strike/>
                <w:color w:val="00B050"/>
                <w:sz w:val="16"/>
                <w:szCs w:val="16"/>
              </w:rPr>
              <w:t>Vyhlásenie o veľkosti podniku</w:t>
            </w:r>
            <w:r w:rsidRPr="0073260C" w:rsidDel="00D13DAC">
              <w:rPr>
                <w:rFonts w:cstheme="minorHAnsi"/>
                <w:strike/>
                <w:color w:val="00B050"/>
                <w:sz w:val="16"/>
                <w:szCs w:val="16"/>
              </w:rPr>
              <w:t xml:space="preserve"> </w:t>
            </w:r>
            <w:r w:rsidRPr="0073260C">
              <w:rPr>
                <w:rFonts w:cstheme="minorHAnsi"/>
                <w:strike/>
                <w:color w:val="00B050"/>
                <w:sz w:val="16"/>
                <w:szCs w:val="16"/>
              </w:rPr>
              <w:t xml:space="preserve">(Príloha č. 16B) - 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V prípade predloženia prílohy ku dňu doplnenia chýbajúcich náležitostí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zmysle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 </w:t>
            </w:r>
            <w:r w:rsidRPr="0073260C">
              <w:rPr>
                <w:rFonts w:cstheme="minorHAnsi"/>
                <w:bCs/>
                <w:strike/>
                <w:color w:val="00B050"/>
                <w:sz w:val="16"/>
                <w:szCs w:val="16"/>
              </w:rPr>
              <w:t xml:space="preserve">je možné, aby príloha bola vypracovaná (podpísaná) aj po termíne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najneskôr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r w:rsidRPr="0073260C">
              <w:rPr>
                <w:rFonts w:cstheme="minorHAnsi"/>
                <w:strike/>
                <w:color w:val="00B050"/>
                <w:sz w:val="16"/>
                <w:szCs w:val="16"/>
              </w:rPr>
              <w:t xml:space="preserve">v zmysle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w:t>
            </w:r>
            <w:r w:rsidRPr="0073260C">
              <w:rPr>
                <w:rFonts w:cstheme="minorHAnsi"/>
                <w:bCs/>
                <w:strike/>
                <w:color w:val="00B050"/>
                <w:sz w:val="16"/>
                <w:szCs w:val="16"/>
              </w:rPr>
              <w:t>.</w:t>
            </w:r>
          </w:p>
        </w:tc>
      </w:tr>
      <w:tr w:rsidR="0073260C" w:rsidRPr="0073260C" w14:paraId="0BA4F33A" w14:textId="77777777" w:rsidTr="001E76D3">
        <w:trPr>
          <w:trHeight w:val="284"/>
        </w:trPr>
        <w:tc>
          <w:tcPr>
            <w:tcW w:w="5000" w:type="pct"/>
            <w:gridSpan w:val="4"/>
            <w:shd w:val="clear" w:color="auto" w:fill="FFE599" w:themeFill="accent4" w:themeFillTint="66"/>
            <w:vAlign w:val="center"/>
          </w:tcPr>
          <w:p w14:paraId="60B7F0FD" w14:textId="77777777" w:rsidR="00C0534D" w:rsidRPr="0073260C" w:rsidRDefault="00C0534D" w:rsidP="002C09AB">
            <w:pPr>
              <w:spacing w:after="0" w:line="240" w:lineRule="auto"/>
              <w:rPr>
                <w:rFonts w:cstheme="minorHAnsi"/>
                <w:b/>
                <w:strike/>
                <w:color w:val="00B050"/>
                <w:sz w:val="22"/>
                <w:szCs w:val="22"/>
              </w:rPr>
            </w:pPr>
            <w:r w:rsidRPr="0073260C">
              <w:rPr>
                <w:rFonts w:cstheme="minorHAnsi"/>
                <w:b/>
                <w:strike/>
                <w:color w:val="00B050"/>
                <w:sz w:val="22"/>
                <w:szCs w:val="22"/>
              </w:rPr>
              <w:lastRenderedPageBreak/>
              <w:t>2. OPRÁVNENOSŤ AKTIVÍT A VÝDAVKOV REALIZÁCIE PROJEKTU</w:t>
            </w:r>
          </w:p>
        </w:tc>
      </w:tr>
      <w:tr w:rsidR="0073260C" w:rsidRPr="0073260C" w14:paraId="1DCE4B53" w14:textId="77777777" w:rsidTr="001E76D3">
        <w:trPr>
          <w:trHeight w:val="284"/>
        </w:trPr>
        <w:tc>
          <w:tcPr>
            <w:tcW w:w="196" w:type="pct"/>
            <w:shd w:val="clear" w:color="auto" w:fill="FFF2CC" w:themeFill="accent4" w:themeFillTint="33"/>
            <w:vAlign w:val="center"/>
          </w:tcPr>
          <w:p w14:paraId="56E76B7A" w14:textId="1C315EB9" w:rsidR="00E056AA" w:rsidRPr="0073260C" w:rsidRDefault="00E056AA"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4" w:type="pct"/>
            <w:gridSpan w:val="3"/>
            <w:shd w:val="clear" w:color="auto" w:fill="FFF2CC" w:themeFill="accent4" w:themeFillTint="33"/>
            <w:vAlign w:val="center"/>
          </w:tcPr>
          <w:p w14:paraId="00BE40F3" w14:textId="7F7D9BCC" w:rsidR="00E056AA" w:rsidRPr="0073260C" w:rsidRDefault="00EC6B0C" w:rsidP="002C09AB">
            <w:pPr>
              <w:pStyle w:val="Default"/>
              <w:jc w:val="center"/>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Podmienka poskytnutia príspevku (PPP) a jej popis  </w:t>
            </w:r>
          </w:p>
        </w:tc>
      </w:tr>
      <w:tr w:rsidR="0073260C" w:rsidRPr="0073260C" w14:paraId="348B7CC9" w14:textId="77777777" w:rsidTr="006D60B1">
        <w:trPr>
          <w:trHeight w:val="284"/>
        </w:trPr>
        <w:tc>
          <w:tcPr>
            <w:tcW w:w="196" w:type="pct"/>
            <w:shd w:val="clear" w:color="auto" w:fill="auto"/>
            <w:vAlign w:val="center"/>
          </w:tcPr>
          <w:p w14:paraId="5213BF54" w14:textId="77777777" w:rsidR="006D60B1" w:rsidRPr="0073260C" w:rsidRDefault="006D60B1"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2.1</w:t>
            </w:r>
          </w:p>
        </w:tc>
        <w:tc>
          <w:tcPr>
            <w:tcW w:w="4804" w:type="pct"/>
            <w:gridSpan w:val="3"/>
            <w:shd w:val="clear" w:color="auto" w:fill="auto"/>
            <w:vAlign w:val="center"/>
          </w:tcPr>
          <w:p w14:paraId="7DCD25BB" w14:textId="77777777" w:rsidR="006D60B1" w:rsidRPr="0073260C" w:rsidRDefault="006D60B1" w:rsidP="002C09AB">
            <w:pPr>
              <w:pStyle w:val="Default"/>
              <w:rPr>
                <w:rFonts w:asciiTheme="minorHAnsi" w:hAnsiTheme="minorHAnsi" w:cstheme="minorHAnsi"/>
                <w:strike/>
                <w:color w:val="00B050"/>
                <w:sz w:val="16"/>
                <w:szCs w:val="16"/>
              </w:rPr>
            </w:pPr>
            <w:r w:rsidRPr="0073260C">
              <w:rPr>
                <w:rFonts w:asciiTheme="minorHAnsi" w:hAnsiTheme="minorHAnsi" w:cstheme="minorHAnsi"/>
                <w:b/>
                <w:bCs/>
                <w:strike/>
                <w:color w:val="00B050"/>
                <w:sz w:val="16"/>
                <w:szCs w:val="16"/>
              </w:rPr>
              <w:t>Podmienka oprávnenosti aktivít projektu (oprávnené činnosti)</w:t>
            </w:r>
          </w:p>
          <w:p w14:paraId="66A79B38" w14:textId="25DAFA00" w:rsidR="006D60B1" w:rsidRPr="0073260C" w:rsidRDefault="006D60B1"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Oprávnené aktivity projektu (činnosti), ktoré žiadateľ musí spĺňať sú oprávnené aktivity projektu (činnosti) v zmysle stratégie CLLD uvedené vo výzve</w:t>
            </w:r>
            <w:r w:rsidR="00EC6B0C" w:rsidRPr="0073260C">
              <w:rPr>
                <w:rFonts w:cstheme="minorHAnsi"/>
                <w:bCs/>
                <w:strike/>
                <w:color w:val="00B050"/>
                <w:sz w:val="16"/>
                <w:szCs w:val="16"/>
              </w:rPr>
              <w:t xml:space="preserve"> na predkladanie </w:t>
            </w:r>
            <w:proofErr w:type="spellStart"/>
            <w:r w:rsidR="00EC6B0C"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ako op</w:t>
            </w:r>
            <w:r w:rsidR="00EC6B0C" w:rsidRPr="0073260C">
              <w:rPr>
                <w:rFonts w:cstheme="minorHAnsi"/>
                <w:bCs/>
                <w:strike/>
                <w:color w:val="00B050"/>
                <w:sz w:val="16"/>
                <w:szCs w:val="16"/>
              </w:rPr>
              <w:t xml:space="preserve">rávnené aktivity/činnosti MAS. </w:t>
            </w:r>
            <w:r w:rsidRPr="0073260C">
              <w:rPr>
                <w:rFonts w:cstheme="minorHAnsi"/>
                <w:bCs/>
                <w:strike/>
                <w:color w:val="00B050"/>
                <w:sz w:val="16"/>
                <w:szCs w:val="16"/>
              </w:rPr>
              <w:t>Žiadateľ musí zároveň spĺňať aj podmienky uve</w:t>
            </w:r>
            <w:r w:rsidR="00E374C1" w:rsidRPr="0073260C">
              <w:rPr>
                <w:rFonts w:cstheme="minorHAnsi"/>
                <w:bCs/>
                <w:strike/>
                <w:color w:val="00B050"/>
                <w:sz w:val="16"/>
                <w:szCs w:val="16"/>
              </w:rPr>
              <w:t xml:space="preserve">dené v bode 2.1 pre </w:t>
            </w:r>
            <w:proofErr w:type="spellStart"/>
            <w:r w:rsidR="00E374C1"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4.2 Podpora na investície do spracovania/uvádzania na trh a/alebo vývoja poľnohospodárskych výrobkov </w:t>
            </w:r>
            <w:r w:rsidRPr="0073260C">
              <w:rPr>
                <w:rFonts w:cstheme="minorHAnsi"/>
                <w:strike/>
                <w:color w:val="00B050"/>
                <w:sz w:val="16"/>
                <w:szCs w:val="16"/>
              </w:rPr>
              <w:t>uvedené v Prí</w:t>
            </w:r>
            <w:r w:rsidR="00EC6B0C" w:rsidRPr="0073260C">
              <w:rPr>
                <w:rFonts w:cstheme="minorHAnsi"/>
                <w:strike/>
                <w:color w:val="00B050"/>
                <w:sz w:val="16"/>
                <w:szCs w:val="16"/>
              </w:rPr>
              <w:t>lohe 6B k  Príručke</w:t>
            </w:r>
            <w:r w:rsidR="002C4C94" w:rsidRPr="0073260C">
              <w:rPr>
                <w:rFonts w:cstheme="minorHAnsi"/>
                <w:strike/>
                <w:color w:val="00B050"/>
                <w:sz w:val="16"/>
                <w:szCs w:val="16"/>
              </w:rPr>
              <w:t xml:space="preserve"> pre prijímateľa</w:t>
            </w:r>
            <w:r w:rsidRPr="0073260C">
              <w:rPr>
                <w:rFonts w:cstheme="minorHAnsi"/>
                <w:strike/>
                <w:color w:val="00B050"/>
                <w:sz w:val="16"/>
                <w:szCs w:val="16"/>
              </w:rPr>
              <w:t xml:space="preserve"> o poskytnutie nenávratného finančného príspevku z Programu rozvoja vidieka SR 2014 – 2022 pre opatrenie 19. Podpora na miestny rozvoj v rámci iniciatívy LEADER</w:t>
            </w:r>
          </w:p>
          <w:p w14:paraId="46FAA2B0" w14:textId="77777777" w:rsidR="006D60B1" w:rsidRPr="0073260C" w:rsidRDefault="006D60B1" w:rsidP="002C09AB">
            <w:pPr>
              <w:spacing w:after="0" w:line="240" w:lineRule="auto"/>
              <w:jc w:val="both"/>
              <w:rPr>
                <w:rFonts w:cstheme="minorHAnsi"/>
                <w:bCs/>
                <w:i/>
                <w:strike/>
                <w:color w:val="00B050"/>
                <w:sz w:val="16"/>
                <w:szCs w:val="16"/>
              </w:rPr>
            </w:pPr>
            <w:r w:rsidRPr="0073260C">
              <w:rPr>
                <w:rFonts w:cstheme="minorHAnsi"/>
                <w:bCs/>
                <w:i/>
                <w:strike/>
                <w:color w:val="00B050"/>
                <w:sz w:val="16"/>
                <w:szCs w:val="16"/>
              </w:rPr>
              <w:t>Žiadateľ musí zároveň spĺňať aj nasledovné podmienky (ak relevantné):</w:t>
            </w:r>
          </w:p>
          <w:p w14:paraId="184010A2" w14:textId="77777777" w:rsidR="006D60B1" w:rsidRPr="0073260C" w:rsidRDefault="006D60B1" w:rsidP="002C09AB">
            <w:pPr>
              <w:spacing w:after="0" w:line="240" w:lineRule="auto"/>
              <w:jc w:val="both"/>
              <w:rPr>
                <w:rFonts w:cstheme="minorHAnsi"/>
                <w:b/>
                <w:i/>
                <w:strike/>
                <w:color w:val="00B050"/>
                <w:sz w:val="16"/>
                <w:szCs w:val="16"/>
                <w:u w:val="single"/>
              </w:rPr>
            </w:pPr>
            <w:r w:rsidRPr="0073260C">
              <w:rPr>
                <w:rFonts w:cstheme="minorHAnsi"/>
                <w:b/>
                <w:i/>
                <w:strike/>
                <w:color w:val="00B050"/>
                <w:sz w:val="16"/>
                <w:szCs w:val="16"/>
                <w:u w:val="single"/>
              </w:rPr>
              <w:t>Oblasť zamerania</w:t>
            </w:r>
          </w:p>
          <w:p w14:paraId="6CCAD065" w14:textId="77777777" w:rsidR="006D60B1" w:rsidRPr="0073260C" w:rsidRDefault="006D60B1" w:rsidP="002C09AB">
            <w:pPr>
              <w:spacing w:after="0" w:line="240" w:lineRule="auto"/>
              <w:jc w:val="both"/>
              <w:rPr>
                <w:rFonts w:cstheme="minorHAnsi"/>
                <w:i/>
                <w:strike/>
                <w:color w:val="00B050"/>
                <w:sz w:val="16"/>
                <w:szCs w:val="16"/>
                <w:lang w:eastAsia="sk-SK"/>
              </w:rPr>
            </w:pPr>
            <w:r w:rsidRPr="0073260C">
              <w:rPr>
                <w:rFonts w:cstheme="minorHAnsi"/>
                <w:bCs/>
                <w:i/>
                <w:strike/>
                <w:color w:val="00B050"/>
                <w:sz w:val="16"/>
                <w:szCs w:val="16"/>
                <w:lang w:eastAsia="sk-SK"/>
              </w:rPr>
              <w:t>Oblasť 1:</w:t>
            </w:r>
            <w:r w:rsidRPr="0073260C">
              <w:rPr>
                <w:rFonts w:cstheme="minorHAnsi"/>
                <w:i/>
                <w:strike/>
                <w:color w:val="00B050"/>
                <w:sz w:val="16"/>
                <w:szCs w:val="16"/>
                <w:lang w:eastAsia="sk-SK"/>
              </w:rPr>
              <w:t xml:space="preserve"> Mäsopriemysel, hydinársky priemysel a spracovanie vajec</w:t>
            </w:r>
          </w:p>
          <w:p w14:paraId="3BA99FB6" w14:textId="77777777" w:rsidR="006D60B1" w:rsidRPr="0073260C" w:rsidRDefault="006D60B1" w:rsidP="002C09AB">
            <w:pPr>
              <w:spacing w:after="0" w:line="240" w:lineRule="auto"/>
              <w:jc w:val="both"/>
              <w:rPr>
                <w:rFonts w:cstheme="minorHAnsi"/>
                <w:i/>
                <w:strike/>
                <w:color w:val="00B050"/>
                <w:sz w:val="16"/>
                <w:szCs w:val="16"/>
                <w:lang w:eastAsia="sk-SK"/>
              </w:rPr>
            </w:pPr>
            <w:r w:rsidRPr="0073260C">
              <w:rPr>
                <w:rFonts w:cstheme="minorHAnsi"/>
                <w:bCs/>
                <w:i/>
                <w:strike/>
                <w:color w:val="00B050"/>
                <w:sz w:val="16"/>
                <w:szCs w:val="16"/>
                <w:lang w:eastAsia="sk-SK"/>
              </w:rPr>
              <w:t>Oblasť 2:</w:t>
            </w:r>
            <w:r w:rsidRPr="0073260C">
              <w:rPr>
                <w:rFonts w:cstheme="minorHAnsi"/>
                <w:i/>
                <w:strike/>
                <w:color w:val="00B050"/>
                <w:sz w:val="16"/>
                <w:szCs w:val="16"/>
                <w:lang w:eastAsia="sk-SK"/>
              </w:rPr>
              <w:t xml:space="preserve"> Mliekarenský priemysel a výroba mliečnych výrobkov</w:t>
            </w:r>
          </w:p>
          <w:p w14:paraId="7560EE0B" w14:textId="77777777" w:rsidR="006D60B1" w:rsidRPr="0073260C" w:rsidRDefault="006D60B1" w:rsidP="002C09AB">
            <w:pPr>
              <w:spacing w:after="0" w:line="240" w:lineRule="auto"/>
              <w:jc w:val="both"/>
              <w:rPr>
                <w:rFonts w:cstheme="minorHAnsi"/>
                <w:i/>
                <w:strike/>
                <w:color w:val="00B050"/>
                <w:sz w:val="16"/>
                <w:szCs w:val="16"/>
                <w:lang w:eastAsia="sk-SK"/>
              </w:rPr>
            </w:pPr>
            <w:r w:rsidRPr="0073260C">
              <w:rPr>
                <w:rFonts w:cstheme="minorHAnsi"/>
                <w:bCs/>
                <w:i/>
                <w:strike/>
                <w:color w:val="00B050"/>
                <w:sz w:val="16"/>
                <w:szCs w:val="16"/>
                <w:lang w:eastAsia="sk-SK"/>
              </w:rPr>
              <w:t>Oblasť 3:</w:t>
            </w:r>
            <w:r w:rsidRPr="0073260C">
              <w:rPr>
                <w:rFonts w:cstheme="minorHAnsi"/>
                <w:i/>
                <w:strike/>
                <w:color w:val="00B050"/>
                <w:sz w:val="16"/>
                <w:szCs w:val="16"/>
                <w:lang w:eastAsia="sk-SK"/>
              </w:rPr>
              <w:t xml:space="preserve"> Mlynský, pekárenský, </w:t>
            </w:r>
            <w:proofErr w:type="spellStart"/>
            <w:r w:rsidRPr="0073260C">
              <w:rPr>
                <w:rFonts w:cstheme="minorHAnsi"/>
                <w:i/>
                <w:strike/>
                <w:color w:val="00B050"/>
                <w:sz w:val="16"/>
                <w:szCs w:val="16"/>
                <w:lang w:eastAsia="sk-SK"/>
              </w:rPr>
              <w:t>pečivárenský</w:t>
            </w:r>
            <w:proofErr w:type="spellEnd"/>
            <w:r w:rsidRPr="0073260C">
              <w:rPr>
                <w:rFonts w:cstheme="minorHAnsi"/>
                <w:i/>
                <w:strike/>
                <w:color w:val="00B050"/>
                <w:sz w:val="16"/>
                <w:szCs w:val="16"/>
                <w:lang w:eastAsia="sk-SK"/>
              </w:rPr>
              <w:t xml:space="preserve"> a cukrovinkársky priemysel</w:t>
            </w:r>
          </w:p>
          <w:p w14:paraId="22990F8A" w14:textId="77777777" w:rsidR="006D60B1" w:rsidRPr="0073260C" w:rsidRDefault="006D60B1" w:rsidP="002C09AB">
            <w:pPr>
              <w:spacing w:after="0" w:line="240" w:lineRule="auto"/>
              <w:jc w:val="both"/>
              <w:rPr>
                <w:rFonts w:cstheme="minorHAnsi"/>
                <w:i/>
                <w:strike/>
                <w:color w:val="00B050"/>
                <w:sz w:val="16"/>
                <w:szCs w:val="16"/>
                <w:lang w:eastAsia="sk-SK"/>
              </w:rPr>
            </w:pPr>
            <w:r w:rsidRPr="0073260C">
              <w:rPr>
                <w:rFonts w:cstheme="minorHAnsi"/>
                <w:bCs/>
                <w:i/>
                <w:strike/>
                <w:color w:val="00B050"/>
                <w:sz w:val="16"/>
                <w:szCs w:val="16"/>
                <w:lang w:eastAsia="sk-SK"/>
              </w:rPr>
              <w:t>Oblasť 4:</w:t>
            </w:r>
            <w:r w:rsidRPr="0073260C">
              <w:rPr>
                <w:rFonts w:cstheme="minorHAnsi"/>
                <w:i/>
                <w:strike/>
                <w:color w:val="00B050"/>
                <w:sz w:val="16"/>
                <w:szCs w:val="16"/>
                <w:lang w:eastAsia="sk-SK"/>
              </w:rPr>
              <w:t xml:space="preserve"> Konzervárenský priemysel a mraziarenský priemysel vrátane výroby </w:t>
            </w:r>
            <w:proofErr w:type="spellStart"/>
            <w:r w:rsidRPr="0073260C">
              <w:rPr>
                <w:rFonts w:cstheme="minorHAnsi"/>
                <w:i/>
                <w:strike/>
                <w:color w:val="00B050"/>
                <w:sz w:val="16"/>
                <w:szCs w:val="16"/>
                <w:lang w:eastAsia="sk-SK"/>
              </w:rPr>
              <w:t>termosterilizovaných</w:t>
            </w:r>
            <w:proofErr w:type="spellEnd"/>
            <w:r w:rsidRPr="0073260C">
              <w:rPr>
                <w:rFonts w:cstheme="minorHAnsi"/>
                <w:i/>
                <w:strike/>
                <w:color w:val="00B050"/>
                <w:sz w:val="16"/>
                <w:szCs w:val="16"/>
                <w:lang w:eastAsia="sk-SK"/>
              </w:rPr>
              <w:t xml:space="preserve"> pokrmov, hotových jedál, omáčok, dojčenských výživ, pretlakov, kečupov, džemov a lekvárov a priemysel výroby korenín</w:t>
            </w:r>
          </w:p>
          <w:p w14:paraId="64F5D834" w14:textId="77777777" w:rsidR="006D60B1" w:rsidRPr="0073260C" w:rsidRDefault="006D60B1" w:rsidP="002C09AB">
            <w:pPr>
              <w:spacing w:after="0" w:line="240" w:lineRule="auto"/>
              <w:jc w:val="both"/>
              <w:rPr>
                <w:rFonts w:cstheme="minorHAnsi"/>
                <w:i/>
                <w:strike/>
                <w:color w:val="00B050"/>
                <w:sz w:val="16"/>
                <w:szCs w:val="16"/>
                <w:lang w:eastAsia="sk-SK"/>
              </w:rPr>
            </w:pPr>
            <w:r w:rsidRPr="0073260C">
              <w:rPr>
                <w:rFonts w:cstheme="minorHAnsi"/>
                <w:bCs/>
                <w:i/>
                <w:strike/>
                <w:color w:val="00B050"/>
                <w:sz w:val="16"/>
                <w:szCs w:val="16"/>
                <w:lang w:eastAsia="sk-SK"/>
              </w:rPr>
              <w:t>Oblasť 5:</w:t>
            </w:r>
            <w:r w:rsidRPr="0073260C">
              <w:rPr>
                <w:rFonts w:cstheme="minorHAnsi"/>
                <w:i/>
                <w:strike/>
                <w:color w:val="00B050"/>
                <w:sz w:val="16"/>
                <w:szCs w:val="16"/>
                <w:lang w:eastAsia="sk-SK"/>
              </w:rPr>
              <w:t xml:space="preserve"> Cukrovarnícky priemysel, tukový priemysel vrátane spracovania olejnín a strukovín</w:t>
            </w:r>
          </w:p>
          <w:p w14:paraId="46743023" w14:textId="77777777" w:rsidR="006D60B1" w:rsidRPr="0073260C" w:rsidRDefault="006D60B1" w:rsidP="002C09AB">
            <w:pPr>
              <w:spacing w:after="0" w:line="240" w:lineRule="auto"/>
              <w:jc w:val="both"/>
              <w:rPr>
                <w:rFonts w:cstheme="minorHAnsi"/>
                <w:i/>
                <w:strike/>
                <w:color w:val="00B050"/>
                <w:sz w:val="16"/>
                <w:szCs w:val="16"/>
                <w:lang w:eastAsia="sk-SK"/>
              </w:rPr>
            </w:pPr>
            <w:r w:rsidRPr="0073260C">
              <w:rPr>
                <w:rFonts w:cstheme="minorHAnsi"/>
                <w:bCs/>
                <w:i/>
                <w:strike/>
                <w:color w:val="00B050"/>
                <w:sz w:val="16"/>
                <w:szCs w:val="16"/>
                <w:lang w:eastAsia="sk-SK"/>
              </w:rPr>
              <w:t>Oblasť 6:</w:t>
            </w:r>
            <w:r w:rsidRPr="0073260C">
              <w:rPr>
                <w:rFonts w:cstheme="minorHAnsi"/>
                <w:i/>
                <w:strike/>
                <w:color w:val="00B050"/>
                <w:sz w:val="16"/>
                <w:szCs w:val="16"/>
                <w:lang w:eastAsia="sk-SK"/>
              </w:rPr>
              <w:t> </w:t>
            </w:r>
            <w:proofErr w:type="spellStart"/>
            <w:r w:rsidRPr="0073260C">
              <w:rPr>
                <w:rFonts w:cstheme="minorHAnsi"/>
                <w:i/>
                <w:strike/>
                <w:color w:val="00B050"/>
                <w:sz w:val="16"/>
                <w:szCs w:val="16"/>
                <w:lang w:eastAsia="sk-SK"/>
              </w:rPr>
              <w:t>Pivovarnícko</w:t>
            </w:r>
            <w:proofErr w:type="spellEnd"/>
            <w:r w:rsidRPr="0073260C">
              <w:rPr>
                <w:rFonts w:cstheme="minorHAnsi"/>
                <w:i/>
                <w:strike/>
                <w:color w:val="00B050"/>
                <w:sz w:val="16"/>
                <w:szCs w:val="16"/>
                <w:lang w:eastAsia="sk-SK"/>
              </w:rPr>
              <w:t xml:space="preserve"> - sladovnícky priemysel, liehovarnícky priemysel, vinársky priemysel, priemysel nealko nápojov a škrobárenský priemysel</w:t>
            </w:r>
          </w:p>
          <w:p w14:paraId="7267821B" w14:textId="77777777" w:rsidR="006D60B1" w:rsidRPr="0073260C" w:rsidRDefault="006D60B1" w:rsidP="002C09AB">
            <w:pPr>
              <w:spacing w:after="0" w:line="240" w:lineRule="auto"/>
              <w:jc w:val="both"/>
              <w:rPr>
                <w:rFonts w:cstheme="minorHAnsi"/>
                <w:i/>
                <w:strike/>
                <w:color w:val="00B050"/>
                <w:sz w:val="16"/>
                <w:szCs w:val="16"/>
                <w:lang w:eastAsia="sk-SK"/>
              </w:rPr>
            </w:pPr>
            <w:r w:rsidRPr="0073260C">
              <w:rPr>
                <w:rFonts w:cstheme="minorHAnsi"/>
                <w:bCs/>
                <w:i/>
                <w:strike/>
                <w:color w:val="00B050"/>
                <w:sz w:val="16"/>
                <w:szCs w:val="16"/>
                <w:lang w:eastAsia="sk-SK"/>
              </w:rPr>
              <w:t>Oblasť 7: </w:t>
            </w:r>
            <w:r w:rsidRPr="0073260C">
              <w:rPr>
                <w:rFonts w:cstheme="minorHAnsi"/>
                <w:i/>
                <w:strike/>
                <w:color w:val="00B050"/>
                <w:sz w:val="16"/>
                <w:szCs w:val="16"/>
                <w:lang w:eastAsia="sk-SK"/>
              </w:rPr>
              <w:t>Výroba kŕmnych zmesí a ostatné spracovanie alebo uvádzanie na trh neuvedené v predchádzajúcich bodoch, napr. spracovanie medu, spracovanie liečivých rastlín, osív a sadív a pod.</w:t>
            </w:r>
          </w:p>
          <w:p w14:paraId="07F74C62" w14:textId="77777777" w:rsidR="006D60B1" w:rsidRPr="0073260C" w:rsidRDefault="006D60B1" w:rsidP="002C09AB">
            <w:pPr>
              <w:spacing w:after="0" w:line="240" w:lineRule="auto"/>
              <w:rPr>
                <w:rFonts w:cstheme="minorHAnsi"/>
                <w:strike/>
                <w:color w:val="00B050"/>
                <w:sz w:val="16"/>
                <w:szCs w:val="16"/>
                <w:lang w:eastAsia="sk-SK"/>
              </w:rPr>
            </w:pPr>
          </w:p>
          <w:p w14:paraId="353A07C5" w14:textId="77777777" w:rsidR="006D60B1" w:rsidRPr="0073260C" w:rsidRDefault="006D60B1" w:rsidP="002C09AB">
            <w:pPr>
              <w:spacing w:after="0" w:line="240" w:lineRule="auto"/>
              <w:rPr>
                <w:rFonts w:cstheme="minorHAnsi"/>
                <w:i/>
                <w:strike/>
                <w:color w:val="00B050"/>
                <w:sz w:val="16"/>
                <w:szCs w:val="16"/>
                <w:u w:val="single"/>
                <w:lang w:eastAsia="sk-SK"/>
              </w:rPr>
            </w:pPr>
            <w:r w:rsidRPr="0073260C">
              <w:rPr>
                <w:rFonts w:cstheme="minorHAnsi"/>
                <w:b/>
                <w:bCs/>
                <w:i/>
                <w:strike/>
                <w:color w:val="00B050"/>
                <w:sz w:val="16"/>
                <w:szCs w:val="16"/>
                <w:u w:val="single"/>
              </w:rPr>
              <w:t>Oprávnené aktivity/činnosti</w:t>
            </w:r>
          </w:p>
          <w:p w14:paraId="0E48E4F0" w14:textId="77777777" w:rsidR="006D60B1" w:rsidRPr="0073260C" w:rsidRDefault="006D60B1" w:rsidP="009F1D61">
            <w:pPr>
              <w:pStyle w:val="Odsekzoznamu"/>
              <w:numPr>
                <w:ilvl w:val="0"/>
                <w:numId w:val="86"/>
              </w:numPr>
              <w:spacing w:after="0" w:line="240" w:lineRule="auto"/>
              <w:ind w:left="335" w:hanging="283"/>
              <w:jc w:val="both"/>
              <w:rPr>
                <w:rFonts w:cstheme="minorHAnsi"/>
                <w:i/>
                <w:strike/>
                <w:color w:val="00B050"/>
                <w:sz w:val="16"/>
                <w:szCs w:val="16"/>
              </w:rPr>
            </w:pPr>
            <w:r w:rsidRPr="0073260C">
              <w:rPr>
                <w:rFonts w:cstheme="minorHAnsi"/>
                <w:i/>
                <w:strike/>
                <w:color w:val="00B050"/>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1D8392E5" w14:textId="77777777" w:rsidR="006D60B1" w:rsidRPr="0073260C" w:rsidRDefault="006D60B1" w:rsidP="009F1D61">
            <w:pPr>
              <w:pStyle w:val="Odsekzoznamu"/>
              <w:numPr>
                <w:ilvl w:val="0"/>
                <w:numId w:val="86"/>
              </w:numPr>
              <w:spacing w:after="0" w:line="240" w:lineRule="auto"/>
              <w:ind w:left="335" w:hanging="283"/>
              <w:jc w:val="both"/>
              <w:rPr>
                <w:rFonts w:cstheme="minorHAnsi"/>
                <w:i/>
                <w:strike/>
                <w:color w:val="00B050"/>
                <w:sz w:val="16"/>
                <w:szCs w:val="16"/>
              </w:rPr>
            </w:pPr>
            <w:r w:rsidRPr="0073260C">
              <w:rPr>
                <w:rFonts w:cstheme="minorHAnsi"/>
                <w:i/>
                <w:strike/>
                <w:color w:val="00B050"/>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5BA72E83" w14:textId="77777777" w:rsidR="006D60B1" w:rsidRPr="0073260C" w:rsidRDefault="006D60B1" w:rsidP="009F1D61">
            <w:pPr>
              <w:pStyle w:val="Odsekzoznamu"/>
              <w:numPr>
                <w:ilvl w:val="0"/>
                <w:numId w:val="86"/>
              </w:numPr>
              <w:spacing w:after="0" w:line="240" w:lineRule="auto"/>
              <w:ind w:left="335" w:hanging="283"/>
              <w:jc w:val="both"/>
              <w:rPr>
                <w:rFonts w:cstheme="minorHAnsi"/>
                <w:i/>
                <w:strike/>
                <w:color w:val="00B050"/>
                <w:sz w:val="16"/>
                <w:szCs w:val="16"/>
              </w:rPr>
            </w:pPr>
            <w:r w:rsidRPr="0073260C">
              <w:rPr>
                <w:rFonts w:cstheme="minorHAnsi"/>
                <w:i/>
                <w:strike/>
                <w:color w:val="00B050"/>
                <w:sz w:val="16"/>
                <w:szCs w:val="16"/>
              </w:rPr>
              <w:t>stavebné alebo technologické investície na vytvorenie alebo modernizáciu miestnej zbernej siete - príjem, skladovanie, úprava, triedenie a balenie;</w:t>
            </w:r>
          </w:p>
          <w:p w14:paraId="37B030D5" w14:textId="77777777" w:rsidR="006D60B1" w:rsidRPr="0073260C" w:rsidRDefault="006D60B1" w:rsidP="009F1D61">
            <w:pPr>
              <w:pStyle w:val="Odsekzoznamu"/>
              <w:numPr>
                <w:ilvl w:val="0"/>
                <w:numId w:val="86"/>
              </w:numPr>
              <w:spacing w:after="0" w:line="240" w:lineRule="auto"/>
              <w:ind w:left="335" w:hanging="283"/>
              <w:jc w:val="both"/>
              <w:rPr>
                <w:rFonts w:cstheme="minorHAnsi"/>
                <w:i/>
                <w:strike/>
                <w:color w:val="00B050"/>
                <w:sz w:val="16"/>
                <w:szCs w:val="16"/>
              </w:rPr>
            </w:pPr>
            <w:r w:rsidRPr="0073260C">
              <w:rPr>
                <w:rFonts w:cstheme="minorHAnsi"/>
                <w:i/>
                <w:strike/>
                <w:color w:val="00B050"/>
                <w:sz w:val="16"/>
                <w:szCs w:val="16"/>
              </w:rPr>
              <w:t xml:space="preserve">nákup chladiarenských, mraziarenských alebo </w:t>
            </w:r>
            <w:proofErr w:type="spellStart"/>
            <w:r w:rsidRPr="0073260C">
              <w:rPr>
                <w:rFonts w:cstheme="minorHAnsi"/>
                <w:i/>
                <w:strike/>
                <w:color w:val="00B050"/>
                <w:sz w:val="16"/>
                <w:szCs w:val="16"/>
              </w:rPr>
              <w:t>termoizolačných</w:t>
            </w:r>
            <w:proofErr w:type="spellEnd"/>
            <w:r w:rsidRPr="0073260C">
              <w:rPr>
                <w:rFonts w:cstheme="minorHAnsi"/>
                <w:i/>
                <w:strike/>
                <w:color w:val="00B050"/>
                <w:sz w:val="16"/>
                <w:szCs w:val="16"/>
              </w:rPr>
              <w:t xml:space="preserve"> nákladných, osobných alebo špeciálnych automobilov, prívesov a návesov, nákladných automobilov a prívesov (návesov) špecializovaných na prepravu zvierat (aj nad 3,5 t), manipulačných vozíkov v súvislosti so spracovaním, resp. uvádzaním na trh;</w:t>
            </w:r>
          </w:p>
          <w:p w14:paraId="7D4E1BAA" w14:textId="77777777" w:rsidR="006D60B1" w:rsidRPr="0073260C" w:rsidRDefault="006D60B1" w:rsidP="009F1D61">
            <w:pPr>
              <w:pStyle w:val="Odsekzoznamu"/>
              <w:numPr>
                <w:ilvl w:val="0"/>
                <w:numId w:val="86"/>
              </w:numPr>
              <w:spacing w:after="0" w:line="240" w:lineRule="auto"/>
              <w:ind w:left="335" w:hanging="283"/>
              <w:jc w:val="both"/>
              <w:rPr>
                <w:rFonts w:cstheme="minorHAnsi"/>
                <w:i/>
                <w:strike/>
                <w:color w:val="00B050"/>
                <w:sz w:val="16"/>
                <w:szCs w:val="16"/>
              </w:rPr>
            </w:pPr>
            <w:r w:rsidRPr="0073260C">
              <w:rPr>
                <w:rFonts w:cstheme="minorHAnsi"/>
                <w:i/>
                <w:strike/>
                <w:color w:val="00B050"/>
                <w:sz w:val="16"/>
                <w:szCs w:val="16"/>
              </w:rPr>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3888431E" w14:textId="77777777" w:rsidR="006D60B1" w:rsidRPr="0073260C" w:rsidRDefault="006D60B1" w:rsidP="009F1D61">
            <w:pPr>
              <w:pStyle w:val="Odsekzoznamu"/>
              <w:numPr>
                <w:ilvl w:val="0"/>
                <w:numId w:val="86"/>
              </w:numPr>
              <w:spacing w:after="0" w:line="240" w:lineRule="auto"/>
              <w:ind w:left="335" w:hanging="283"/>
              <w:jc w:val="both"/>
              <w:rPr>
                <w:rFonts w:cstheme="minorHAnsi"/>
                <w:i/>
                <w:strike/>
                <w:color w:val="00B050"/>
                <w:sz w:val="16"/>
                <w:szCs w:val="16"/>
              </w:rPr>
            </w:pPr>
            <w:r w:rsidRPr="0073260C">
              <w:rPr>
                <w:rFonts w:cstheme="minorHAnsi"/>
                <w:i/>
                <w:strike/>
                <w:color w:val="00B050"/>
                <w:sz w:val="16"/>
                <w:szCs w:val="16"/>
              </w:rPr>
              <w:t>stavebné alebo technologické investície podporujúce lepšie využitie alebo elimináciu vedľajších produktov alebo odpadu a čistiarne odpadových vôd;</w:t>
            </w:r>
          </w:p>
          <w:p w14:paraId="5E83A133" w14:textId="77777777" w:rsidR="006D60B1" w:rsidRPr="0073260C" w:rsidRDefault="006D60B1" w:rsidP="009F1D61">
            <w:pPr>
              <w:pStyle w:val="Odsekzoznamu"/>
              <w:numPr>
                <w:ilvl w:val="0"/>
                <w:numId w:val="86"/>
              </w:numPr>
              <w:spacing w:after="0" w:line="240" w:lineRule="auto"/>
              <w:ind w:left="335" w:hanging="283"/>
              <w:jc w:val="both"/>
              <w:rPr>
                <w:rFonts w:cstheme="minorHAnsi"/>
                <w:i/>
                <w:strike/>
                <w:color w:val="00B050"/>
                <w:sz w:val="16"/>
                <w:szCs w:val="16"/>
              </w:rPr>
            </w:pPr>
            <w:r w:rsidRPr="0073260C">
              <w:rPr>
                <w:rFonts w:cstheme="minorHAnsi"/>
                <w:i/>
                <w:strike/>
                <w:color w:val="00B050"/>
                <w:sz w:val="16"/>
                <w:szCs w:val="16"/>
              </w:rPr>
              <w:lastRenderedPageBreak/>
              <w:t>investície v súvislosti s výrobou a miešaním krmív z poľnohospodárskych produktov;</w:t>
            </w:r>
          </w:p>
          <w:p w14:paraId="7ACC106B" w14:textId="77777777" w:rsidR="006D60B1" w:rsidRPr="0073260C" w:rsidRDefault="006D60B1" w:rsidP="009F1D61">
            <w:pPr>
              <w:pStyle w:val="Odsekzoznamu"/>
              <w:numPr>
                <w:ilvl w:val="0"/>
                <w:numId w:val="86"/>
              </w:numPr>
              <w:spacing w:after="0" w:line="240" w:lineRule="auto"/>
              <w:ind w:left="335" w:hanging="283"/>
              <w:rPr>
                <w:rFonts w:cstheme="minorHAnsi"/>
                <w:i/>
                <w:strike/>
                <w:color w:val="00B050"/>
                <w:sz w:val="16"/>
                <w:szCs w:val="16"/>
              </w:rPr>
            </w:pPr>
            <w:r w:rsidRPr="0073260C">
              <w:rPr>
                <w:rFonts w:cstheme="minorHAnsi"/>
                <w:i/>
                <w:strike/>
                <w:color w:val="00B050"/>
                <w:sz w:val="16"/>
                <w:szCs w:val="16"/>
              </w:rPr>
              <w:t>investície na vybudovanie a zariadenie vlastných podnikových predajní</w:t>
            </w:r>
            <w:r w:rsidRPr="0073260C">
              <w:rPr>
                <w:rStyle w:val="Odkaznapoznmkupodiarou"/>
                <w:rFonts w:cstheme="minorHAnsi"/>
                <w:i/>
                <w:strike/>
                <w:color w:val="00B050"/>
                <w:sz w:val="16"/>
                <w:szCs w:val="16"/>
              </w:rPr>
              <w:footnoteReference w:id="22"/>
            </w:r>
            <w:r w:rsidRPr="0073260C">
              <w:rPr>
                <w:rFonts w:cstheme="minorHAnsi"/>
                <w:i/>
                <w:strike/>
                <w:color w:val="00B050"/>
                <w:sz w:val="16"/>
                <w:szCs w:val="16"/>
              </w:rPr>
              <w:t xml:space="preserve">; </w:t>
            </w:r>
          </w:p>
          <w:p w14:paraId="4DCB7D49" w14:textId="051A33EE" w:rsidR="006D60B1" w:rsidRPr="0073260C" w:rsidRDefault="006D60B1" w:rsidP="009F1D61">
            <w:pPr>
              <w:pStyle w:val="Odsekzoznamu"/>
              <w:numPr>
                <w:ilvl w:val="0"/>
                <w:numId w:val="86"/>
              </w:numPr>
              <w:spacing w:after="0" w:line="240" w:lineRule="auto"/>
              <w:ind w:left="335" w:hanging="283"/>
              <w:rPr>
                <w:rFonts w:cstheme="minorHAnsi"/>
                <w:i/>
                <w:strike/>
                <w:color w:val="00B050"/>
                <w:sz w:val="16"/>
                <w:szCs w:val="16"/>
              </w:rPr>
            </w:pPr>
            <w:r w:rsidRPr="0073260C">
              <w:rPr>
                <w:rFonts w:cstheme="minorHAnsi"/>
                <w:i/>
                <w:strike/>
                <w:color w:val="00B050"/>
                <w:sz w:val="16"/>
                <w:szCs w:val="16"/>
              </w:rPr>
              <w:t>investície do zlepšenia pracovného prostredia pre zamestnancov (hygienické zariadenia, jedálne, odpočivárne, klimatizácia)</w:t>
            </w:r>
            <w:r w:rsidR="00E374C1" w:rsidRPr="0073260C">
              <w:rPr>
                <w:rFonts w:cstheme="minorHAnsi"/>
                <w:i/>
                <w:strike/>
                <w:color w:val="00B050"/>
                <w:sz w:val="16"/>
                <w:szCs w:val="16"/>
              </w:rPr>
              <w:t>.</w:t>
            </w:r>
          </w:p>
          <w:p w14:paraId="1292347C" w14:textId="587F69F7" w:rsidR="006D60B1" w:rsidRPr="0073260C" w:rsidRDefault="006D60B1" w:rsidP="002C09AB">
            <w:pPr>
              <w:shd w:val="clear" w:color="auto" w:fill="FFFFFF"/>
              <w:spacing w:after="0" w:line="240" w:lineRule="auto"/>
              <w:jc w:val="both"/>
              <w:rPr>
                <w:rFonts w:eastAsia="Times New Roman" w:cstheme="minorHAnsi"/>
                <w:strike/>
                <w:color w:val="00B050"/>
                <w:sz w:val="16"/>
                <w:szCs w:val="16"/>
                <w:lang w:eastAsia="sk-SK"/>
              </w:rPr>
            </w:pPr>
            <w:r w:rsidRPr="0073260C">
              <w:rPr>
                <w:rFonts w:eastAsia="Times New Roman" w:cstheme="minorHAnsi"/>
                <w:strike/>
                <w:color w:val="00B050"/>
                <w:sz w:val="16"/>
                <w:szCs w:val="16"/>
                <w:lang w:eastAsia="sk-SK"/>
              </w:rPr>
              <w:t>Oprávnené sú len tie investície, ktoré sa týkajú spracovania, uvádzania na trh alebo vývoja poľnohospodárskych a potravinárskych výrobkov v súvislosti s niektorým</w:t>
            </w:r>
            <w:r w:rsidR="003B4851" w:rsidRPr="0073260C">
              <w:rPr>
                <w:rFonts w:eastAsia="Times New Roman" w:cstheme="minorHAnsi"/>
                <w:strike/>
                <w:color w:val="00B050"/>
                <w:sz w:val="16"/>
                <w:szCs w:val="16"/>
                <w:lang w:eastAsia="sk-SK"/>
              </w:rPr>
              <w:t>i</w:t>
            </w:r>
            <w:r w:rsidRPr="0073260C">
              <w:rPr>
                <w:rFonts w:eastAsia="Times New Roman" w:cstheme="minorHAnsi"/>
                <w:strike/>
                <w:color w:val="00B050"/>
                <w:sz w:val="16"/>
                <w:szCs w:val="16"/>
                <w:lang w:eastAsia="sk-SK"/>
              </w:rPr>
              <w:t xml:space="preserve"> </w:t>
            </w:r>
            <w:r w:rsidR="003B4851" w:rsidRPr="0073260C">
              <w:rPr>
                <w:rFonts w:eastAsia="Times New Roman" w:cstheme="minorHAnsi"/>
                <w:strike/>
                <w:color w:val="00B050"/>
                <w:sz w:val="16"/>
                <w:szCs w:val="16"/>
                <w:lang w:eastAsia="sk-SK"/>
              </w:rPr>
              <w:t>stanovenými</w:t>
            </w:r>
            <w:r w:rsidRPr="0073260C">
              <w:rPr>
                <w:rFonts w:eastAsia="Times New Roman" w:cstheme="minorHAnsi"/>
                <w:strike/>
                <w:color w:val="00B050"/>
                <w:sz w:val="16"/>
                <w:szCs w:val="16"/>
                <w:lang w:eastAsia="sk-SK"/>
              </w:rPr>
              <w:t xml:space="preserve"> príslušnou MAS:</w:t>
            </w:r>
          </w:p>
          <w:p w14:paraId="0DF44028" w14:textId="0F1D249F" w:rsidR="006D60B1" w:rsidRPr="0073260C" w:rsidRDefault="00E374C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trike/>
                <w:color w:val="00B050"/>
                <w:sz w:val="16"/>
                <w:szCs w:val="16"/>
                <w:lang w:eastAsia="sk-SK"/>
              </w:rPr>
            </w:pPr>
            <w:r w:rsidRPr="0073260C">
              <w:rPr>
                <w:rFonts w:eastAsia="Times New Roman" w:cstheme="minorHAnsi"/>
                <w:strike/>
                <w:color w:val="00B050"/>
                <w:sz w:val="16"/>
                <w:szCs w:val="16"/>
                <w:lang w:eastAsia="sk-SK"/>
              </w:rPr>
              <w:t>zavá</w:t>
            </w:r>
            <w:r w:rsidR="006D60B1" w:rsidRPr="0073260C">
              <w:rPr>
                <w:rFonts w:eastAsia="Times New Roman" w:cstheme="minorHAnsi"/>
                <w:strike/>
                <w:color w:val="00B050"/>
                <w:sz w:val="16"/>
                <w:szCs w:val="16"/>
                <w:lang w:eastAsia="sk-SK"/>
              </w:rPr>
              <w:t>dzaním výroby nových ako aj tradičných výrobkov,</w:t>
            </w:r>
          </w:p>
          <w:p w14:paraId="6E4E0077" w14:textId="77777777" w:rsidR="006D60B1" w:rsidRPr="0073260C"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trike/>
                <w:color w:val="00B050"/>
                <w:sz w:val="16"/>
                <w:szCs w:val="16"/>
                <w:lang w:eastAsia="sk-SK"/>
              </w:rPr>
            </w:pPr>
            <w:r w:rsidRPr="0073260C">
              <w:rPr>
                <w:rFonts w:eastAsia="Times New Roman" w:cstheme="minorHAnsi"/>
                <w:strike/>
                <w:color w:val="00B050"/>
                <w:sz w:val="16"/>
                <w:szCs w:val="16"/>
                <w:lang w:eastAsia="sk-SK"/>
              </w:rPr>
              <w:t>zavádzaním novej techniky/technológií,</w:t>
            </w:r>
          </w:p>
          <w:p w14:paraId="4174CF70" w14:textId="77777777" w:rsidR="006D60B1" w:rsidRPr="0073260C"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trike/>
                <w:color w:val="00B050"/>
                <w:sz w:val="16"/>
                <w:szCs w:val="16"/>
                <w:lang w:eastAsia="sk-SK"/>
              </w:rPr>
            </w:pPr>
            <w:r w:rsidRPr="0073260C">
              <w:rPr>
                <w:rFonts w:eastAsia="Times New Roman" w:cstheme="minorHAnsi"/>
                <w:strike/>
                <w:color w:val="00B050"/>
                <w:sz w:val="16"/>
                <w:szCs w:val="16"/>
                <w:lang w:eastAsia="sk-SK"/>
              </w:rPr>
              <w:t> rozširovaním výroby,</w:t>
            </w:r>
          </w:p>
          <w:p w14:paraId="3946DF6B" w14:textId="77777777" w:rsidR="006D60B1" w:rsidRPr="0073260C"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trike/>
                <w:color w:val="00B050"/>
                <w:sz w:val="16"/>
                <w:szCs w:val="16"/>
                <w:lang w:eastAsia="sk-SK"/>
              </w:rPr>
            </w:pPr>
            <w:r w:rsidRPr="0073260C">
              <w:rPr>
                <w:rFonts w:eastAsia="Times New Roman" w:cstheme="minorHAnsi"/>
                <w:strike/>
                <w:color w:val="00B050"/>
                <w:sz w:val="16"/>
                <w:szCs w:val="16"/>
                <w:lang w:eastAsia="sk-SK"/>
              </w:rPr>
              <w:t> zvýšením efektívnosti výrobného procesu,</w:t>
            </w:r>
          </w:p>
          <w:p w14:paraId="6EF5DCA4" w14:textId="6C12ABDF" w:rsidR="006D60B1" w:rsidRPr="0073260C"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trike/>
                <w:color w:val="00B050"/>
                <w:sz w:val="16"/>
                <w:szCs w:val="16"/>
                <w:lang w:eastAsia="sk-SK"/>
              </w:rPr>
            </w:pPr>
            <w:r w:rsidRPr="0073260C">
              <w:rPr>
                <w:rFonts w:eastAsia="Times New Roman" w:cstheme="minorHAnsi"/>
                <w:strike/>
                <w:color w:val="00B050"/>
                <w:sz w:val="16"/>
                <w:szCs w:val="16"/>
                <w:lang w:eastAsia="sk-SK"/>
              </w:rPr>
              <w:t>zvýšením účinnosti využitia energie (ide o investície vyplývajúce z energetických auditov v zmysle 476/2008 Z. z. o efektívnosti pri používaní energie</w:t>
            </w:r>
            <w:r w:rsidR="00E374C1" w:rsidRPr="0073260C">
              <w:rPr>
                <w:rFonts w:eastAsia="Times New Roman" w:cstheme="minorHAnsi"/>
                <w:strike/>
                <w:color w:val="00B050"/>
                <w:sz w:val="16"/>
                <w:szCs w:val="16"/>
                <w:lang w:eastAsia="sk-SK"/>
              </w:rPr>
              <w:t>)</w:t>
            </w:r>
            <w:r w:rsidRPr="0073260C">
              <w:rPr>
                <w:rFonts w:eastAsia="Times New Roman" w:cstheme="minorHAnsi"/>
                <w:strike/>
                <w:color w:val="00B050"/>
                <w:sz w:val="16"/>
                <w:szCs w:val="16"/>
                <w:lang w:eastAsia="sk-SK"/>
              </w:rPr>
              <w:t>,</w:t>
            </w:r>
          </w:p>
          <w:p w14:paraId="691E786F" w14:textId="77777777" w:rsidR="006D60B1" w:rsidRPr="0073260C"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trike/>
                <w:color w:val="00B050"/>
                <w:sz w:val="16"/>
                <w:szCs w:val="16"/>
                <w:lang w:eastAsia="sk-SK"/>
              </w:rPr>
            </w:pPr>
            <w:r w:rsidRPr="0073260C">
              <w:rPr>
                <w:rFonts w:eastAsia="Times New Roman" w:cstheme="minorHAnsi"/>
                <w:strike/>
                <w:color w:val="00B050"/>
                <w:sz w:val="16"/>
                <w:szCs w:val="16"/>
                <w:lang w:eastAsia="sk-SK"/>
              </w:rPr>
              <w:t>zavádzaním a rozširovaním informačných a komunikačných technológií,</w:t>
            </w:r>
          </w:p>
          <w:p w14:paraId="50FF3A14" w14:textId="77777777" w:rsidR="006D60B1" w:rsidRPr="0073260C"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strike/>
                <w:color w:val="00B050"/>
                <w:sz w:val="16"/>
                <w:szCs w:val="16"/>
                <w:lang w:eastAsia="sk-SK"/>
              </w:rPr>
            </w:pPr>
            <w:r w:rsidRPr="0073260C">
              <w:rPr>
                <w:rFonts w:eastAsia="Times New Roman" w:cstheme="minorHAnsi"/>
                <w:strike/>
                <w:color w:val="00B050"/>
                <w:sz w:val="16"/>
                <w:szCs w:val="16"/>
                <w:lang w:eastAsia="sk-SK"/>
              </w:rPr>
              <w:t>podporou budovania odbytových miest pre odbyt poľnohospodárskej produkcie a produktov spracovania poľnohospodárskej výroby.</w:t>
            </w:r>
          </w:p>
          <w:p w14:paraId="6A63DF7D" w14:textId="30230E16" w:rsidR="006D60B1" w:rsidRPr="0073260C" w:rsidRDefault="006D60B1" w:rsidP="002C09A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w:t>
            </w:r>
            <w:r w:rsidR="00132124" w:rsidRPr="0073260C">
              <w:rPr>
                <w:rFonts w:asciiTheme="minorHAnsi" w:hAnsiTheme="minorHAnsi" w:cstheme="minorHAnsi"/>
                <w:b/>
                <w:strike/>
                <w:color w:val="00B050"/>
                <w:sz w:val="18"/>
                <w:szCs w:val="18"/>
                <w:u w:val="single"/>
              </w:rPr>
              <w:t>pôsob preukázania splnenia PPP</w:t>
            </w:r>
          </w:p>
          <w:p w14:paraId="1481B087" w14:textId="77777777" w:rsidR="006D60B1" w:rsidRPr="0073260C" w:rsidRDefault="006D60B1" w:rsidP="004800B7">
            <w:pPr>
              <w:pStyle w:val="Odsekzoznamu"/>
              <w:numPr>
                <w:ilvl w:val="0"/>
                <w:numId w:val="235"/>
              </w:numPr>
              <w:spacing w:after="0" w:line="240" w:lineRule="auto"/>
              <w:ind w:left="266" w:hanging="266"/>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Rozpočet projektu) </w:t>
            </w:r>
          </w:p>
          <w:p w14:paraId="744D1B0D" w14:textId="27BCBC31" w:rsidR="00D0045F" w:rsidRPr="0073260C" w:rsidRDefault="000C4981" w:rsidP="004800B7">
            <w:pPr>
              <w:pStyle w:val="Odsekzoznamu"/>
              <w:numPr>
                <w:ilvl w:val="0"/>
                <w:numId w:val="235"/>
              </w:numPr>
              <w:spacing w:after="0" w:line="240" w:lineRule="auto"/>
              <w:ind w:left="266" w:hanging="266"/>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251E5278" w14:textId="06264F23" w:rsidR="00B03FFA" w:rsidRPr="0073260C" w:rsidRDefault="00B03FFA" w:rsidP="004800B7">
            <w:pPr>
              <w:pStyle w:val="Odsekzoznamu"/>
              <w:numPr>
                <w:ilvl w:val="0"/>
                <w:numId w:val="235"/>
              </w:numPr>
              <w:spacing w:after="0" w:line="240" w:lineRule="auto"/>
              <w:ind w:left="266" w:hanging="266"/>
              <w:jc w:val="both"/>
              <w:rPr>
                <w:rFonts w:cstheme="minorHAnsi"/>
                <w:strike/>
                <w:color w:val="00B050"/>
                <w:sz w:val="16"/>
                <w:szCs w:val="16"/>
              </w:rPr>
            </w:pPr>
            <w:r w:rsidRPr="0073260C">
              <w:rPr>
                <w:rFonts w:cstheme="minorHAnsi"/>
                <w:strike/>
                <w:color w:val="00B050"/>
                <w:sz w:val="16"/>
                <w:szCs w:val="16"/>
              </w:rPr>
              <w:t xml:space="preserve">Projektová dokumentácia s rozpočtom, originál alebo úradne overená fotokópia overená stavebným úradom,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4FCB68C" w14:textId="77777777" w:rsidR="006D60B1" w:rsidRPr="0073260C" w:rsidRDefault="006D60B1"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AE3E9C2" w14:textId="1BA95DAC" w:rsidR="006D60B1" w:rsidRPr="0073260C" w:rsidRDefault="006D60B1" w:rsidP="004800B7">
            <w:pPr>
              <w:pStyle w:val="Odsekzoznamu"/>
              <w:numPr>
                <w:ilvl w:val="0"/>
                <w:numId w:val="268"/>
              </w:numPr>
              <w:spacing w:after="0" w:line="240" w:lineRule="auto"/>
              <w:ind w:left="226" w:hanging="226"/>
              <w:jc w:val="both"/>
              <w:rPr>
                <w:rFonts w:cstheme="minorHAnsi"/>
                <w:i/>
                <w:strike/>
                <w:color w:val="00B050"/>
                <w:sz w:val="16"/>
                <w:szCs w:val="16"/>
              </w:rPr>
            </w:pPr>
            <w:r w:rsidRPr="0073260C">
              <w:rPr>
                <w:rFonts w:cstheme="minorHAnsi"/>
                <w:strike/>
                <w:color w:val="00B050"/>
                <w:sz w:val="16"/>
                <w:szCs w:val="16"/>
              </w:rPr>
              <w:t>v zmysle</w:t>
            </w:r>
            <w:r w:rsidR="00EC6B0C" w:rsidRPr="0073260C">
              <w:rPr>
                <w:rFonts w:cstheme="minorHAnsi"/>
                <w:strike/>
                <w:color w:val="00B050"/>
                <w:sz w:val="16"/>
                <w:szCs w:val="16"/>
              </w:rPr>
              <w:t xml:space="preserve"> dokumentácie uvedenej v časti </w:t>
            </w:r>
            <w:r w:rsidRPr="0073260C">
              <w:rPr>
                <w:rFonts w:cstheme="minorHAnsi"/>
                <w:strike/>
                <w:color w:val="00B050"/>
                <w:sz w:val="16"/>
                <w:szCs w:val="16"/>
              </w:rPr>
              <w:t>„Forma a spôsob preukázania splnenia PPP“</w:t>
            </w:r>
          </w:p>
        </w:tc>
      </w:tr>
      <w:tr w:rsidR="0073260C" w:rsidRPr="0073260C" w14:paraId="2EA8DFC5" w14:textId="77777777" w:rsidTr="00E056AA">
        <w:trPr>
          <w:trHeight w:val="284"/>
        </w:trPr>
        <w:tc>
          <w:tcPr>
            <w:tcW w:w="196" w:type="pct"/>
            <w:shd w:val="clear" w:color="auto" w:fill="auto"/>
            <w:vAlign w:val="center"/>
          </w:tcPr>
          <w:p w14:paraId="663F0588" w14:textId="77777777" w:rsidR="00E056AA" w:rsidRPr="0073260C" w:rsidRDefault="00E056AA"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2.2</w:t>
            </w:r>
          </w:p>
        </w:tc>
        <w:tc>
          <w:tcPr>
            <w:tcW w:w="4804" w:type="pct"/>
            <w:gridSpan w:val="3"/>
            <w:shd w:val="clear" w:color="auto" w:fill="auto"/>
            <w:vAlign w:val="center"/>
          </w:tcPr>
          <w:p w14:paraId="23693F0A" w14:textId="77777777" w:rsidR="00E056AA" w:rsidRPr="0073260C" w:rsidRDefault="00E056AA" w:rsidP="002C09AB">
            <w:pPr>
              <w:pStyle w:val="Default"/>
              <w:jc w:val="both"/>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 xml:space="preserve">Podmienka, že výdavky projektu sú oprávnené </w:t>
            </w:r>
          </w:p>
          <w:p w14:paraId="0ED9ABDD" w14:textId="62FBB9FB" w:rsidR="00E056AA" w:rsidRPr="0073260C" w:rsidRDefault="00E056AA"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Oprávnené výdavky projektu, ktoré žiadateľ musí spĺňať sú oprávnené výdavky v zmysle stratégie CLLD uvedené vo výzve</w:t>
            </w:r>
            <w:r w:rsidR="00EC6B0C" w:rsidRPr="0073260C">
              <w:rPr>
                <w:rFonts w:cstheme="minorHAnsi"/>
                <w:bCs/>
                <w:strike/>
                <w:color w:val="00B050"/>
                <w:sz w:val="16"/>
                <w:szCs w:val="16"/>
              </w:rPr>
              <w:t xml:space="preserve"> na predkladanie </w:t>
            </w:r>
            <w:proofErr w:type="spellStart"/>
            <w:r w:rsidR="00EC6B0C"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r w:rsidR="00EC6B0C" w:rsidRPr="0073260C">
              <w:rPr>
                <w:rFonts w:cstheme="minorHAnsi"/>
                <w:bCs/>
                <w:strike/>
                <w:color w:val="00B050"/>
                <w:sz w:val="16"/>
                <w:szCs w:val="16"/>
              </w:rPr>
              <w:t xml:space="preserve">ako oprávnené výdavky MAS. </w:t>
            </w:r>
            <w:r w:rsidRPr="0073260C">
              <w:rPr>
                <w:rFonts w:cstheme="minorHAnsi"/>
                <w:bCs/>
                <w:strike/>
                <w:color w:val="00B050"/>
                <w:sz w:val="16"/>
                <w:szCs w:val="16"/>
              </w:rPr>
              <w:t>Žiadateľ musí zároveň spĺňať</w:t>
            </w:r>
            <w:r w:rsidR="00A84C0C" w:rsidRPr="0073260C">
              <w:rPr>
                <w:rFonts w:cstheme="minorHAnsi"/>
                <w:bCs/>
                <w:strike/>
                <w:color w:val="00B050"/>
                <w:sz w:val="16"/>
                <w:szCs w:val="16"/>
              </w:rPr>
              <w:t xml:space="preserve"> aj podmienky uvedené v bode 2.2</w:t>
            </w:r>
            <w:r w:rsidR="00E374C1" w:rsidRPr="0073260C">
              <w:rPr>
                <w:rFonts w:cstheme="minorHAnsi"/>
                <w:bCs/>
                <w:strike/>
                <w:color w:val="00B050"/>
                <w:sz w:val="16"/>
                <w:szCs w:val="16"/>
              </w:rPr>
              <w:t xml:space="preserve"> pre </w:t>
            </w:r>
            <w:proofErr w:type="spellStart"/>
            <w:r w:rsidR="00E374C1"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4.2 Podpora na investície do spracovania/uvádzania na trh a/alebo vývoja poľnohospodárskych výrobkov </w:t>
            </w:r>
            <w:r w:rsidR="00A84C0C" w:rsidRPr="0073260C">
              <w:rPr>
                <w:rFonts w:cstheme="minorHAnsi"/>
                <w:strike/>
                <w:color w:val="00B050"/>
                <w:sz w:val="16"/>
                <w:szCs w:val="16"/>
              </w:rPr>
              <w:t>uvedené v Prílohe 6B k  Príručke</w:t>
            </w:r>
            <w:r w:rsidR="002C4C94" w:rsidRPr="0073260C">
              <w:rPr>
                <w:rFonts w:cstheme="minorHAnsi"/>
                <w:strike/>
                <w:color w:val="00B050"/>
                <w:sz w:val="16"/>
                <w:szCs w:val="16"/>
              </w:rPr>
              <w:t xml:space="preserve"> pre prijímateľa</w:t>
            </w:r>
            <w:r w:rsidRPr="0073260C">
              <w:rPr>
                <w:rFonts w:cstheme="minorHAnsi"/>
                <w:strike/>
                <w:color w:val="00B050"/>
                <w:sz w:val="16"/>
                <w:szCs w:val="16"/>
              </w:rPr>
              <w:t xml:space="preserve"> o poskytnutie nenávratného finančného príspevku z Programu rozvoja vidieka SR 2014 – 2022 pre opatrenie 19. Podpora na miestny rozv</w:t>
            </w:r>
            <w:r w:rsidR="00A84C0C" w:rsidRPr="0073260C">
              <w:rPr>
                <w:rFonts w:cstheme="minorHAnsi"/>
                <w:strike/>
                <w:color w:val="00B050"/>
                <w:sz w:val="16"/>
                <w:szCs w:val="16"/>
              </w:rPr>
              <w:t xml:space="preserve">oj v rámci iniciatívy LEADER a </w:t>
            </w:r>
            <w:r w:rsidRPr="0073260C">
              <w:rPr>
                <w:rFonts w:cstheme="minorHAnsi"/>
                <w:strike/>
                <w:color w:val="00B050"/>
                <w:sz w:val="16"/>
                <w:szCs w:val="16"/>
              </w:rPr>
              <w:t>podmienky v kapitole 7., ods. 3 až ods. 5 vyššie uvedenej príručky.</w:t>
            </w:r>
          </w:p>
          <w:p w14:paraId="4FA2E645" w14:textId="77777777" w:rsidR="00E056AA" w:rsidRPr="0073260C" w:rsidRDefault="00E056AA"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Žiadateľ musí zároveň spĺňať aj nasledovné podmienky (ak relevantné): </w:t>
            </w:r>
          </w:p>
          <w:p w14:paraId="3768CC9E" w14:textId="77777777" w:rsidR="00E056AA" w:rsidRPr="0073260C" w:rsidRDefault="00E056AA" w:rsidP="009F1D61">
            <w:pPr>
              <w:pStyle w:val="Odsekzoznamu"/>
              <w:numPr>
                <w:ilvl w:val="0"/>
                <w:numId w:val="112"/>
              </w:numPr>
              <w:spacing w:after="0" w:line="240" w:lineRule="auto"/>
              <w:ind w:left="332" w:hanging="285"/>
              <w:jc w:val="both"/>
              <w:rPr>
                <w:rFonts w:cstheme="minorHAnsi"/>
                <w:strike/>
                <w:color w:val="00B050"/>
                <w:sz w:val="16"/>
                <w:szCs w:val="16"/>
              </w:rPr>
            </w:pPr>
            <w:r w:rsidRPr="0073260C">
              <w:rPr>
                <w:rFonts w:cstheme="minorHAnsi"/>
                <w:strike/>
                <w:color w:val="00B050"/>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4A7EA449" w14:textId="77777777" w:rsidR="00E056AA" w:rsidRPr="0073260C" w:rsidRDefault="00E056AA" w:rsidP="009F1D61">
            <w:pPr>
              <w:pStyle w:val="Odsekzoznamu"/>
              <w:numPr>
                <w:ilvl w:val="0"/>
                <w:numId w:val="112"/>
              </w:numPr>
              <w:spacing w:after="0" w:line="240" w:lineRule="auto"/>
              <w:ind w:left="332" w:hanging="285"/>
              <w:jc w:val="both"/>
              <w:rPr>
                <w:rFonts w:cstheme="minorHAnsi"/>
                <w:strike/>
                <w:color w:val="00B050"/>
                <w:sz w:val="16"/>
                <w:szCs w:val="16"/>
              </w:rPr>
            </w:pPr>
            <w:r w:rsidRPr="0073260C">
              <w:rPr>
                <w:rFonts w:cstheme="minorHAnsi"/>
                <w:strike/>
                <w:color w:val="00B050"/>
                <w:sz w:val="16"/>
                <w:szCs w:val="16"/>
              </w:rPr>
              <w:t>súvisiace všeobecné náklady s bodom 1 (v prípade investičných opatrení):</w:t>
            </w:r>
          </w:p>
          <w:p w14:paraId="77716B05" w14:textId="77777777" w:rsidR="00E056AA" w:rsidRPr="0073260C" w:rsidRDefault="00E056AA" w:rsidP="009F1D61">
            <w:pPr>
              <w:pStyle w:val="Odsekzoznamu"/>
              <w:numPr>
                <w:ilvl w:val="0"/>
                <w:numId w:val="113"/>
              </w:numPr>
              <w:spacing w:after="0" w:line="240" w:lineRule="auto"/>
              <w:jc w:val="both"/>
              <w:rPr>
                <w:rFonts w:cstheme="minorHAnsi"/>
                <w:strike/>
                <w:color w:val="00B050"/>
                <w:sz w:val="16"/>
                <w:szCs w:val="16"/>
              </w:rPr>
            </w:pPr>
            <w:r w:rsidRPr="0073260C">
              <w:rPr>
                <w:rFonts w:cstheme="minorHAnsi"/>
                <w:strike/>
                <w:color w:val="00B050"/>
                <w:sz w:val="16"/>
                <w:szCs w:val="16"/>
              </w:rPr>
              <w:t>výstavba, obstaranie (vrátane leasingu) alebo zlepšenie nehnuteľného majetku;</w:t>
            </w:r>
          </w:p>
          <w:p w14:paraId="55238B3D" w14:textId="77777777" w:rsidR="00E056AA" w:rsidRPr="0073260C" w:rsidRDefault="00E056AA" w:rsidP="009F1D61">
            <w:pPr>
              <w:pStyle w:val="Odsekzoznamu"/>
              <w:numPr>
                <w:ilvl w:val="0"/>
                <w:numId w:val="113"/>
              </w:numPr>
              <w:spacing w:after="0" w:line="240" w:lineRule="auto"/>
              <w:jc w:val="both"/>
              <w:rPr>
                <w:rFonts w:cstheme="minorHAnsi"/>
                <w:strike/>
                <w:color w:val="00B050"/>
                <w:sz w:val="16"/>
                <w:szCs w:val="16"/>
              </w:rPr>
            </w:pPr>
            <w:r w:rsidRPr="0073260C">
              <w:rPr>
                <w:rFonts w:cstheme="minorHAnsi"/>
                <w:strike/>
                <w:color w:val="00B050"/>
                <w:sz w:val="16"/>
                <w:szCs w:val="16"/>
              </w:rPr>
              <w:t>kúpa alebo kúpa na leasing nových strojov a zariadení, ako i strojov a zariadení do výšky ich trhovej hodnoty;</w:t>
            </w:r>
          </w:p>
          <w:p w14:paraId="4FA176B4" w14:textId="77777777" w:rsidR="00E056AA" w:rsidRPr="0073260C" w:rsidRDefault="00E056AA" w:rsidP="009F1D61">
            <w:pPr>
              <w:pStyle w:val="Odsekzoznamu"/>
              <w:numPr>
                <w:ilvl w:val="0"/>
                <w:numId w:val="113"/>
              </w:numPr>
              <w:spacing w:after="0" w:line="240" w:lineRule="auto"/>
              <w:jc w:val="both"/>
              <w:rPr>
                <w:rFonts w:cstheme="minorHAnsi"/>
                <w:strike/>
                <w:color w:val="00B050"/>
                <w:sz w:val="16"/>
                <w:szCs w:val="16"/>
              </w:rPr>
            </w:pPr>
            <w:r w:rsidRPr="0073260C">
              <w:rPr>
                <w:rFonts w:cstheme="minorHAnsi"/>
                <w:strike/>
                <w:color w:val="00B050"/>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53C58A" w14:textId="2B2C2818" w:rsidR="00E056AA" w:rsidRPr="0073260C" w:rsidRDefault="00E056AA" w:rsidP="009F1D61">
            <w:pPr>
              <w:pStyle w:val="Odsekzoznamu"/>
              <w:numPr>
                <w:ilvl w:val="0"/>
                <w:numId w:val="113"/>
              </w:numPr>
              <w:spacing w:after="0" w:line="240" w:lineRule="auto"/>
              <w:jc w:val="both"/>
              <w:rPr>
                <w:rFonts w:cstheme="minorHAnsi"/>
                <w:strike/>
                <w:color w:val="00B050"/>
                <w:sz w:val="16"/>
                <w:szCs w:val="16"/>
              </w:rPr>
            </w:pPr>
            <w:r w:rsidRPr="0073260C">
              <w:rPr>
                <w:rFonts w:cstheme="minorHAnsi"/>
                <w:strike/>
                <w:color w:val="00B050"/>
                <w:sz w:val="16"/>
                <w:szCs w:val="16"/>
              </w:rPr>
              <w:t>nehmotné investície ako obstaranie alebo vývoj počítačového softvéru, získanie patentov, licencií, autorských práv a obchodných značiek</w:t>
            </w:r>
            <w:r w:rsidR="00E24081" w:rsidRPr="0073260C">
              <w:rPr>
                <w:rStyle w:val="Odkaznapoznmkupodiarou"/>
                <w:rFonts w:cstheme="minorHAnsi"/>
                <w:strike/>
                <w:color w:val="00B050"/>
                <w:sz w:val="16"/>
                <w:szCs w:val="16"/>
              </w:rPr>
              <w:footnoteReference w:id="23"/>
            </w:r>
            <w:r w:rsidRPr="0073260C">
              <w:rPr>
                <w:rFonts w:cstheme="minorHAnsi"/>
                <w:strike/>
                <w:color w:val="00B050"/>
                <w:sz w:val="16"/>
                <w:szCs w:val="16"/>
              </w:rPr>
              <w:t>.</w:t>
            </w:r>
          </w:p>
          <w:p w14:paraId="32A596A7" w14:textId="69BC6C21" w:rsidR="00E056AA" w:rsidRPr="0073260C" w:rsidRDefault="00E056AA" w:rsidP="002C09AB">
            <w:pPr>
              <w:pStyle w:val="Standard"/>
              <w:tabs>
                <w:tab w:val="left" w:pos="709"/>
              </w:tabs>
              <w:jc w:val="both"/>
              <w:rPr>
                <w:rFonts w:asciiTheme="minorHAnsi" w:hAnsiTheme="minorHAnsi" w:cstheme="minorHAnsi"/>
                <w:b/>
                <w:bCs/>
                <w:strike/>
                <w:color w:val="00B050"/>
                <w:sz w:val="16"/>
                <w:szCs w:val="16"/>
                <w:u w:val="single"/>
              </w:rPr>
            </w:pPr>
            <w:r w:rsidRPr="0073260C">
              <w:rPr>
                <w:rFonts w:asciiTheme="minorHAnsi" w:hAnsiTheme="minorHAnsi" w:cstheme="minorHAnsi"/>
                <w:b/>
                <w:strike/>
                <w:color w:val="00B050"/>
                <w:sz w:val="16"/>
                <w:szCs w:val="16"/>
                <w:u w:val="single"/>
              </w:rPr>
              <w:t>Forma a spôsob preukázania splnenia PPP</w:t>
            </w:r>
          </w:p>
          <w:p w14:paraId="0FF9B067" w14:textId="007D3E53" w:rsidR="002C4C94" w:rsidRPr="0073260C" w:rsidRDefault="00E056AA" w:rsidP="004800B7">
            <w:pPr>
              <w:pStyle w:val="Default"/>
              <w:keepLines/>
              <w:widowControl w:val="0"/>
              <w:numPr>
                <w:ilvl w:val="1"/>
                <w:numId w:val="269"/>
              </w:numPr>
              <w:ind w:left="226" w:hanging="226"/>
              <w:jc w:val="both"/>
              <w:rPr>
                <w:rFonts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11 - </w:t>
            </w:r>
            <w:r w:rsidRPr="0073260C">
              <w:rPr>
                <w:rFonts w:asciiTheme="minorHAnsi" w:hAnsiTheme="minorHAnsi" w:cstheme="minorHAnsi"/>
                <w:bCs/>
                <w:strike/>
                <w:color w:val="00B050"/>
                <w:sz w:val="16"/>
                <w:szCs w:val="16"/>
              </w:rPr>
              <w:t>R</w:t>
            </w:r>
            <w:r w:rsidRPr="0073260C">
              <w:rPr>
                <w:rFonts w:asciiTheme="minorHAnsi" w:hAnsiTheme="minorHAnsi" w:cstheme="minorHAnsi"/>
                <w:strike/>
                <w:color w:val="00B050"/>
                <w:sz w:val="16"/>
                <w:szCs w:val="16"/>
              </w:rPr>
              <w:t xml:space="preserve">ozpočet projektu) </w:t>
            </w:r>
            <w:r w:rsidR="002C4C94" w:rsidRPr="0073260C">
              <w:rPr>
                <w:rFonts w:cstheme="minorHAnsi"/>
                <w:strike/>
                <w:color w:val="00B050"/>
                <w:sz w:val="16"/>
                <w:szCs w:val="16"/>
              </w:rPr>
              <w:t xml:space="preserve"> </w:t>
            </w:r>
          </w:p>
          <w:p w14:paraId="6025AE9E" w14:textId="5224CC3E" w:rsidR="00D0045F" w:rsidRPr="0073260C" w:rsidRDefault="00A84C0C" w:rsidP="004800B7">
            <w:pPr>
              <w:pStyle w:val="Odsekzoznamu"/>
              <w:numPr>
                <w:ilvl w:val="1"/>
                <w:numId w:val="269"/>
              </w:numPr>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68BC3A37" w14:textId="48FA1698" w:rsidR="00131A87" w:rsidRPr="0073260C" w:rsidRDefault="00131A87" w:rsidP="00131A87">
            <w:pPr>
              <w:spacing w:after="0" w:line="240" w:lineRule="auto"/>
              <w:jc w:val="both"/>
              <w:rPr>
                <w:rFonts w:cstheme="minorHAnsi"/>
                <w:strike/>
                <w:color w:val="00B050"/>
                <w:sz w:val="16"/>
                <w:szCs w:val="16"/>
              </w:rPr>
            </w:pPr>
            <w:r w:rsidRPr="0073260C">
              <w:rPr>
                <w:rFonts w:cstheme="minorHAnsi"/>
                <w:b/>
                <w:strike/>
                <w:color w:val="00B050"/>
                <w:sz w:val="16"/>
                <w:szCs w:val="16"/>
                <w:u w:val="single"/>
              </w:rPr>
              <w:t>Pri aplikácii zjednodušeného vykazovania výdavkov</w:t>
            </w:r>
          </w:p>
          <w:p w14:paraId="25F8BF2F" w14:textId="157D5237" w:rsidR="00B60A25" w:rsidRPr="0073260C" w:rsidRDefault="00D0045F" w:rsidP="004800B7">
            <w:pPr>
              <w:pStyle w:val="Odsekzoznamu"/>
              <w:numPr>
                <w:ilvl w:val="1"/>
                <w:numId w:val="269"/>
              </w:numPr>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 xml:space="preserve">PHZ, výkaz  - výmer, víťazná cenová ponuka, zmluva s dodávateľom, EKS, katalóg, </w:t>
            </w:r>
            <w:proofErr w:type="spellStart"/>
            <w:r w:rsidRPr="0073260C">
              <w:rPr>
                <w:rFonts w:cstheme="minorHAnsi"/>
                <w:strike/>
                <w:color w:val="00B050"/>
                <w:sz w:val="16"/>
                <w:szCs w:val="16"/>
              </w:rPr>
              <w:t>printscreeny</w:t>
            </w:r>
            <w:proofErr w:type="spellEnd"/>
            <w:r w:rsidRPr="0073260C">
              <w:rPr>
                <w:rFonts w:cstheme="minorHAnsi"/>
                <w:strike/>
                <w:color w:val="00B050"/>
                <w:sz w:val="16"/>
                <w:szCs w:val="16"/>
              </w:rPr>
              <w:t xml:space="preserve"> webových stránok vrátane čitateľnej informácie o cenách, zmluvy CRZ, uko</w:t>
            </w:r>
            <w:r w:rsidR="005B4F0A" w:rsidRPr="0073260C">
              <w:rPr>
                <w:rFonts w:cstheme="minorHAnsi"/>
                <w:strike/>
                <w:color w:val="00B050"/>
                <w:sz w:val="16"/>
                <w:szCs w:val="16"/>
              </w:rPr>
              <w:t xml:space="preserve">nčené zákazky v EKS  a iné,  </w:t>
            </w:r>
            <w:proofErr w:type="spellStart"/>
            <w:r w:rsidR="005B4F0A" w:rsidRPr="0073260C">
              <w:rPr>
                <w:rFonts w:cstheme="minorHAnsi"/>
                <w:strike/>
                <w:color w:val="00B050"/>
                <w:sz w:val="16"/>
                <w:szCs w:val="16"/>
              </w:rPr>
              <w:t>ske</w:t>
            </w:r>
            <w:r w:rsidRPr="0073260C">
              <w:rPr>
                <w:rFonts w:cstheme="minorHAnsi"/>
                <w:strike/>
                <w:color w:val="00B050"/>
                <w:sz w:val="16"/>
                <w:szCs w:val="16"/>
              </w:rPr>
              <w:t>n</w:t>
            </w:r>
            <w:proofErr w:type="spellEnd"/>
            <w:r w:rsidRPr="0073260C">
              <w:rPr>
                <w:rFonts w:cstheme="minorHAnsi"/>
                <w:strike/>
                <w:color w:val="00B050"/>
                <w:sz w:val="16"/>
                <w:szCs w:val="16"/>
              </w:rPr>
              <w:t xml:space="preserve"> originálu vo formáte .</w:t>
            </w:r>
            <w:proofErr w:type="spellStart"/>
            <w:r w:rsidRPr="0073260C">
              <w:rPr>
                <w:rFonts w:cstheme="minorHAnsi"/>
                <w:strike/>
                <w:color w:val="00B050"/>
                <w:sz w:val="16"/>
                <w:szCs w:val="16"/>
              </w:rPr>
              <w:t>pdf</w:t>
            </w:r>
            <w:proofErr w:type="spellEnd"/>
            <w:r w:rsidRPr="0073260C">
              <w:rPr>
                <w:rFonts w:cstheme="minorHAnsi"/>
                <w:strike/>
                <w:color w:val="00B050"/>
                <w:sz w:val="16"/>
                <w:szCs w:val="16"/>
              </w:rPr>
              <w:t xml:space="preserve"> pros</w:t>
            </w:r>
            <w:r w:rsidR="00906ED2" w:rsidRPr="0073260C">
              <w:rPr>
                <w:rFonts w:cstheme="minorHAnsi"/>
                <w:strike/>
                <w:color w:val="00B050"/>
                <w:sz w:val="16"/>
                <w:szCs w:val="16"/>
              </w:rPr>
              <w:t>tredníctvom ITMS2014+ (aplikácia</w:t>
            </w:r>
            <w:r w:rsidRPr="0073260C">
              <w:rPr>
                <w:rFonts w:cstheme="minorHAnsi"/>
                <w:strike/>
                <w:color w:val="00B050"/>
                <w:sz w:val="16"/>
                <w:szCs w:val="16"/>
              </w:rPr>
              <w:t xml:space="preserve"> JEDNORÁZOVEJ PLATBY) – žiadateľ si môže vybrať jednu z možností, ktorou preukáže stanovenú metódu výpočtu oprávnených výdavkov</w:t>
            </w:r>
          </w:p>
          <w:p w14:paraId="7BBA816C" w14:textId="77777777" w:rsidR="00131A87" w:rsidRPr="0073260C" w:rsidRDefault="00131A87" w:rsidP="00131A87">
            <w:pPr>
              <w:spacing w:after="0" w:line="240" w:lineRule="auto"/>
              <w:jc w:val="both"/>
              <w:rPr>
                <w:rFonts w:cstheme="minorHAnsi"/>
                <w:strike/>
                <w:color w:val="00B050"/>
                <w:sz w:val="16"/>
                <w:szCs w:val="16"/>
              </w:rPr>
            </w:pPr>
            <w:r w:rsidRPr="0073260C">
              <w:rPr>
                <w:rFonts w:eastAsia="Calibri" w:cs="Calibri"/>
                <w:b/>
                <w:strike/>
                <w:color w:val="00B050"/>
                <w:sz w:val="16"/>
                <w:szCs w:val="16"/>
                <w:u w:val="single"/>
              </w:rPr>
              <w:t>V prípade, ak celkové výdavky projektu presahujú sumu 100 000 EUR</w:t>
            </w:r>
          </w:p>
          <w:p w14:paraId="3D03FCDA" w14:textId="68AC57A8" w:rsidR="00131A87" w:rsidRPr="0073260C" w:rsidRDefault="00131A87" w:rsidP="004800B7">
            <w:pPr>
              <w:pStyle w:val="Odsekzoznamu"/>
              <w:numPr>
                <w:ilvl w:val="0"/>
                <w:numId w:val="551"/>
              </w:numPr>
              <w:spacing w:after="0" w:line="240" w:lineRule="auto"/>
              <w:ind w:left="263" w:hanging="263"/>
              <w:jc w:val="both"/>
              <w:rPr>
                <w:rFonts w:cstheme="minorHAnsi"/>
                <w:strike/>
                <w:color w:val="00B050"/>
                <w:sz w:val="16"/>
                <w:szCs w:val="16"/>
              </w:rPr>
            </w:pPr>
            <w:r w:rsidRPr="0073260C">
              <w:rPr>
                <w:rFonts w:cstheme="minorHAnsi"/>
                <w:strike/>
                <w:color w:val="00B050"/>
                <w:sz w:val="16"/>
                <w:szCs w:val="16"/>
              </w:rPr>
              <w:t xml:space="preserve">Dokumentácia k verejnému obstarávaniu v závislosti na postupe verejného obstarávania, využitie integračnej akcie "Verejné obstarávanie v ITMS2014+", alebo </w:t>
            </w:r>
            <w:proofErr w:type="spellStart"/>
            <w:r w:rsidRPr="0073260C">
              <w:rPr>
                <w:rFonts w:cstheme="minorHAnsi"/>
                <w:strike/>
                <w:color w:val="00B050"/>
                <w:sz w:val="16"/>
                <w:szCs w:val="16"/>
              </w:rPr>
              <w:t>sken</w:t>
            </w:r>
            <w:proofErr w:type="spellEnd"/>
            <w:r w:rsidRPr="0073260C">
              <w:rPr>
                <w:rFonts w:cstheme="minorHAnsi"/>
                <w:strike/>
                <w:color w:val="00B050"/>
                <w:sz w:val="16"/>
                <w:szCs w:val="16"/>
              </w:rPr>
              <w:t xml:space="preserve"> originálu alebo úradne overenej fotokópie vo formáte .</w:t>
            </w:r>
            <w:proofErr w:type="spellStart"/>
            <w:r w:rsidRPr="0073260C">
              <w:rPr>
                <w:rFonts w:cstheme="minorHAnsi"/>
                <w:strike/>
                <w:color w:val="00B050"/>
                <w:sz w:val="16"/>
                <w:szCs w:val="16"/>
              </w:rPr>
              <w:t>pdf</w:t>
            </w:r>
            <w:proofErr w:type="spellEnd"/>
            <w:r w:rsidRPr="0073260C">
              <w:rPr>
                <w:rFonts w:cstheme="minorHAnsi"/>
                <w:strike/>
                <w:color w:val="00B050"/>
                <w:sz w:val="16"/>
                <w:szCs w:val="16"/>
              </w:rPr>
              <w:t xml:space="preserve"> prostredníctvom ITMS2014+, zoznam povin</w:t>
            </w:r>
            <w:r w:rsidR="00D179DB" w:rsidRPr="0073260C">
              <w:rPr>
                <w:rFonts w:cstheme="minorHAnsi"/>
                <w:strike/>
                <w:color w:val="00B050"/>
                <w:sz w:val="16"/>
                <w:szCs w:val="16"/>
              </w:rPr>
              <w:t>ných príloh je uvedený  v Prílohe č.16A</w:t>
            </w:r>
          </w:p>
          <w:p w14:paraId="5D081155" w14:textId="77777777" w:rsidR="00131A87" w:rsidRPr="0073260C" w:rsidRDefault="00131A87" w:rsidP="00131A87">
            <w:pPr>
              <w:pStyle w:val="Odsekzoznamu"/>
              <w:spacing w:after="0" w:line="240" w:lineRule="auto"/>
              <w:ind w:left="263"/>
              <w:jc w:val="both"/>
              <w:rPr>
                <w:rFonts w:cstheme="minorHAnsi"/>
                <w:strike/>
                <w:color w:val="00B050"/>
                <w:sz w:val="16"/>
                <w:szCs w:val="16"/>
              </w:rPr>
            </w:pPr>
            <w:r w:rsidRPr="0073260C">
              <w:rPr>
                <w:rFonts w:cstheme="minorHAnsi"/>
                <w:strike/>
                <w:color w:val="00B050"/>
                <w:sz w:val="16"/>
                <w:szCs w:val="16"/>
              </w:rPr>
              <w:lastRenderedPageBreak/>
              <w:t>ALEBO</w:t>
            </w:r>
          </w:p>
          <w:p w14:paraId="03C7C90F" w14:textId="2BD6D3DA" w:rsidR="00131A87" w:rsidRPr="0073260C" w:rsidRDefault="00131A87" w:rsidP="004800B7">
            <w:pPr>
              <w:pStyle w:val="Odsekzoznamu"/>
              <w:numPr>
                <w:ilvl w:val="0"/>
                <w:numId w:val="551"/>
              </w:numPr>
              <w:spacing w:after="0" w:line="240" w:lineRule="auto"/>
              <w:ind w:left="263" w:hanging="263"/>
              <w:jc w:val="both"/>
              <w:rPr>
                <w:rFonts w:cstheme="minorHAnsi"/>
                <w:strike/>
                <w:color w:val="00B050"/>
                <w:sz w:val="16"/>
                <w:szCs w:val="16"/>
              </w:rPr>
            </w:pPr>
            <w:r w:rsidRPr="0073260C">
              <w:rPr>
                <w:rFonts w:cstheme="minorHAnsi"/>
                <w:strike/>
                <w:color w:val="00B050"/>
                <w:sz w:val="16"/>
                <w:szCs w:val="16"/>
              </w:rPr>
              <w:t xml:space="preserve">Dokumentácia k obstarávaniu v závislosti na postupe verejného obstarávania, využitie integračnej akcie "Verejné obstarávanie v ITMS2014+", alebo </w:t>
            </w:r>
            <w:proofErr w:type="spellStart"/>
            <w:r w:rsidRPr="0073260C">
              <w:rPr>
                <w:rFonts w:cstheme="minorHAnsi"/>
                <w:strike/>
                <w:color w:val="00B050"/>
                <w:sz w:val="16"/>
                <w:szCs w:val="16"/>
              </w:rPr>
              <w:t>sken</w:t>
            </w:r>
            <w:proofErr w:type="spellEnd"/>
            <w:r w:rsidRPr="0073260C">
              <w:rPr>
                <w:rFonts w:cstheme="minorHAnsi"/>
                <w:strike/>
                <w:color w:val="00B050"/>
                <w:sz w:val="16"/>
                <w:szCs w:val="16"/>
              </w:rPr>
              <w:t xml:space="preserve"> originálu alebo úradne overenej fotokópie vo formáte .</w:t>
            </w:r>
            <w:proofErr w:type="spellStart"/>
            <w:r w:rsidRPr="0073260C">
              <w:rPr>
                <w:rFonts w:cstheme="minorHAnsi"/>
                <w:strike/>
                <w:color w:val="00B050"/>
                <w:sz w:val="16"/>
                <w:szCs w:val="16"/>
              </w:rPr>
              <w:t>pdf</w:t>
            </w:r>
            <w:proofErr w:type="spellEnd"/>
            <w:r w:rsidRPr="0073260C">
              <w:rPr>
                <w:rFonts w:cstheme="minorHAnsi"/>
                <w:strike/>
                <w:color w:val="00B050"/>
                <w:sz w:val="16"/>
                <w:szCs w:val="16"/>
              </w:rPr>
              <w:t xml:space="preserve"> prostredníctvom ITMS2014+, zoznam povinných príloh je uvedený v Usmernení PPA č. 8 k obstarávaniu.</w:t>
            </w:r>
          </w:p>
          <w:p w14:paraId="4B73D234" w14:textId="3255A566" w:rsidR="00131A87" w:rsidRPr="0073260C" w:rsidRDefault="00115487" w:rsidP="004800B7">
            <w:pPr>
              <w:pStyle w:val="Odsekzoznamu"/>
              <w:numPr>
                <w:ilvl w:val="1"/>
                <w:numId w:val="269"/>
              </w:numPr>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Stavebný rozpočet (Príloha č. 8A)</w:t>
            </w:r>
          </w:p>
          <w:p w14:paraId="0301A861" w14:textId="3C881C50" w:rsidR="00E056AA" w:rsidRPr="0073260C" w:rsidRDefault="006D60B1" w:rsidP="002C09AB">
            <w:pPr>
              <w:tabs>
                <w:tab w:val="left" w:pos="567"/>
              </w:tabs>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t>Spôsob overenia</w:t>
            </w:r>
          </w:p>
          <w:p w14:paraId="3101D72E" w14:textId="369398A4" w:rsidR="00E056AA" w:rsidRPr="0073260C" w:rsidRDefault="00E056AA" w:rsidP="004800B7">
            <w:pPr>
              <w:pStyle w:val="Odsekzoznamu"/>
              <w:numPr>
                <w:ilvl w:val="0"/>
                <w:numId w:val="268"/>
              </w:numPr>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zmysle</w:t>
            </w:r>
            <w:r w:rsidR="00A84C0C" w:rsidRPr="0073260C">
              <w:rPr>
                <w:rFonts w:cstheme="minorHAnsi"/>
                <w:strike/>
                <w:color w:val="00B050"/>
                <w:sz w:val="16"/>
                <w:szCs w:val="16"/>
              </w:rPr>
              <w:t xml:space="preserve"> dokumentácie uvedenej v časti </w:t>
            </w:r>
            <w:r w:rsidRPr="0073260C">
              <w:rPr>
                <w:rFonts w:cstheme="minorHAnsi"/>
                <w:strike/>
                <w:color w:val="00B050"/>
                <w:sz w:val="16"/>
                <w:szCs w:val="16"/>
              </w:rPr>
              <w:t>„Forma a spôsob preukázania splnenia PPP“</w:t>
            </w:r>
          </w:p>
        </w:tc>
      </w:tr>
      <w:tr w:rsidR="0073260C" w:rsidRPr="0073260C" w14:paraId="5EC63982" w14:textId="77777777" w:rsidTr="001E76D3">
        <w:trPr>
          <w:trHeight w:val="284"/>
        </w:trPr>
        <w:tc>
          <w:tcPr>
            <w:tcW w:w="5000" w:type="pct"/>
            <w:gridSpan w:val="4"/>
            <w:shd w:val="clear" w:color="auto" w:fill="FFE599" w:themeFill="accent4" w:themeFillTint="66"/>
            <w:vAlign w:val="center"/>
          </w:tcPr>
          <w:p w14:paraId="22FCFEC3" w14:textId="4D54CA13" w:rsidR="00C0534D" w:rsidRPr="0073260C" w:rsidRDefault="00206ED0" w:rsidP="002C09AB">
            <w:pPr>
              <w:spacing w:after="0" w:line="240" w:lineRule="auto"/>
              <w:rPr>
                <w:rFonts w:cstheme="minorHAnsi"/>
                <w:b/>
                <w:caps/>
                <w:strike/>
                <w:color w:val="00B050"/>
              </w:rPr>
            </w:pPr>
            <w:r w:rsidRPr="0073260C">
              <w:rPr>
                <w:rFonts w:cstheme="minorHAnsi"/>
                <w:b/>
                <w:strike/>
                <w:color w:val="00B050"/>
                <w:sz w:val="22"/>
                <w:szCs w:val="22"/>
              </w:rPr>
              <w:lastRenderedPageBreak/>
              <w:t>3</w:t>
            </w:r>
            <w:r w:rsidR="002C4C94" w:rsidRPr="0073260C">
              <w:rPr>
                <w:rFonts w:cstheme="minorHAnsi"/>
                <w:b/>
                <w:strike/>
                <w:color w:val="00B050"/>
                <w:sz w:val="22"/>
                <w:szCs w:val="22"/>
              </w:rPr>
              <w:t>. OPRÁVNENOSŤ</w:t>
            </w:r>
            <w:r w:rsidR="002C4C94" w:rsidRPr="0073260C">
              <w:rPr>
                <w:rFonts w:cstheme="minorHAnsi"/>
                <w:b/>
                <w:caps/>
                <w:strike/>
                <w:color w:val="00B050"/>
                <w:sz w:val="22"/>
                <w:szCs w:val="22"/>
              </w:rPr>
              <w:t xml:space="preserve"> spôsobu</w:t>
            </w:r>
            <w:r w:rsidR="00C0534D" w:rsidRPr="0073260C">
              <w:rPr>
                <w:rFonts w:cstheme="minorHAnsi"/>
                <w:b/>
                <w:strike/>
                <w:color w:val="00B050"/>
                <w:sz w:val="22"/>
                <w:szCs w:val="22"/>
              </w:rPr>
              <w:t xml:space="preserve"> FINANCOVANIA</w:t>
            </w:r>
          </w:p>
        </w:tc>
      </w:tr>
      <w:tr w:rsidR="0073260C" w:rsidRPr="0073260C" w14:paraId="75552432" w14:textId="77777777" w:rsidTr="001E76D3">
        <w:trPr>
          <w:trHeight w:val="284"/>
        </w:trPr>
        <w:tc>
          <w:tcPr>
            <w:tcW w:w="196" w:type="pct"/>
            <w:shd w:val="clear" w:color="auto" w:fill="FFF2CC" w:themeFill="accent4" w:themeFillTint="33"/>
            <w:vAlign w:val="center"/>
          </w:tcPr>
          <w:p w14:paraId="2785603D" w14:textId="417ECFD8" w:rsidR="00D71393" w:rsidRPr="0073260C" w:rsidRDefault="00D71393"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4" w:type="pct"/>
            <w:gridSpan w:val="3"/>
            <w:shd w:val="clear" w:color="auto" w:fill="FFF2CC" w:themeFill="accent4" w:themeFillTint="33"/>
            <w:vAlign w:val="center"/>
          </w:tcPr>
          <w:p w14:paraId="7B57E0B9" w14:textId="000FF97F" w:rsidR="00D71393" w:rsidRPr="0073260C" w:rsidRDefault="00A84C0C" w:rsidP="002C09AB">
            <w:pPr>
              <w:pStyle w:val="Odsekzoznamu"/>
              <w:spacing w:after="0" w:line="240" w:lineRule="auto"/>
              <w:ind w:left="210"/>
              <w:jc w:val="center"/>
              <w:rPr>
                <w:rFonts w:cstheme="minorHAnsi"/>
                <w:b/>
                <w:strike/>
                <w:color w:val="00B050"/>
                <w:sz w:val="18"/>
                <w:szCs w:val="18"/>
              </w:rPr>
            </w:pPr>
            <w:r w:rsidRPr="0073260C">
              <w:rPr>
                <w:rFonts w:cstheme="minorHAnsi"/>
                <w:b/>
                <w:strike/>
                <w:color w:val="00B050"/>
                <w:sz w:val="18"/>
                <w:szCs w:val="18"/>
              </w:rPr>
              <w:t xml:space="preserve">Podmienka poskytnutia príspevku (PPP) a jej popis </w:t>
            </w:r>
          </w:p>
        </w:tc>
      </w:tr>
      <w:tr w:rsidR="0073260C" w:rsidRPr="0073260C" w14:paraId="6B160554" w14:textId="77777777" w:rsidTr="00D71393">
        <w:trPr>
          <w:trHeight w:val="284"/>
        </w:trPr>
        <w:tc>
          <w:tcPr>
            <w:tcW w:w="196" w:type="pct"/>
            <w:vMerge w:val="restart"/>
            <w:shd w:val="clear" w:color="auto" w:fill="auto"/>
            <w:vAlign w:val="center"/>
          </w:tcPr>
          <w:p w14:paraId="759912AE" w14:textId="725DB3A3" w:rsidR="00D71393" w:rsidRPr="0073260C" w:rsidRDefault="00D71393"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3.1</w:t>
            </w:r>
          </w:p>
        </w:tc>
        <w:tc>
          <w:tcPr>
            <w:tcW w:w="510" w:type="pct"/>
            <w:gridSpan w:val="2"/>
            <w:vMerge w:val="restart"/>
            <w:shd w:val="clear" w:color="auto" w:fill="auto"/>
            <w:vAlign w:val="center"/>
          </w:tcPr>
          <w:p w14:paraId="0C6E90FB" w14:textId="77777777" w:rsidR="00D71393" w:rsidRPr="0073260C" w:rsidRDefault="00D71393" w:rsidP="002C09AB">
            <w:pPr>
              <w:pStyle w:val="Default"/>
              <w:jc w:val="center"/>
              <w:rPr>
                <w:rFonts w:asciiTheme="minorHAnsi" w:hAnsiTheme="minorHAnsi" w:cstheme="minorHAnsi"/>
                <w:strike/>
                <w:color w:val="00B050"/>
                <w:sz w:val="16"/>
                <w:szCs w:val="16"/>
              </w:rPr>
            </w:pPr>
            <w:r w:rsidRPr="0073260C">
              <w:rPr>
                <w:rFonts w:asciiTheme="minorHAnsi" w:hAnsiTheme="minorHAnsi" w:cstheme="minorHAnsi"/>
                <w:b/>
                <w:bCs/>
                <w:strike/>
                <w:color w:val="00B050"/>
                <w:sz w:val="16"/>
                <w:szCs w:val="16"/>
              </w:rPr>
              <w:t xml:space="preserve">Podmienka spôsobu financovania </w:t>
            </w:r>
          </w:p>
        </w:tc>
        <w:tc>
          <w:tcPr>
            <w:tcW w:w="4294" w:type="pct"/>
            <w:shd w:val="clear" w:color="auto" w:fill="auto"/>
            <w:vAlign w:val="center"/>
          </w:tcPr>
          <w:p w14:paraId="643CD7B9" w14:textId="77777777" w:rsidR="00D71393" w:rsidRPr="0073260C" w:rsidRDefault="00D71393" w:rsidP="00AD3DDA">
            <w:pPr>
              <w:spacing w:after="0" w:line="240" w:lineRule="auto"/>
              <w:rPr>
                <w:rFonts w:cstheme="minorHAnsi"/>
                <w:b/>
                <w:strike/>
                <w:color w:val="00B050"/>
                <w:sz w:val="16"/>
                <w:szCs w:val="16"/>
              </w:rPr>
            </w:pPr>
            <w:r w:rsidRPr="0073260C">
              <w:rPr>
                <w:rFonts w:cstheme="minorHAnsi"/>
                <w:b/>
                <w:strike/>
                <w:color w:val="00B050"/>
                <w:sz w:val="16"/>
                <w:szCs w:val="16"/>
              </w:rPr>
              <w:t>3.1.1 Spôsob financovania</w:t>
            </w:r>
          </w:p>
          <w:p w14:paraId="0D2CAFC6" w14:textId="77777777" w:rsidR="00D71393" w:rsidRPr="0073260C" w:rsidRDefault="00D71393" w:rsidP="00AD3DDA">
            <w:pPr>
              <w:spacing w:after="0" w:line="240" w:lineRule="auto"/>
              <w:jc w:val="both"/>
              <w:rPr>
                <w:rFonts w:cstheme="minorHAnsi"/>
                <w:strike/>
                <w:color w:val="00B050"/>
                <w:sz w:val="16"/>
                <w:szCs w:val="16"/>
              </w:rPr>
            </w:pPr>
            <w:r w:rsidRPr="0073260C">
              <w:rPr>
                <w:rFonts w:cstheme="minorHAnsi"/>
                <w:strike/>
                <w:color w:val="00B050"/>
                <w:sz w:val="16"/>
                <w:szCs w:val="16"/>
              </w:rPr>
              <w:t>Podmienka poskytnutia príspevku, ktorou je stanovenie spôsobu financovania:</w:t>
            </w:r>
          </w:p>
          <w:p w14:paraId="16B21BCE" w14:textId="1EDD3136" w:rsidR="00D0045F" w:rsidRPr="0073260C" w:rsidRDefault="00D71393" w:rsidP="00BE0E67">
            <w:pPr>
              <w:pStyle w:val="Default"/>
              <w:keepLines/>
              <w:widowControl w:val="0"/>
              <w:numPr>
                <w:ilvl w:val="0"/>
                <w:numId w:val="41"/>
              </w:numPr>
              <w:ind w:left="352" w:hanging="284"/>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refundácia</w:t>
            </w:r>
          </w:p>
          <w:p w14:paraId="4FC5367F" w14:textId="176CD150" w:rsidR="00D71393" w:rsidRPr="0073260C" w:rsidRDefault="00D71393" w:rsidP="00AD3DDA">
            <w:pPr>
              <w:pStyle w:val="Default"/>
              <w:keepLines/>
              <w:widowControl w:val="0"/>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36BE25BE" w14:textId="39FC27E4" w:rsidR="00906ED2" w:rsidRPr="0073260C" w:rsidRDefault="00D71393" w:rsidP="004800B7">
            <w:pPr>
              <w:pStyle w:val="Odsekzoznamu"/>
              <w:numPr>
                <w:ilvl w:val="0"/>
                <w:numId w:val="253"/>
              </w:numPr>
              <w:spacing w:after="0" w:line="240" w:lineRule="auto"/>
              <w:ind w:left="209" w:hanging="209"/>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38E1E8F7" w14:textId="65CB9905" w:rsidR="00D71393" w:rsidRPr="0073260C" w:rsidRDefault="00D71393" w:rsidP="00AD3DDA">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060C298" w14:textId="787E2F20" w:rsidR="00D71393" w:rsidRPr="0073260C" w:rsidRDefault="00D71393"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zmysle</w:t>
            </w:r>
            <w:r w:rsidR="00A84C0C" w:rsidRPr="0073260C">
              <w:rPr>
                <w:rFonts w:cstheme="minorHAnsi"/>
                <w:strike/>
                <w:color w:val="00B050"/>
                <w:sz w:val="16"/>
                <w:szCs w:val="16"/>
              </w:rPr>
              <w:t xml:space="preserve"> dokumentácie uvedenej v časti</w:t>
            </w:r>
            <w:r w:rsidRPr="0073260C">
              <w:rPr>
                <w:rFonts w:cstheme="minorHAnsi"/>
                <w:strike/>
                <w:color w:val="00B050"/>
                <w:sz w:val="16"/>
                <w:szCs w:val="16"/>
              </w:rPr>
              <w:t xml:space="preserve"> „Forma a spôsob preukázania splnenia PPP“</w:t>
            </w:r>
          </w:p>
        </w:tc>
      </w:tr>
      <w:tr w:rsidR="0073260C" w:rsidRPr="0073260C" w14:paraId="1145CC42" w14:textId="77777777" w:rsidTr="00D71393">
        <w:trPr>
          <w:trHeight w:val="284"/>
        </w:trPr>
        <w:tc>
          <w:tcPr>
            <w:tcW w:w="196" w:type="pct"/>
            <w:vMerge/>
            <w:shd w:val="clear" w:color="auto" w:fill="auto"/>
            <w:vAlign w:val="center"/>
          </w:tcPr>
          <w:p w14:paraId="132BC9E7" w14:textId="77777777" w:rsidR="00D71393" w:rsidRPr="0073260C" w:rsidRDefault="00D71393" w:rsidP="002C09AB">
            <w:pPr>
              <w:spacing w:after="0" w:line="240" w:lineRule="auto"/>
              <w:jc w:val="center"/>
              <w:rPr>
                <w:rFonts w:cstheme="minorHAnsi"/>
                <w:b/>
                <w:strike/>
                <w:color w:val="00B050"/>
                <w:sz w:val="16"/>
                <w:szCs w:val="16"/>
              </w:rPr>
            </w:pPr>
          </w:p>
        </w:tc>
        <w:tc>
          <w:tcPr>
            <w:tcW w:w="510" w:type="pct"/>
            <w:gridSpan w:val="2"/>
            <w:vMerge/>
            <w:shd w:val="clear" w:color="auto" w:fill="auto"/>
            <w:vAlign w:val="center"/>
          </w:tcPr>
          <w:p w14:paraId="11ED4DC8" w14:textId="77777777" w:rsidR="00D71393" w:rsidRPr="0073260C" w:rsidRDefault="00D71393" w:rsidP="002C09AB">
            <w:pPr>
              <w:pStyle w:val="Default"/>
              <w:jc w:val="center"/>
              <w:rPr>
                <w:rFonts w:asciiTheme="minorHAnsi" w:hAnsiTheme="minorHAnsi" w:cstheme="minorHAnsi"/>
                <w:b/>
                <w:bCs/>
                <w:strike/>
                <w:color w:val="00B050"/>
                <w:sz w:val="16"/>
                <w:szCs w:val="16"/>
              </w:rPr>
            </w:pPr>
          </w:p>
        </w:tc>
        <w:tc>
          <w:tcPr>
            <w:tcW w:w="4294" w:type="pct"/>
            <w:shd w:val="clear" w:color="auto" w:fill="auto"/>
            <w:vAlign w:val="center"/>
          </w:tcPr>
          <w:p w14:paraId="763E378F" w14:textId="77777777" w:rsidR="00D71393" w:rsidRPr="0073260C" w:rsidRDefault="00D71393" w:rsidP="002C09AB">
            <w:pPr>
              <w:spacing w:after="0" w:line="240" w:lineRule="auto"/>
              <w:rPr>
                <w:rFonts w:cstheme="minorHAnsi"/>
                <w:b/>
                <w:bCs/>
                <w:strike/>
                <w:color w:val="00B050"/>
                <w:sz w:val="16"/>
                <w:szCs w:val="16"/>
              </w:rPr>
            </w:pPr>
            <w:r w:rsidRPr="0073260C">
              <w:rPr>
                <w:rFonts w:cstheme="minorHAnsi"/>
                <w:b/>
                <w:bCs/>
                <w:strike/>
                <w:color w:val="00B050"/>
                <w:sz w:val="16"/>
                <w:szCs w:val="16"/>
              </w:rPr>
              <w:t>3.1.2 Podmienka minimálnej a maximálnej výšky príspevku (EÚ+ŠR)</w:t>
            </w:r>
          </w:p>
          <w:p w14:paraId="4BE66FF8" w14:textId="77777777" w:rsidR="00D71393" w:rsidRPr="0073260C" w:rsidRDefault="00D71393" w:rsidP="002C09AB">
            <w:pPr>
              <w:spacing w:after="0" w:line="240" w:lineRule="auto"/>
              <w:jc w:val="both"/>
              <w:rPr>
                <w:rFonts w:cstheme="minorHAnsi"/>
                <w:strike/>
                <w:color w:val="00B050"/>
                <w:sz w:val="16"/>
                <w:szCs w:val="16"/>
              </w:rPr>
            </w:pPr>
            <w:r w:rsidRPr="0073260C">
              <w:rPr>
                <w:rFonts w:cstheme="minorHAnsi"/>
                <w:strike/>
                <w:color w:val="00B050"/>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BC6F837" w14:textId="0D1D55EC" w:rsidR="00D71393" w:rsidRPr="0073260C" w:rsidRDefault="00D71393" w:rsidP="002C09A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33EA3AF6" w14:textId="43C2593C" w:rsidR="00D71393" w:rsidRPr="0073260C" w:rsidRDefault="00D71393" w:rsidP="004800B7">
            <w:pPr>
              <w:pStyle w:val="Odsekzoznamu"/>
              <w:numPr>
                <w:ilvl w:val="0"/>
                <w:numId w:val="231"/>
              </w:numPr>
              <w:tabs>
                <w:tab w:val="left" w:pos="289"/>
              </w:tabs>
              <w:spacing w:after="0" w:line="240" w:lineRule="auto"/>
              <w:ind w:hanging="642"/>
              <w:jc w:val="both"/>
              <w:rPr>
                <w:rFonts w:cstheme="minorHAnsi"/>
                <w:bCs/>
                <w:strike/>
                <w:color w:val="00B050"/>
                <w:sz w:val="16"/>
                <w:szCs w:val="16"/>
                <w:lang w:eastAsia="sk-SK"/>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3BE4BB32" w14:textId="56C73A1B" w:rsidR="00D71393" w:rsidRPr="0073260C" w:rsidRDefault="00D71393"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w:t>
            </w:r>
            <w:r w:rsidR="006D60B1" w:rsidRPr="0073260C">
              <w:rPr>
                <w:rFonts w:cstheme="minorHAnsi"/>
                <w:b/>
                <w:strike/>
                <w:color w:val="00B050"/>
                <w:sz w:val="18"/>
                <w:szCs w:val="18"/>
                <w:u w:val="single"/>
              </w:rPr>
              <w:t>pôsob overenia</w:t>
            </w:r>
          </w:p>
          <w:p w14:paraId="06AF61C1" w14:textId="4EF61353" w:rsidR="00D71393" w:rsidRPr="0073260C" w:rsidRDefault="00D71393"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zmysle</w:t>
            </w:r>
            <w:r w:rsidR="00A84C0C" w:rsidRPr="0073260C">
              <w:rPr>
                <w:rFonts w:cstheme="minorHAnsi"/>
                <w:strike/>
                <w:color w:val="00B050"/>
                <w:sz w:val="16"/>
                <w:szCs w:val="16"/>
              </w:rPr>
              <w:t xml:space="preserve"> v zmysle dokumentácie uvedenej v časti </w:t>
            </w:r>
            <w:r w:rsidRPr="0073260C">
              <w:rPr>
                <w:rFonts w:cstheme="minorHAnsi"/>
                <w:strike/>
                <w:color w:val="00B050"/>
                <w:sz w:val="16"/>
                <w:szCs w:val="16"/>
              </w:rPr>
              <w:t>„Forma a spôsob preukázania splnenia PPP“</w:t>
            </w:r>
          </w:p>
        </w:tc>
      </w:tr>
      <w:tr w:rsidR="0073260C" w:rsidRPr="0073260C" w14:paraId="47951732" w14:textId="77777777" w:rsidTr="00D71393">
        <w:trPr>
          <w:trHeight w:val="284"/>
        </w:trPr>
        <w:tc>
          <w:tcPr>
            <w:tcW w:w="196" w:type="pct"/>
            <w:vMerge/>
            <w:shd w:val="clear" w:color="auto" w:fill="auto"/>
            <w:vAlign w:val="center"/>
          </w:tcPr>
          <w:p w14:paraId="3DB9BAB9" w14:textId="77777777" w:rsidR="00D71393" w:rsidRPr="0073260C" w:rsidRDefault="00D71393" w:rsidP="002C09AB">
            <w:pPr>
              <w:spacing w:after="0" w:line="240" w:lineRule="auto"/>
              <w:jc w:val="center"/>
              <w:rPr>
                <w:rFonts w:cstheme="minorHAnsi"/>
                <w:b/>
                <w:strike/>
                <w:color w:val="00B050"/>
                <w:sz w:val="18"/>
                <w:szCs w:val="18"/>
              </w:rPr>
            </w:pPr>
          </w:p>
        </w:tc>
        <w:tc>
          <w:tcPr>
            <w:tcW w:w="510" w:type="pct"/>
            <w:gridSpan w:val="2"/>
            <w:vMerge/>
            <w:shd w:val="clear" w:color="auto" w:fill="auto"/>
            <w:vAlign w:val="center"/>
          </w:tcPr>
          <w:p w14:paraId="193D0E45" w14:textId="77777777" w:rsidR="00D71393" w:rsidRPr="0073260C" w:rsidRDefault="00D71393" w:rsidP="002C09AB">
            <w:pPr>
              <w:pStyle w:val="Default"/>
              <w:jc w:val="center"/>
              <w:rPr>
                <w:rFonts w:asciiTheme="minorHAnsi" w:hAnsiTheme="minorHAnsi" w:cstheme="minorHAnsi"/>
                <w:b/>
                <w:bCs/>
                <w:strike/>
                <w:color w:val="00B050"/>
                <w:sz w:val="18"/>
                <w:szCs w:val="18"/>
              </w:rPr>
            </w:pPr>
          </w:p>
        </w:tc>
        <w:tc>
          <w:tcPr>
            <w:tcW w:w="4294" w:type="pct"/>
            <w:shd w:val="clear" w:color="auto" w:fill="auto"/>
            <w:vAlign w:val="center"/>
          </w:tcPr>
          <w:p w14:paraId="3EDC1A1F" w14:textId="77777777" w:rsidR="00D71393" w:rsidRPr="0073260C" w:rsidRDefault="00D71393" w:rsidP="002C09AB">
            <w:pPr>
              <w:spacing w:after="0" w:line="240" w:lineRule="auto"/>
              <w:rPr>
                <w:rFonts w:cstheme="minorHAnsi"/>
                <w:b/>
                <w:strike/>
                <w:color w:val="00B050"/>
                <w:sz w:val="16"/>
                <w:szCs w:val="16"/>
              </w:rPr>
            </w:pPr>
            <w:r w:rsidRPr="0073260C">
              <w:rPr>
                <w:rFonts w:cstheme="minorHAnsi"/>
                <w:b/>
                <w:strike/>
                <w:color w:val="00B050"/>
                <w:sz w:val="16"/>
                <w:szCs w:val="16"/>
              </w:rPr>
              <w:t>3.1.3 Intenzita pomoci</w:t>
            </w:r>
          </w:p>
          <w:p w14:paraId="4A7BD647" w14:textId="0D13AF29" w:rsidR="00D71393" w:rsidRPr="0073260C" w:rsidRDefault="00D71393" w:rsidP="002C09AB">
            <w:pPr>
              <w:pStyle w:val="Standard"/>
              <w:tabs>
                <w:tab w:val="left" w:pos="709"/>
              </w:tabs>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Intenzita podpory (pomoci) je v súlade s intenzitou pomoci v zmysle  stratégie CLLD uvedenej vo výzve (časť Financovanie projektu),</w:t>
            </w:r>
            <w:r w:rsidR="006D60B1" w:rsidRPr="0073260C">
              <w:rPr>
                <w:rFonts w:asciiTheme="minorHAnsi" w:hAnsiTheme="minorHAnsi" w:cstheme="minorHAnsi"/>
                <w:strike/>
                <w:color w:val="00B050"/>
                <w:sz w:val="16"/>
                <w:szCs w:val="16"/>
              </w:rPr>
              <w:t xml:space="preserve"> pričom výška podpory môže byť:</w:t>
            </w:r>
          </w:p>
          <w:p w14:paraId="0BD84E98" w14:textId="77777777" w:rsidR="00D71393" w:rsidRPr="0073260C" w:rsidRDefault="00D71393" w:rsidP="009F1D61">
            <w:pPr>
              <w:pStyle w:val="Odsekzoznamu"/>
              <w:numPr>
                <w:ilvl w:val="0"/>
                <w:numId w:val="77"/>
              </w:numPr>
              <w:spacing w:after="0" w:line="240" w:lineRule="auto"/>
              <w:ind w:left="221" w:hanging="221"/>
              <w:jc w:val="both"/>
              <w:rPr>
                <w:rFonts w:cstheme="minorHAnsi"/>
                <w:strike/>
                <w:color w:val="00B050"/>
                <w:sz w:val="16"/>
                <w:szCs w:val="16"/>
              </w:rPr>
            </w:pPr>
            <w:r w:rsidRPr="0073260C">
              <w:rPr>
                <w:rFonts w:cstheme="minorHAnsi"/>
                <w:strike/>
                <w:color w:val="00B050"/>
                <w:sz w:val="16"/>
                <w:szCs w:val="16"/>
              </w:rPr>
              <w:t>Maximálna základná miera podpory z celkových oprávnených výdavkov berúc do úvahy stanovenú výšku podpory príslušnou MAS v stratégii CLLD:</w:t>
            </w:r>
          </w:p>
          <w:p w14:paraId="044BC6CF" w14:textId="77777777" w:rsidR="00D71393" w:rsidRPr="0073260C" w:rsidRDefault="00D71393" w:rsidP="000E4642">
            <w:pPr>
              <w:pStyle w:val="Odsekzoznamu"/>
              <w:numPr>
                <w:ilvl w:val="0"/>
                <w:numId w:val="53"/>
              </w:numPr>
              <w:spacing w:after="0" w:line="240" w:lineRule="auto"/>
              <w:ind w:left="494" w:hanging="284"/>
              <w:rPr>
                <w:rFonts w:cstheme="minorHAnsi"/>
                <w:strike/>
                <w:color w:val="00B050"/>
                <w:sz w:val="16"/>
                <w:szCs w:val="16"/>
              </w:rPr>
            </w:pPr>
            <w:r w:rsidRPr="0073260C">
              <w:rPr>
                <w:rFonts w:cstheme="minorHAnsi"/>
                <w:b/>
                <w:bCs/>
                <w:strike/>
                <w:color w:val="00B050"/>
                <w:sz w:val="16"/>
                <w:szCs w:val="16"/>
              </w:rPr>
              <w:t>Výstup v rámci prílohy I.</w:t>
            </w:r>
          </w:p>
          <w:p w14:paraId="6A169F68" w14:textId="77777777" w:rsidR="00D71393" w:rsidRPr="0073260C" w:rsidRDefault="00D71393" w:rsidP="002C09AB">
            <w:pPr>
              <w:pStyle w:val="Odsekzoznamu"/>
              <w:spacing w:after="0" w:line="240" w:lineRule="auto"/>
              <w:ind w:left="494"/>
              <w:rPr>
                <w:rFonts w:cstheme="minorHAnsi"/>
                <w:strike/>
                <w:color w:val="00B050"/>
                <w:sz w:val="16"/>
                <w:szCs w:val="16"/>
              </w:rPr>
            </w:pPr>
            <w:r w:rsidRPr="0073260C">
              <w:rPr>
                <w:rFonts w:cstheme="minorHAnsi"/>
                <w:strike/>
                <w:color w:val="00B050"/>
                <w:sz w:val="16"/>
                <w:szCs w:val="16"/>
                <w:u w:val="single"/>
              </w:rPr>
              <w:t>Základná miera podpory z celkových oprávnených výdavkov:</w:t>
            </w:r>
          </w:p>
          <w:p w14:paraId="15541741" w14:textId="77777777" w:rsidR="00F74E89" w:rsidRPr="0073260C" w:rsidRDefault="00F74E89" w:rsidP="00F74E89">
            <w:pPr>
              <w:numPr>
                <w:ilvl w:val="0"/>
                <w:numId w:val="19"/>
              </w:numPr>
              <w:spacing w:after="0" w:line="240" w:lineRule="auto"/>
              <w:ind w:left="919" w:hanging="142"/>
              <w:jc w:val="both"/>
              <w:rPr>
                <w:rFonts w:cstheme="minorHAnsi"/>
                <w:strike/>
                <w:color w:val="00B050"/>
                <w:sz w:val="16"/>
                <w:szCs w:val="16"/>
              </w:rPr>
            </w:pPr>
            <w:r w:rsidRPr="0073260C">
              <w:rPr>
                <w:rFonts w:cstheme="minorHAnsi"/>
                <w:strike/>
                <w:color w:val="00B050"/>
                <w:sz w:val="16"/>
                <w:szCs w:val="16"/>
              </w:rPr>
              <w:t>50% v prípade menej rozvinutých regiónov (mimo Bratislavského kraja);</w:t>
            </w:r>
          </w:p>
          <w:p w14:paraId="154543AC" w14:textId="10D29BEF" w:rsidR="00F74E89" w:rsidRPr="0073260C" w:rsidRDefault="00F74E89" w:rsidP="00F74E89">
            <w:pPr>
              <w:numPr>
                <w:ilvl w:val="0"/>
                <w:numId w:val="19"/>
              </w:numPr>
              <w:spacing w:after="0" w:line="240" w:lineRule="auto"/>
              <w:ind w:left="919" w:hanging="142"/>
              <w:jc w:val="both"/>
              <w:rPr>
                <w:rFonts w:cstheme="minorHAnsi"/>
                <w:strike/>
                <w:color w:val="00B050"/>
                <w:sz w:val="16"/>
                <w:szCs w:val="16"/>
              </w:rPr>
            </w:pPr>
            <w:r w:rsidRPr="0073260C">
              <w:rPr>
                <w:rFonts w:cstheme="minorHAnsi"/>
                <w:strike/>
                <w:color w:val="00B050"/>
                <w:sz w:val="16"/>
                <w:szCs w:val="16"/>
              </w:rPr>
              <w:t>40% v prípade ostatný</w:t>
            </w:r>
            <w:r w:rsidR="00A72DE3" w:rsidRPr="0073260C">
              <w:rPr>
                <w:rFonts w:cstheme="minorHAnsi"/>
                <w:strike/>
                <w:color w:val="00B050"/>
                <w:sz w:val="16"/>
                <w:szCs w:val="16"/>
              </w:rPr>
              <w:t>ch regiónov (Bratislavský kraj).</w:t>
            </w:r>
          </w:p>
          <w:p w14:paraId="16EDE384" w14:textId="50824D70" w:rsidR="00F74E89" w:rsidRPr="0073260C" w:rsidRDefault="00F74E89" w:rsidP="00F74E89">
            <w:pPr>
              <w:spacing w:after="0" w:line="240" w:lineRule="auto"/>
              <w:jc w:val="both"/>
              <w:rPr>
                <w:rFonts w:cstheme="minorHAnsi"/>
                <w:strike/>
                <w:color w:val="00B050"/>
                <w:sz w:val="16"/>
                <w:szCs w:val="16"/>
              </w:rPr>
            </w:pPr>
          </w:p>
          <w:p w14:paraId="6B9D67D6" w14:textId="0A2ED735" w:rsidR="00D71393" w:rsidRPr="0073260C" w:rsidRDefault="00D71393" w:rsidP="000E4642">
            <w:pPr>
              <w:pStyle w:val="Odsekzoznamu"/>
              <w:numPr>
                <w:ilvl w:val="0"/>
                <w:numId w:val="54"/>
              </w:numPr>
              <w:spacing w:after="0" w:line="240" w:lineRule="auto"/>
              <w:ind w:left="494" w:hanging="284"/>
              <w:rPr>
                <w:rFonts w:cstheme="minorHAnsi"/>
                <w:strike/>
                <w:color w:val="00B050"/>
                <w:sz w:val="16"/>
                <w:szCs w:val="16"/>
              </w:rPr>
            </w:pPr>
            <w:r w:rsidRPr="0073260C">
              <w:rPr>
                <w:rFonts w:cstheme="minorHAnsi"/>
                <w:b/>
                <w:bCs/>
                <w:strike/>
                <w:color w:val="00B050"/>
                <w:sz w:val="16"/>
                <w:szCs w:val="16"/>
              </w:rPr>
              <w:t>Výstup mimo prílohy I.</w:t>
            </w:r>
          </w:p>
          <w:p w14:paraId="0DAEF24C" w14:textId="77777777" w:rsidR="009746B2" w:rsidRPr="0073260C" w:rsidRDefault="00F74E89" w:rsidP="009746B2">
            <w:pPr>
              <w:pStyle w:val="Odsekzoznamu"/>
              <w:spacing w:after="0" w:line="240" w:lineRule="auto"/>
              <w:ind w:left="494"/>
              <w:rPr>
                <w:rFonts w:cstheme="minorHAnsi"/>
                <w:strike/>
                <w:color w:val="00B050"/>
                <w:sz w:val="16"/>
                <w:szCs w:val="16"/>
                <w:u w:val="single"/>
              </w:rPr>
            </w:pPr>
            <w:r w:rsidRPr="0073260C">
              <w:rPr>
                <w:rFonts w:cstheme="minorHAnsi"/>
                <w:strike/>
                <w:color w:val="00B050"/>
                <w:sz w:val="16"/>
                <w:szCs w:val="16"/>
                <w:u w:val="single"/>
              </w:rPr>
              <w:t>Základná miera podpory z celkových oprávnených výdavkov:</w:t>
            </w:r>
          </w:p>
          <w:p w14:paraId="16401B46" w14:textId="16C7E528" w:rsidR="00F74E89" w:rsidRPr="0073260C" w:rsidRDefault="00F74E89" w:rsidP="009746B2">
            <w:pPr>
              <w:pStyle w:val="Odsekzoznamu"/>
              <w:spacing w:after="0" w:line="240" w:lineRule="auto"/>
              <w:ind w:left="494"/>
              <w:rPr>
                <w:rFonts w:cstheme="minorHAnsi"/>
                <w:strike/>
                <w:color w:val="00B050"/>
                <w:sz w:val="16"/>
                <w:szCs w:val="16"/>
              </w:rPr>
            </w:pPr>
            <w:r w:rsidRPr="0073260C">
              <w:rPr>
                <w:b/>
                <w:strike/>
                <w:color w:val="00B050"/>
                <w:sz w:val="16"/>
                <w:szCs w:val="16"/>
                <w:u w:val="single"/>
              </w:rPr>
              <w:t xml:space="preserve">pre </w:t>
            </w:r>
            <w:proofErr w:type="spellStart"/>
            <w:r w:rsidRPr="0073260C">
              <w:rPr>
                <w:b/>
                <w:strike/>
                <w:color w:val="00B050"/>
                <w:sz w:val="16"/>
                <w:szCs w:val="16"/>
                <w:u w:val="single"/>
              </w:rPr>
              <w:t>mikro</w:t>
            </w:r>
            <w:proofErr w:type="spellEnd"/>
            <w:r w:rsidRPr="0073260C">
              <w:rPr>
                <w:b/>
                <w:strike/>
                <w:color w:val="00B050"/>
                <w:sz w:val="16"/>
                <w:szCs w:val="16"/>
                <w:u w:val="single"/>
              </w:rPr>
              <w:t xml:space="preserve"> a malé podniky</w:t>
            </w:r>
            <w:r w:rsidRPr="0073260C">
              <w:rPr>
                <w:b/>
                <w:strike/>
                <w:color w:val="00B050"/>
                <w:sz w:val="16"/>
                <w:szCs w:val="16"/>
              </w:rPr>
              <w:t>:</w:t>
            </w:r>
          </w:p>
          <w:p w14:paraId="34630DD8" w14:textId="3D38809B" w:rsidR="00F74E89" w:rsidRPr="0073260C" w:rsidRDefault="00F74E89" w:rsidP="004800B7">
            <w:pPr>
              <w:pStyle w:val="Odsekzoznamu"/>
              <w:numPr>
                <w:ilvl w:val="0"/>
                <w:numId w:val="513"/>
              </w:numPr>
              <w:spacing w:after="0" w:line="240" w:lineRule="auto"/>
              <w:ind w:left="921" w:hanging="142"/>
              <w:jc w:val="both"/>
              <w:rPr>
                <w:strike/>
                <w:color w:val="00B050"/>
                <w:sz w:val="16"/>
                <w:szCs w:val="16"/>
              </w:rPr>
            </w:pPr>
            <w:r w:rsidRPr="0073260C">
              <w:rPr>
                <w:strike/>
                <w:color w:val="00B050"/>
                <w:sz w:val="16"/>
                <w:szCs w:val="16"/>
              </w:rPr>
              <w:t>55% v prípade BB, ZA</w:t>
            </w:r>
            <w:r w:rsidR="009746B2" w:rsidRPr="0073260C">
              <w:rPr>
                <w:strike/>
                <w:color w:val="00B050"/>
                <w:sz w:val="16"/>
                <w:szCs w:val="16"/>
              </w:rPr>
              <w:t>, PO, KE</w:t>
            </w:r>
            <w:r w:rsidRPr="0073260C">
              <w:rPr>
                <w:strike/>
                <w:color w:val="00B050"/>
                <w:sz w:val="16"/>
                <w:szCs w:val="16"/>
              </w:rPr>
              <w:t xml:space="preserve"> kraja; </w:t>
            </w:r>
          </w:p>
          <w:p w14:paraId="5716E0E6" w14:textId="2BF7BA14" w:rsidR="00F74E89" w:rsidRPr="0073260C" w:rsidRDefault="00F74E89" w:rsidP="004800B7">
            <w:pPr>
              <w:pStyle w:val="Odsekzoznamu"/>
              <w:numPr>
                <w:ilvl w:val="0"/>
                <w:numId w:val="513"/>
              </w:numPr>
              <w:spacing w:after="0" w:line="240" w:lineRule="auto"/>
              <w:ind w:left="921" w:hanging="142"/>
              <w:rPr>
                <w:strike/>
                <w:color w:val="00B050"/>
                <w:sz w:val="16"/>
                <w:szCs w:val="16"/>
              </w:rPr>
            </w:pPr>
            <w:r w:rsidRPr="0073260C">
              <w:rPr>
                <w:strike/>
                <w:color w:val="00B050"/>
                <w:sz w:val="16"/>
                <w:szCs w:val="16"/>
              </w:rPr>
              <w:t>50% v prípade TN, NR, TT kraja</w:t>
            </w:r>
            <w:r w:rsidR="009746B2" w:rsidRPr="0073260C">
              <w:rPr>
                <w:rFonts w:cstheme="minorHAnsi"/>
                <w:strike/>
                <w:color w:val="00B050"/>
                <w:sz w:val="16"/>
                <w:szCs w:val="16"/>
              </w:rPr>
              <w:t>;</w:t>
            </w:r>
          </w:p>
          <w:p w14:paraId="65B3C0D8" w14:textId="34EA84F6" w:rsidR="00F74E89" w:rsidRPr="0073260C" w:rsidRDefault="00F74E89" w:rsidP="004800B7">
            <w:pPr>
              <w:pStyle w:val="Odsekzoznamu"/>
              <w:numPr>
                <w:ilvl w:val="0"/>
                <w:numId w:val="513"/>
              </w:numPr>
              <w:spacing w:after="0" w:line="240" w:lineRule="auto"/>
              <w:ind w:left="921" w:hanging="142"/>
              <w:rPr>
                <w:strike/>
                <w:color w:val="00B050"/>
                <w:sz w:val="16"/>
                <w:szCs w:val="16"/>
              </w:rPr>
            </w:pPr>
            <w:r w:rsidRPr="0073260C">
              <w:rPr>
                <w:strike/>
                <w:color w:val="00B050"/>
                <w:sz w:val="16"/>
                <w:szCs w:val="16"/>
              </w:rPr>
              <w:t>45% v prípade BA kraja</w:t>
            </w:r>
            <w:r w:rsidR="009746B2" w:rsidRPr="0073260C">
              <w:rPr>
                <w:strike/>
                <w:color w:val="00B050"/>
                <w:sz w:val="16"/>
                <w:szCs w:val="16"/>
              </w:rPr>
              <w:t>.</w:t>
            </w:r>
          </w:p>
          <w:p w14:paraId="3BFA0DBD" w14:textId="77777777" w:rsidR="00F74E89" w:rsidRPr="0073260C" w:rsidRDefault="00F74E89" w:rsidP="009746B2">
            <w:pPr>
              <w:spacing w:after="0" w:line="240" w:lineRule="auto"/>
              <w:ind w:left="496"/>
              <w:rPr>
                <w:b/>
                <w:strike/>
                <w:color w:val="00B050"/>
                <w:sz w:val="16"/>
                <w:szCs w:val="16"/>
                <w:u w:val="single"/>
              </w:rPr>
            </w:pPr>
            <w:r w:rsidRPr="0073260C">
              <w:rPr>
                <w:b/>
                <w:strike/>
                <w:color w:val="00B050"/>
                <w:sz w:val="16"/>
                <w:szCs w:val="16"/>
                <w:u w:val="single"/>
              </w:rPr>
              <w:t>pre stredné podniky:</w:t>
            </w:r>
          </w:p>
          <w:p w14:paraId="02EDDB63" w14:textId="33AA2B9E" w:rsidR="00F74E89" w:rsidRPr="0073260C" w:rsidRDefault="00F74E89" w:rsidP="004800B7">
            <w:pPr>
              <w:pStyle w:val="Odsekzoznamu"/>
              <w:numPr>
                <w:ilvl w:val="0"/>
                <w:numId w:val="514"/>
              </w:numPr>
              <w:spacing w:after="0" w:line="240" w:lineRule="auto"/>
              <w:ind w:left="921" w:hanging="142"/>
              <w:jc w:val="both"/>
              <w:rPr>
                <w:strike/>
                <w:color w:val="00B050"/>
                <w:sz w:val="16"/>
                <w:szCs w:val="16"/>
              </w:rPr>
            </w:pPr>
            <w:r w:rsidRPr="0073260C">
              <w:rPr>
                <w:strike/>
                <w:color w:val="00B050"/>
                <w:sz w:val="16"/>
                <w:szCs w:val="16"/>
              </w:rPr>
              <w:t xml:space="preserve">50% v prípade </w:t>
            </w:r>
            <w:r w:rsidR="009746B2" w:rsidRPr="0073260C">
              <w:rPr>
                <w:strike/>
                <w:color w:val="00B050"/>
                <w:sz w:val="16"/>
                <w:szCs w:val="16"/>
              </w:rPr>
              <w:t xml:space="preserve">BB, ZA, </w:t>
            </w:r>
            <w:r w:rsidRPr="0073260C">
              <w:rPr>
                <w:strike/>
                <w:color w:val="00B050"/>
                <w:sz w:val="16"/>
                <w:szCs w:val="16"/>
              </w:rPr>
              <w:t xml:space="preserve">PO, KE kraja; </w:t>
            </w:r>
          </w:p>
          <w:p w14:paraId="655B60FD" w14:textId="28D0E299" w:rsidR="00F74E89" w:rsidRPr="0073260C" w:rsidRDefault="00F74E89" w:rsidP="004800B7">
            <w:pPr>
              <w:pStyle w:val="Odsekzoznamu"/>
              <w:numPr>
                <w:ilvl w:val="0"/>
                <w:numId w:val="514"/>
              </w:numPr>
              <w:spacing w:after="0" w:line="240" w:lineRule="auto"/>
              <w:ind w:left="921" w:hanging="142"/>
              <w:rPr>
                <w:strike/>
                <w:color w:val="00B050"/>
                <w:sz w:val="16"/>
                <w:szCs w:val="16"/>
              </w:rPr>
            </w:pPr>
            <w:r w:rsidRPr="0073260C">
              <w:rPr>
                <w:strike/>
                <w:color w:val="00B050"/>
                <w:sz w:val="16"/>
                <w:szCs w:val="16"/>
              </w:rPr>
              <w:t>40% v prípade TN, NR, TT, BA kraja</w:t>
            </w:r>
            <w:r w:rsidR="009746B2" w:rsidRPr="0073260C">
              <w:rPr>
                <w:strike/>
                <w:color w:val="00B050"/>
                <w:sz w:val="16"/>
                <w:szCs w:val="16"/>
              </w:rPr>
              <w:t>.</w:t>
            </w:r>
          </w:p>
          <w:p w14:paraId="439BE5DA" w14:textId="4F296723" w:rsidR="00D71393" w:rsidRPr="0073260C" w:rsidRDefault="00D71393" w:rsidP="002C09A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4D07BCA0" w14:textId="77777777" w:rsidR="00D71393" w:rsidRPr="0073260C" w:rsidRDefault="00D71393" w:rsidP="004800B7">
            <w:pPr>
              <w:pStyle w:val="Odsekzoznamu"/>
              <w:numPr>
                <w:ilvl w:val="0"/>
                <w:numId w:val="254"/>
              </w:numPr>
              <w:spacing w:after="0" w:line="240" w:lineRule="auto"/>
              <w:ind w:left="215" w:hanging="215"/>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77F6489B" w14:textId="0A4325A4" w:rsidR="00D71393" w:rsidRPr="0073260C" w:rsidRDefault="00D71393" w:rsidP="004800B7">
            <w:pPr>
              <w:pStyle w:val="Odsekzoznamu"/>
              <w:numPr>
                <w:ilvl w:val="0"/>
                <w:numId w:val="254"/>
              </w:numPr>
              <w:spacing w:after="0" w:line="240" w:lineRule="auto"/>
              <w:ind w:left="215" w:hanging="215"/>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6 – Miesto realizácie projektu)</w:t>
            </w:r>
          </w:p>
          <w:p w14:paraId="3E4C5A45" w14:textId="77777777" w:rsidR="00D71393" w:rsidRPr="0073260C" w:rsidRDefault="00D71393" w:rsidP="004800B7">
            <w:pPr>
              <w:pStyle w:val="Default"/>
              <w:numPr>
                <w:ilvl w:val="0"/>
                <w:numId w:val="254"/>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Vyhlásenie o veľkosti podniku</w:t>
            </w:r>
            <w:r w:rsidRPr="0073260C" w:rsidDel="00D13DAC">
              <w:rPr>
                <w:rFonts w:asciiTheme="minorHAnsi" w:hAnsiTheme="minorHAnsi" w:cstheme="minorHAnsi"/>
                <w:strike/>
                <w:color w:val="00B050"/>
                <w:sz w:val="16"/>
                <w:szCs w:val="16"/>
              </w:rPr>
              <w:t xml:space="preserve"> </w:t>
            </w:r>
            <w:r w:rsidRPr="0073260C">
              <w:rPr>
                <w:rFonts w:asciiTheme="minorHAnsi" w:hAnsiTheme="minorHAnsi" w:cstheme="minorHAnsi"/>
                <w:strike/>
                <w:color w:val="00B050"/>
                <w:sz w:val="16"/>
                <w:szCs w:val="16"/>
              </w:rPr>
              <w:t xml:space="preserve">(Príloha č. 16B),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 </w:t>
            </w:r>
          </w:p>
          <w:p w14:paraId="122FDB91" w14:textId="77777777" w:rsidR="00D71393" w:rsidRPr="0073260C" w:rsidRDefault="00D71393" w:rsidP="004800B7">
            <w:pPr>
              <w:pStyle w:val="Default"/>
              <w:numPr>
                <w:ilvl w:val="0"/>
                <w:numId w:val="254"/>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Účtovná závierka, </w:t>
            </w:r>
            <w:r w:rsidRPr="0073260C">
              <w:rPr>
                <w:rFonts w:asciiTheme="minorHAnsi" w:hAnsiTheme="minorHAnsi" w:cstheme="minorHAnsi"/>
                <w:b/>
                <w:strike/>
                <w:color w:val="00B050"/>
                <w:sz w:val="16"/>
                <w:szCs w:val="16"/>
              </w:rPr>
              <w:t xml:space="preserve">možnosť využitia integračnej akcie „Získanie informácie o účtovných závierkach“ v ITMS2014+ </w:t>
            </w:r>
          </w:p>
          <w:p w14:paraId="5106FCA0" w14:textId="1F56BAAF" w:rsidR="00D71393" w:rsidRPr="0073260C" w:rsidRDefault="00D71393" w:rsidP="004800B7">
            <w:pPr>
              <w:pStyle w:val="Default"/>
              <w:numPr>
                <w:ilvl w:val="0"/>
                <w:numId w:val="254"/>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Účtovná závierka,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w:t>
            </w:r>
            <w:r w:rsidRPr="0073260C">
              <w:rPr>
                <w:rFonts w:asciiTheme="minorHAnsi" w:hAnsiTheme="minorHAnsi" w:cstheme="minorHAnsi"/>
                <w:strike/>
                <w:color w:val="00B050"/>
                <w:sz w:val="16"/>
                <w:szCs w:val="16"/>
              </w:rPr>
              <w:t xml:space="preserve"> </w:t>
            </w:r>
            <w:r w:rsidRPr="0073260C">
              <w:rPr>
                <w:rFonts w:asciiTheme="minorHAnsi" w:hAnsiTheme="minorHAnsi" w:cstheme="minorHAnsi"/>
                <w:b/>
                <w:strike/>
                <w:color w:val="00B050"/>
                <w:sz w:val="16"/>
                <w:szCs w:val="16"/>
              </w:rPr>
              <w:t>originálu podpísaný štatutárnym orgánom žiadateľa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r w:rsidRPr="0073260C">
              <w:rPr>
                <w:rFonts w:asciiTheme="minorHAnsi" w:hAnsiTheme="minorHAnsi" w:cstheme="minorHAnsi"/>
                <w:strike/>
                <w:color w:val="00B050"/>
                <w:sz w:val="16"/>
                <w:szCs w:val="16"/>
              </w:rPr>
              <w:t xml:space="preserve"> (relevantné, len v prípade, neúspešnej integračnej akcie)</w:t>
            </w:r>
            <w:r w:rsidRPr="0073260C" w:rsidDel="00CD23CD">
              <w:rPr>
                <w:rFonts w:asciiTheme="minorHAnsi" w:hAnsiTheme="minorHAnsi" w:cstheme="minorHAnsi"/>
                <w:strike/>
                <w:color w:val="00B050"/>
                <w:sz w:val="16"/>
                <w:szCs w:val="16"/>
              </w:rPr>
              <w:t xml:space="preserve"> </w:t>
            </w:r>
            <w:r w:rsidRPr="0073260C">
              <w:rPr>
                <w:rFonts w:asciiTheme="minorHAnsi" w:hAnsiTheme="minorHAnsi" w:cstheme="minorHAnsi"/>
                <w:strike/>
                <w:color w:val="00B050"/>
                <w:sz w:val="16"/>
                <w:szCs w:val="16"/>
              </w:rPr>
              <w:t xml:space="preserve">   </w:t>
            </w:r>
          </w:p>
          <w:p w14:paraId="3C633643" w14:textId="600F08FD" w:rsidR="00D71393" w:rsidRPr="0073260C" w:rsidRDefault="00D71393" w:rsidP="004800B7">
            <w:pPr>
              <w:pStyle w:val="Odsekzoznamu"/>
              <w:numPr>
                <w:ilvl w:val="0"/>
                <w:numId w:val="254"/>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Konsolidovaná účtovná závierka (ak relevantné), </w:t>
            </w:r>
            <w:proofErr w:type="spellStart"/>
            <w:r w:rsidRPr="0073260C">
              <w:rPr>
                <w:rFonts w:cstheme="minorHAnsi"/>
                <w:b/>
                <w:strike/>
                <w:color w:val="00B050"/>
                <w:sz w:val="16"/>
                <w:szCs w:val="16"/>
              </w:rPr>
              <w:t>sken</w:t>
            </w:r>
            <w:proofErr w:type="spellEnd"/>
            <w:r w:rsidR="002C4C94" w:rsidRPr="0073260C">
              <w:rPr>
                <w:rFonts w:cstheme="minorHAnsi"/>
                <w:b/>
                <w:strike/>
                <w:color w:val="00B050"/>
                <w:sz w:val="16"/>
                <w:szCs w:val="16"/>
              </w:rPr>
              <w:t xml:space="preserve"> listinného</w:t>
            </w:r>
            <w:r w:rsidRPr="0073260C">
              <w:rPr>
                <w:rFonts w:cstheme="minorHAnsi"/>
                <w:strike/>
                <w:color w:val="00B050"/>
                <w:sz w:val="16"/>
                <w:szCs w:val="16"/>
              </w:rPr>
              <w:t xml:space="preserve"> </w:t>
            </w:r>
            <w:r w:rsidRPr="0073260C">
              <w:rPr>
                <w:rFonts w:cstheme="minorHAnsi"/>
                <w:b/>
                <w:strike/>
                <w:color w:val="00B050"/>
                <w:sz w:val="16"/>
                <w:szCs w:val="16"/>
              </w:rPr>
              <w:t>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5AC41066" w14:textId="75E09C15" w:rsidR="00D71393" w:rsidRPr="0073260C" w:rsidRDefault="00D71393"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w:t>
            </w:r>
            <w:r w:rsidR="006D60B1" w:rsidRPr="0073260C">
              <w:rPr>
                <w:rFonts w:cstheme="minorHAnsi"/>
                <w:b/>
                <w:strike/>
                <w:color w:val="00B050"/>
                <w:sz w:val="18"/>
                <w:szCs w:val="18"/>
                <w:u w:val="single"/>
              </w:rPr>
              <w:t>pôsob overenia</w:t>
            </w:r>
          </w:p>
          <w:p w14:paraId="22F960AB" w14:textId="05E4C9F5" w:rsidR="00D71393" w:rsidRPr="0073260C" w:rsidRDefault="00D71393"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 xml:space="preserve">zmysle </w:t>
            </w:r>
            <w:r w:rsidR="00A84C0C" w:rsidRPr="0073260C">
              <w:rPr>
                <w:rFonts w:cstheme="minorHAnsi"/>
                <w:strike/>
                <w:color w:val="00B050"/>
                <w:sz w:val="16"/>
                <w:szCs w:val="16"/>
              </w:rPr>
              <w:t>v zmysle dokumentácie uvedenej v časti</w:t>
            </w:r>
            <w:r w:rsidRPr="0073260C">
              <w:rPr>
                <w:rFonts w:cstheme="minorHAnsi"/>
                <w:strike/>
                <w:color w:val="00B050"/>
                <w:sz w:val="16"/>
                <w:szCs w:val="16"/>
              </w:rPr>
              <w:t xml:space="preserve"> „Forma a spôsob preukázania splnenia PPP“</w:t>
            </w:r>
          </w:p>
          <w:p w14:paraId="452573F1" w14:textId="17320026" w:rsidR="00D71393" w:rsidRPr="0073260C" w:rsidRDefault="00D71393" w:rsidP="002C09AB">
            <w:pPr>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lastRenderedPageBreak/>
              <w:t>Referenčný term</w:t>
            </w:r>
            <w:r w:rsidR="00A84C0C" w:rsidRPr="0073260C">
              <w:rPr>
                <w:rFonts w:cstheme="minorHAnsi"/>
                <w:b/>
                <w:strike/>
                <w:color w:val="00B050"/>
                <w:sz w:val="16"/>
                <w:szCs w:val="16"/>
                <w:u w:val="single"/>
              </w:rPr>
              <w:t>ín pre preukázanie splnenia PPP</w:t>
            </w:r>
          </w:p>
          <w:p w14:paraId="3786C089" w14:textId="778542BC" w:rsidR="00D71393" w:rsidRPr="0073260C" w:rsidRDefault="00D71393" w:rsidP="004800B7">
            <w:pPr>
              <w:pStyle w:val="Default"/>
              <w:keepLines/>
              <w:widowControl w:val="0"/>
              <w:numPr>
                <w:ilvl w:val="0"/>
                <w:numId w:val="270"/>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Vyhlásenie o veľkosti podniku</w:t>
            </w:r>
            <w:r w:rsidRPr="0073260C" w:rsidDel="00D13DAC">
              <w:rPr>
                <w:rFonts w:asciiTheme="minorHAnsi" w:hAnsiTheme="minorHAnsi" w:cstheme="minorHAnsi"/>
                <w:strike/>
                <w:color w:val="00B050"/>
                <w:sz w:val="16"/>
                <w:szCs w:val="16"/>
              </w:rPr>
              <w:t xml:space="preserve"> </w:t>
            </w:r>
            <w:r w:rsidRPr="0073260C">
              <w:rPr>
                <w:rFonts w:asciiTheme="minorHAnsi" w:hAnsiTheme="minorHAnsi" w:cstheme="minorHAnsi"/>
                <w:strike/>
                <w:color w:val="00B050"/>
                <w:sz w:val="16"/>
                <w:szCs w:val="16"/>
              </w:rPr>
              <w:t xml:space="preserve">(Príloha č. 16B) - príloha musí byť predložená riadne spolu so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resp. najneskôr ku dňu doplnenia chýbajúcich náležitostí na základe prvej výzvy na doplnenie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zo strany príslušnej MAS. V prípade predloženia prílohy ku dňu doplnenia chýbajúcich náležitostí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v zmysle prvej výzvy na doplnenie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zo strany MAS </w:t>
            </w:r>
            <w:r w:rsidRPr="0073260C">
              <w:rPr>
                <w:rFonts w:asciiTheme="minorHAnsi" w:hAnsiTheme="minorHAnsi" w:cstheme="minorHAnsi"/>
                <w:bCs/>
                <w:strike/>
                <w:color w:val="00B050"/>
                <w:sz w:val="16"/>
                <w:szCs w:val="16"/>
              </w:rPr>
              <w:t xml:space="preserve">je možné, aby príloha bola vypracovaná (podpísaná) aj po termíne predloženia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najneskôr ku dňu doplnenia chýbajúcich náležitostí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w:t>
            </w:r>
            <w:r w:rsidRPr="0073260C">
              <w:rPr>
                <w:rFonts w:asciiTheme="minorHAnsi" w:hAnsiTheme="minorHAnsi" w:cstheme="minorHAnsi"/>
                <w:strike/>
                <w:color w:val="00B050"/>
                <w:sz w:val="16"/>
                <w:szCs w:val="16"/>
              </w:rPr>
              <w:t xml:space="preserve">v zmysle prvej výzvy na doplnenie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zo strany MAS</w:t>
            </w:r>
            <w:r w:rsidRPr="0073260C">
              <w:rPr>
                <w:rFonts w:asciiTheme="minorHAnsi" w:hAnsiTheme="minorHAnsi" w:cstheme="minorHAnsi"/>
                <w:bCs/>
                <w:strike/>
                <w:color w:val="00B050"/>
                <w:sz w:val="16"/>
                <w:szCs w:val="16"/>
              </w:rPr>
              <w:t>.</w:t>
            </w:r>
            <w:r w:rsidR="00A53500" w:rsidRPr="0073260C">
              <w:rPr>
                <w:rFonts w:asciiTheme="minorHAnsi" w:hAnsiTheme="minorHAnsi" w:cstheme="minorHAnsi"/>
                <w:bCs/>
                <w:strike/>
                <w:color w:val="00B050"/>
                <w:sz w:val="16"/>
                <w:szCs w:val="16"/>
              </w:rPr>
              <w:t xml:space="preserve"> </w:t>
            </w:r>
          </w:p>
        </w:tc>
      </w:tr>
      <w:tr w:rsidR="0073260C" w:rsidRPr="0073260C" w14:paraId="461D718F" w14:textId="77777777" w:rsidTr="001E76D3">
        <w:trPr>
          <w:trHeight w:val="284"/>
        </w:trPr>
        <w:tc>
          <w:tcPr>
            <w:tcW w:w="5000" w:type="pct"/>
            <w:gridSpan w:val="4"/>
            <w:shd w:val="clear" w:color="auto" w:fill="FFE599" w:themeFill="accent4" w:themeFillTint="66"/>
            <w:vAlign w:val="center"/>
          </w:tcPr>
          <w:p w14:paraId="0D31AF44" w14:textId="654F5BD6" w:rsidR="001C757D" w:rsidRPr="0073260C" w:rsidRDefault="000B3B4F" w:rsidP="002C09A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lastRenderedPageBreak/>
              <w:t>4.</w:t>
            </w:r>
            <w:r w:rsidR="00C0534D" w:rsidRPr="0073260C">
              <w:rPr>
                <w:rFonts w:asciiTheme="minorHAnsi" w:hAnsiTheme="minorHAnsi" w:cstheme="minorHAnsi"/>
                <w:b/>
                <w:strike/>
                <w:color w:val="00B050"/>
                <w:sz w:val="22"/>
                <w:szCs w:val="22"/>
              </w:rPr>
              <w:t>PODMIENKY POSKYTNUTIA PRÍSPEVKU VYP</w:t>
            </w:r>
            <w:r w:rsidR="00132124" w:rsidRPr="0073260C">
              <w:rPr>
                <w:rFonts w:asciiTheme="minorHAnsi" w:hAnsiTheme="minorHAnsi" w:cstheme="minorHAnsi"/>
                <w:b/>
                <w:strike/>
                <w:color w:val="00B050"/>
                <w:sz w:val="22"/>
                <w:szCs w:val="22"/>
              </w:rPr>
              <w:t>LÝVAJÚCE Z OSOBITNÝCH PREDPISOV</w:t>
            </w:r>
          </w:p>
        </w:tc>
      </w:tr>
      <w:tr w:rsidR="0073260C" w:rsidRPr="0073260C" w14:paraId="16029AD5" w14:textId="77777777" w:rsidTr="001E76D3">
        <w:trPr>
          <w:trHeight w:val="284"/>
        </w:trPr>
        <w:tc>
          <w:tcPr>
            <w:tcW w:w="196" w:type="pct"/>
            <w:shd w:val="clear" w:color="auto" w:fill="FFF2CC" w:themeFill="accent4" w:themeFillTint="33"/>
            <w:vAlign w:val="center"/>
          </w:tcPr>
          <w:p w14:paraId="44DD48CB" w14:textId="57F3E278" w:rsidR="00D71393" w:rsidRPr="0073260C" w:rsidRDefault="00D71393"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4" w:type="pct"/>
            <w:gridSpan w:val="3"/>
            <w:shd w:val="clear" w:color="auto" w:fill="FFF2CC" w:themeFill="accent4" w:themeFillTint="33"/>
            <w:vAlign w:val="center"/>
          </w:tcPr>
          <w:p w14:paraId="0D8081DC" w14:textId="35FBF9FE" w:rsidR="00D71393" w:rsidRPr="0073260C" w:rsidRDefault="00A84C0C" w:rsidP="002C09AB">
            <w:pPr>
              <w:pStyle w:val="Default"/>
              <w:keepLines/>
              <w:widowControl w:val="0"/>
              <w:jc w:val="center"/>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Podmienka poskytnutia príspevku (PPP) a jej popis  </w:t>
            </w:r>
          </w:p>
        </w:tc>
      </w:tr>
      <w:tr w:rsidR="0073260C" w:rsidRPr="0073260C" w14:paraId="294D5E47" w14:textId="77777777" w:rsidTr="00D71393">
        <w:trPr>
          <w:trHeight w:val="284"/>
        </w:trPr>
        <w:tc>
          <w:tcPr>
            <w:tcW w:w="196" w:type="pct"/>
            <w:shd w:val="clear" w:color="auto" w:fill="auto"/>
            <w:vAlign w:val="center"/>
          </w:tcPr>
          <w:p w14:paraId="636BE281" w14:textId="287E35BD" w:rsidR="00D71393" w:rsidRPr="0073260C" w:rsidRDefault="00D71393"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4.1</w:t>
            </w:r>
          </w:p>
        </w:tc>
        <w:tc>
          <w:tcPr>
            <w:tcW w:w="4804" w:type="pct"/>
            <w:gridSpan w:val="3"/>
            <w:shd w:val="clear" w:color="auto" w:fill="auto"/>
            <w:vAlign w:val="center"/>
          </w:tcPr>
          <w:p w14:paraId="58BCDD91" w14:textId="77777777" w:rsidR="00C5624A" w:rsidRPr="0073260C" w:rsidRDefault="00C5624A" w:rsidP="002C09AB">
            <w:pPr>
              <w:pStyle w:val="Default"/>
              <w:keepLines/>
              <w:widowControl w:val="0"/>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Podmienka vstup výrobného procesu</w:t>
            </w:r>
          </w:p>
          <w:p w14:paraId="608CFBC9" w14:textId="77777777" w:rsidR="00C5624A" w:rsidRPr="0073260C" w:rsidRDefault="00C5624A" w:rsidP="002C09AB">
            <w:pPr>
              <w:spacing w:after="0" w:line="240" w:lineRule="auto"/>
              <w:rPr>
                <w:rFonts w:cstheme="minorHAnsi"/>
                <w:strike/>
                <w:color w:val="00B050"/>
                <w:sz w:val="16"/>
                <w:szCs w:val="16"/>
              </w:rPr>
            </w:pPr>
            <w:r w:rsidRPr="0073260C">
              <w:rPr>
                <w:rFonts w:cstheme="minorHAnsi"/>
                <w:strike/>
                <w:color w:val="00B050"/>
                <w:sz w:val="16"/>
                <w:szCs w:val="16"/>
              </w:rPr>
              <w:t>Na vstupy do výrobného procesu sa vzťahuje príloha I ZFEÚ.</w:t>
            </w:r>
          </w:p>
          <w:p w14:paraId="04940959" w14:textId="64A9A44F" w:rsidR="00C5624A" w:rsidRPr="0073260C" w:rsidRDefault="00C5624A" w:rsidP="002C09A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 xml:space="preserve">Forma a spôsob preukázania splnenia PPP </w:t>
            </w:r>
          </w:p>
          <w:p w14:paraId="18C45068" w14:textId="0599BF29" w:rsidR="004E498D" w:rsidRPr="0073260C" w:rsidRDefault="004E498D"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078B8E6A" w14:textId="77B64D86" w:rsidR="00C5624A" w:rsidRPr="0073260C" w:rsidRDefault="003605EC"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91442A4" w14:textId="61043ED8" w:rsidR="00D71393" w:rsidRPr="0073260C" w:rsidRDefault="00C5624A" w:rsidP="009F1D61">
            <w:pPr>
              <w:pStyle w:val="Odsekzoznamu"/>
              <w:numPr>
                <w:ilvl w:val="0"/>
                <w:numId w:val="98"/>
              </w:numPr>
              <w:spacing w:after="0" w:line="240" w:lineRule="auto"/>
              <w:ind w:left="231" w:hanging="231"/>
              <w:jc w:val="both"/>
              <w:rPr>
                <w:rFonts w:cstheme="minorHAnsi"/>
                <w:b/>
                <w:bCs/>
                <w:strike/>
                <w:color w:val="00B050"/>
                <w:sz w:val="16"/>
                <w:szCs w:val="16"/>
              </w:rPr>
            </w:pPr>
            <w:r w:rsidRPr="0073260C">
              <w:rPr>
                <w:rFonts w:cstheme="minorHAnsi"/>
                <w:strike/>
                <w:color w:val="00B050"/>
                <w:sz w:val="16"/>
                <w:szCs w:val="16"/>
              </w:rPr>
              <w:t>v zmysle dokumentácie uvedenej</w:t>
            </w:r>
            <w:r w:rsidR="004E498D" w:rsidRPr="0073260C">
              <w:rPr>
                <w:rFonts w:cstheme="minorHAnsi"/>
                <w:strike/>
                <w:color w:val="00B050"/>
                <w:sz w:val="16"/>
                <w:szCs w:val="16"/>
              </w:rPr>
              <w:t xml:space="preserve"> </w:t>
            </w:r>
            <w:r w:rsidRPr="0073260C">
              <w:rPr>
                <w:rFonts w:cstheme="minorHAnsi"/>
                <w:strike/>
                <w:color w:val="00B050"/>
                <w:sz w:val="16"/>
                <w:szCs w:val="16"/>
              </w:rPr>
              <w:t>v časti  „Forma a spôs</w:t>
            </w:r>
            <w:r w:rsidR="004E498D" w:rsidRPr="0073260C">
              <w:rPr>
                <w:rFonts w:cstheme="minorHAnsi"/>
                <w:strike/>
                <w:color w:val="00B050"/>
                <w:sz w:val="16"/>
                <w:szCs w:val="16"/>
              </w:rPr>
              <w:t>ob preukázania splnenia PPP</w:t>
            </w:r>
            <w:r w:rsidRPr="0073260C">
              <w:rPr>
                <w:rFonts w:cstheme="minorHAnsi"/>
                <w:strike/>
                <w:color w:val="00B050"/>
                <w:sz w:val="16"/>
                <w:szCs w:val="16"/>
              </w:rPr>
              <w:t>“</w:t>
            </w:r>
          </w:p>
        </w:tc>
      </w:tr>
      <w:tr w:rsidR="0073260C" w:rsidRPr="0073260C" w14:paraId="49CCA5FF" w14:textId="77777777" w:rsidTr="00D71393">
        <w:trPr>
          <w:trHeight w:val="340"/>
        </w:trPr>
        <w:tc>
          <w:tcPr>
            <w:tcW w:w="196" w:type="pct"/>
            <w:shd w:val="clear" w:color="auto" w:fill="auto"/>
            <w:vAlign w:val="center"/>
          </w:tcPr>
          <w:p w14:paraId="31B458B5" w14:textId="747CAD54" w:rsidR="00D71393" w:rsidRPr="0073260C" w:rsidRDefault="00D71393"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4</w:t>
            </w:r>
            <w:r w:rsidR="002C4C94" w:rsidRPr="0073260C">
              <w:rPr>
                <w:rFonts w:cstheme="minorHAnsi"/>
                <w:b/>
                <w:strike/>
                <w:color w:val="00B050"/>
                <w:sz w:val="16"/>
                <w:szCs w:val="16"/>
              </w:rPr>
              <w:t>.</w:t>
            </w:r>
            <w:r w:rsidR="00C5624A" w:rsidRPr="0073260C">
              <w:rPr>
                <w:rFonts w:cstheme="minorHAnsi"/>
                <w:b/>
                <w:strike/>
                <w:color w:val="00B050"/>
                <w:sz w:val="16"/>
                <w:szCs w:val="16"/>
              </w:rPr>
              <w:t>2</w:t>
            </w:r>
            <w:r w:rsidR="00C10395" w:rsidRPr="0073260C">
              <w:rPr>
                <w:rFonts w:cstheme="minorHAnsi"/>
                <w:b/>
                <w:strike/>
                <w:color w:val="00B050"/>
                <w:sz w:val="16"/>
                <w:szCs w:val="16"/>
              </w:rPr>
              <w:t xml:space="preserve"> </w:t>
            </w:r>
          </w:p>
        </w:tc>
        <w:tc>
          <w:tcPr>
            <w:tcW w:w="4804" w:type="pct"/>
            <w:gridSpan w:val="3"/>
            <w:shd w:val="clear" w:color="auto" w:fill="auto"/>
            <w:vAlign w:val="center"/>
          </w:tcPr>
          <w:p w14:paraId="50CBFEC3" w14:textId="77777777" w:rsidR="00D71393" w:rsidRPr="0073260C" w:rsidRDefault="00D71393" w:rsidP="002C09AB">
            <w:pPr>
              <w:pStyle w:val="Default"/>
              <w:keepLines/>
              <w:widowControl w:val="0"/>
              <w:rPr>
                <w:rFonts w:asciiTheme="minorHAnsi" w:hAnsiTheme="minorHAnsi" w:cstheme="minorHAnsi"/>
                <w:b/>
                <w:bCs/>
                <w:strike/>
                <w:color w:val="00B050"/>
                <w:sz w:val="18"/>
                <w:szCs w:val="18"/>
              </w:rPr>
            </w:pPr>
            <w:r w:rsidRPr="0073260C">
              <w:rPr>
                <w:rFonts w:asciiTheme="minorHAnsi" w:hAnsiTheme="minorHAnsi" w:cstheme="minorHAnsi"/>
                <w:b/>
                <w:strike/>
                <w:color w:val="00B050"/>
                <w:sz w:val="18"/>
                <w:szCs w:val="18"/>
              </w:rPr>
              <w:t>Podmienka výstupu výrobného procesu</w:t>
            </w:r>
          </w:p>
          <w:p w14:paraId="3CF94DF7" w14:textId="77777777" w:rsidR="00D71393" w:rsidRPr="0073260C" w:rsidRDefault="00D71393" w:rsidP="002C09AB">
            <w:pPr>
              <w:pStyle w:val="Standard"/>
              <w:autoSpaceDE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Výstupom výrobného procesu môže byť:</w:t>
            </w:r>
          </w:p>
          <w:p w14:paraId="4330CF60" w14:textId="77777777" w:rsidR="00D71393" w:rsidRPr="0073260C" w:rsidRDefault="00D71393" w:rsidP="000E4642">
            <w:pPr>
              <w:pStyle w:val="Standard"/>
              <w:numPr>
                <w:ilvl w:val="4"/>
                <w:numId w:val="27"/>
              </w:numPr>
              <w:suppressAutoHyphens w:val="0"/>
              <w:ind w:left="332" w:hanging="332"/>
              <w:jc w:val="both"/>
              <w:rPr>
                <w:rFonts w:asciiTheme="minorHAnsi" w:hAnsiTheme="minorHAnsi" w:cstheme="minorHAnsi"/>
                <w:bCs/>
                <w:strike/>
                <w:color w:val="00B050"/>
                <w:sz w:val="16"/>
                <w:szCs w:val="16"/>
              </w:rPr>
            </w:pPr>
            <w:r w:rsidRPr="0073260C">
              <w:rPr>
                <w:rFonts w:asciiTheme="minorHAnsi" w:hAnsiTheme="minorHAnsi" w:cstheme="minorHAnsi"/>
                <w:bCs/>
                <w:strike/>
                <w:color w:val="00B050"/>
                <w:sz w:val="16"/>
                <w:szCs w:val="16"/>
              </w:rPr>
              <w:t>produkt prílohy I ZFEÚ;</w:t>
            </w:r>
          </w:p>
          <w:p w14:paraId="42907D20" w14:textId="77777777" w:rsidR="00D71393" w:rsidRPr="0073260C" w:rsidRDefault="00D71393" w:rsidP="000E4642">
            <w:pPr>
              <w:pStyle w:val="Standard"/>
              <w:numPr>
                <w:ilvl w:val="4"/>
                <w:numId w:val="27"/>
              </w:numPr>
              <w:suppressAutoHyphens w:val="0"/>
              <w:ind w:left="332" w:hanging="332"/>
              <w:jc w:val="both"/>
              <w:rPr>
                <w:rFonts w:asciiTheme="minorHAnsi" w:hAnsiTheme="minorHAnsi" w:cstheme="minorHAnsi"/>
                <w:bCs/>
                <w:strike/>
                <w:color w:val="00B050"/>
                <w:sz w:val="16"/>
                <w:szCs w:val="16"/>
              </w:rPr>
            </w:pPr>
            <w:r w:rsidRPr="0073260C">
              <w:rPr>
                <w:rFonts w:asciiTheme="minorHAnsi" w:hAnsiTheme="minorHAnsi" w:cstheme="minorHAnsi"/>
                <w:bCs/>
                <w:strike/>
                <w:color w:val="00B050"/>
                <w:sz w:val="16"/>
                <w:szCs w:val="16"/>
              </w:rPr>
              <w:t>ďalšie potraviny v zmysle zákona č. 152/1995 Z. z. o potravinách, ktoré nie sú zahrnuté medzi produktmi prílohy I ZFEÚ;</w:t>
            </w:r>
          </w:p>
          <w:p w14:paraId="3C1D1A01" w14:textId="77777777" w:rsidR="00D71393" w:rsidRPr="0073260C" w:rsidRDefault="00D71393" w:rsidP="000E4642">
            <w:pPr>
              <w:pStyle w:val="Standard"/>
              <w:numPr>
                <w:ilvl w:val="4"/>
                <w:numId w:val="27"/>
              </w:numPr>
              <w:suppressAutoHyphens w:val="0"/>
              <w:ind w:left="332" w:hanging="332"/>
              <w:jc w:val="both"/>
              <w:rPr>
                <w:rFonts w:asciiTheme="minorHAnsi" w:hAnsiTheme="minorHAnsi" w:cstheme="minorHAnsi"/>
                <w:bCs/>
                <w:strike/>
                <w:color w:val="00B050"/>
                <w:sz w:val="16"/>
                <w:szCs w:val="16"/>
              </w:rPr>
            </w:pPr>
            <w:r w:rsidRPr="0073260C">
              <w:rPr>
                <w:rFonts w:asciiTheme="minorHAnsi" w:hAnsiTheme="minorHAnsi" w:cstheme="minorHAnsi"/>
                <w:bCs/>
                <w:strike/>
                <w:color w:val="00B050"/>
                <w:sz w:val="16"/>
                <w:szCs w:val="16"/>
              </w:rPr>
              <w:t>ostatné produkty pre poľnohospodársku a potravinársku výrobu.</w:t>
            </w:r>
          </w:p>
          <w:p w14:paraId="69ECBE8B" w14:textId="77777777" w:rsidR="004E498D" w:rsidRPr="0073260C" w:rsidRDefault="00D71393" w:rsidP="002C09AB">
            <w:pPr>
              <w:pStyle w:val="Standard"/>
              <w:tabs>
                <w:tab w:val="left" w:pos="709"/>
              </w:tabs>
              <w:jc w:val="both"/>
              <w:rPr>
                <w:rFonts w:asciiTheme="minorHAnsi" w:hAnsiTheme="minorHAnsi" w:cstheme="minorHAnsi"/>
                <w:b/>
                <w:bCs/>
                <w:i/>
                <w:strike/>
                <w:color w:val="00B050"/>
                <w:sz w:val="16"/>
                <w:szCs w:val="16"/>
                <w:u w:val="single"/>
              </w:rPr>
            </w:pPr>
            <w:r w:rsidRPr="0073260C">
              <w:rPr>
                <w:rFonts w:asciiTheme="minorHAnsi" w:hAnsiTheme="minorHAnsi" w:cstheme="minorHAnsi"/>
                <w:b/>
                <w:strike/>
                <w:color w:val="00B050"/>
                <w:sz w:val="16"/>
                <w:szCs w:val="16"/>
                <w:u w:val="single"/>
              </w:rPr>
              <w:t xml:space="preserve">Forma a spôsob preukázania splnenia PPP </w:t>
            </w:r>
            <w:r w:rsidR="004E498D" w:rsidRPr="0073260C">
              <w:rPr>
                <w:rFonts w:asciiTheme="minorHAnsi" w:hAnsiTheme="minorHAnsi" w:cstheme="minorHAnsi"/>
                <w:b/>
                <w:bCs/>
                <w:i/>
                <w:strike/>
                <w:color w:val="00B050"/>
                <w:sz w:val="16"/>
                <w:szCs w:val="16"/>
                <w:u w:val="single"/>
              </w:rPr>
              <w:t xml:space="preserve"> </w:t>
            </w:r>
          </w:p>
          <w:p w14:paraId="0D679BCC" w14:textId="0065746F" w:rsidR="004E498D" w:rsidRPr="0073260C" w:rsidRDefault="004E498D"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45092519" w14:textId="3B9F8413" w:rsidR="00D71393" w:rsidRPr="0073260C" w:rsidRDefault="004E498D"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D03E748" w14:textId="2B3D0E7B" w:rsidR="00D71393" w:rsidRPr="0073260C" w:rsidRDefault="00D71393"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w:t>
            </w:r>
            <w:r w:rsidR="004E498D" w:rsidRPr="0073260C">
              <w:rPr>
                <w:rFonts w:cstheme="minorHAnsi"/>
                <w:strike/>
                <w:color w:val="00B050"/>
                <w:sz w:val="16"/>
                <w:szCs w:val="16"/>
              </w:rPr>
              <w:t xml:space="preserve"> zmysle dokumentácie uvedenej v časti </w:t>
            </w:r>
            <w:r w:rsidRPr="0073260C">
              <w:rPr>
                <w:rFonts w:cstheme="minorHAnsi"/>
                <w:strike/>
                <w:color w:val="00B050"/>
                <w:sz w:val="16"/>
                <w:szCs w:val="16"/>
              </w:rPr>
              <w:t>„Forma a spôsob preukázania splnenia PPP“</w:t>
            </w:r>
          </w:p>
        </w:tc>
      </w:tr>
      <w:tr w:rsidR="0073260C" w:rsidRPr="0073260C" w14:paraId="093AC945" w14:textId="77777777" w:rsidTr="00D71393">
        <w:trPr>
          <w:trHeight w:val="340"/>
        </w:trPr>
        <w:tc>
          <w:tcPr>
            <w:tcW w:w="196" w:type="pct"/>
            <w:shd w:val="clear" w:color="auto" w:fill="auto"/>
            <w:vAlign w:val="center"/>
          </w:tcPr>
          <w:p w14:paraId="4E46914E" w14:textId="48FBAB97" w:rsidR="00D71393" w:rsidRPr="0073260C" w:rsidRDefault="00D71393"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4.</w:t>
            </w:r>
            <w:r w:rsidR="00C5624A" w:rsidRPr="0073260C">
              <w:rPr>
                <w:rFonts w:cstheme="minorHAnsi"/>
                <w:b/>
                <w:strike/>
                <w:color w:val="00B050"/>
                <w:sz w:val="16"/>
                <w:szCs w:val="16"/>
              </w:rPr>
              <w:t>3</w:t>
            </w:r>
            <w:r w:rsidR="00C10395" w:rsidRPr="0073260C">
              <w:rPr>
                <w:rFonts w:cstheme="minorHAnsi"/>
                <w:b/>
                <w:strike/>
                <w:color w:val="00B050"/>
                <w:sz w:val="16"/>
                <w:szCs w:val="16"/>
              </w:rPr>
              <w:t xml:space="preserve"> </w:t>
            </w:r>
          </w:p>
        </w:tc>
        <w:tc>
          <w:tcPr>
            <w:tcW w:w="4804" w:type="pct"/>
            <w:gridSpan w:val="3"/>
            <w:shd w:val="clear" w:color="auto" w:fill="auto"/>
            <w:vAlign w:val="center"/>
          </w:tcPr>
          <w:p w14:paraId="252F1C94" w14:textId="77777777" w:rsidR="00D71393" w:rsidRPr="0073260C" w:rsidRDefault="00D71393" w:rsidP="002C09AB">
            <w:pPr>
              <w:pStyle w:val="Default"/>
              <w:keepLines/>
              <w:widowControl w:val="0"/>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Podmienky týkajúce sa štátnej pomoci a vyplývajúce zo schém štátnej pomoci/pomoci de </w:t>
            </w:r>
            <w:proofErr w:type="spellStart"/>
            <w:r w:rsidRPr="0073260C">
              <w:rPr>
                <w:rFonts w:asciiTheme="minorHAnsi" w:hAnsiTheme="minorHAnsi" w:cstheme="minorHAnsi"/>
                <w:b/>
                <w:strike/>
                <w:color w:val="00B050"/>
                <w:sz w:val="18"/>
                <w:szCs w:val="18"/>
              </w:rPr>
              <w:t>minimis</w:t>
            </w:r>
            <w:proofErr w:type="spellEnd"/>
          </w:p>
          <w:p w14:paraId="1B6823A6" w14:textId="065178DA" w:rsidR="00D71393" w:rsidRPr="0073260C" w:rsidRDefault="00D71393" w:rsidP="002C09AB">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Poskytnutie pomoci v rámci tohto </w:t>
            </w:r>
            <w:proofErr w:type="spellStart"/>
            <w:r w:rsidRPr="0073260C">
              <w:rPr>
                <w:rFonts w:asciiTheme="minorHAnsi" w:hAnsiTheme="minorHAnsi" w:cstheme="minorHAnsi"/>
                <w:strike/>
                <w:color w:val="00B050"/>
                <w:sz w:val="16"/>
                <w:szCs w:val="16"/>
              </w:rPr>
              <w:t>podopatrenia</w:t>
            </w:r>
            <w:proofErr w:type="spellEnd"/>
            <w:r w:rsidRPr="0073260C">
              <w:rPr>
                <w:rFonts w:asciiTheme="minorHAnsi" w:hAnsiTheme="minorHAnsi" w:cstheme="minorHAnsi"/>
                <w:strike/>
                <w:color w:val="00B050"/>
                <w:sz w:val="16"/>
                <w:szCs w:val="16"/>
              </w:rPr>
              <w:t xml:space="preserve"> je poskytnutím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ktorá je prílohou predmetnej výzvy - Investície do spracovania/uvádzania na trh a/alebo vývoja poľnohospodárskych výrobkov, </w:t>
            </w:r>
            <w:r w:rsidRPr="0073260C">
              <w:rPr>
                <w:rFonts w:asciiTheme="minorHAnsi" w:hAnsiTheme="minorHAnsi" w:cstheme="minorHAnsi"/>
                <w:b/>
                <w:strike/>
                <w:color w:val="00B050"/>
                <w:sz w:val="16"/>
                <w:szCs w:val="16"/>
                <w:u w:val="single"/>
              </w:rPr>
              <w:t xml:space="preserve">ktorých výstupom je výrobok nevymenovaný v prílohe I ZFEÚ, </w:t>
            </w:r>
            <w:proofErr w:type="spellStart"/>
            <w:r w:rsidRPr="0073260C">
              <w:rPr>
                <w:rFonts w:asciiTheme="minorHAnsi" w:hAnsiTheme="minorHAnsi" w:cstheme="minorHAnsi"/>
                <w:b/>
                <w:strike/>
                <w:color w:val="00B050"/>
                <w:sz w:val="16"/>
                <w:szCs w:val="16"/>
                <w:u w:val="single"/>
              </w:rPr>
              <w:t>t.j</w:t>
            </w:r>
            <w:proofErr w:type="spellEnd"/>
            <w:r w:rsidRPr="0073260C">
              <w:rPr>
                <w:rFonts w:asciiTheme="minorHAnsi" w:hAnsiTheme="minorHAnsi" w:cstheme="minorHAnsi"/>
                <w:b/>
                <w:strike/>
                <w:color w:val="00B050"/>
                <w:sz w:val="16"/>
                <w:szCs w:val="16"/>
                <w:u w:val="single"/>
              </w:rPr>
              <w:t>. mimo rozsahu č. 42 ZFEÚ</w:t>
            </w:r>
            <w:r w:rsidRPr="0073260C">
              <w:rPr>
                <w:rFonts w:asciiTheme="minorHAnsi" w:hAnsiTheme="minorHAnsi" w:cstheme="minorHAnsi"/>
                <w:strike/>
                <w:color w:val="00B050"/>
                <w:sz w:val="16"/>
                <w:szCs w:val="16"/>
              </w:rPr>
              <w:t xml:space="preserve"> </w:t>
            </w:r>
          </w:p>
          <w:p w14:paraId="0FCD65DD" w14:textId="34CF45A8" w:rsidR="00D71393" w:rsidRPr="0073260C" w:rsidRDefault="00D71393" w:rsidP="002C09A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 xml:space="preserve">Forma a spôsob preukázania splnenia PPP </w:t>
            </w:r>
          </w:p>
          <w:p w14:paraId="55C99A70" w14:textId="77777777" w:rsidR="00D71393" w:rsidRPr="0073260C" w:rsidRDefault="00D71393" w:rsidP="009F1D61">
            <w:pPr>
              <w:pStyle w:val="Odsekzoznamu"/>
              <w:numPr>
                <w:ilvl w:val="0"/>
                <w:numId w:val="98"/>
              </w:numPr>
              <w:spacing w:after="0" w:line="240" w:lineRule="auto"/>
              <w:ind w:left="231" w:hanging="231"/>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15 - Čestné vyhlásenie žiadateľa)</w:t>
            </w:r>
          </w:p>
          <w:p w14:paraId="32369BA5" w14:textId="77777777" w:rsidR="00D71393" w:rsidRPr="0073260C" w:rsidRDefault="00D71393" w:rsidP="009F1D61">
            <w:pPr>
              <w:pStyle w:val="Odsekzoznamu"/>
              <w:numPr>
                <w:ilvl w:val="0"/>
                <w:numId w:val="98"/>
              </w:numPr>
              <w:spacing w:after="0" w:line="240" w:lineRule="auto"/>
              <w:ind w:left="231" w:hanging="231"/>
              <w:jc w:val="both"/>
              <w:rPr>
                <w:rFonts w:cstheme="minorHAnsi"/>
                <w:strike/>
                <w:color w:val="00B050"/>
                <w:sz w:val="16"/>
                <w:szCs w:val="16"/>
              </w:rPr>
            </w:pPr>
            <w:r w:rsidRPr="0073260C">
              <w:rPr>
                <w:rFonts w:cstheme="minorHAnsi"/>
                <w:bCs/>
                <w:strike/>
                <w:color w:val="00B050"/>
                <w:sz w:val="16"/>
                <w:szCs w:val="16"/>
              </w:rPr>
              <w:t xml:space="preserve">Vyhlásenie žiadateľa o minimálnu pomoc,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r w:rsidRPr="0073260C">
              <w:rPr>
                <w:rFonts w:cstheme="minorHAnsi"/>
                <w:bCs/>
                <w:strike/>
                <w:color w:val="00B050"/>
                <w:sz w:val="16"/>
                <w:szCs w:val="16"/>
              </w:rPr>
              <w:t xml:space="preserve"> </w:t>
            </w:r>
            <w:r w:rsidRPr="0073260C">
              <w:rPr>
                <w:rFonts w:cstheme="minorHAnsi"/>
                <w:b/>
                <w:bCs/>
                <w:strike/>
                <w:color w:val="00B050"/>
                <w:sz w:val="16"/>
                <w:szCs w:val="16"/>
              </w:rPr>
              <w:t>(Príloha č. 11B)</w:t>
            </w:r>
          </w:p>
          <w:p w14:paraId="73FDE46D" w14:textId="3D0C80A3" w:rsidR="00D71393" w:rsidRPr="0073260C" w:rsidRDefault="00D71393"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2F5C7680" w14:textId="3A9A96BF" w:rsidR="00D71393" w:rsidRPr="0073260C" w:rsidRDefault="00D71393" w:rsidP="004800B7">
            <w:pPr>
              <w:pStyle w:val="Standard"/>
              <w:numPr>
                <w:ilvl w:val="0"/>
                <w:numId w:val="271"/>
              </w:numPr>
              <w:tabs>
                <w:tab w:val="left" w:pos="226"/>
              </w:tabs>
              <w:ind w:hanging="720"/>
              <w:jc w:val="both"/>
              <w:rPr>
                <w:rFonts w:asciiTheme="minorHAnsi" w:hAnsiTheme="minorHAnsi" w:cstheme="minorHAnsi"/>
                <w:b/>
                <w:bCs/>
                <w:i/>
                <w:strike/>
                <w:color w:val="00B050"/>
                <w:sz w:val="16"/>
                <w:szCs w:val="16"/>
                <w:u w:val="single"/>
              </w:rPr>
            </w:pPr>
            <w:r w:rsidRPr="0073260C">
              <w:rPr>
                <w:rFonts w:asciiTheme="minorHAnsi" w:hAnsiTheme="minorHAnsi" w:cstheme="minorHAnsi"/>
                <w:strike/>
                <w:color w:val="00B050"/>
                <w:sz w:val="16"/>
                <w:szCs w:val="16"/>
              </w:rPr>
              <w:t>v</w:t>
            </w:r>
            <w:r w:rsidR="004E498D" w:rsidRPr="0073260C">
              <w:rPr>
                <w:rFonts w:asciiTheme="minorHAnsi" w:hAnsiTheme="minorHAnsi" w:cstheme="minorHAnsi"/>
                <w:strike/>
                <w:color w:val="00B050"/>
                <w:sz w:val="16"/>
                <w:szCs w:val="16"/>
              </w:rPr>
              <w:t xml:space="preserve"> zmysle dokumentácie uvedenej v časti </w:t>
            </w:r>
            <w:r w:rsidRPr="0073260C">
              <w:rPr>
                <w:rFonts w:asciiTheme="minorHAnsi" w:hAnsiTheme="minorHAnsi" w:cstheme="minorHAnsi"/>
                <w:strike/>
                <w:color w:val="00B050"/>
                <w:sz w:val="16"/>
                <w:szCs w:val="16"/>
              </w:rPr>
              <w:t>„Forma a spôsob preukázania splnenia PPP“</w:t>
            </w:r>
          </w:p>
        </w:tc>
      </w:tr>
      <w:tr w:rsidR="0073260C" w:rsidRPr="0073260C" w14:paraId="110D0D5A" w14:textId="77777777" w:rsidTr="00D71393">
        <w:trPr>
          <w:trHeight w:val="340"/>
        </w:trPr>
        <w:tc>
          <w:tcPr>
            <w:tcW w:w="196" w:type="pct"/>
            <w:shd w:val="clear" w:color="auto" w:fill="auto"/>
            <w:vAlign w:val="center"/>
          </w:tcPr>
          <w:p w14:paraId="7AFE6667" w14:textId="7EFD14F7" w:rsidR="00D71393" w:rsidRPr="0073260C" w:rsidRDefault="00D71393"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4.</w:t>
            </w:r>
            <w:r w:rsidR="00C5624A" w:rsidRPr="0073260C">
              <w:rPr>
                <w:rFonts w:cstheme="minorHAnsi"/>
                <w:b/>
                <w:strike/>
                <w:color w:val="00B050"/>
                <w:sz w:val="16"/>
                <w:szCs w:val="16"/>
              </w:rPr>
              <w:t>4</w:t>
            </w:r>
            <w:r w:rsidR="00C10395" w:rsidRPr="0073260C">
              <w:rPr>
                <w:rFonts w:cstheme="minorHAnsi"/>
                <w:b/>
                <w:strike/>
                <w:color w:val="00B050"/>
                <w:sz w:val="16"/>
                <w:szCs w:val="16"/>
              </w:rPr>
              <w:t xml:space="preserve"> </w:t>
            </w:r>
          </w:p>
        </w:tc>
        <w:tc>
          <w:tcPr>
            <w:tcW w:w="4804" w:type="pct"/>
            <w:gridSpan w:val="3"/>
            <w:shd w:val="clear" w:color="auto" w:fill="auto"/>
            <w:vAlign w:val="center"/>
          </w:tcPr>
          <w:p w14:paraId="0EE84852" w14:textId="77777777" w:rsidR="00D71393" w:rsidRPr="0073260C" w:rsidRDefault="00D71393" w:rsidP="002C09AB">
            <w:pPr>
              <w:pStyle w:val="Default"/>
              <w:keepLines/>
              <w:widowControl w:val="0"/>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Výpočet intenzity pomoci</w:t>
            </w:r>
          </w:p>
          <w:p w14:paraId="11D1586C" w14:textId="538F0095" w:rsidR="00D71393" w:rsidRPr="0073260C" w:rsidRDefault="00D71393" w:rsidP="002C09A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Na účely výpočtu intenzity pomoci a oprávnených nákladov sa použijú číselné údaje pred odpočíta</w:t>
            </w:r>
            <w:r w:rsidR="004E498D" w:rsidRPr="0073260C">
              <w:rPr>
                <w:rFonts w:asciiTheme="minorHAnsi" w:hAnsiTheme="minorHAnsi" w:cstheme="minorHAnsi"/>
                <w:strike/>
                <w:color w:val="00B050"/>
                <w:sz w:val="16"/>
                <w:szCs w:val="16"/>
              </w:rPr>
              <w:t>ním daní alebo iných poplatkov.</w:t>
            </w:r>
          </w:p>
          <w:p w14:paraId="2739E188" w14:textId="77777777" w:rsidR="00D71393" w:rsidRPr="0073260C" w:rsidRDefault="00D71393" w:rsidP="002C09A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8" w:history="1">
              <w:r w:rsidRPr="0073260C">
                <w:rPr>
                  <w:rStyle w:val="Hypertextovprepojenie"/>
                  <w:rFonts w:asciiTheme="minorHAnsi" w:hAnsiTheme="minorHAnsi" w:cstheme="minorHAnsi"/>
                  <w:strike/>
                  <w:color w:val="00B050"/>
                  <w:sz w:val="16"/>
                  <w:szCs w:val="16"/>
                </w:rPr>
                <w:t>www.statnapomoc.sk</w:t>
              </w:r>
            </w:hyperlink>
          </w:p>
          <w:p w14:paraId="21865EB2" w14:textId="77777777" w:rsidR="004E498D" w:rsidRPr="0073260C" w:rsidRDefault="00D71393" w:rsidP="002C09AB">
            <w:pPr>
              <w:pStyle w:val="Default"/>
              <w:keepLines/>
              <w:widowControl w:val="0"/>
              <w:rPr>
                <w:rFonts w:asciiTheme="minorHAnsi" w:hAnsiTheme="minorHAnsi" w:cstheme="minorHAnsi"/>
                <w:b/>
                <w:i/>
                <w:strike/>
                <w:color w:val="00B050"/>
                <w:sz w:val="18"/>
                <w:szCs w:val="18"/>
                <w:u w:val="single"/>
              </w:rPr>
            </w:pPr>
            <w:r w:rsidRPr="0073260C">
              <w:rPr>
                <w:rFonts w:asciiTheme="minorHAnsi" w:hAnsiTheme="minorHAnsi" w:cstheme="minorHAnsi"/>
                <w:b/>
                <w:strike/>
                <w:color w:val="00B050"/>
                <w:sz w:val="18"/>
                <w:szCs w:val="18"/>
                <w:u w:val="single"/>
              </w:rPr>
              <w:t xml:space="preserve">Forma a spôsob preukázania splnenia PPP </w:t>
            </w:r>
            <w:r w:rsidR="004E498D" w:rsidRPr="0073260C">
              <w:rPr>
                <w:rFonts w:asciiTheme="minorHAnsi" w:hAnsiTheme="minorHAnsi" w:cstheme="minorHAnsi"/>
                <w:b/>
                <w:i/>
                <w:strike/>
                <w:color w:val="00B050"/>
                <w:sz w:val="18"/>
                <w:szCs w:val="18"/>
                <w:u w:val="single"/>
              </w:rPr>
              <w:t xml:space="preserve"> </w:t>
            </w:r>
          </w:p>
          <w:p w14:paraId="5E8DBC2F" w14:textId="77777777" w:rsidR="00D71393" w:rsidRPr="0073260C" w:rsidRDefault="00D71393" w:rsidP="004800B7">
            <w:pPr>
              <w:pStyle w:val="Default"/>
              <w:keepLines/>
              <w:widowControl w:val="0"/>
              <w:numPr>
                <w:ilvl w:val="0"/>
                <w:numId w:val="255"/>
              </w:numPr>
              <w:ind w:left="232" w:hanging="232"/>
              <w:rPr>
                <w:rFonts w:asciiTheme="minorHAnsi" w:hAnsiTheme="minorHAnsi" w:cstheme="minorHAnsi"/>
                <w:b/>
                <w:i/>
                <w:strike/>
                <w:color w:val="00B050"/>
                <w:sz w:val="16"/>
                <w:szCs w:val="16"/>
                <w:u w:val="single"/>
              </w:rPr>
            </w:pPr>
            <w:r w:rsidRPr="0073260C">
              <w:rPr>
                <w:rFonts w:asciiTheme="minorHAnsi" w:hAnsiTheme="minorHAnsi" w:cstheme="minorHAnsi"/>
                <w:strike/>
                <w:color w:val="00B050"/>
                <w:sz w:val="16"/>
                <w:szCs w:val="16"/>
              </w:rPr>
              <w:t xml:space="preserve">Výpočet diskontovanej výšky pomoci pri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(len v prípade, že je známy počet a časový horizont predkladania </w:t>
            </w:r>
            <w:proofErr w:type="spellStart"/>
            <w:r w:rsidRPr="0073260C">
              <w:rPr>
                <w:rFonts w:asciiTheme="minorHAnsi" w:hAnsiTheme="minorHAnsi" w:cstheme="minorHAnsi"/>
                <w:strike/>
                <w:color w:val="00B050"/>
                <w:sz w:val="16"/>
                <w:szCs w:val="16"/>
              </w:rPr>
              <w:t>ŽoP</w:t>
            </w:r>
            <w:proofErr w:type="spellEnd"/>
            <w:r w:rsidRPr="0073260C">
              <w:rPr>
                <w:rFonts w:asciiTheme="minorHAnsi" w:hAnsiTheme="minorHAnsi" w:cstheme="minorHAnsi"/>
                <w:strike/>
                <w:color w:val="00B050"/>
                <w:sz w:val="16"/>
                <w:szCs w:val="16"/>
              </w:rPr>
              <w:t xml:space="preserve">  a uplatnenia schémy minimálnej pomoci), </w:t>
            </w:r>
            <w:proofErr w:type="spellStart"/>
            <w:r w:rsidRPr="0073260C">
              <w:rPr>
                <w:rFonts w:asciiTheme="minorHAnsi" w:hAnsiTheme="minorHAnsi" w:cstheme="minorHAnsi"/>
                <w:b/>
                <w:bCs/>
                <w:strike/>
                <w:color w:val="00B050"/>
                <w:sz w:val="16"/>
                <w:szCs w:val="16"/>
              </w:rPr>
              <w:t>sken</w:t>
            </w:r>
            <w:proofErr w:type="spellEnd"/>
            <w:r w:rsidRPr="0073260C">
              <w:rPr>
                <w:rFonts w:asciiTheme="minorHAnsi" w:hAnsiTheme="minorHAnsi" w:cstheme="minorHAnsi"/>
                <w:b/>
                <w:bCs/>
                <w:strike/>
                <w:color w:val="00B050"/>
                <w:sz w:val="16"/>
                <w:szCs w:val="16"/>
              </w:rPr>
              <w:t xml:space="preserve"> listinného originálu vo formáte .</w:t>
            </w:r>
            <w:proofErr w:type="spellStart"/>
            <w:r w:rsidRPr="0073260C">
              <w:rPr>
                <w:rFonts w:asciiTheme="minorHAnsi" w:hAnsiTheme="minorHAnsi" w:cstheme="minorHAnsi"/>
                <w:b/>
                <w:bCs/>
                <w:strike/>
                <w:color w:val="00B050"/>
                <w:sz w:val="16"/>
                <w:szCs w:val="16"/>
              </w:rPr>
              <w:t>pdf</w:t>
            </w:r>
            <w:proofErr w:type="spellEnd"/>
            <w:r w:rsidRPr="0073260C">
              <w:rPr>
                <w:rFonts w:asciiTheme="minorHAnsi" w:hAnsiTheme="minorHAnsi" w:cstheme="minorHAnsi"/>
                <w:b/>
                <w:bCs/>
                <w:strike/>
                <w:color w:val="00B050"/>
                <w:sz w:val="16"/>
                <w:szCs w:val="16"/>
              </w:rPr>
              <w:t xml:space="preserve"> prostredníctvom ITMS2014+</w:t>
            </w:r>
          </w:p>
          <w:p w14:paraId="345B7A97" w14:textId="77777777" w:rsidR="009E5325" w:rsidRPr="0073260C" w:rsidRDefault="009E5325"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E793315" w14:textId="44FD6956" w:rsidR="00D71393" w:rsidRPr="0073260C" w:rsidRDefault="004E498D" w:rsidP="004800B7">
            <w:pPr>
              <w:pStyle w:val="Default"/>
              <w:keepLines/>
              <w:widowControl w:val="0"/>
              <w:numPr>
                <w:ilvl w:val="0"/>
                <w:numId w:val="255"/>
              </w:numPr>
              <w:ind w:left="226" w:hanging="226"/>
              <w:rPr>
                <w:rFonts w:asciiTheme="minorHAnsi" w:hAnsiTheme="minorHAnsi" w:cstheme="minorHAnsi"/>
                <w:b/>
                <w:i/>
                <w:strike/>
                <w:color w:val="00B050"/>
                <w:sz w:val="16"/>
                <w:szCs w:val="16"/>
                <w:u w:val="single"/>
              </w:rPr>
            </w:pPr>
            <w:r w:rsidRPr="0073260C">
              <w:rPr>
                <w:rFonts w:asciiTheme="minorHAnsi" w:hAnsiTheme="minorHAnsi" w:cstheme="minorHAnsi"/>
                <w:strike/>
                <w:color w:val="00B050"/>
                <w:sz w:val="16"/>
                <w:szCs w:val="16"/>
              </w:rPr>
              <w:t xml:space="preserve">v zmysle dokumentácie uvedenej v časti </w:t>
            </w:r>
            <w:r w:rsidR="009E5325" w:rsidRPr="0073260C">
              <w:rPr>
                <w:rFonts w:asciiTheme="minorHAnsi" w:hAnsiTheme="minorHAnsi" w:cstheme="minorHAnsi"/>
                <w:strike/>
                <w:color w:val="00B050"/>
                <w:sz w:val="16"/>
                <w:szCs w:val="16"/>
              </w:rPr>
              <w:t>„Forma a spôsob preukázania splnenia PPP“</w:t>
            </w:r>
          </w:p>
          <w:p w14:paraId="0AA9AEEF" w14:textId="41F533FC" w:rsidR="00D71393" w:rsidRPr="0073260C" w:rsidRDefault="00D71393" w:rsidP="002C09AB">
            <w:pPr>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t>Referenčný term</w:t>
            </w:r>
            <w:r w:rsidR="009E5325" w:rsidRPr="0073260C">
              <w:rPr>
                <w:rFonts w:cstheme="minorHAnsi"/>
                <w:b/>
                <w:strike/>
                <w:color w:val="00B050"/>
                <w:sz w:val="16"/>
                <w:szCs w:val="16"/>
                <w:u w:val="single"/>
              </w:rPr>
              <w:t>ín pre preukázanie splnenia PPP</w:t>
            </w:r>
          </w:p>
          <w:p w14:paraId="28CE6533" w14:textId="2AA8B582" w:rsidR="00D71393" w:rsidRPr="0073260C" w:rsidRDefault="00D71393" w:rsidP="004800B7">
            <w:pPr>
              <w:pStyle w:val="Odsekzoznamu"/>
              <w:numPr>
                <w:ilvl w:val="0"/>
                <w:numId w:val="272"/>
              </w:numPr>
              <w:spacing w:after="0" w:line="240" w:lineRule="auto"/>
              <w:ind w:left="226" w:hanging="226"/>
              <w:jc w:val="both"/>
              <w:rPr>
                <w:rFonts w:cstheme="minorHAnsi"/>
                <w:strike/>
                <w:color w:val="00B050"/>
                <w:sz w:val="16"/>
                <w:szCs w:val="16"/>
              </w:rPr>
            </w:pPr>
            <w:r w:rsidRPr="0073260C">
              <w:rPr>
                <w:rFonts w:cstheme="minorHAnsi"/>
                <w:bCs/>
                <w:strike/>
                <w:color w:val="00B050"/>
                <w:sz w:val="16"/>
                <w:szCs w:val="16"/>
              </w:rPr>
              <w:t xml:space="preserve">Výpočet diskontovanej výšky pomoci pri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(len v prípade, že je známy počet a časový horizont predkladania </w:t>
            </w:r>
            <w:proofErr w:type="spellStart"/>
            <w:r w:rsidRPr="0073260C">
              <w:rPr>
                <w:rFonts w:cstheme="minorHAnsi"/>
                <w:bCs/>
                <w:strike/>
                <w:color w:val="00B050"/>
                <w:sz w:val="16"/>
                <w:szCs w:val="16"/>
              </w:rPr>
              <w:t>ŽoP</w:t>
            </w:r>
            <w:proofErr w:type="spellEnd"/>
            <w:r w:rsidRPr="0073260C">
              <w:rPr>
                <w:rFonts w:cstheme="minorHAnsi"/>
                <w:bCs/>
                <w:strike/>
                <w:color w:val="00B050"/>
                <w:sz w:val="16"/>
                <w:szCs w:val="16"/>
              </w:rPr>
              <w:t xml:space="preserve"> a uplatnenia schémy minimálnej pomoci) - príloha musí byť predložená riadne spolu so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resp. najneskôr ku dňu doplnenia chýbajúcich náležitostí na základe prvej výzvy na doplnenie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zo strany príslušnej MAS. V prípade predloženia prílohy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v zmysle výzvy na doplnenie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je možné, aby príloha bola vypracovaná (podpísaná) aj po termíne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najneskôr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w:t>
            </w:r>
          </w:p>
        </w:tc>
      </w:tr>
      <w:tr w:rsidR="0073260C" w:rsidRPr="0073260C" w14:paraId="66DBF976" w14:textId="77777777" w:rsidTr="001E76D3">
        <w:trPr>
          <w:trHeight w:val="284"/>
        </w:trPr>
        <w:tc>
          <w:tcPr>
            <w:tcW w:w="5000" w:type="pct"/>
            <w:gridSpan w:val="4"/>
            <w:shd w:val="clear" w:color="auto" w:fill="FFC000"/>
            <w:vAlign w:val="center"/>
          </w:tcPr>
          <w:p w14:paraId="01E91BCB" w14:textId="7767E38F" w:rsidR="005465A8" w:rsidRPr="0073260C" w:rsidRDefault="005465A8" w:rsidP="00F76ECB">
            <w:pPr>
              <w:pStyle w:val="Default"/>
              <w:keepLines/>
              <w:widowControl w:val="0"/>
              <w:jc w:val="center"/>
              <w:rPr>
                <w:rFonts w:asciiTheme="minorHAnsi" w:hAnsiTheme="minorHAnsi" w:cstheme="minorHAnsi"/>
                <w:b/>
                <w:strike/>
                <w:color w:val="00B050"/>
                <w:sz w:val="28"/>
                <w:szCs w:val="28"/>
              </w:rPr>
            </w:pPr>
            <w:r w:rsidRPr="0073260C">
              <w:rPr>
                <w:rFonts w:asciiTheme="minorHAnsi" w:hAnsiTheme="minorHAnsi" w:cstheme="minorHAnsi"/>
                <w:b/>
                <w:strike/>
                <w:color w:val="00B050"/>
                <w:sz w:val="28"/>
                <w:szCs w:val="28"/>
              </w:rPr>
              <w:t>3</w:t>
            </w:r>
            <w:r w:rsidR="00AB1357" w:rsidRPr="0073260C">
              <w:rPr>
                <w:rFonts w:asciiTheme="minorHAnsi" w:hAnsiTheme="minorHAnsi" w:cstheme="minorHAnsi"/>
                <w:b/>
                <w:strike/>
                <w:color w:val="00B050"/>
                <w:sz w:val="28"/>
                <w:szCs w:val="28"/>
              </w:rPr>
              <w:t>.1.3</w:t>
            </w:r>
            <w:r w:rsidRPr="0073260C">
              <w:rPr>
                <w:rFonts w:asciiTheme="minorHAnsi" w:hAnsiTheme="minorHAnsi" w:cstheme="minorHAnsi"/>
                <w:b/>
                <w:strike/>
                <w:color w:val="00B050"/>
                <w:sz w:val="28"/>
                <w:szCs w:val="28"/>
              </w:rPr>
              <w:t xml:space="preserve"> KRITÉRIA PRE VÝBER PROJEKTOV</w:t>
            </w:r>
          </w:p>
        </w:tc>
      </w:tr>
      <w:tr w:rsidR="0073260C" w:rsidRPr="0073260C" w14:paraId="6E2BCF3A" w14:textId="77777777" w:rsidTr="001E76D3">
        <w:trPr>
          <w:trHeight w:val="284"/>
        </w:trPr>
        <w:tc>
          <w:tcPr>
            <w:tcW w:w="5000" w:type="pct"/>
            <w:gridSpan w:val="4"/>
            <w:shd w:val="clear" w:color="auto" w:fill="FFE599" w:themeFill="accent4" w:themeFillTint="66"/>
            <w:vAlign w:val="center"/>
          </w:tcPr>
          <w:p w14:paraId="1FFDFEFC" w14:textId="16BA4CBA" w:rsidR="005465A8" w:rsidRPr="0073260C" w:rsidRDefault="005465A8" w:rsidP="00F76EC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lastRenderedPageBreak/>
              <w:t>VÝBEROVÉ KRITÉRIA PRE VÝBER PROJEKTOV</w:t>
            </w:r>
            <w:r w:rsidR="00965A34" w:rsidRPr="0073260C">
              <w:rPr>
                <w:rStyle w:val="Odkaznapoznmkupodiarou"/>
                <w:rFonts w:asciiTheme="minorHAnsi" w:hAnsiTheme="minorHAnsi" w:cstheme="minorHAnsi"/>
                <w:b/>
                <w:strike/>
                <w:color w:val="00B050"/>
                <w:sz w:val="22"/>
                <w:szCs w:val="22"/>
              </w:rPr>
              <w:footnoteReference w:id="24"/>
            </w:r>
          </w:p>
        </w:tc>
      </w:tr>
      <w:tr w:rsidR="0073260C" w:rsidRPr="0073260C" w14:paraId="5E199DDC" w14:textId="77777777" w:rsidTr="001E76D3">
        <w:trPr>
          <w:trHeight w:val="284"/>
        </w:trPr>
        <w:tc>
          <w:tcPr>
            <w:tcW w:w="200" w:type="pct"/>
            <w:gridSpan w:val="2"/>
            <w:shd w:val="clear" w:color="auto" w:fill="FFF2CC" w:themeFill="accent4" w:themeFillTint="33"/>
          </w:tcPr>
          <w:p w14:paraId="21B9E16D" w14:textId="77777777" w:rsidR="005465A8" w:rsidRPr="0073260C" w:rsidRDefault="005465A8" w:rsidP="00F76ECB">
            <w:pPr>
              <w:spacing w:after="0" w:line="240" w:lineRule="auto"/>
              <w:jc w:val="center"/>
              <w:rPr>
                <w:rFonts w:cstheme="minorHAnsi"/>
                <w:b/>
                <w:strike/>
                <w:color w:val="00B050"/>
                <w:sz w:val="18"/>
                <w:szCs w:val="18"/>
              </w:rPr>
            </w:pPr>
            <w:proofErr w:type="spellStart"/>
            <w:r w:rsidRPr="0073260C">
              <w:rPr>
                <w:rFonts w:cstheme="minorHAnsi"/>
                <w:b/>
                <w:strike/>
                <w:color w:val="00B050"/>
                <w:sz w:val="20"/>
              </w:rPr>
              <w:t>P.č</w:t>
            </w:r>
            <w:proofErr w:type="spellEnd"/>
            <w:r w:rsidRPr="0073260C">
              <w:rPr>
                <w:rFonts w:cstheme="minorHAnsi"/>
                <w:b/>
                <w:strike/>
                <w:color w:val="00B050"/>
                <w:sz w:val="20"/>
              </w:rPr>
              <w:t>.</w:t>
            </w:r>
          </w:p>
        </w:tc>
        <w:tc>
          <w:tcPr>
            <w:tcW w:w="4800" w:type="pct"/>
            <w:gridSpan w:val="2"/>
            <w:shd w:val="clear" w:color="auto" w:fill="FFF2CC" w:themeFill="accent4" w:themeFillTint="33"/>
            <w:vAlign w:val="center"/>
          </w:tcPr>
          <w:p w14:paraId="7309E817" w14:textId="77777777" w:rsidR="005465A8" w:rsidRPr="0073260C" w:rsidRDefault="005465A8" w:rsidP="00F76ECB">
            <w:pPr>
              <w:spacing w:after="0" w:line="240" w:lineRule="auto"/>
              <w:jc w:val="center"/>
              <w:rPr>
                <w:rFonts w:cstheme="minorHAnsi"/>
                <w:b/>
                <w:strike/>
                <w:color w:val="00B050"/>
                <w:sz w:val="18"/>
                <w:szCs w:val="18"/>
              </w:rPr>
            </w:pPr>
            <w:r w:rsidRPr="0073260C">
              <w:rPr>
                <w:rFonts w:cstheme="minorHAnsi"/>
                <w:b/>
                <w:strike/>
                <w:color w:val="00B050"/>
                <w:sz w:val="20"/>
              </w:rPr>
              <w:t xml:space="preserve">Popis </w:t>
            </w:r>
            <w:r w:rsidRPr="0073260C">
              <w:rPr>
                <w:rFonts w:cstheme="minorHAnsi"/>
                <w:b/>
                <w:strike/>
                <w:color w:val="00B050"/>
                <w:sz w:val="18"/>
                <w:szCs w:val="18"/>
              </w:rPr>
              <w:t>a preukázanie</w:t>
            </w:r>
            <w:r w:rsidRPr="0073260C">
              <w:rPr>
                <w:rFonts w:cstheme="minorHAnsi"/>
                <w:b/>
                <w:strike/>
                <w:color w:val="00B050"/>
                <w:sz w:val="20"/>
              </w:rPr>
              <w:t xml:space="preserve"> kritéria</w:t>
            </w:r>
          </w:p>
        </w:tc>
      </w:tr>
      <w:tr w:rsidR="0073260C" w:rsidRPr="0073260C" w14:paraId="0B5CF3CB" w14:textId="77777777" w:rsidTr="00F76ECB">
        <w:trPr>
          <w:trHeight w:val="284"/>
        </w:trPr>
        <w:tc>
          <w:tcPr>
            <w:tcW w:w="200" w:type="pct"/>
            <w:gridSpan w:val="2"/>
            <w:shd w:val="clear" w:color="auto" w:fill="auto"/>
            <w:vAlign w:val="center"/>
          </w:tcPr>
          <w:p w14:paraId="17C9E328" w14:textId="77777777" w:rsidR="005465A8" w:rsidRPr="0073260C" w:rsidRDefault="005465A8"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00" w:type="pct"/>
            <w:gridSpan w:val="2"/>
            <w:shd w:val="clear" w:color="auto" w:fill="auto"/>
            <w:vAlign w:val="center"/>
          </w:tcPr>
          <w:p w14:paraId="371C2E07" w14:textId="77777777" w:rsidR="005465A8" w:rsidRPr="0073260C" w:rsidRDefault="005465A8" w:rsidP="00F76ECB">
            <w:pPr>
              <w:spacing w:after="0" w:line="240" w:lineRule="auto"/>
              <w:rPr>
                <w:rFonts w:cstheme="minorHAnsi"/>
                <w:b/>
                <w:strike/>
                <w:color w:val="00B050"/>
                <w:sz w:val="18"/>
                <w:szCs w:val="18"/>
              </w:rPr>
            </w:pPr>
            <w:r w:rsidRPr="0073260C">
              <w:rPr>
                <w:rFonts w:cstheme="minorHAnsi"/>
                <w:b/>
                <w:strike/>
                <w:color w:val="00B050"/>
                <w:sz w:val="18"/>
                <w:szCs w:val="18"/>
              </w:rPr>
              <w:t>Operácia prispieva prioritne k </w:t>
            </w:r>
            <w:proofErr w:type="spellStart"/>
            <w:r w:rsidRPr="0073260C">
              <w:rPr>
                <w:rFonts w:cstheme="minorHAnsi"/>
                <w:b/>
                <w:strike/>
                <w:color w:val="00B050"/>
                <w:sz w:val="18"/>
                <w:szCs w:val="18"/>
              </w:rPr>
              <w:t>fokusovej</w:t>
            </w:r>
            <w:proofErr w:type="spellEnd"/>
            <w:r w:rsidRPr="0073260C">
              <w:rPr>
                <w:rFonts w:cstheme="minorHAnsi"/>
                <w:b/>
                <w:strike/>
                <w:color w:val="00B050"/>
                <w:sz w:val="18"/>
                <w:szCs w:val="18"/>
              </w:rPr>
              <w:t xml:space="preserve"> oblasti 3A, sekundárne k </w:t>
            </w:r>
            <w:proofErr w:type="spellStart"/>
            <w:r w:rsidRPr="0073260C">
              <w:rPr>
                <w:rFonts w:cstheme="minorHAnsi"/>
                <w:b/>
                <w:strike/>
                <w:color w:val="00B050"/>
                <w:sz w:val="18"/>
                <w:szCs w:val="18"/>
              </w:rPr>
              <w:t>fokusovej</w:t>
            </w:r>
            <w:proofErr w:type="spellEnd"/>
            <w:r w:rsidRPr="0073260C">
              <w:rPr>
                <w:rFonts w:cstheme="minorHAnsi"/>
                <w:b/>
                <w:strike/>
                <w:color w:val="00B050"/>
                <w:sz w:val="18"/>
                <w:szCs w:val="18"/>
              </w:rPr>
              <w:t xml:space="preserve"> oblasti 6A</w:t>
            </w:r>
          </w:p>
          <w:p w14:paraId="4F1E9ABC" w14:textId="77777777" w:rsidR="005465A8" w:rsidRPr="0073260C" w:rsidRDefault="005465A8" w:rsidP="00F76ECB">
            <w:pPr>
              <w:spacing w:after="0" w:line="240" w:lineRule="auto"/>
              <w:jc w:val="both"/>
              <w:rPr>
                <w:rFonts w:cstheme="minorHAnsi"/>
                <w:strike/>
                <w:color w:val="00B050"/>
                <w:sz w:val="16"/>
                <w:szCs w:val="16"/>
              </w:rPr>
            </w:pPr>
            <w:r w:rsidRPr="0073260C">
              <w:rPr>
                <w:rFonts w:cstheme="minorHAnsi"/>
                <w:strike/>
                <w:color w:val="00B050"/>
                <w:sz w:val="16"/>
                <w:szCs w:val="16"/>
              </w:rPr>
              <w:t>Operácia prispieva prioritne k </w:t>
            </w:r>
            <w:proofErr w:type="spellStart"/>
            <w:r w:rsidRPr="0073260C">
              <w:rPr>
                <w:rFonts w:cstheme="minorHAnsi"/>
                <w:strike/>
                <w:color w:val="00B050"/>
                <w:sz w:val="16"/>
                <w:szCs w:val="16"/>
              </w:rPr>
              <w:t>fokusovej</w:t>
            </w:r>
            <w:proofErr w:type="spellEnd"/>
            <w:r w:rsidRPr="0073260C">
              <w:rPr>
                <w:rFonts w:cstheme="minorHAnsi"/>
                <w:strike/>
                <w:color w:val="00B050"/>
                <w:sz w:val="16"/>
                <w:szCs w:val="16"/>
              </w:rPr>
              <w:t xml:space="preserve"> oblasti 3A, sekundárne k </w:t>
            </w:r>
            <w:proofErr w:type="spellStart"/>
            <w:r w:rsidRPr="0073260C">
              <w:rPr>
                <w:rFonts w:cstheme="minorHAnsi"/>
                <w:strike/>
                <w:color w:val="00B050"/>
                <w:sz w:val="16"/>
                <w:szCs w:val="16"/>
              </w:rPr>
              <w:t>fokusovej</w:t>
            </w:r>
            <w:proofErr w:type="spellEnd"/>
            <w:r w:rsidRPr="0073260C">
              <w:rPr>
                <w:rFonts w:cstheme="minorHAnsi"/>
                <w:strike/>
                <w:color w:val="00B050"/>
                <w:sz w:val="16"/>
                <w:szCs w:val="16"/>
              </w:rPr>
              <w:t xml:space="preserve"> oblasti 6A, resp. </w:t>
            </w:r>
            <w:proofErr w:type="spellStart"/>
            <w:r w:rsidRPr="0073260C">
              <w:rPr>
                <w:rFonts w:cstheme="minorHAnsi"/>
                <w:strike/>
                <w:color w:val="00B050"/>
                <w:sz w:val="16"/>
                <w:szCs w:val="16"/>
              </w:rPr>
              <w:t>fokusovej</w:t>
            </w:r>
            <w:proofErr w:type="spellEnd"/>
            <w:r w:rsidRPr="0073260C">
              <w:rPr>
                <w:rFonts w:cstheme="minorHAnsi"/>
                <w:strike/>
                <w:color w:val="00B050"/>
                <w:sz w:val="16"/>
                <w:szCs w:val="16"/>
              </w:rPr>
              <w:t xml:space="preserve"> oblasti stratégie CLLD.</w:t>
            </w:r>
          </w:p>
          <w:p w14:paraId="6422F01E" w14:textId="77777777" w:rsidR="005465A8" w:rsidRPr="0073260C" w:rsidRDefault="005465A8"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B62963A" w14:textId="77777777" w:rsidR="005465A8" w:rsidRPr="0073260C" w:rsidRDefault="005465A8" w:rsidP="004800B7">
            <w:pPr>
              <w:pStyle w:val="Odsekzoznamu"/>
              <w:numPr>
                <w:ilvl w:val="0"/>
                <w:numId w:val="164"/>
              </w:numPr>
              <w:spacing w:after="0" w:line="240" w:lineRule="auto"/>
              <w:ind w:left="215" w:hanging="160"/>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0029F50F" w14:textId="77777777" w:rsidR="005465A8" w:rsidRPr="0073260C" w:rsidRDefault="005465A8"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4AAE696" w14:textId="77777777" w:rsidR="005465A8" w:rsidRPr="0073260C" w:rsidRDefault="005465A8"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dokumentácie uvedenej v časti „Forma a spôsob preukázania splnenia kritéria“</w:t>
            </w:r>
          </w:p>
        </w:tc>
      </w:tr>
      <w:tr w:rsidR="0073260C" w:rsidRPr="0073260C" w14:paraId="6548AC02" w14:textId="77777777" w:rsidTr="00F76ECB">
        <w:trPr>
          <w:trHeight w:val="284"/>
        </w:trPr>
        <w:tc>
          <w:tcPr>
            <w:tcW w:w="200" w:type="pct"/>
            <w:gridSpan w:val="2"/>
            <w:shd w:val="clear" w:color="auto" w:fill="auto"/>
            <w:vAlign w:val="center"/>
          </w:tcPr>
          <w:p w14:paraId="080178CF" w14:textId="77777777" w:rsidR="005465A8" w:rsidRPr="0073260C" w:rsidRDefault="005465A8"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2.</w:t>
            </w:r>
          </w:p>
        </w:tc>
        <w:tc>
          <w:tcPr>
            <w:tcW w:w="4800" w:type="pct"/>
            <w:gridSpan w:val="2"/>
            <w:shd w:val="clear" w:color="auto" w:fill="auto"/>
            <w:vAlign w:val="center"/>
          </w:tcPr>
          <w:p w14:paraId="3B844A4F" w14:textId="719B28D9" w:rsidR="005465A8" w:rsidRPr="0073260C" w:rsidRDefault="005465A8" w:rsidP="00F76ECB">
            <w:pPr>
              <w:spacing w:after="0" w:line="240" w:lineRule="auto"/>
              <w:rPr>
                <w:rFonts w:cstheme="minorHAnsi"/>
                <w:b/>
                <w:strike/>
                <w:color w:val="00B050"/>
                <w:sz w:val="18"/>
                <w:szCs w:val="18"/>
              </w:rPr>
            </w:pPr>
            <w:r w:rsidRPr="0073260C">
              <w:rPr>
                <w:rFonts w:cstheme="minorHAnsi"/>
                <w:b/>
                <w:strike/>
                <w:color w:val="00B050"/>
                <w:sz w:val="18"/>
                <w:szCs w:val="18"/>
              </w:rPr>
              <w:t>Žiadateľ musí predložiť podnikateľský plán</w:t>
            </w:r>
            <w:r w:rsidR="00261C13" w:rsidRPr="0073260C">
              <w:rPr>
                <w:rFonts w:cstheme="minorHAnsi"/>
                <w:b/>
                <w:strike/>
                <w:color w:val="00B050"/>
                <w:sz w:val="18"/>
                <w:szCs w:val="18"/>
              </w:rPr>
              <w:t xml:space="preserve"> (projekt realizácie)</w:t>
            </w:r>
            <w:r w:rsidRPr="0073260C">
              <w:rPr>
                <w:rFonts w:cstheme="minorHAnsi"/>
                <w:b/>
                <w:strike/>
                <w:color w:val="00B050"/>
                <w:sz w:val="18"/>
                <w:szCs w:val="18"/>
              </w:rPr>
              <w:t xml:space="preserve"> </w:t>
            </w:r>
          </w:p>
          <w:p w14:paraId="5D237983" w14:textId="3BF4EA12" w:rsidR="005465A8" w:rsidRPr="0073260C" w:rsidRDefault="005465A8" w:rsidP="00F76ECB">
            <w:pPr>
              <w:spacing w:after="0" w:line="240" w:lineRule="auto"/>
              <w:jc w:val="both"/>
              <w:rPr>
                <w:rFonts w:cstheme="minorHAnsi"/>
                <w:strike/>
                <w:color w:val="00B050"/>
                <w:sz w:val="16"/>
                <w:szCs w:val="16"/>
              </w:rPr>
            </w:pPr>
            <w:r w:rsidRPr="0073260C">
              <w:rPr>
                <w:rFonts w:cstheme="minorHAnsi"/>
                <w:strike/>
                <w:color w:val="00B050"/>
                <w:sz w:val="16"/>
                <w:szCs w:val="16"/>
              </w:rPr>
              <w:t>Predloženie projektu realizácie (Príloha 2B k príručke pre prijímateľa LEADER)</w:t>
            </w:r>
            <w:r w:rsidR="00F54202" w:rsidRPr="0073260C">
              <w:rPr>
                <w:rFonts w:cstheme="minorHAnsi"/>
                <w:strike/>
                <w:color w:val="00B050"/>
                <w:sz w:val="16"/>
                <w:szCs w:val="16"/>
              </w:rPr>
              <w:t>.</w:t>
            </w:r>
            <w:r w:rsidR="00161110" w:rsidRPr="0073260C">
              <w:rPr>
                <w:rFonts w:cstheme="minorHAnsi"/>
                <w:strike/>
                <w:color w:val="00B050"/>
                <w:sz w:val="16"/>
                <w:szCs w:val="16"/>
              </w:rPr>
              <w:t>, ak relevantné.</w:t>
            </w:r>
          </w:p>
          <w:p w14:paraId="34F97500" w14:textId="77777777" w:rsidR="005465A8" w:rsidRPr="0073260C" w:rsidRDefault="005465A8"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10A55BE" w14:textId="77777777" w:rsidR="005465A8" w:rsidRPr="0073260C" w:rsidRDefault="005465A8" w:rsidP="000E4642">
            <w:pPr>
              <w:pStyle w:val="Standard"/>
              <w:numPr>
                <w:ilvl w:val="0"/>
                <w:numId w:val="48"/>
              </w:numPr>
              <w:tabs>
                <w:tab w:val="left" w:pos="215"/>
              </w:tabs>
              <w:ind w:left="215" w:hanging="215"/>
              <w:jc w:val="both"/>
              <w:rPr>
                <w:rFonts w:asciiTheme="minorHAnsi" w:hAnsiTheme="minorHAnsi" w:cstheme="minorHAnsi"/>
                <w:b/>
                <w:bCs/>
                <w:strike/>
                <w:color w:val="00B050"/>
                <w:sz w:val="16"/>
                <w:szCs w:val="16"/>
                <w:u w:val="single"/>
              </w:rPr>
            </w:pPr>
            <w:r w:rsidRPr="0073260C">
              <w:rPr>
                <w:rFonts w:asciiTheme="minorHAnsi" w:hAnsiTheme="minorHAnsi" w:cstheme="minorHAnsi"/>
                <w:bCs/>
                <w:strike/>
                <w:color w:val="00B050"/>
                <w:sz w:val="16"/>
                <w:szCs w:val="16"/>
              </w:rPr>
              <w:t>P</w:t>
            </w:r>
            <w:r w:rsidRPr="0073260C">
              <w:rPr>
                <w:rFonts w:asciiTheme="minorHAnsi" w:hAnsiTheme="minorHAnsi" w:cstheme="minorHAnsi"/>
                <w:strike/>
                <w:color w:val="00B050"/>
                <w:sz w:val="16"/>
                <w:szCs w:val="16"/>
              </w:rPr>
              <w:t>rojekt realizácie (Príloha 2B k príručke pre prijímateľa LEADER)</w:t>
            </w:r>
            <w:r w:rsidRPr="0073260C">
              <w:rPr>
                <w:rFonts w:asciiTheme="minorHAnsi" w:hAnsiTheme="minorHAnsi" w:cstheme="minorHAnsi"/>
                <w:bCs/>
                <w:strike/>
                <w:color w:val="00B050"/>
                <w:sz w:val="16"/>
                <w:szCs w:val="16"/>
              </w:rPr>
              <w:t>,</w:t>
            </w:r>
            <w:r w:rsidRPr="0073260C">
              <w:rPr>
                <w:rFonts w:asciiTheme="minorHAnsi" w:hAnsiTheme="minorHAnsi" w:cstheme="minorHAnsi"/>
                <w:b/>
                <w:strike/>
                <w:color w:val="00B050"/>
                <w:sz w:val="16"/>
                <w:szCs w:val="16"/>
              </w:rPr>
              <w:t xml:space="preserve">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64884492" w14:textId="77777777" w:rsidR="005465A8" w:rsidRPr="0073260C" w:rsidRDefault="005465A8"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5ABB7A1E" w14:textId="77777777" w:rsidR="005465A8" w:rsidRPr="0073260C" w:rsidRDefault="005465A8" w:rsidP="000E4642">
            <w:pPr>
              <w:pStyle w:val="Standard"/>
              <w:numPr>
                <w:ilvl w:val="0"/>
                <w:numId w:val="48"/>
              </w:numPr>
              <w:tabs>
                <w:tab w:val="left" w:pos="213"/>
              </w:tabs>
              <w:ind w:hanging="720"/>
              <w:jc w:val="both"/>
              <w:rPr>
                <w:rFonts w:asciiTheme="minorHAnsi" w:hAnsiTheme="minorHAnsi" w:cstheme="minorHAnsi"/>
                <w:b/>
                <w:bCs/>
                <w:i/>
                <w:strike/>
                <w:color w:val="00B050"/>
                <w:sz w:val="16"/>
                <w:szCs w:val="16"/>
                <w:u w:val="single"/>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7DC479D3" w14:textId="77777777" w:rsidTr="00F76ECB">
        <w:trPr>
          <w:trHeight w:val="284"/>
        </w:trPr>
        <w:tc>
          <w:tcPr>
            <w:tcW w:w="200" w:type="pct"/>
            <w:gridSpan w:val="2"/>
            <w:shd w:val="clear" w:color="auto" w:fill="auto"/>
            <w:vAlign w:val="center"/>
          </w:tcPr>
          <w:p w14:paraId="2FFBC422" w14:textId="77777777" w:rsidR="005465A8" w:rsidRPr="0073260C" w:rsidRDefault="005465A8"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 xml:space="preserve">3. </w:t>
            </w:r>
          </w:p>
        </w:tc>
        <w:tc>
          <w:tcPr>
            <w:tcW w:w="4800" w:type="pct"/>
            <w:gridSpan w:val="2"/>
            <w:shd w:val="clear" w:color="auto" w:fill="auto"/>
            <w:vAlign w:val="center"/>
          </w:tcPr>
          <w:p w14:paraId="68A02C68" w14:textId="77777777" w:rsidR="005465A8" w:rsidRPr="0073260C" w:rsidRDefault="005465A8"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Podpora na investície do spracovania, ktorých výstupom je produkt mimo prílohy I Zmluvy o fungovaní EÚ </w:t>
            </w:r>
            <w:r w:rsidRPr="0073260C">
              <w:rPr>
                <w:rFonts w:cstheme="minorHAnsi"/>
                <w:strike/>
                <w:color w:val="00B050"/>
                <w:sz w:val="18"/>
                <w:szCs w:val="18"/>
              </w:rPr>
              <w:t xml:space="preserve"> </w:t>
            </w:r>
          </w:p>
          <w:p w14:paraId="63D48CBD" w14:textId="77777777" w:rsidR="005465A8" w:rsidRPr="0073260C" w:rsidRDefault="005465A8"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Podpora v rámci Bratislavského kraja </w:t>
            </w:r>
            <w:r w:rsidRPr="0073260C">
              <w:rPr>
                <w:rFonts w:cstheme="minorHAnsi"/>
                <w:strike/>
                <w:color w:val="00B050"/>
                <w:sz w:val="16"/>
                <w:szCs w:val="16"/>
                <w:u w:val="single"/>
              </w:rPr>
              <w:t>na investície do spracovania, ktorých výstupom je produkt mimo prílohy I Zmluvy o fungovaní EÚ</w:t>
            </w:r>
            <w:r w:rsidRPr="0073260C">
              <w:rPr>
                <w:rFonts w:cstheme="minorHAnsi"/>
                <w:strike/>
                <w:color w:val="00B050"/>
                <w:sz w:val="16"/>
                <w:szCs w:val="16"/>
              </w:rPr>
              <w:t xml:space="preserve">, bude poskytovaná v súlade s nariadením Komisie (EÚ) č. 1407/2013 o uplatňovaní článkov 107 a 108 ZFEÚ na pomoc de </w:t>
            </w:r>
            <w:proofErr w:type="spellStart"/>
            <w:r w:rsidRPr="0073260C">
              <w:rPr>
                <w:rFonts w:cstheme="minorHAnsi"/>
                <w:strike/>
                <w:color w:val="00B050"/>
                <w:sz w:val="16"/>
                <w:szCs w:val="16"/>
              </w:rPr>
              <w:t>minimis</w:t>
            </w:r>
            <w:proofErr w:type="spellEnd"/>
            <w:r w:rsidRPr="0073260C">
              <w:rPr>
                <w:rFonts w:cstheme="minorHAnsi"/>
                <w:strike/>
                <w:color w:val="00B050"/>
                <w:sz w:val="16"/>
                <w:szCs w:val="16"/>
              </w:rPr>
              <w:t>, v ostatných krajoch SR bude podpora vykonávaná v súlade s nariadením Komisie (EÚ) č. 651/2014 vyhlasujúcim určité kategórie pomoci za zlučiteľné s vnútorným trhom pri uplatňovaní článkov 107 a 108 ZFEÚ.</w:t>
            </w:r>
            <w:r w:rsidRPr="0073260C">
              <w:rPr>
                <w:rFonts w:cstheme="minorHAnsi"/>
                <w:strike/>
                <w:color w:val="00B050"/>
                <w:sz w:val="16"/>
                <w:szCs w:val="16"/>
                <w:u w:val="single"/>
              </w:rPr>
              <w:t xml:space="preserve"> </w:t>
            </w:r>
          </w:p>
          <w:p w14:paraId="6C280B45" w14:textId="77777777" w:rsidR="005465A8" w:rsidRPr="0073260C" w:rsidRDefault="005465A8"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 xml:space="preserve">Forma a spôsob preukázania splnenia kritéria </w:t>
            </w:r>
          </w:p>
          <w:p w14:paraId="57454363" w14:textId="77777777" w:rsidR="005465A8" w:rsidRPr="0073260C" w:rsidRDefault="005465A8" w:rsidP="004800B7">
            <w:pPr>
              <w:pStyle w:val="Default"/>
              <w:keepLines/>
              <w:widowControl w:val="0"/>
              <w:numPr>
                <w:ilvl w:val="0"/>
                <w:numId w:val="166"/>
              </w:numPr>
              <w:ind w:left="212" w:hanging="21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6 – Miesto realizácie projektu)</w:t>
            </w:r>
          </w:p>
          <w:p w14:paraId="17370768" w14:textId="77777777" w:rsidR="005465A8" w:rsidRPr="0073260C" w:rsidRDefault="005465A8" w:rsidP="004800B7">
            <w:pPr>
              <w:pStyle w:val="Default"/>
              <w:keepLines/>
              <w:widowControl w:val="0"/>
              <w:numPr>
                <w:ilvl w:val="0"/>
                <w:numId w:val="166"/>
              </w:numPr>
              <w:ind w:left="212" w:hanging="21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15 - Čestné vyhlásenie žiadateľa)</w:t>
            </w:r>
          </w:p>
          <w:p w14:paraId="3523DD79" w14:textId="77777777" w:rsidR="005465A8" w:rsidRPr="0073260C" w:rsidRDefault="005465A8" w:rsidP="004800B7">
            <w:pPr>
              <w:pStyle w:val="Default"/>
              <w:keepLines/>
              <w:widowControl w:val="0"/>
              <w:numPr>
                <w:ilvl w:val="0"/>
                <w:numId w:val="166"/>
              </w:numPr>
              <w:ind w:left="212" w:hanging="212"/>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Vyhlásenie žiadateľa o minimálnu pomoc (Príloha č. 11B),</w:t>
            </w:r>
            <w:r w:rsidRPr="0073260C">
              <w:rPr>
                <w:rFonts w:asciiTheme="minorHAnsi" w:hAnsiTheme="minorHAnsi" w:cstheme="minorHAnsi"/>
                <w:b/>
                <w:strike/>
                <w:color w:val="00B050"/>
                <w:sz w:val="16"/>
                <w:szCs w:val="16"/>
              </w:rPr>
              <w:t xml:space="preserve">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3BF449BE" w14:textId="77777777" w:rsidR="005465A8" w:rsidRPr="0073260C" w:rsidRDefault="005465A8"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25BDCF3F" w14:textId="77777777" w:rsidR="005465A8" w:rsidRPr="0073260C" w:rsidRDefault="005465A8" w:rsidP="004800B7">
            <w:pPr>
              <w:pStyle w:val="Default"/>
              <w:keepLines/>
              <w:widowControl w:val="0"/>
              <w:numPr>
                <w:ilvl w:val="0"/>
                <w:numId w:val="273"/>
              </w:numPr>
              <w:ind w:left="213" w:hanging="213"/>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5EA67C88" w14:textId="77777777" w:rsidTr="00F76ECB">
        <w:trPr>
          <w:trHeight w:val="284"/>
        </w:trPr>
        <w:tc>
          <w:tcPr>
            <w:tcW w:w="200" w:type="pct"/>
            <w:gridSpan w:val="2"/>
            <w:tcBorders>
              <w:bottom w:val="single" w:sz="4" w:space="0" w:color="auto"/>
            </w:tcBorders>
            <w:shd w:val="clear" w:color="auto" w:fill="auto"/>
            <w:vAlign w:val="center"/>
          </w:tcPr>
          <w:p w14:paraId="7582A0F7" w14:textId="77777777" w:rsidR="005465A8" w:rsidRPr="0073260C" w:rsidRDefault="005465A8"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4.</w:t>
            </w:r>
          </w:p>
        </w:tc>
        <w:tc>
          <w:tcPr>
            <w:tcW w:w="4800" w:type="pct"/>
            <w:gridSpan w:val="2"/>
            <w:tcBorders>
              <w:bottom w:val="single" w:sz="4" w:space="0" w:color="auto"/>
            </w:tcBorders>
            <w:shd w:val="clear" w:color="auto" w:fill="auto"/>
            <w:vAlign w:val="center"/>
          </w:tcPr>
          <w:p w14:paraId="2F6613C0" w14:textId="77777777" w:rsidR="005465A8" w:rsidRPr="0073260C" w:rsidRDefault="005465A8" w:rsidP="00F76ECB">
            <w:pPr>
              <w:pStyle w:val="Textpoznmkypodiarou"/>
              <w:spacing w:after="0" w:line="240" w:lineRule="auto"/>
              <w:ind w:left="0" w:firstLine="0"/>
              <w:jc w:val="both"/>
              <w:rPr>
                <w:rFonts w:cstheme="minorHAnsi"/>
                <w:strike/>
                <w:color w:val="00B050"/>
                <w:sz w:val="16"/>
                <w:szCs w:val="16"/>
              </w:rPr>
            </w:pPr>
            <w:r w:rsidRPr="0073260C">
              <w:rPr>
                <w:rFonts w:cstheme="minorHAnsi"/>
                <w:b/>
                <w:strike/>
                <w:color w:val="00B050"/>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7A107581" w14:textId="77777777" w:rsidR="005465A8" w:rsidRPr="0073260C" w:rsidRDefault="005465A8" w:rsidP="00F76ECB">
            <w:pPr>
              <w:spacing w:after="0" w:line="240" w:lineRule="auto"/>
              <w:jc w:val="both"/>
              <w:rPr>
                <w:rFonts w:cstheme="minorHAnsi"/>
                <w:b/>
                <w:bCs/>
                <w:i/>
                <w:strike/>
                <w:color w:val="00B050"/>
                <w:sz w:val="16"/>
                <w:szCs w:val="16"/>
                <w:u w:val="single"/>
              </w:rPr>
            </w:pPr>
            <w:r w:rsidRPr="0073260C">
              <w:rPr>
                <w:rFonts w:cstheme="minorHAnsi"/>
                <w:b/>
                <w:strike/>
                <w:color w:val="00B050"/>
                <w:sz w:val="18"/>
                <w:szCs w:val="18"/>
                <w:u w:val="single"/>
              </w:rPr>
              <w:t>Forma a spôsob preukázania splnenia kritéria</w:t>
            </w:r>
            <w:r w:rsidRPr="0073260C">
              <w:rPr>
                <w:rFonts w:cstheme="minorHAnsi"/>
                <w:b/>
                <w:bCs/>
                <w:i/>
                <w:strike/>
                <w:color w:val="00B050"/>
                <w:sz w:val="16"/>
                <w:szCs w:val="16"/>
                <w:u w:val="single"/>
              </w:rPr>
              <w:t xml:space="preserve"> </w:t>
            </w:r>
          </w:p>
          <w:p w14:paraId="6478BE03" w14:textId="77777777" w:rsidR="005465A8" w:rsidRPr="0073260C" w:rsidRDefault="005465A8" w:rsidP="000E4642">
            <w:pPr>
              <w:pStyle w:val="Default"/>
              <w:keepLines/>
              <w:widowControl w:val="0"/>
              <w:numPr>
                <w:ilvl w:val="0"/>
                <w:numId w:val="48"/>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9 – Harmonogram realizácie aktivít)</w:t>
            </w:r>
          </w:p>
          <w:p w14:paraId="071E6584" w14:textId="77777777" w:rsidR="005465A8" w:rsidRPr="0073260C" w:rsidRDefault="005465A8" w:rsidP="000E4642">
            <w:pPr>
              <w:pStyle w:val="Odsekzoznamu"/>
              <w:numPr>
                <w:ilvl w:val="0"/>
                <w:numId w:val="48"/>
              </w:numPr>
              <w:spacing w:after="0" w:line="240" w:lineRule="auto"/>
              <w:ind w:left="218" w:hanging="218"/>
              <w:jc w:val="both"/>
              <w:rPr>
                <w:rFonts w:cstheme="minorHAnsi"/>
                <w:b/>
                <w:bCs/>
                <w:i/>
                <w:strike/>
                <w:color w:val="00B050"/>
                <w:sz w:val="14"/>
                <w:szCs w:val="14"/>
                <w:u w:val="single"/>
              </w:rPr>
            </w:pPr>
            <w:r w:rsidRPr="0073260C">
              <w:rPr>
                <w:rFonts w:cstheme="minorHAnsi"/>
                <w:strike/>
                <w:color w:val="00B050"/>
                <w:sz w:val="16"/>
                <w:szCs w:val="16"/>
              </w:rPr>
              <w:t>Popis v projekte realizácie (Príloha 2B k príručke pre prijímateľa LEADER)</w:t>
            </w:r>
          </w:p>
          <w:p w14:paraId="34292610" w14:textId="77777777" w:rsidR="005465A8" w:rsidRPr="0073260C" w:rsidRDefault="005465A8"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29A5F4A1" w14:textId="77777777" w:rsidR="005465A8" w:rsidRPr="0073260C" w:rsidRDefault="005465A8" w:rsidP="000E4642">
            <w:pPr>
              <w:pStyle w:val="Odsekzoznamu"/>
              <w:numPr>
                <w:ilvl w:val="0"/>
                <w:numId w:val="48"/>
              </w:numPr>
              <w:spacing w:after="0" w:line="240" w:lineRule="auto"/>
              <w:ind w:left="218" w:hanging="218"/>
              <w:jc w:val="both"/>
              <w:rPr>
                <w:rFonts w:cstheme="minorHAnsi"/>
                <w:b/>
                <w:strike/>
                <w:color w:val="00B050"/>
                <w:sz w:val="18"/>
                <w:szCs w:val="18"/>
              </w:rPr>
            </w:pPr>
            <w:r w:rsidRPr="0073260C">
              <w:rPr>
                <w:rFonts w:cstheme="minorHAnsi"/>
                <w:strike/>
                <w:color w:val="00B050"/>
                <w:sz w:val="16"/>
                <w:szCs w:val="16"/>
              </w:rPr>
              <w:t>v zmysle dokumentácie uvedenej v časti „Forma a spôsob preukázania splnenia kritéria“</w:t>
            </w:r>
          </w:p>
        </w:tc>
      </w:tr>
      <w:tr w:rsidR="0073260C" w:rsidRPr="0073260C" w14:paraId="4504E553" w14:textId="77777777" w:rsidTr="00F76ECB">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34046884" w14:textId="77777777" w:rsidR="005465A8" w:rsidRPr="0073260C" w:rsidRDefault="005465A8"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282A5424" w14:textId="77777777" w:rsidR="005465A8" w:rsidRPr="0073260C" w:rsidRDefault="005465A8" w:rsidP="00F76ECB">
            <w:pPr>
              <w:spacing w:after="0" w:line="240" w:lineRule="auto"/>
              <w:rPr>
                <w:rFonts w:cstheme="minorHAnsi"/>
                <w:b/>
                <w:strike/>
                <w:color w:val="00B050"/>
                <w:sz w:val="18"/>
                <w:szCs w:val="18"/>
              </w:rPr>
            </w:pPr>
            <w:r w:rsidRPr="0073260C">
              <w:rPr>
                <w:rFonts w:cstheme="minorHAnsi"/>
                <w:b/>
                <w:strike/>
                <w:color w:val="00B050"/>
                <w:sz w:val="18"/>
                <w:szCs w:val="18"/>
              </w:rPr>
              <w:t>Podmienka vytvorenia pracovných miest</w:t>
            </w:r>
          </w:p>
          <w:p w14:paraId="7AEAA7CA" w14:textId="77777777" w:rsidR="005465A8" w:rsidRPr="0073260C" w:rsidRDefault="005465A8" w:rsidP="00F76ECB">
            <w:pPr>
              <w:spacing w:after="0" w:line="240" w:lineRule="auto"/>
              <w:jc w:val="both"/>
              <w:rPr>
                <w:rFonts w:cstheme="minorHAnsi"/>
                <w:strike/>
                <w:color w:val="00B050"/>
                <w:sz w:val="16"/>
                <w:szCs w:val="16"/>
              </w:rPr>
            </w:pPr>
            <w:r w:rsidRPr="0073260C">
              <w:rPr>
                <w:rFonts w:cstheme="minorHAnsi"/>
                <w:strike/>
                <w:color w:val="00B050"/>
                <w:sz w:val="16"/>
                <w:szCs w:val="16"/>
              </w:rPr>
              <w:t>Maximálna výška príspevku: 100 000,- EUR a zároveň platí:</w:t>
            </w:r>
          </w:p>
          <w:p w14:paraId="1733F1DD" w14:textId="77777777" w:rsidR="005465A8" w:rsidRPr="0073260C" w:rsidRDefault="005465A8" w:rsidP="00F76ECB">
            <w:pPr>
              <w:pStyle w:val="Textkomentra"/>
              <w:spacing w:after="0" w:line="240" w:lineRule="auto"/>
              <w:jc w:val="both"/>
              <w:rPr>
                <w:rFonts w:cstheme="minorHAnsi"/>
                <w:strike/>
                <w:color w:val="00B050"/>
              </w:rPr>
            </w:pPr>
            <w:r w:rsidRPr="0073260C">
              <w:rPr>
                <w:rFonts w:cstheme="minorHAnsi"/>
                <w:strike/>
                <w:color w:val="00B050"/>
                <w:sz w:val="16"/>
                <w:szCs w:val="16"/>
              </w:rPr>
              <w:t xml:space="preserve">Maximálna výška príspevku pre projekt, ktorý vytvorí min. 1 pracovné miesto: 50 000, EUR (pri vytvorení viac pracovných miest sa maximálna výška príspevku určí ako súčin počtu </w:t>
            </w:r>
            <w:r w:rsidRPr="0073260C">
              <w:rPr>
                <w:rFonts w:cstheme="minorHAnsi"/>
                <w:strike/>
                <w:color w:val="00B050"/>
              </w:rPr>
              <w:t xml:space="preserve"> </w:t>
            </w:r>
            <w:r w:rsidRPr="0073260C">
              <w:rPr>
                <w:rFonts w:cstheme="minorHAnsi"/>
                <w:strike/>
                <w:color w:val="00B050"/>
                <w:sz w:val="16"/>
                <w:szCs w:val="16"/>
              </w:rPr>
              <w:t>novovytvorených pracovných miest a 50 000,- EUR), maximálne však do sumy stanovenej v stratégii MAS (uplatňuje sa len pre MAS, ktorá si uvedené kritérium stanovila)</w:t>
            </w:r>
          </w:p>
          <w:p w14:paraId="3ED259F7" w14:textId="77777777" w:rsidR="005465A8" w:rsidRPr="0073260C" w:rsidRDefault="005465A8"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6D238CA" w14:textId="77777777" w:rsidR="005465A8" w:rsidRPr="0073260C" w:rsidRDefault="005465A8"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69D971FA" w14:textId="77777777" w:rsidR="005465A8" w:rsidRPr="0073260C" w:rsidRDefault="005465A8" w:rsidP="009F1D61">
            <w:pPr>
              <w:pStyle w:val="Odsekzoznamu"/>
              <w:numPr>
                <w:ilvl w:val="0"/>
                <w:numId w:val="98"/>
              </w:numPr>
              <w:spacing w:after="0" w:line="240" w:lineRule="auto"/>
              <w:ind w:left="176" w:hanging="176"/>
              <w:jc w:val="both"/>
              <w:rPr>
                <w:rFonts w:cstheme="minorHAnsi"/>
                <w:b/>
                <w:bCs/>
                <w:strike/>
                <w:color w:val="00B050"/>
                <w:sz w:val="16"/>
                <w:szCs w:val="16"/>
              </w:rPr>
            </w:pPr>
            <w:r w:rsidRPr="0073260C">
              <w:rPr>
                <w:rFonts w:cstheme="minorHAnsi"/>
                <w:bCs/>
                <w:strike/>
                <w:color w:val="00B050"/>
                <w:sz w:val="16"/>
                <w:szCs w:val="16"/>
              </w:rPr>
              <w:t xml:space="preserve">Čestné vyhlásenie žiadateľa,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55F6606E" w14:textId="77777777" w:rsidR="005465A8" w:rsidRPr="0073260C" w:rsidRDefault="005465A8"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Pracovná zmluva pri podávaní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(predkladá sa, len v prípade podmienok v stratégii CLLD príslušnej MAS)</w:t>
            </w:r>
          </w:p>
          <w:p w14:paraId="67DE4947" w14:textId="77777777" w:rsidR="005465A8" w:rsidRPr="0073260C" w:rsidRDefault="005465A8"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Potvrdenia zo sociálnej poisťovne o zaplatení odvodov, zmluva s novým pracovníkom s vyznačením „PRV - CLLD“,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(preukazuje sa po 6 mesiacoch odo dňa predloženia záverečnej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w:t>
            </w:r>
          </w:p>
          <w:p w14:paraId="55AE2985" w14:textId="77777777" w:rsidR="005465A8" w:rsidRPr="0073260C" w:rsidRDefault="005465A8"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157BAF68" w14:textId="77777777" w:rsidR="005465A8" w:rsidRPr="0073260C" w:rsidRDefault="005465A8"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117EB66E"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CB9779" w14:textId="77777777" w:rsidR="005465A8" w:rsidRPr="0073260C" w:rsidRDefault="005465A8" w:rsidP="00F76EC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HODNOTIACE KRITÉRIA PRE VÝBER PROJEKTOV</w:t>
            </w:r>
          </w:p>
        </w:tc>
      </w:tr>
      <w:tr w:rsidR="0073260C" w:rsidRPr="0073260C" w14:paraId="2606D5DB"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52959A6" w14:textId="77777777" w:rsidR="005465A8" w:rsidRPr="0073260C" w:rsidRDefault="005465A8" w:rsidP="00F76ECB">
            <w:pPr>
              <w:pStyle w:val="Default"/>
              <w:keepLines/>
              <w:widowControl w:val="0"/>
              <w:jc w:val="both"/>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lastRenderedPageBreak/>
              <w:t>POVINNÉ KRITÉRIA</w:t>
            </w:r>
          </w:p>
          <w:p w14:paraId="5E611E47" w14:textId="77777777" w:rsidR="005465A8" w:rsidRPr="0073260C" w:rsidRDefault="005465A8" w:rsidP="00F76ECB">
            <w:pPr>
              <w:pStyle w:val="Standard"/>
              <w:ind w:left="993" w:hanging="993"/>
              <w:jc w:val="both"/>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Oblasť</w:t>
            </w:r>
          </w:p>
          <w:p w14:paraId="4ED375FD" w14:textId="77777777" w:rsidR="005465A8" w:rsidRPr="0073260C" w:rsidRDefault="005465A8" w:rsidP="004800B7">
            <w:pPr>
              <w:pStyle w:val="Standard"/>
              <w:numPr>
                <w:ilvl w:val="0"/>
                <w:numId w:val="515"/>
              </w:numPr>
              <w:ind w:left="344" w:hanging="142"/>
              <w:jc w:val="both"/>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Mäsopriemysel, hydinársky priemysel a spracovanie vajec</w:t>
            </w:r>
          </w:p>
          <w:p w14:paraId="21624FD7" w14:textId="77777777" w:rsidR="005465A8" w:rsidRPr="0073260C" w:rsidRDefault="005465A8" w:rsidP="004800B7">
            <w:pPr>
              <w:pStyle w:val="Standard"/>
              <w:numPr>
                <w:ilvl w:val="0"/>
                <w:numId w:val="515"/>
              </w:numPr>
              <w:autoSpaceDE w:val="0"/>
              <w:ind w:left="344" w:hanging="142"/>
              <w:jc w:val="both"/>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Mliekarenský priemysel a výroba mliečnych výrobkov</w:t>
            </w:r>
          </w:p>
          <w:p w14:paraId="539DB848" w14:textId="77777777" w:rsidR="005465A8" w:rsidRPr="0073260C" w:rsidRDefault="005465A8" w:rsidP="004800B7">
            <w:pPr>
              <w:pStyle w:val="Standard"/>
              <w:numPr>
                <w:ilvl w:val="0"/>
                <w:numId w:val="515"/>
              </w:numPr>
              <w:autoSpaceDE w:val="0"/>
              <w:ind w:left="344" w:hanging="142"/>
              <w:jc w:val="both"/>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 xml:space="preserve">Mlynský, pekárenský, </w:t>
            </w:r>
            <w:proofErr w:type="spellStart"/>
            <w:r w:rsidRPr="0073260C">
              <w:rPr>
                <w:rFonts w:asciiTheme="minorHAnsi" w:hAnsiTheme="minorHAnsi" w:cstheme="minorHAnsi"/>
                <w:b/>
                <w:strike/>
                <w:color w:val="00B050"/>
                <w:sz w:val="16"/>
                <w:szCs w:val="16"/>
              </w:rPr>
              <w:t>pečivárenský</w:t>
            </w:r>
            <w:proofErr w:type="spellEnd"/>
            <w:r w:rsidRPr="0073260C">
              <w:rPr>
                <w:rFonts w:asciiTheme="minorHAnsi" w:hAnsiTheme="minorHAnsi" w:cstheme="minorHAnsi"/>
                <w:b/>
                <w:strike/>
                <w:color w:val="00B050"/>
                <w:sz w:val="16"/>
                <w:szCs w:val="16"/>
              </w:rPr>
              <w:t xml:space="preserve"> a cukrovinkársky priemysel</w:t>
            </w:r>
          </w:p>
          <w:p w14:paraId="64B37F71" w14:textId="77777777" w:rsidR="005465A8" w:rsidRPr="0073260C" w:rsidRDefault="005465A8" w:rsidP="004800B7">
            <w:pPr>
              <w:pStyle w:val="Standard"/>
              <w:numPr>
                <w:ilvl w:val="0"/>
                <w:numId w:val="515"/>
              </w:numPr>
              <w:autoSpaceDE w:val="0"/>
              <w:ind w:left="344" w:hanging="142"/>
              <w:jc w:val="both"/>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lang w:eastAsia="sk-SK"/>
              </w:rPr>
              <w:t xml:space="preserve">Konzervárenský priemysel a mraziarenský priemysel vrátane výroby </w:t>
            </w:r>
            <w:proofErr w:type="spellStart"/>
            <w:r w:rsidRPr="0073260C">
              <w:rPr>
                <w:rFonts w:asciiTheme="minorHAnsi" w:hAnsiTheme="minorHAnsi" w:cstheme="minorHAnsi"/>
                <w:b/>
                <w:strike/>
                <w:color w:val="00B050"/>
                <w:sz w:val="16"/>
                <w:szCs w:val="16"/>
                <w:lang w:eastAsia="sk-SK"/>
              </w:rPr>
              <w:t>termosterilizovaných</w:t>
            </w:r>
            <w:proofErr w:type="spellEnd"/>
            <w:r w:rsidRPr="0073260C">
              <w:rPr>
                <w:rFonts w:asciiTheme="minorHAnsi" w:hAnsiTheme="minorHAnsi" w:cstheme="minorHAnsi"/>
                <w:b/>
                <w:strike/>
                <w:color w:val="00B050"/>
                <w:sz w:val="16"/>
                <w:szCs w:val="16"/>
                <w:lang w:eastAsia="sk-SK"/>
              </w:rPr>
              <w:t xml:space="preserve"> pokrmov, hotových jedál, omáčok, dojčenských výživ, pretlakov, kečupov, džemov a lekvárov a priemysel výroby korenín</w:t>
            </w:r>
          </w:p>
          <w:p w14:paraId="552CF15C" w14:textId="77777777" w:rsidR="005465A8" w:rsidRPr="0073260C" w:rsidRDefault="005465A8" w:rsidP="004800B7">
            <w:pPr>
              <w:pStyle w:val="Standard"/>
              <w:numPr>
                <w:ilvl w:val="0"/>
                <w:numId w:val="515"/>
              </w:numPr>
              <w:autoSpaceDE w:val="0"/>
              <w:ind w:left="344" w:hanging="142"/>
              <w:jc w:val="both"/>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Cukrovarnícky priemysel, tukový priemysel vrátane spracovania olejnín a strukovín</w:t>
            </w:r>
          </w:p>
          <w:p w14:paraId="3834320F" w14:textId="77777777" w:rsidR="005465A8" w:rsidRPr="0073260C" w:rsidRDefault="005465A8" w:rsidP="004800B7">
            <w:pPr>
              <w:pStyle w:val="Standard"/>
              <w:numPr>
                <w:ilvl w:val="0"/>
                <w:numId w:val="515"/>
              </w:numPr>
              <w:autoSpaceDE w:val="0"/>
              <w:ind w:left="344" w:hanging="142"/>
              <w:jc w:val="both"/>
              <w:rPr>
                <w:rFonts w:asciiTheme="minorHAnsi" w:hAnsiTheme="minorHAnsi" w:cstheme="minorHAnsi"/>
                <w:b/>
                <w:strike/>
                <w:color w:val="00B050"/>
                <w:sz w:val="16"/>
                <w:szCs w:val="16"/>
              </w:rPr>
            </w:pPr>
            <w:proofErr w:type="spellStart"/>
            <w:r w:rsidRPr="0073260C">
              <w:rPr>
                <w:rFonts w:asciiTheme="minorHAnsi" w:hAnsiTheme="minorHAnsi" w:cstheme="minorHAnsi"/>
                <w:b/>
                <w:strike/>
                <w:color w:val="00B050"/>
                <w:sz w:val="16"/>
                <w:szCs w:val="16"/>
              </w:rPr>
              <w:t>Pivovarnícko</w:t>
            </w:r>
            <w:proofErr w:type="spellEnd"/>
            <w:r w:rsidRPr="0073260C">
              <w:rPr>
                <w:rFonts w:asciiTheme="minorHAnsi" w:hAnsiTheme="minorHAnsi" w:cstheme="minorHAnsi"/>
                <w:b/>
                <w:strike/>
                <w:color w:val="00B050"/>
                <w:sz w:val="16"/>
                <w:szCs w:val="16"/>
              </w:rPr>
              <w:t xml:space="preserve"> - sladovnícky priemysel, liehovarnícky priemysel, vinársky priemysel, priemysel nealko nápojov a škrobárenský priemysel</w:t>
            </w:r>
          </w:p>
          <w:p w14:paraId="457148E8" w14:textId="77777777" w:rsidR="005465A8" w:rsidRPr="0073260C" w:rsidRDefault="005465A8" w:rsidP="004800B7">
            <w:pPr>
              <w:pStyle w:val="Default"/>
              <w:keepLines/>
              <w:widowControl w:val="0"/>
              <w:numPr>
                <w:ilvl w:val="0"/>
                <w:numId w:val="515"/>
              </w:numPr>
              <w:ind w:left="344" w:hanging="142"/>
              <w:jc w:val="both"/>
              <w:rPr>
                <w:rFonts w:asciiTheme="minorHAnsi" w:hAnsiTheme="minorHAnsi" w:cstheme="minorHAnsi"/>
                <w:b/>
                <w:strike/>
                <w:color w:val="00B050"/>
                <w:sz w:val="22"/>
                <w:szCs w:val="22"/>
              </w:rPr>
            </w:pPr>
            <w:r w:rsidRPr="0073260C">
              <w:rPr>
                <w:rFonts w:asciiTheme="minorHAnsi" w:hAnsiTheme="minorHAnsi" w:cstheme="minorHAnsi"/>
                <w:b/>
                <w:strike/>
                <w:color w:val="00B050"/>
                <w:sz w:val="16"/>
                <w:szCs w:val="16"/>
              </w:rPr>
              <w:t>Výroba k</w:t>
            </w:r>
            <w:r w:rsidRPr="0073260C">
              <w:rPr>
                <w:rFonts w:asciiTheme="minorHAnsi" w:eastAsia="Times New Roman" w:hAnsiTheme="minorHAnsi" w:cstheme="minorHAnsi"/>
                <w:b/>
                <w:strike/>
                <w:color w:val="00B050"/>
                <w:sz w:val="16"/>
                <w:szCs w:val="16"/>
              </w:rPr>
              <w:t>ŕmnych zmes</w:t>
            </w:r>
            <w:r w:rsidRPr="0073260C">
              <w:rPr>
                <w:rFonts w:asciiTheme="minorHAnsi" w:hAnsiTheme="minorHAnsi" w:cstheme="minorHAnsi"/>
                <w:b/>
                <w:strike/>
                <w:color w:val="00B050"/>
                <w:sz w:val="16"/>
                <w:szCs w:val="16"/>
              </w:rPr>
              <w:t>í a ostatné spracovanie alebo uvádzanie na trh neuvedené v predchádzajúcich bodoch, napr. spracovanie medu, spracovanie lie</w:t>
            </w:r>
            <w:r w:rsidRPr="0073260C">
              <w:rPr>
                <w:rFonts w:asciiTheme="minorHAnsi" w:eastAsia="Times New Roman" w:hAnsiTheme="minorHAnsi" w:cstheme="minorHAnsi"/>
                <w:b/>
                <w:strike/>
                <w:color w:val="00B050"/>
                <w:sz w:val="16"/>
                <w:szCs w:val="16"/>
              </w:rPr>
              <w:t>čiv</w:t>
            </w:r>
            <w:r w:rsidRPr="0073260C">
              <w:rPr>
                <w:rFonts w:asciiTheme="minorHAnsi" w:hAnsiTheme="minorHAnsi" w:cstheme="minorHAnsi"/>
                <w:b/>
                <w:strike/>
                <w:color w:val="00B050"/>
                <w:sz w:val="16"/>
                <w:szCs w:val="16"/>
              </w:rPr>
              <w:t>ých rastlín, osív a sadív  a pod.</w:t>
            </w:r>
          </w:p>
        </w:tc>
      </w:tr>
      <w:tr w:rsidR="0073260C" w:rsidRPr="0073260C" w14:paraId="533E1CDC" w14:textId="77777777" w:rsidTr="001E76D3">
        <w:trPr>
          <w:trHeight w:val="284"/>
        </w:trPr>
        <w:tc>
          <w:tcPr>
            <w:tcW w:w="200" w:type="pct"/>
            <w:gridSpan w:val="2"/>
            <w:tcBorders>
              <w:top w:val="single" w:sz="4" w:space="0" w:color="auto"/>
            </w:tcBorders>
            <w:shd w:val="clear" w:color="auto" w:fill="FFF2CC" w:themeFill="accent4" w:themeFillTint="33"/>
          </w:tcPr>
          <w:p w14:paraId="6F4709C6" w14:textId="77777777" w:rsidR="005465A8" w:rsidRPr="0073260C" w:rsidRDefault="005465A8" w:rsidP="00F76EC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gridSpan w:val="2"/>
            <w:tcBorders>
              <w:top w:val="single" w:sz="4" w:space="0" w:color="auto"/>
            </w:tcBorders>
            <w:shd w:val="clear" w:color="auto" w:fill="FFF2CC" w:themeFill="accent4" w:themeFillTint="33"/>
            <w:vAlign w:val="center"/>
          </w:tcPr>
          <w:p w14:paraId="134EDB42" w14:textId="77777777" w:rsidR="005465A8" w:rsidRPr="0073260C" w:rsidRDefault="005465A8" w:rsidP="00F76ECB">
            <w:pPr>
              <w:spacing w:after="0" w:line="240" w:lineRule="auto"/>
              <w:jc w:val="center"/>
              <w:rPr>
                <w:rFonts w:cstheme="minorHAnsi"/>
                <w:strike/>
                <w:color w:val="00B050"/>
                <w:sz w:val="16"/>
                <w:szCs w:val="16"/>
              </w:rPr>
            </w:pPr>
            <w:r w:rsidRPr="0073260C">
              <w:rPr>
                <w:rFonts w:cstheme="minorHAnsi"/>
                <w:b/>
                <w:strike/>
                <w:color w:val="00B050"/>
                <w:sz w:val="18"/>
                <w:szCs w:val="18"/>
              </w:rPr>
              <w:t>Popis a preukázanie kritéria</w:t>
            </w:r>
          </w:p>
        </w:tc>
      </w:tr>
      <w:tr w:rsidR="0073260C" w:rsidRPr="0073260C" w14:paraId="14B12B49" w14:textId="77777777" w:rsidTr="00F76ECB">
        <w:trPr>
          <w:trHeight w:val="284"/>
        </w:trPr>
        <w:tc>
          <w:tcPr>
            <w:tcW w:w="200" w:type="pct"/>
            <w:gridSpan w:val="2"/>
            <w:tcBorders>
              <w:top w:val="single" w:sz="4" w:space="0" w:color="auto"/>
            </w:tcBorders>
            <w:shd w:val="clear" w:color="auto" w:fill="auto"/>
            <w:vAlign w:val="center"/>
          </w:tcPr>
          <w:p w14:paraId="10E6125F" w14:textId="77777777" w:rsidR="005465A8" w:rsidRPr="0073260C" w:rsidRDefault="005465A8" w:rsidP="00F76ECB">
            <w:pPr>
              <w:spacing w:after="0" w:line="240" w:lineRule="auto"/>
              <w:jc w:val="center"/>
              <w:rPr>
                <w:rFonts w:cstheme="minorHAnsi"/>
                <w:b/>
                <w:strike/>
                <w:color w:val="00B050"/>
                <w:sz w:val="18"/>
                <w:szCs w:val="18"/>
              </w:rPr>
            </w:pPr>
            <w:r w:rsidRPr="0073260C">
              <w:rPr>
                <w:rFonts w:cstheme="minorHAnsi"/>
                <w:b/>
                <w:strike/>
                <w:color w:val="00B050"/>
                <w:sz w:val="16"/>
                <w:szCs w:val="16"/>
              </w:rPr>
              <w:t>1.</w:t>
            </w:r>
          </w:p>
        </w:tc>
        <w:tc>
          <w:tcPr>
            <w:tcW w:w="4800" w:type="pct"/>
            <w:gridSpan w:val="2"/>
            <w:tcBorders>
              <w:top w:val="single" w:sz="4" w:space="0" w:color="auto"/>
            </w:tcBorders>
            <w:shd w:val="clear" w:color="auto" w:fill="auto"/>
            <w:vAlign w:val="center"/>
          </w:tcPr>
          <w:p w14:paraId="655B6FF2" w14:textId="77777777" w:rsidR="005465A8" w:rsidRPr="0073260C" w:rsidRDefault="005465A8" w:rsidP="00F76ECB">
            <w:pPr>
              <w:spacing w:after="0" w:line="240" w:lineRule="auto"/>
              <w:rPr>
                <w:rFonts w:cstheme="minorHAnsi"/>
                <w:b/>
                <w:strike/>
                <w:color w:val="00B050"/>
                <w:sz w:val="18"/>
                <w:szCs w:val="18"/>
              </w:rPr>
            </w:pPr>
            <w:r w:rsidRPr="0073260C">
              <w:rPr>
                <w:rFonts w:cstheme="minorHAnsi"/>
                <w:b/>
                <w:strike/>
                <w:color w:val="00B050"/>
                <w:sz w:val="18"/>
                <w:szCs w:val="18"/>
              </w:rPr>
              <w:t>Kritérium ekonomickej  životaschopnosti</w:t>
            </w:r>
          </w:p>
          <w:p w14:paraId="7FE281E8" w14:textId="77777777" w:rsidR="005465A8" w:rsidRPr="0073260C" w:rsidRDefault="005465A8" w:rsidP="00F76ECB">
            <w:pPr>
              <w:spacing w:after="0" w:line="240" w:lineRule="auto"/>
              <w:rPr>
                <w:rFonts w:cstheme="minorHAnsi"/>
                <w:strike/>
                <w:color w:val="00B050"/>
                <w:sz w:val="16"/>
                <w:szCs w:val="16"/>
              </w:rPr>
            </w:pPr>
            <w:r w:rsidRPr="0073260C">
              <w:rPr>
                <w:rFonts w:cstheme="minorHAnsi"/>
                <w:strike/>
                <w:color w:val="00B050"/>
                <w:sz w:val="16"/>
                <w:szCs w:val="16"/>
              </w:rPr>
              <w:t xml:space="preserve">Posúdenie ekonomickej  životaschopnosti:  </w:t>
            </w:r>
          </w:p>
          <w:p w14:paraId="2F9EB02C" w14:textId="77777777" w:rsidR="005465A8" w:rsidRPr="0073260C" w:rsidRDefault="005465A8" w:rsidP="004800B7">
            <w:pPr>
              <w:pStyle w:val="Odsekzoznamu"/>
              <w:numPr>
                <w:ilvl w:val="0"/>
                <w:numId w:val="274"/>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žiadateľ nemá ukončený žiadny celý rok činnosti a preto nevie preukázať ekonomickú životaschopnosť,</w:t>
            </w:r>
          </w:p>
          <w:p w14:paraId="75D94A71" w14:textId="77777777" w:rsidR="005465A8" w:rsidRPr="0073260C" w:rsidRDefault="005465A8" w:rsidP="004800B7">
            <w:pPr>
              <w:pStyle w:val="Odsekzoznamu"/>
              <w:numPr>
                <w:ilvl w:val="0"/>
                <w:numId w:val="274"/>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žiadateľ spĺňa aspoň jedno kritérium,</w:t>
            </w:r>
          </w:p>
          <w:p w14:paraId="2C09D5AD" w14:textId="77777777" w:rsidR="005465A8" w:rsidRPr="0073260C" w:rsidRDefault="005465A8" w:rsidP="004800B7">
            <w:pPr>
              <w:pStyle w:val="Odsekzoznamu"/>
              <w:numPr>
                <w:ilvl w:val="0"/>
                <w:numId w:val="274"/>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žiadateľ spĺňa obidve kritériá,</w:t>
            </w:r>
          </w:p>
          <w:p w14:paraId="105714CF" w14:textId="77777777" w:rsidR="005465A8" w:rsidRPr="0073260C" w:rsidRDefault="005465A8" w:rsidP="004800B7">
            <w:pPr>
              <w:pStyle w:val="Odsekzoznamu"/>
              <w:numPr>
                <w:ilvl w:val="0"/>
                <w:numId w:val="274"/>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žiadateľ nespĺňa ani jedno ekonomické kritérium.</w:t>
            </w:r>
          </w:p>
          <w:p w14:paraId="77C5FD32" w14:textId="77777777" w:rsidR="005465A8" w:rsidRPr="0073260C" w:rsidRDefault="005465A8" w:rsidP="00F76ECB">
            <w:pPr>
              <w:spacing w:after="0" w:line="240" w:lineRule="auto"/>
              <w:rPr>
                <w:rFonts w:cstheme="minorHAnsi"/>
                <w:b/>
                <w:bCs/>
                <w:i/>
                <w:strike/>
                <w:color w:val="00B050"/>
                <w:sz w:val="18"/>
                <w:szCs w:val="18"/>
                <w:u w:val="single"/>
              </w:rPr>
            </w:pPr>
            <w:r w:rsidRPr="0073260C">
              <w:rPr>
                <w:rFonts w:cstheme="minorHAnsi"/>
                <w:b/>
                <w:strike/>
                <w:color w:val="00B050"/>
                <w:sz w:val="18"/>
                <w:szCs w:val="18"/>
                <w:u w:val="single"/>
              </w:rPr>
              <w:t>Forma a spôsob preukázania splnenia kritéria</w:t>
            </w:r>
            <w:r w:rsidRPr="0073260C">
              <w:rPr>
                <w:rFonts w:cstheme="minorHAnsi"/>
                <w:b/>
                <w:bCs/>
                <w:i/>
                <w:strike/>
                <w:color w:val="00B050"/>
                <w:sz w:val="18"/>
                <w:szCs w:val="18"/>
                <w:u w:val="single"/>
              </w:rPr>
              <w:t xml:space="preserve"> </w:t>
            </w:r>
          </w:p>
          <w:p w14:paraId="018F699E" w14:textId="77777777" w:rsidR="005465A8" w:rsidRPr="0073260C" w:rsidRDefault="005465A8"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t xml:space="preserve">Tabuľková časť projektu – Kritériá ekonomickej životaschopnosti (Príloha č.13B),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75D38F03" w14:textId="77777777" w:rsidR="005465A8" w:rsidRPr="0073260C" w:rsidRDefault="005465A8"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t>Účtovná závierka za posledný alebo predposledný účtovný rok</w:t>
            </w:r>
            <w:r w:rsidRPr="0073260C">
              <w:rPr>
                <w:rFonts w:cstheme="minorHAnsi"/>
                <w:b/>
                <w:iCs/>
                <w:strike/>
                <w:color w:val="00B050"/>
                <w:sz w:val="16"/>
                <w:szCs w:val="16"/>
              </w:rPr>
              <w:t xml:space="preserve"> (možnosť využitia integračnej akcie „</w:t>
            </w:r>
            <w:r w:rsidRPr="0073260C">
              <w:rPr>
                <w:rFonts w:cstheme="minorHAnsi"/>
                <w:b/>
                <w:bCs/>
                <w:iCs/>
                <w:strike/>
                <w:color w:val="00B050"/>
                <w:sz w:val="16"/>
                <w:szCs w:val="16"/>
              </w:rPr>
              <w:t>Získanie informácie o účtovných závierkach</w:t>
            </w:r>
            <w:r w:rsidRPr="0073260C">
              <w:rPr>
                <w:rFonts w:cstheme="minorHAnsi"/>
                <w:b/>
                <w:iCs/>
                <w:strike/>
                <w:color w:val="00B050"/>
                <w:sz w:val="16"/>
                <w:szCs w:val="16"/>
              </w:rPr>
              <w:t>“ v ITMS2014+)</w:t>
            </w:r>
          </w:p>
          <w:p w14:paraId="50226445" w14:textId="77777777" w:rsidR="005465A8" w:rsidRPr="0073260C" w:rsidRDefault="005465A8" w:rsidP="009F1D61">
            <w:pPr>
              <w:pStyle w:val="Default"/>
              <w:keepLines/>
              <w:widowControl w:val="0"/>
              <w:numPr>
                <w:ilvl w:val="0"/>
                <w:numId w:val="116"/>
              </w:numPr>
              <w:ind w:left="216" w:hanging="216"/>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Účtovná závierka za posledný alebo predposledný účtovný rok,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r w:rsidRPr="0073260C">
              <w:rPr>
                <w:rFonts w:asciiTheme="minorHAnsi" w:hAnsiTheme="minorHAnsi" w:cstheme="minorHAnsi"/>
                <w:bCs/>
                <w:strike/>
                <w:color w:val="00B050"/>
                <w:sz w:val="16"/>
                <w:szCs w:val="16"/>
              </w:rPr>
              <w:t>podpísaný štatutárnym orgánom žiadateľa (relevantné, len v prípade neúspešnej integračnej akcie)</w:t>
            </w:r>
          </w:p>
          <w:p w14:paraId="526D8BF3" w14:textId="77777777" w:rsidR="005465A8" w:rsidRPr="0073260C" w:rsidRDefault="005465A8"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F9EBDCC" w14:textId="77777777" w:rsidR="005465A8" w:rsidRPr="0073260C" w:rsidRDefault="005465A8"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p w14:paraId="17E410C1" w14:textId="77777777" w:rsidR="005465A8" w:rsidRPr="0073260C" w:rsidRDefault="005465A8" w:rsidP="00F76ECB">
            <w:pPr>
              <w:tabs>
                <w:tab w:val="left" w:pos="215"/>
              </w:tabs>
              <w:spacing w:after="0" w:line="240" w:lineRule="auto"/>
              <w:jc w:val="both"/>
              <w:rPr>
                <w:rFonts w:cstheme="minorHAnsi"/>
                <w:b/>
                <w:strike/>
                <w:color w:val="00B050"/>
                <w:sz w:val="16"/>
                <w:szCs w:val="16"/>
                <w:u w:val="single"/>
              </w:rPr>
            </w:pPr>
          </w:p>
          <w:p w14:paraId="23638732" w14:textId="77777777" w:rsidR="005465A8" w:rsidRPr="0073260C" w:rsidRDefault="005465A8" w:rsidP="00F76ECB">
            <w:pPr>
              <w:pStyle w:val="Default"/>
              <w:keepLines/>
              <w:widowControl w:val="0"/>
              <w:jc w:val="both"/>
              <w:rPr>
                <w:rFonts w:asciiTheme="minorHAnsi" w:hAnsiTheme="minorHAnsi" w:cstheme="minorHAnsi"/>
                <w:bCs/>
                <w:strike/>
                <w:color w:val="00B050"/>
                <w:sz w:val="16"/>
                <w:szCs w:val="16"/>
              </w:rPr>
            </w:pPr>
            <w:r w:rsidRPr="0073260C">
              <w:rPr>
                <w:rFonts w:asciiTheme="minorHAnsi" w:hAnsiTheme="minorHAnsi" w:cstheme="minorHAnsi"/>
                <w:b/>
                <w:bCs/>
                <w:strike/>
                <w:color w:val="00B050"/>
                <w:sz w:val="16"/>
                <w:szCs w:val="16"/>
              </w:rPr>
              <w:t xml:space="preserve">Schválenou účtovnou závierkou </w:t>
            </w:r>
            <w:r w:rsidRPr="0073260C">
              <w:rPr>
                <w:rFonts w:asciiTheme="minorHAnsi" w:hAnsiTheme="minorHAnsi" w:cstheme="minorHAnsi"/>
                <w:bCs/>
                <w:strike/>
                <w:color w:val="00B050"/>
                <w:sz w:val="16"/>
                <w:szCs w:val="16"/>
              </w:rPr>
              <w:t xml:space="preserve">na tieto účely je skutočnosť, že žiadateľ predložil účtovnú závierku na príslušný daňový úrad.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nachádza </w:t>
            </w:r>
            <w:r w:rsidRPr="0073260C">
              <w:rPr>
                <w:rFonts w:asciiTheme="minorHAnsi" w:hAnsiTheme="minorHAnsi" w:cstheme="minorHAnsi"/>
                <w:b/>
                <w:strike/>
                <w:color w:val="00B050"/>
                <w:sz w:val="16"/>
                <w:szCs w:val="16"/>
              </w:rPr>
              <w:t xml:space="preserve">v Registri účtovných závierok, žiadateľ prílohu nepredkladá. </w:t>
            </w:r>
            <w:r w:rsidRPr="0073260C">
              <w:rPr>
                <w:rFonts w:asciiTheme="minorHAnsi" w:hAnsiTheme="minorHAnsi" w:cstheme="minorHAnsi"/>
                <w:bCs/>
                <w:strike/>
                <w:color w:val="00B050"/>
                <w:sz w:val="16"/>
                <w:szCs w:val="16"/>
              </w:rPr>
              <w:t xml:space="preserve">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nenachádza </w:t>
            </w:r>
            <w:r w:rsidRPr="0073260C">
              <w:rPr>
                <w:rFonts w:asciiTheme="minorHAnsi" w:hAnsiTheme="minorHAnsi" w:cstheme="minorHAnsi"/>
                <w:b/>
                <w:strike/>
                <w:color w:val="00B050"/>
                <w:sz w:val="16"/>
                <w:szCs w:val="16"/>
              </w:rPr>
              <w:t xml:space="preserve">v Registri účtovných závierok (napr. z technických dôvodov), </w:t>
            </w:r>
            <w:r w:rsidRPr="0073260C">
              <w:rPr>
                <w:rFonts w:asciiTheme="minorHAnsi" w:hAnsiTheme="minorHAnsi" w:cstheme="minorHAnsi"/>
                <w:b/>
                <w:bCs/>
                <w:strike/>
                <w:color w:val="00B050"/>
                <w:sz w:val="16"/>
                <w:szCs w:val="16"/>
              </w:rPr>
              <w:t xml:space="preserve">príloha musí byť predložená </w:t>
            </w:r>
            <w:r w:rsidRPr="0073260C">
              <w:rPr>
                <w:rFonts w:asciiTheme="minorHAnsi" w:hAnsiTheme="minorHAnsi" w:cstheme="minorHAnsi"/>
                <w:b/>
                <w:strike/>
                <w:color w:val="00B050"/>
                <w:sz w:val="16"/>
                <w:szCs w:val="16"/>
              </w:rPr>
              <w:t xml:space="preserve">v </w:t>
            </w:r>
            <w:r w:rsidRPr="0073260C">
              <w:rPr>
                <w:rFonts w:asciiTheme="minorHAnsi" w:hAnsiTheme="minorHAnsi" w:cstheme="minorHAnsi"/>
                <w:b/>
                <w:bCs/>
                <w:strike/>
                <w:color w:val="00B050"/>
                <w:sz w:val="16"/>
                <w:szCs w:val="16"/>
              </w:rPr>
              <w:t xml:space="preserve">elektronickej forme </w:t>
            </w:r>
            <w:r w:rsidRPr="0073260C">
              <w:rPr>
                <w:rFonts w:asciiTheme="minorHAnsi" w:hAnsiTheme="minorHAnsi" w:cstheme="minorHAnsi"/>
                <w:b/>
                <w:strike/>
                <w:color w:val="00B050"/>
                <w:sz w:val="16"/>
                <w:szCs w:val="16"/>
              </w:rPr>
              <w:t>cez ITMS2014+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p>
          <w:p w14:paraId="3C463CCA" w14:textId="77777777" w:rsidR="005465A8" w:rsidRPr="0073260C" w:rsidRDefault="005465A8" w:rsidP="00F76ECB">
            <w:pPr>
              <w:spacing w:after="0" w:line="240" w:lineRule="auto"/>
              <w:rPr>
                <w:rFonts w:cstheme="minorHAnsi"/>
                <w:bCs/>
                <w:strike/>
                <w:color w:val="00B050"/>
                <w:sz w:val="16"/>
                <w:szCs w:val="16"/>
              </w:rPr>
            </w:pPr>
            <w:r w:rsidRPr="0073260C">
              <w:rPr>
                <w:rFonts w:cstheme="minorHAnsi"/>
                <w:bCs/>
                <w:strike/>
                <w:color w:val="00B050"/>
                <w:sz w:val="16"/>
                <w:szCs w:val="16"/>
              </w:rPr>
              <w:t>Výpočet ekonomickej životaschopnosti:</w:t>
            </w:r>
          </w:p>
          <w:p w14:paraId="6D96F0FD" w14:textId="77777777" w:rsidR="005465A8" w:rsidRPr="0073260C" w:rsidRDefault="005465A8" w:rsidP="00F76ECB">
            <w:pPr>
              <w:spacing w:after="0" w:line="240" w:lineRule="auto"/>
              <w:rPr>
                <w:rFonts w:cstheme="minorHAnsi"/>
                <w:bCs/>
                <w:strike/>
                <w:color w:val="00B050"/>
                <w:sz w:val="16"/>
                <w:szCs w:val="16"/>
              </w:rPr>
            </w:pPr>
            <w:r w:rsidRPr="0073260C">
              <w:rPr>
                <w:rFonts w:cstheme="minorHAnsi"/>
                <w:strike/>
                <w:color w:val="00B050"/>
                <w:sz w:val="16"/>
                <w:szCs w:val="16"/>
              </w:rPr>
              <w:t>Posúdenie životaschopnosti platí aspoň za jeden rok: za posledný uzatvorený rok, resp. predposledný uzatvorený rok.</w:t>
            </w:r>
          </w:p>
          <w:p w14:paraId="52A8116C" w14:textId="11B7F21C" w:rsidR="005465A8" w:rsidRPr="0073260C" w:rsidRDefault="005465A8" w:rsidP="00F76ECB">
            <w:pPr>
              <w:pStyle w:val="Textpoznmkypodiarou"/>
              <w:spacing w:after="0" w:line="240" w:lineRule="auto"/>
              <w:jc w:val="center"/>
              <w:rPr>
                <w:rFonts w:cstheme="minorHAnsi"/>
                <w:strike/>
                <w:color w:val="00B050"/>
                <w:sz w:val="16"/>
                <w:szCs w:val="16"/>
                <w:u w:val="single"/>
              </w:rPr>
            </w:pPr>
            <w:r w:rsidRPr="0073260C">
              <w:rPr>
                <w:rFonts w:cstheme="minorHAnsi"/>
                <w:strike/>
                <w:noProof/>
                <w:color w:val="00B050"/>
                <w:lang w:eastAsia="sk-SK"/>
              </w:rPr>
              <w:drawing>
                <wp:inline distT="0" distB="0" distL="0" distR="0" wp14:anchorId="025A594F" wp14:editId="454DF55B">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73260C">
              <w:rPr>
                <w:rFonts w:cstheme="minorHAnsi"/>
                <w:strike/>
                <w:noProof/>
                <w:color w:val="00B050"/>
                <w:lang w:eastAsia="sk-SK"/>
              </w:rPr>
              <w:drawing>
                <wp:inline distT="0" distB="0" distL="0" distR="0" wp14:anchorId="0B2732A3" wp14:editId="79CE54E1">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73260C" w:rsidRPr="0073260C" w14:paraId="3A9168EA" w14:textId="77777777" w:rsidTr="00F76ECB">
        <w:trPr>
          <w:trHeight w:val="284"/>
        </w:trPr>
        <w:tc>
          <w:tcPr>
            <w:tcW w:w="200" w:type="pct"/>
            <w:gridSpan w:val="2"/>
            <w:tcBorders>
              <w:top w:val="single" w:sz="4" w:space="0" w:color="auto"/>
            </w:tcBorders>
            <w:shd w:val="clear" w:color="auto" w:fill="auto"/>
            <w:vAlign w:val="center"/>
          </w:tcPr>
          <w:p w14:paraId="6BD65B32" w14:textId="77777777" w:rsidR="005465A8" w:rsidRPr="0073260C" w:rsidRDefault="005465A8" w:rsidP="00F76ECB">
            <w:pPr>
              <w:spacing w:after="0" w:line="240" w:lineRule="auto"/>
              <w:jc w:val="center"/>
              <w:rPr>
                <w:rFonts w:cstheme="minorHAnsi"/>
                <w:b/>
                <w:strike/>
                <w:color w:val="00B050"/>
                <w:sz w:val="18"/>
                <w:szCs w:val="18"/>
              </w:rPr>
            </w:pPr>
            <w:r w:rsidRPr="0073260C">
              <w:rPr>
                <w:rFonts w:cstheme="minorHAnsi"/>
                <w:b/>
                <w:strike/>
                <w:color w:val="00B050"/>
                <w:sz w:val="18"/>
                <w:szCs w:val="18"/>
              </w:rPr>
              <w:t>2.</w:t>
            </w:r>
          </w:p>
        </w:tc>
        <w:tc>
          <w:tcPr>
            <w:tcW w:w="4800" w:type="pct"/>
            <w:gridSpan w:val="2"/>
            <w:tcBorders>
              <w:top w:val="single" w:sz="4" w:space="0" w:color="auto"/>
            </w:tcBorders>
            <w:shd w:val="clear" w:color="auto" w:fill="auto"/>
            <w:vAlign w:val="center"/>
          </w:tcPr>
          <w:p w14:paraId="1975788A" w14:textId="77777777" w:rsidR="005465A8" w:rsidRPr="0073260C" w:rsidRDefault="005465A8" w:rsidP="00F76ECB">
            <w:pPr>
              <w:pStyle w:val="Standard"/>
              <w:autoSpaceDE w:val="0"/>
              <w:jc w:val="both"/>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Zameranie projektu</w:t>
            </w:r>
          </w:p>
          <w:p w14:paraId="4A9E04D9" w14:textId="77777777" w:rsidR="005465A8" w:rsidRPr="0073260C" w:rsidRDefault="005465A8" w:rsidP="00F76ECB">
            <w:pPr>
              <w:pStyle w:val="Standard"/>
              <w:autoSpaceDE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2B2CD3F2" w14:textId="77777777" w:rsidR="005465A8" w:rsidRPr="0073260C" w:rsidRDefault="005465A8" w:rsidP="004800B7">
            <w:pPr>
              <w:pStyle w:val="Standard"/>
              <w:numPr>
                <w:ilvl w:val="0"/>
                <w:numId w:val="167"/>
              </w:numPr>
              <w:autoSpaceDE w:val="0"/>
              <w:ind w:left="354" w:hanging="283"/>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výdavky na uvedené aktivity dosiahnu aspoň 60 % oprávnených výdavkov vrátane,</w:t>
            </w:r>
          </w:p>
          <w:p w14:paraId="71CBBFF4" w14:textId="77777777" w:rsidR="005465A8" w:rsidRPr="0073260C" w:rsidRDefault="005465A8" w:rsidP="004800B7">
            <w:pPr>
              <w:pStyle w:val="Standard"/>
              <w:numPr>
                <w:ilvl w:val="0"/>
                <w:numId w:val="167"/>
              </w:numPr>
              <w:autoSpaceDE w:val="0"/>
              <w:ind w:left="354" w:hanging="283"/>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výdavky na uvedené aktivity dosiahnu aspoň 40 % oprávnených výdavkov vrátane,</w:t>
            </w:r>
          </w:p>
          <w:p w14:paraId="308FFA10" w14:textId="77777777" w:rsidR="005465A8" w:rsidRPr="0073260C" w:rsidRDefault="005465A8" w:rsidP="004800B7">
            <w:pPr>
              <w:pStyle w:val="Standard"/>
              <w:numPr>
                <w:ilvl w:val="0"/>
                <w:numId w:val="167"/>
              </w:numPr>
              <w:autoSpaceDE w:val="0"/>
              <w:ind w:left="354" w:hanging="283"/>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výdavky na uvedené aktivity dosiahnu aspoň 20 % oprávnených výdavkov vrátane,</w:t>
            </w:r>
          </w:p>
          <w:p w14:paraId="1E790C8F" w14:textId="77777777" w:rsidR="005465A8" w:rsidRPr="0073260C" w:rsidRDefault="005465A8" w:rsidP="004800B7">
            <w:pPr>
              <w:pStyle w:val="Standard"/>
              <w:numPr>
                <w:ilvl w:val="0"/>
                <w:numId w:val="167"/>
              </w:numPr>
              <w:autoSpaceDE w:val="0"/>
              <w:ind w:left="354" w:hanging="283"/>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výdavky na uvedené aktivity nedosiahnu 20 % oprávnených výdavkov.  </w:t>
            </w:r>
          </w:p>
          <w:p w14:paraId="24E38E23" w14:textId="77777777" w:rsidR="005465A8" w:rsidRPr="0073260C" w:rsidRDefault="005465A8" w:rsidP="004800B7">
            <w:pPr>
              <w:pStyle w:val="Standard"/>
              <w:numPr>
                <w:ilvl w:val="0"/>
                <w:numId w:val="167"/>
              </w:numPr>
              <w:autoSpaceDE w:val="0"/>
              <w:ind w:left="354" w:hanging="283"/>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žiadateľ kritérium nesplnil.</w:t>
            </w:r>
          </w:p>
          <w:p w14:paraId="48D0936E" w14:textId="77777777" w:rsidR="005465A8" w:rsidRPr="0073260C" w:rsidRDefault="005465A8" w:rsidP="00F76ECB">
            <w:pPr>
              <w:pStyle w:val="Standard"/>
              <w:autoSpaceDE w:val="0"/>
              <w:ind w:left="71"/>
              <w:rPr>
                <w:rFonts w:asciiTheme="minorHAnsi" w:hAnsiTheme="minorHAnsi" w:cstheme="minorHAnsi"/>
                <w:strike/>
                <w:color w:val="00B050"/>
                <w:sz w:val="16"/>
                <w:szCs w:val="16"/>
              </w:rPr>
            </w:pPr>
          </w:p>
          <w:p w14:paraId="04B4BE14" w14:textId="77777777" w:rsidR="005465A8" w:rsidRPr="0073260C" w:rsidRDefault="005465A8" w:rsidP="00F76ECB">
            <w:pPr>
              <w:pStyle w:val="Textpoznmkypodiarou"/>
              <w:spacing w:after="0" w:line="240" w:lineRule="auto"/>
              <w:ind w:left="0" w:firstLine="0"/>
              <w:jc w:val="both"/>
              <w:rPr>
                <w:rFonts w:cstheme="minorHAnsi"/>
                <w:strike/>
                <w:color w:val="00B050"/>
                <w:sz w:val="16"/>
                <w:szCs w:val="16"/>
              </w:rPr>
            </w:pPr>
            <w:r w:rsidRPr="0073260C">
              <w:rPr>
                <w:rFonts w:cstheme="minorHAnsi"/>
                <w:strike/>
                <w:color w:val="00B050"/>
                <w:sz w:val="16"/>
                <w:szCs w:val="16"/>
              </w:rPr>
              <w:lastRenderedPageBreak/>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tak, aby plnenie kritéria zostalo zachované.</w:t>
            </w:r>
          </w:p>
          <w:p w14:paraId="24ECB3F3" w14:textId="77777777" w:rsidR="005465A8" w:rsidRPr="0073260C" w:rsidRDefault="005465A8"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7C02AF9" w14:textId="77777777" w:rsidR="005465A8" w:rsidRPr="0073260C" w:rsidRDefault="005465A8" w:rsidP="000E4642">
            <w:pPr>
              <w:pStyle w:val="Odsekzoznamu"/>
              <w:numPr>
                <w:ilvl w:val="0"/>
                <w:numId w:val="34"/>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123D670E" w14:textId="77777777" w:rsidR="005465A8" w:rsidRPr="0073260C" w:rsidRDefault="005465A8" w:rsidP="000E4642">
            <w:pPr>
              <w:pStyle w:val="Odsekzoznamu"/>
              <w:numPr>
                <w:ilvl w:val="0"/>
                <w:numId w:val="34"/>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58A73A55" w14:textId="77777777" w:rsidR="005465A8" w:rsidRPr="0073260C" w:rsidRDefault="005465A8" w:rsidP="000E4642">
            <w:pPr>
              <w:pStyle w:val="Odsekzoznamu"/>
              <w:numPr>
                <w:ilvl w:val="0"/>
                <w:numId w:val="34"/>
              </w:numPr>
              <w:spacing w:after="0" w:line="240" w:lineRule="auto"/>
              <w:ind w:left="357" w:hanging="284"/>
              <w:jc w:val="both"/>
              <w:rPr>
                <w:rFonts w:cstheme="minorHAnsi"/>
                <w:b/>
                <w:strike/>
                <w:color w:val="00B050"/>
                <w:sz w:val="16"/>
                <w:szCs w:val="16"/>
              </w:rPr>
            </w:pPr>
            <w:r w:rsidRPr="0073260C">
              <w:rPr>
                <w:rFonts w:cstheme="minorHAnsi"/>
                <w:strike/>
                <w:color w:val="00B050"/>
                <w:sz w:val="16"/>
                <w:szCs w:val="16"/>
              </w:rPr>
              <w:t xml:space="preserve">Čestné vyhlásenie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2275BC34" w14:textId="77777777" w:rsidR="005465A8" w:rsidRPr="0073260C" w:rsidRDefault="005465A8"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9C1CAE5" w14:textId="77777777" w:rsidR="005465A8" w:rsidRPr="0073260C" w:rsidRDefault="005465A8"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5623E88B" w14:textId="77777777" w:rsidTr="00F76ECB">
        <w:trPr>
          <w:trHeight w:val="284"/>
        </w:trPr>
        <w:tc>
          <w:tcPr>
            <w:tcW w:w="200" w:type="pct"/>
            <w:gridSpan w:val="2"/>
            <w:tcBorders>
              <w:top w:val="single" w:sz="4" w:space="0" w:color="auto"/>
            </w:tcBorders>
            <w:shd w:val="clear" w:color="auto" w:fill="auto"/>
            <w:vAlign w:val="center"/>
          </w:tcPr>
          <w:p w14:paraId="7772BBE9" w14:textId="77777777" w:rsidR="005465A8" w:rsidRPr="0073260C" w:rsidRDefault="005465A8" w:rsidP="00F76ECB">
            <w:pPr>
              <w:spacing w:after="0" w:line="240" w:lineRule="auto"/>
              <w:jc w:val="center"/>
              <w:rPr>
                <w:rFonts w:cstheme="minorHAnsi"/>
                <w:b/>
                <w:strike/>
                <w:color w:val="00B050"/>
                <w:sz w:val="18"/>
                <w:szCs w:val="18"/>
              </w:rPr>
            </w:pPr>
            <w:r w:rsidRPr="0073260C">
              <w:rPr>
                <w:rFonts w:cstheme="minorHAnsi"/>
                <w:b/>
                <w:strike/>
                <w:color w:val="00B050"/>
                <w:sz w:val="18"/>
                <w:szCs w:val="18"/>
              </w:rPr>
              <w:lastRenderedPageBreak/>
              <w:t>3.</w:t>
            </w:r>
          </w:p>
        </w:tc>
        <w:tc>
          <w:tcPr>
            <w:tcW w:w="4800" w:type="pct"/>
            <w:gridSpan w:val="2"/>
            <w:tcBorders>
              <w:top w:val="single" w:sz="4" w:space="0" w:color="auto"/>
            </w:tcBorders>
            <w:shd w:val="clear" w:color="auto" w:fill="auto"/>
            <w:vAlign w:val="center"/>
          </w:tcPr>
          <w:p w14:paraId="079FD0DC" w14:textId="77777777" w:rsidR="005465A8" w:rsidRPr="0073260C" w:rsidRDefault="005465A8" w:rsidP="00F76ECB">
            <w:pPr>
              <w:spacing w:after="0" w:line="240" w:lineRule="auto"/>
              <w:rPr>
                <w:rFonts w:cstheme="minorHAnsi"/>
                <w:b/>
                <w:strike/>
                <w:color w:val="00B050"/>
                <w:sz w:val="18"/>
                <w:szCs w:val="18"/>
              </w:rPr>
            </w:pPr>
            <w:r w:rsidRPr="0073260C">
              <w:rPr>
                <w:rFonts w:cstheme="minorHAnsi"/>
                <w:b/>
                <w:strike/>
                <w:color w:val="00B050"/>
                <w:sz w:val="18"/>
                <w:szCs w:val="18"/>
              </w:rPr>
              <w:t>Pridaná hodnota projektu</w:t>
            </w:r>
          </w:p>
          <w:p w14:paraId="191C3B1A" w14:textId="77777777" w:rsidR="005465A8" w:rsidRPr="0073260C" w:rsidRDefault="005465A8" w:rsidP="00F76ECB">
            <w:pPr>
              <w:spacing w:after="0" w:line="240" w:lineRule="auto"/>
              <w:rPr>
                <w:rFonts w:cstheme="minorHAnsi"/>
                <w:strike/>
                <w:color w:val="00B050"/>
                <w:sz w:val="16"/>
                <w:szCs w:val="16"/>
              </w:rPr>
            </w:pPr>
            <w:r w:rsidRPr="0073260C">
              <w:rPr>
                <w:rFonts w:cstheme="minorHAnsi"/>
                <w:strike/>
                <w:color w:val="00B050"/>
                <w:sz w:val="16"/>
                <w:szCs w:val="16"/>
              </w:rPr>
              <w:t>Projekt má pridanú hodnotu pre územie MAS:</w:t>
            </w:r>
          </w:p>
          <w:p w14:paraId="6B140A3E" w14:textId="77777777" w:rsidR="005465A8" w:rsidRPr="0073260C" w:rsidRDefault="005465A8"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7AD9D665" w14:textId="77777777" w:rsidR="005465A8" w:rsidRPr="0073260C" w:rsidRDefault="005465A8"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1202D3DC" w14:textId="77777777" w:rsidR="005465A8" w:rsidRPr="0073260C" w:rsidRDefault="005465A8" w:rsidP="00F76ECB">
            <w:pPr>
              <w:spacing w:after="0" w:line="240" w:lineRule="auto"/>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 ktorým sa preukáže ako projekt:</w:t>
            </w:r>
          </w:p>
          <w:p w14:paraId="11865972" w14:textId="77777777" w:rsidR="005465A8" w:rsidRPr="0073260C" w:rsidRDefault="005465A8" w:rsidP="004800B7">
            <w:pPr>
              <w:pStyle w:val="Odsekzoznamu"/>
              <w:numPr>
                <w:ilvl w:val="0"/>
                <w:numId w:val="147"/>
              </w:numPr>
              <w:spacing w:after="0" w:line="240" w:lineRule="auto"/>
              <w:ind w:left="176" w:hanging="176"/>
              <w:jc w:val="both"/>
              <w:rPr>
                <w:rStyle w:val="markedcontent"/>
                <w:rFonts w:cstheme="minorHAnsi"/>
                <w:bCs/>
                <w:strike/>
                <w:color w:val="00B050"/>
                <w:sz w:val="16"/>
                <w:szCs w:val="16"/>
              </w:rPr>
            </w:pPr>
            <w:r w:rsidRPr="0073260C">
              <w:rPr>
                <w:rStyle w:val="markedcontent"/>
                <w:rFonts w:cstheme="minorHAnsi"/>
                <w:strike/>
                <w:color w:val="00B050"/>
                <w:sz w:val="16"/>
                <w:szCs w:val="16"/>
              </w:rPr>
              <w:t xml:space="preserve">prispieva k rozvoju územia príslušnej MAS v nadväznosti na „Zdôvodnenie výberu“ </w:t>
            </w:r>
            <w:proofErr w:type="spellStart"/>
            <w:r w:rsidRPr="0073260C">
              <w:rPr>
                <w:rStyle w:val="markedcontent"/>
                <w:rFonts w:cstheme="minorHAnsi"/>
                <w:strike/>
                <w:color w:val="00B050"/>
                <w:sz w:val="16"/>
                <w:szCs w:val="16"/>
              </w:rPr>
              <w:t>podopatrenia</w:t>
            </w:r>
            <w:proofErr w:type="spellEnd"/>
            <w:r w:rsidRPr="0073260C">
              <w:rPr>
                <w:rStyle w:val="markedcontent"/>
                <w:rFonts w:cstheme="minorHAnsi"/>
                <w:strike/>
                <w:color w:val="00B050"/>
                <w:sz w:val="16"/>
                <w:szCs w:val="16"/>
              </w:rPr>
              <w:t xml:space="preserve"> zo strany MAS  v akčnom pláne stratégie CLLD pre príslušné </w:t>
            </w:r>
            <w:proofErr w:type="spellStart"/>
            <w:r w:rsidRPr="0073260C">
              <w:rPr>
                <w:rStyle w:val="markedcontent"/>
                <w:rFonts w:cstheme="minorHAnsi"/>
                <w:strike/>
                <w:color w:val="00B050"/>
                <w:sz w:val="16"/>
                <w:szCs w:val="16"/>
              </w:rPr>
              <w:t>podopatrenie</w:t>
            </w:r>
            <w:proofErr w:type="spellEnd"/>
            <w:r w:rsidRPr="0073260C">
              <w:rPr>
                <w:rStyle w:val="markedcontent"/>
                <w:rFonts w:cstheme="minorHAnsi"/>
                <w:strike/>
                <w:color w:val="00B050"/>
                <w:sz w:val="16"/>
                <w:szCs w:val="16"/>
              </w:rPr>
              <w:t xml:space="preserve">, </w:t>
            </w:r>
          </w:p>
          <w:p w14:paraId="6A221891" w14:textId="77777777" w:rsidR="005465A8" w:rsidRPr="0073260C" w:rsidRDefault="005465A8" w:rsidP="004800B7">
            <w:pPr>
              <w:pStyle w:val="Odsekzoznamu"/>
              <w:numPr>
                <w:ilvl w:val="0"/>
                <w:numId w:val="147"/>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vytvára pridanú hodnotu pre územie MAS (čo bude výstupom projektu a jeho pridaná hodnota).</w:t>
            </w:r>
          </w:p>
          <w:p w14:paraId="39156EAF" w14:textId="77777777" w:rsidR="005465A8" w:rsidRPr="0073260C" w:rsidRDefault="005465A8" w:rsidP="00F76ECB">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0643FAA8" w14:textId="77777777" w:rsidR="005465A8" w:rsidRPr="0073260C" w:rsidRDefault="005465A8"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8F3B2A7" w14:textId="77777777" w:rsidR="005465A8" w:rsidRPr="0073260C" w:rsidRDefault="005465A8"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3819B6A4" w14:textId="77777777" w:rsidR="005465A8" w:rsidRPr="0073260C" w:rsidRDefault="005465A8"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4D8082BA" w14:textId="77777777" w:rsidR="005465A8" w:rsidRPr="0073260C" w:rsidRDefault="005465A8" w:rsidP="009F1D61">
            <w:pPr>
              <w:pStyle w:val="Odsekzoznamu"/>
              <w:numPr>
                <w:ilvl w:val="0"/>
                <w:numId w:val="98"/>
              </w:numPr>
              <w:spacing w:after="0" w:line="240" w:lineRule="auto"/>
              <w:ind w:left="215" w:hanging="215"/>
              <w:jc w:val="both"/>
              <w:rPr>
                <w:rFonts w:cstheme="minorHAnsi"/>
                <w:bCs/>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401D4743" w14:textId="77777777" w:rsidTr="00F76ECB">
        <w:trPr>
          <w:trHeight w:val="284"/>
        </w:trPr>
        <w:tc>
          <w:tcPr>
            <w:tcW w:w="200" w:type="pct"/>
            <w:gridSpan w:val="2"/>
            <w:tcBorders>
              <w:top w:val="single" w:sz="4" w:space="0" w:color="auto"/>
            </w:tcBorders>
            <w:shd w:val="clear" w:color="auto" w:fill="auto"/>
            <w:vAlign w:val="center"/>
          </w:tcPr>
          <w:p w14:paraId="3A9D0792" w14:textId="77777777" w:rsidR="005465A8" w:rsidRPr="0073260C" w:rsidRDefault="005465A8" w:rsidP="00F76ECB">
            <w:pPr>
              <w:spacing w:after="0" w:line="240" w:lineRule="auto"/>
              <w:jc w:val="center"/>
              <w:rPr>
                <w:rFonts w:cstheme="minorHAnsi"/>
                <w:b/>
                <w:strike/>
                <w:color w:val="00B050"/>
                <w:sz w:val="18"/>
                <w:szCs w:val="18"/>
              </w:rPr>
            </w:pPr>
            <w:r w:rsidRPr="0073260C">
              <w:rPr>
                <w:rFonts w:cstheme="minorHAnsi"/>
                <w:b/>
                <w:strike/>
                <w:color w:val="00B050"/>
                <w:sz w:val="18"/>
                <w:szCs w:val="18"/>
              </w:rPr>
              <w:t>4.</w:t>
            </w:r>
          </w:p>
        </w:tc>
        <w:tc>
          <w:tcPr>
            <w:tcW w:w="4800" w:type="pct"/>
            <w:gridSpan w:val="2"/>
            <w:tcBorders>
              <w:top w:val="single" w:sz="4" w:space="0" w:color="auto"/>
            </w:tcBorders>
            <w:shd w:val="clear" w:color="auto" w:fill="auto"/>
            <w:vAlign w:val="center"/>
          </w:tcPr>
          <w:p w14:paraId="3538352C" w14:textId="77777777" w:rsidR="005465A8" w:rsidRPr="0073260C" w:rsidRDefault="005465A8" w:rsidP="00F76ECB">
            <w:pPr>
              <w:spacing w:after="0" w:line="240" w:lineRule="auto"/>
              <w:rPr>
                <w:rFonts w:cstheme="minorHAnsi"/>
                <w:b/>
                <w:strike/>
                <w:color w:val="00B050"/>
                <w:sz w:val="18"/>
                <w:szCs w:val="18"/>
              </w:rPr>
            </w:pPr>
            <w:r w:rsidRPr="0073260C">
              <w:rPr>
                <w:rFonts w:cstheme="minorHAnsi"/>
                <w:b/>
                <w:strike/>
                <w:color w:val="00B050"/>
                <w:sz w:val="18"/>
                <w:szCs w:val="18"/>
              </w:rPr>
              <w:t>Súlad projektu so stratégiou CLLD</w:t>
            </w:r>
          </w:p>
          <w:p w14:paraId="485C9740" w14:textId="77777777" w:rsidR="005465A8" w:rsidRPr="0073260C" w:rsidRDefault="005465A8" w:rsidP="00F76ECB">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Projekt je v súlade so stratégiou CLLD. </w:t>
            </w:r>
          </w:p>
          <w:p w14:paraId="232349EB" w14:textId="77777777" w:rsidR="005465A8" w:rsidRPr="0073260C" w:rsidRDefault="005465A8"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1BD783C8" w14:textId="77777777" w:rsidR="005465A8" w:rsidRPr="0073260C" w:rsidRDefault="005465A8"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35E7471B" w14:textId="77777777" w:rsidR="005465A8" w:rsidRPr="0073260C" w:rsidRDefault="005465A8" w:rsidP="00F76ECB">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v Projekte realizácie uvedie:</w:t>
            </w:r>
          </w:p>
          <w:p w14:paraId="049F9A2C" w14:textId="77777777" w:rsidR="005465A8" w:rsidRPr="0073260C" w:rsidRDefault="005465A8"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problém zo stratégie CLLD, ktorý projekt rieši, </w:t>
            </w:r>
          </w:p>
          <w:p w14:paraId="79EA48C5" w14:textId="77777777" w:rsidR="005465A8" w:rsidRPr="0073260C" w:rsidRDefault="005465A8"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súlad projektu s  potrebou územia uvedenou v stratégii CLLD,</w:t>
            </w:r>
          </w:p>
          <w:p w14:paraId="2BF6B603" w14:textId="77777777" w:rsidR="005465A8" w:rsidRPr="0073260C" w:rsidRDefault="005465A8"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spôsob akým projekt rieši problém alebo potrebu územia uvedené v stratégii CLLD, </w:t>
            </w:r>
          </w:p>
          <w:p w14:paraId="32B16217" w14:textId="77777777" w:rsidR="005465A8" w:rsidRPr="0073260C" w:rsidRDefault="005465A8"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nadväznosť na </w:t>
            </w:r>
            <w:r w:rsidRPr="0073260C">
              <w:rPr>
                <w:rFonts w:cstheme="minorHAnsi"/>
                <w:bCs/>
                <w:strike/>
                <w:color w:val="00B050"/>
                <w:sz w:val="16"/>
                <w:szCs w:val="16"/>
              </w:rPr>
              <w:t xml:space="preserve">špecifický cieľ/prioritu/ </w:t>
            </w:r>
            <w:proofErr w:type="spellStart"/>
            <w:r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stratégie CLLD.</w:t>
            </w:r>
          </w:p>
          <w:p w14:paraId="5A0CCD64" w14:textId="77777777" w:rsidR="005465A8" w:rsidRPr="0073260C" w:rsidRDefault="005465A8"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383068A5" w14:textId="77777777" w:rsidR="005465A8" w:rsidRPr="0073260C" w:rsidRDefault="005465A8"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42B4A53" w14:textId="77777777" w:rsidR="005465A8" w:rsidRPr="0073260C" w:rsidRDefault="005465A8"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7BCF1775" w14:textId="77777777" w:rsidR="005465A8" w:rsidRPr="0073260C" w:rsidRDefault="005465A8"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52C3E461" w14:textId="77777777" w:rsidR="005465A8" w:rsidRPr="0073260C" w:rsidRDefault="005465A8"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52AECFDA" w14:textId="77777777" w:rsidTr="00F76ECB">
        <w:trPr>
          <w:trHeight w:val="284"/>
        </w:trPr>
        <w:tc>
          <w:tcPr>
            <w:tcW w:w="200" w:type="pct"/>
            <w:gridSpan w:val="2"/>
            <w:tcBorders>
              <w:top w:val="single" w:sz="4" w:space="0" w:color="auto"/>
            </w:tcBorders>
            <w:shd w:val="clear" w:color="auto" w:fill="auto"/>
            <w:vAlign w:val="center"/>
          </w:tcPr>
          <w:p w14:paraId="3E43B001" w14:textId="77777777" w:rsidR="005465A8" w:rsidRPr="0073260C" w:rsidRDefault="005465A8" w:rsidP="00F76ECB">
            <w:pPr>
              <w:spacing w:after="0" w:line="240" w:lineRule="auto"/>
              <w:jc w:val="center"/>
              <w:rPr>
                <w:rFonts w:cstheme="minorHAnsi"/>
                <w:b/>
                <w:strike/>
                <w:color w:val="00B050"/>
                <w:sz w:val="18"/>
                <w:szCs w:val="18"/>
              </w:rPr>
            </w:pPr>
            <w:r w:rsidRPr="0073260C">
              <w:rPr>
                <w:rFonts w:cstheme="minorHAnsi"/>
                <w:b/>
                <w:strike/>
                <w:color w:val="00B050"/>
                <w:sz w:val="18"/>
                <w:szCs w:val="18"/>
              </w:rPr>
              <w:t>5.</w:t>
            </w:r>
          </w:p>
        </w:tc>
        <w:tc>
          <w:tcPr>
            <w:tcW w:w="4800" w:type="pct"/>
            <w:gridSpan w:val="2"/>
            <w:tcBorders>
              <w:top w:val="single" w:sz="4" w:space="0" w:color="auto"/>
            </w:tcBorders>
            <w:shd w:val="clear" w:color="auto" w:fill="auto"/>
            <w:vAlign w:val="center"/>
          </w:tcPr>
          <w:p w14:paraId="45C3E7F6" w14:textId="77777777" w:rsidR="005465A8" w:rsidRPr="0073260C" w:rsidRDefault="005465A8" w:rsidP="00F76ECB">
            <w:pPr>
              <w:spacing w:after="0" w:line="240" w:lineRule="auto"/>
              <w:rPr>
                <w:rFonts w:cstheme="minorHAnsi"/>
                <w:b/>
                <w:strike/>
                <w:color w:val="00B050"/>
                <w:sz w:val="18"/>
                <w:szCs w:val="18"/>
              </w:rPr>
            </w:pPr>
            <w:r w:rsidRPr="0073260C">
              <w:rPr>
                <w:rFonts w:cstheme="minorHAnsi"/>
                <w:b/>
                <w:strike/>
                <w:color w:val="00B050"/>
                <w:sz w:val="18"/>
                <w:szCs w:val="18"/>
              </w:rPr>
              <w:t>Počet pracovných miest</w:t>
            </w:r>
          </w:p>
          <w:p w14:paraId="07A69ACB" w14:textId="77777777" w:rsidR="005465A8" w:rsidRPr="0073260C" w:rsidRDefault="005465A8" w:rsidP="00F76ECB">
            <w:pPr>
              <w:spacing w:after="0" w:line="240" w:lineRule="auto"/>
              <w:jc w:val="both"/>
              <w:rPr>
                <w:rFonts w:cstheme="minorHAnsi"/>
                <w:strike/>
                <w:color w:val="00B050"/>
                <w:sz w:val="16"/>
                <w:szCs w:val="16"/>
              </w:rPr>
            </w:pPr>
            <w:r w:rsidRPr="0073260C">
              <w:rPr>
                <w:rFonts w:cstheme="minorHAnsi"/>
                <w:strike/>
                <w:color w:val="00B050"/>
                <w:sz w:val="16"/>
                <w:szCs w:val="16"/>
              </w:rPr>
              <w:t>Realizáciou projektu sa žiadateľ zaviaže zvýšiť počet pracovných miest  a to najneskôr do 6 mesiacov od doby realizácie investície o:</w:t>
            </w:r>
          </w:p>
          <w:p w14:paraId="1D8D09BB" w14:textId="77777777" w:rsidR="005465A8" w:rsidRPr="0073260C" w:rsidRDefault="005465A8" w:rsidP="004800B7">
            <w:pPr>
              <w:pStyle w:val="Odsekzoznamu"/>
              <w:numPr>
                <w:ilvl w:val="0"/>
                <w:numId w:val="275"/>
              </w:numPr>
              <w:spacing w:after="0" w:line="240" w:lineRule="auto"/>
              <w:ind w:left="357" w:hanging="357"/>
              <w:jc w:val="both"/>
              <w:rPr>
                <w:rFonts w:cstheme="minorHAnsi"/>
                <w:strike/>
                <w:color w:val="00B050"/>
                <w:sz w:val="16"/>
                <w:szCs w:val="16"/>
              </w:rPr>
            </w:pPr>
            <w:r w:rsidRPr="0073260C">
              <w:rPr>
                <w:rFonts w:cstheme="minorHAnsi"/>
                <w:strike/>
                <w:color w:val="00B050"/>
                <w:sz w:val="16"/>
                <w:szCs w:val="16"/>
              </w:rPr>
              <w:t xml:space="preserve">2 a viac pracovných úväzkov minimálne na 1 rok,  </w:t>
            </w:r>
          </w:p>
          <w:p w14:paraId="46BB1650" w14:textId="77777777" w:rsidR="005465A8" w:rsidRPr="0073260C" w:rsidRDefault="005465A8" w:rsidP="004800B7">
            <w:pPr>
              <w:pStyle w:val="Odsekzoznamu"/>
              <w:numPr>
                <w:ilvl w:val="0"/>
                <w:numId w:val="275"/>
              </w:numPr>
              <w:spacing w:after="0" w:line="240" w:lineRule="auto"/>
              <w:ind w:left="357" w:hanging="357"/>
              <w:jc w:val="both"/>
              <w:rPr>
                <w:rFonts w:cstheme="minorHAnsi"/>
                <w:strike/>
                <w:color w:val="00B050"/>
                <w:sz w:val="16"/>
                <w:szCs w:val="16"/>
              </w:rPr>
            </w:pPr>
            <w:r w:rsidRPr="0073260C">
              <w:rPr>
                <w:rFonts w:cstheme="minorHAnsi"/>
                <w:strike/>
                <w:color w:val="00B050"/>
                <w:sz w:val="16"/>
                <w:szCs w:val="16"/>
              </w:rPr>
              <w:t xml:space="preserve">1 a ½ pracovného úväzku  minimálne na 1 rok,  </w:t>
            </w:r>
          </w:p>
          <w:p w14:paraId="1253CA91" w14:textId="77777777" w:rsidR="005465A8" w:rsidRPr="0073260C" w:rsidRDefault="005465A8" w:rsidP="004800B7">
            <w:pPr>
              <w:pStyle w:val="Odsekzoznamu"/>
              <w:numPr>
                <w:ilvl w:val="0"/>
                <w:numId w:val="275"/>
              </w:numPr>
              <w:spacing w:after="0" w:line="240" w:lineRule="auto"/>
              <w:ind w:left="357" w:hanging="357"/>
              <w:jc w:val="both"/>
              <w:rPr>
                <w:rFonts w:cstheme="minorHAnsi"/>
                <w:strike/>
                <w:color w:val="00B050"/>
                <w:sz w:val="16"/>
                <w:szCs w:val="16"/>
              </w:rPr>
            </w:pPr>
            <w:r w:rsidRPr="0073260C">
              <w:rPr>
                <w:rFonts w:cstheme="minorHAnsi"/>
                <w:strike/>
                <w:color w:val="00B050"/>
                <w:sz w:val="16"/>
                <w:szCs w:val="16"/>
              </w:rPr>
              <w:t xml:space="preserve">1 pracovný úväzok minimálne na 1 rok,  </w:t>
            </w:r>
          </w:p>
          <w:p w14:paraId="338EC570" w14:textId="77777777" w:rsidR="005465A8" w:rsidRPr="0073260C" w:rsidRDefault="005465A8" w:rsidP="004800B7">
            <w:pPr>
              <w:pStyle w:val="Odsekzoznamu"/>
              <w:numPr>
                <w:ilvl w:val="0"/>
                <w:numId w:val="275"/>
              </w:numPr>
              <w:spacing w:after="0" w:line="240" w:lineRule="auto"/>
              <w:ind w:left="357" w:hanging="357"/>
              <w:jc w:val="both"/>
              <w:rPr>
                <w:rFonts w:cstheme="minorHAnsi"/>
                <w:strike/>
                <w:color w:val="00B050"/>
                <w:sz w:val="16"/>
                <w:szCs w:val="16"/>
              </w:rPr>
            </w:pPr>
            <w:r w:rsidRPr="0073260C">
              <w:rPr>
                <w:rFonts w:cstheme="minorHAnsi"/>
                <w:strike/>
                <w:color w:val="00B050"/>
                <w:sz w:val="16"/>
                <w:szCs w:val="16"/>
              </w:rPr>
              <w:t xml:space="preserve">½ pracovného úväzku minimálne na 1 rok,  </w:t>
            </w:r>
          </w:p>
          <w:p w14:paraId="07392C56" w14:textId="77777777" w:rsidR="005465A8" w:rsidRPr="0073260C" w:rsidRDefault="005465A8" w:rsidP="004800B7">
            <w:pPr>
              <w:pStyle w:val="Odsekzoznamu"/>
              <w:numPr>
                <w:ilvl w:val="0"/>
                <w:numId w:val="275"/>
              </w:numPr>
              <w:spacing w:after="0" w:line="240" w:lineRule="auto"/>
              <w:ind w:left="357" w:hanging="357"/>
              <w:jc w:val="both"/>
              <w:rPr>
                <w:rFonts w:cstheme="minorHAnsi"/>
                <w:strike/>
                <w:color w:val="00B050"/>
                <w:sz w:val="16"/>
                <w:szCs w:val="16"/>
              </w:rPr>
            </w:pPr>
            <w:r w:rsidRPr="0073260C">
              <w:rPr>
                <w:rFonts w:cstheme="minorHAnsi"/>
                <w:strike/>
                <w:color w:val="00B050"/>
                <w:sz w:val="16"/>
                <w:szCs w:val="16"/>
              </w:rPr>
              <w:t>žiadateľ nevytvorí žiadny pracovný úväzok.</w:t>
            </w:r>
          </w:p>
          <w:p w14:paraId="3766A022" w14:textId="77777777" w:rsidR="005465A8" w:rsidRPr="0073260C" w:rsidRDefault="005465A8" w:rsidP="00F76ECB">
            <w:pPr>
              <w:spacing w:after="0" w:line="240" w:lineRule="auto"/>
              <w:ind w:left="-11"/>
              <w:jc w:val="both"/>
              <w:rPr>
                <w:rFonts w:cstheme="minorHAnsi"/>
                <w:strike/>
                <w:color w:val="00B050"/>
                <w:sz w:val="16"/>
                <w:szCs w:val="16"/>
              </w:rPr>
            </w:pPr>
          </w:p>
          <w:p w14:paraId="7719F75D" w14:textId="77777777" w:rsidR="005465A8" w:rsidRPr="0073260C" w:rsidRDefault="005465A8"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33A1C6" w14:textId="77777777" w:rsidR="005465A8" w:rsidRPr="0073260C" w:rsidRDefault="005465A8" w:rsidP="000E4642">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pracovné miesto na celý úväzok </w:t>
            </w:r>
            <w:proofErr w:type="spellStart"/>
            <w:r w:rsidRPr="0073260C">
              <w:rPr>
                <w:rFonts w:asciiTheme="minorHAnsi" w:hAnsiTheme="minorHAnsi" w:cstheme="minorHAnsi"/>
                <w:strike/>
                <w:color w:val="00B050"/>
                <w:sz w:val="16"/>
                <w:szCs w:val="16"/>
              </w:rPr>
              <w:t>t.j</w:t>
            </w:r>
            <w:proofErr w:type="spellEnd"/>
            <w:r w:rsidRPr="0073260C">
              <w:rPr>
                <w:rFonts w:asciiTheme="minorHAnsi" w:hAnsiTheme="minorHAnsi" w:cstheme="minorHAnsi"/>
                <w:strike/>
                <w:color w:val="00B050"/>
                <w:sz w:val="16"/>
                <w:szCs w:val="16"/>
              </w:rPr>
              <w:t>. minimálny hodinový pracovný týždeň v zmysle Zákonníka práce v platnom znení. Miesto sa musí vytvoriť najneskôr do 6 mesiacov od predloženia záverečnej žiadosti o platbu alebo,</w:t>
            </w:r>
          </w:p>
          <w:p w14:paraId="69D1ED7D" w14:textId="77777777" w:rsidR="005465A8" w:rsidRPr="0073260C" w:rsidRDefault="005465A8" w:rsidP="000E4642">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590B5F8" w14:textId="77777777" w:rsidR="005465A8" w:rsidRPr="0073260C" w:rsidRDefault="005465A8" w:rsidP="00F76ECB">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lastRenderedPageBreak/>
              <w:t xml:space="preserve">Pracovné miesto musí byť s udržateľnosťou minimálne 1 rok. </w:t>
            </w:r>
          </w:p>
          <w:p w14:paraId="0BA1B19B" w14:textId="77777777" w:rsidR="005465A8" w:rsidRPr="0073260C" w:rsidRDefault="005465A8" w:rsidP="00F76ECB">
            <w:pPr>
              <w:pStyle w:val="Standard"/>
              <w:tabs>
                <w:tab w:val="left" w:pos="709"/>
              </w:tabs>
              <w:jc w:val="both"/>
              <w:rPr>
                <w:rFonts w:asciiTheme="minorHAnsi" w:hAnsiTheme="minorHAnsi" w:cstheme="minorHAnsi"/>
                <w:b/>
                <w:strike/>
                <w:color w:val="00B050"/>
                <w:sz w:val="16"/>
                <w:szCs w:val="16"/>
                <w:u w:val="single"/>
              </w:rPr>
            </w:pPr>
            <w:r w:rsidRPr="0073260C">
              <w:rPr>
                <w:rFonts w:asciiTheme="minorHAnsi" w:hAnsiTheme="minorHAnsi" w:cstheme="minorHAnsi"/>
                <w:b/>
                <w:strike/>
                <w:color w:val="00B050"/>
                <w:sz w:val="16"/>
                <w:szCs w:val="16"/>
                <w:u w:val="single"/>
              </w:rPr>
              <w:t>F</w:t>
            </w:r>
            <w:r w:rsidRPr="0073260C">
              <w:rPr>
                <w:rFonts w:asciiTheme="minorHAnsi" w:hAnsiTheme="minorHAnsi" w:cstheme="minorHAnsi"/>
                <w:b/>
                <w:strike/>
                <w:color w:val="00B050"/>
                <w:sz w:val="18"/>
                <w:szCs w:val="18"/>
                <w:u w:val="single"/>
              </w:rPr>
              <w:t>orma a spôsob preukázania splnenia kritéria</w:t>
            </w:r>
          </w:p>
          <w:p w14:paraId="552737DC" w14:textId="77777777" w:rsidR="005465A8" w:rsidRPr="0073260C" w:rsidRDefault="005465A8"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5C96E7BC" w14:textId="77777777" w:rsidR="005465A8" w:rsidRPr="0073260C" w:rsidRDefault="005465A8"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bCs/>
                <w:strike/>
                <w:color w:val="00B050"/>
                <w:sz w:val="16"/>
                <w:szCs w:val="16"/>
              </w:rPr>
              <w:t xml:space="preserve">Čestné vyhlásenie žiadateľa,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2444F7F5" w14:textId="77777777" w:rsidR="005465A8" w:rsidRPr="0073260C" w:rsidRDefault="005465A8"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Pracovná zmluva pri podávaní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(predkladá sa, len v prípade podmienok v stratégii CLLD príslušnej MAS)</w:t>
            </w:r>
          </w:p>
          <w:p w14:paraId="04E9319F" w14:textId="77777777" w:rsidR="005465A8" w:rsidRPr="0073260C" w:rsidRDefault="005465A8"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Potvrdenia zo sociálnej poisťovne o zaplatení odvodov, zmluva s novým pracovníkom s vyznačením „PRV - CLLD“,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(preukazuje sa po 6 mesiacoch odo dňa predloženia záverečnej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w:t>
            </w:r>
          </w:p>
          <w:p w14:paraId="01215C69" w14:textId="77777777" w:rsidR="005465A8" w:rsidRPr="0073260C" w:rsidRDefault="005465A8"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77E2CBBB" w14:textId="77777777" w:rsidR="005465A8" w:rsidRPr="0073260C" w:rsidRDefault="005465A8"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3522185C" w14:textId="77777777" w:rsidTr="000F53E5">
        <w:trPr>
          <w:trHeight w:val="284"/>
        </w:trPr>
        <w:tc>
          <w:tcPr>
            <w:tcW w:w="5000" w:type="pct"/>
            <w:gridSpan w:val="4"/>
            <w:tcBorders>
              <w:top w:val="single" w:sz="4" w:space="0" w:color="auto"/>
            </w:tcBorders>
            <w:shd w:val="clear" w:color="auto" w:fill="FFE599" w:themeFill="accent4" w:themeFillTint="66"/>
            <w:vAlign w:val="center"/>
          </w:tcPr>
          <w:p w14:paraId="1768BA6F" w14:textId="77777777" w:rsidR="005465A8" w:rsidRPr="0073260C" w:rsidRDefault="005465A8" w:rsidP="00F76ECB">
            <w:pPr>
              <w:pStyle w:val="Default"/>
              <w:keepLines/>
              <w:widowControl w:val="0"/>
              <w:jc w:val="both"/>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lastRenderedPageBreak/>
              <w:t>VOLITEĽNÉ KRITÉRIA</w:t>
            </w:r>
          </w:p>
          <w:p w14:paraId="27C4FECE" w14:textId="77777777" w:rsidR="005465A8" w:rsidRPr="0073260C" w:rsidRDefault="005465A8" w:rsidP="00F76ECB">
            <w:pPr>
              <w:pStyle w:val="Standard"/>
              <w:ind w:left="993" w:hanging="993"/>
              <w:jc w:val="both"/>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Oblasť</w:t>
            </w:r>
          </w:p>
          <w:p w14:paraId="4B6FED71" w14:textId="77777777" w:rsidR="005465A8" w:rsidRPr="0073260C" w:rsidRDefault="005465A8" w:rsidP="004800B7">
            <w:pPr>
              <w:pStyle w:val="Standard"/>
              <w:numPr>
                <w:ilvl w:val="0"/>
                <w:numId w:val="516"/>
              </w:numPr>
              <w:ind w:left="344" w:hanging="142"/>
              <w:jc w:val="both"/>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Mäsopriemysel, hydinársky priemysel a spracovanie vajec</w:t>
            </w:r>
          </w:p>
          <w:p w14:paraId="1FF4E244" w14:textId="77777777" w:rsidR="005465A8" w:rsidRPr="0073260C" w:rsidRDefault="005465A8" w:rsidP="004800B7">
            <w:pPr>
              <w:pStyle w:val="Standard"/>
              <w:numPr>
                <w:ilvl w:val="0"/>
                <w:numId w:val="516"/>
              </w:numPr>
              <w:autoSpaceDE w:val="0"/>
              <w:ind w:left="344" w:hanging="142"/>
              <w:jc w:val="both"/>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Mliekarenský priemysel a výroba mliečnych výrobkov</w:t>
            </w:r>
          </w:p>
          <w:p w14:paraId="109918DB" w14:textId="77777777" w:rsidR="005465A8" w:rsidRPr="0073260C" w:rsidRDefault="005465A8" w:rsidP="004800B7">
            <w:pPr>
              <w:pStyle w:val="Standard"/>
              <w:numPr>
                <w:ilvl w:val="0"/>
                <w:numId w:val="516"/>
              </w:numPr>
              <w:autoSpaceDE w:val="0"/>
              <w:ind w:left="344" w:hanging="142"/>
              <w:jc w:val="both"/>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 xml:space="preserve">Mlynský, pekárenský, </w:t>
            </w:r>
            <w:proofErr w:type="spellStart"/>
            <w:r w:rsidRPr="0073260C">
              <w:rPr>
                <w:rFonts w:asciiTheme="minorHAnsi" w:hAnsiTheme="minorHAnsi" w:cstheme="minorHAnsi"/>
                <w:b/>
                <w:strike/>
                <w:color w:val="00B050"/>
                <w:sz w:val="16"/>
                <w:szCs w:val="16"/>
              </w:rPr>
              <w:t>pečivárenský</w:t>
            </w:r>
            <w:proofErr w:type="spellEnd"/>
            <w:r w:rsidRPr="0073260C">
              <w:rPr>
                <w:rFonts w:asciiTheme="minorHAnsi" w:hAnsiTheme="minorHAnsi" w:cstheme="minorHAnsi"/>
                <w:b/>
                <w:strike/>
                <w:color w:val="00B050"/>
                <w:sz w:val="16"/>
                <w:szCs w:val="16"/>
              </w:rPr>
              <w:t xml:space="preserve"> a cukrovinkársky priemysel</w:t>
            </w:r>
          </w:p>
          <w:p w14:paraId="5C5B4E57" w14:textId="77777777" w:rsidR="005465A8" w:rsidRPr="0073260C" w:rsidRDefault="005465A8" w:rsidP="004800B7">
            <w:pPr>
              <w:pStyle w:val="Standard"/>
              <w:numPr>
                <w:ilvl w:val="0"/>
                <w:numId w:val="516"/>
              </w:numPr>
              <w:autoSpaceDE w:val="0"/>
              <w:ind w:left="344" w:hanging="142"/>
              <w:jc w:val="both"/>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lang w:eastAsia="sk-SK"/>
              </w:rPr>
              <w:t xml:space="preserve">Konzervárenský priemysel a mraziarenský priemysel vrátane výroby </w:t>
            </w:r>
            <w:proofErr w:type="spellStart"/>
            <w:r w:rsidRPr="0073260C">
              <w:rPr>
                <w:rFonts w:asciiTheme="minorHAnsi" w:hAnsiTheme="minorHAnsi" w:cstheme="minorHAnsi"/>
                <w:b/>
                <w:strike/>
                <w:color w:val="00B050"/>
                <w:sz w:val="16"/>
                <w:szCs w:val="16"/>
                <w:lang w:eastAsia="sk-SK"/>
              </w:rPr>
              <w:t>termosterilizovaných</w:t>
            </w:r>
            <w:proofErr w:type="spellEnd"/>
            <w:r w:rsidRPr="0073260C">
              <w:rPr>
                <w:rFonts w:asciiTheme="minorHAnsi" w:hAnsiTheme="minorHAnsi" w:cstheme="minorHAnsi"/>
                <w:b/>
                <w:strike/>
                <w:color w:val="00B050"/>
                <w:sz w:val="16"/>
                <w:szCs w:val="16"/>
                <w:lang w:eastAsia="sk-SK"/>
              </w:rPr>
              <w:t xml:space="preserve"> pokrmov, hotových jedál, omáčok, dojčenských výživ, pretlakov, kečupov, džemov a lekvárov a priemysel výroby korenín</w:t>
            </w:r>
          </w:p>
          <w:p w14:paraId="35D95611" w14:textId="77777777" w:rsidR="005465A8" w:rsidRPr="0073260C" w:rsidRDefault="005465A8" w:rsidP="004800B7">
            <w:pPr>
              <w:pStyle w:val="Standard"/>
              <w:numPr>
                <w:ilvl w:val="0"/>
                <w:numId w:val="516"/>
              </w:numPr>
              <w:autoSpaceDE w:val="0"/>
              <w:ind w:left="344" w:hanging="142"/>
              <w:jc w:val="both"/>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Cukrovarnícky priemysel, tukový priemysel vrátane spracovania olejnín a strukovín</w:t>
            </w:r>
          </w:p>
          <w:p w14:paraId="6DC7AAAE" w14:textId="77777777" w:rsidR="005465A8" w:rsidRPr="0073260C" w:rsidRDefault="005465A8" w:rsidP="004800B7">
            <w:pPr>
              <w:pStyle w:val="Standard"/>
              <w:numPr>
                <w:ilvl w:val="0"/>
                <w:numId w:val="516"/>
              </w:numPr>
              <w:autoSpaceDE w:val="0"/>
              <w:ind w:left="344" w:hanging="142"/>
              <w:jc w:val="both"/>
              <w:rPr>
                <w:rFonts w:asciiTheme="minorHAnsi" w:hAnsiTheme="minorHAnsi" w:cstheme="minorHAnsi"/>
                <w:b/>
                <w:strike/>
                <w:color w:val="00B050"/>
                <w:sz w:val="16"/>
                <w:szCs w:val="16"/>
              </w:rPr>
            </w:pPr>
            <w:proofErr w:type="spellStart"/>
            <w:r w:rsidRPr="0073260C">
              <w:rPr>
                <w:rFonts w:asciiTheme="minorHAnsi" w:hAnsiTheme="minorHAnsi" w:cstheme="minorHAnsi"/>
                <w:b/>
                <w:strike/>
                <w:color w:val="00B050"/>
                <w:sz w:val="16"/>
                <w:szCs w:val="16"/>
              </w:rPr>
              <w:t>Pivovarnícko</w:t>
            </w:r>
            <w:proofErr w:type="spellEnd"/>
            <w:r w:rsidRPr="0073260C">
              <w:rPr>
                <w:rFonts w:asciiTheme="minorHAnsi" w:hAnsiTheme="minorHAnsi" w:cstheme="minorHAnsi"/>
                <w:b/>
                <w:strike/>
                <w:color w:val="00B050"/>
                <w:sz w:val="16"/>
                <w:szCs w:val="16"/>
              </w:rPr>
              <w:t xml:space="preserve"> - sladovnícky priemysel, liehovarnícky priemysel, vinársky priemysel, priemysel nealko nápojov a škrobárenský priemysel</w:t>
            </w:r>
          </w:p>
          <w:p w14:paraId="1FEBD39E" w14:textId="77777777" w:rsidR="005465A8" w:rsidRPr="0073260C" w:rsidRDefault="005465A8" w:rsidP="004800B7">
            <w:pPr>
              <w:pStyle w:val="Default"/>
              <w:keepLines/>
              <w:widowControl w:val="0"/>
              <w:numPr>
                <w:ilvl w:val="0"/>
                <w:numId w:val="516"/>
              </w:numPr>
              <w:ind w:left="344" w:hanging="142"/>
              <w:rPr>
                <w:rFonts w:asciiTheme="minorHAnsi" w:hAnsiTheme="minorHAnsi" w:cstheme="minorHAnsi"/>
                <w:b/>
                <w:strike/>
                <w:color w:val="00B050"/>
                <w:sz w:val="18"/>
                <w:szCs w:val="18"/>
              </w:rPr>
            </w:pPr>
            <w:r w:rsidRPr="0073260C">
              <w:rPr>
                <w:rFonts w:asciiTheme="minorHAnsi" w:hAnsiTheme="minorHAnsi" w:cstheme="minorHAnsi"/>
                <w:b/>
                <w:strike/>
                <w:color w:val="00B050"/>
                <w:sz w:val="16"/>
                <w:szCs w:val="16"/>
              </w:rPr>
              <w:t>Výroba k</w:t>
            </w:r>
            <w:r w:rsidRPr="0073260C">
              <w:rPr>
                <w:rFonts w:asciiTheme="minorHAnsi" w:eastAsia="Times New Roman" w:hAnsiTheme="minorHAnsi" w:cstheme="minorHAnsi"/>
                <w:b/>
                <w:strike/>
                <w:color w:val="00B050"/>
                <w:sz w:val="16"/>
                <w:szCs w:val="16"/>
              </w:rPr>
              <w:t>ŕmnych zmes</w:t>
            </w:r>
            <w:r w:rsidRPr="0073260C">
              <w:rPr>
                <w:rFonts w:asciiTheme="minorHAnsi" w:hAnsiTheme="minorHAnsi" w:cstheme="minorHAnsi"/>
                <w:b/>
                <w:strike/>
                <w:color w:val="00B050"/>
                <w:sz w:val="16"/>
                <w:szCs w:val="16"/>
              </w:rPr>
              <w:t>í a ostatné spracovanie alebo uvádzanie na trh neuvedené v predchádzajúcich bodoch, napr. spracovanie medu, spracovanie lie</w:t>
            </w:r>
            <w:r w:rsidRPr="0073260C">
              <w:rPr>
                <w:rFonts w:asciiTheme="minorHAnsi" w:eastAsia="Times New Roman" w:hAnsiTheme="minorHAnsi" w:cstheme="minorHAnsi"/>
                <w:b/>
                <w:strike/>
                <w:color w:val="00B050"/>
                <w:sz w:val="16"/>
                <w:szCs w:val="16"/>
              </w:rPr>
              <w:t>čiv</w:t>
            </w:r>
            <w:r w:rsidRPr="0073260C">
              <w:rPr>
                <w:rFonts w:asciiTheme="minorHAnsi" w:hAnsiTheme="minorHAnsi" w:cstheme="minorHAnsi"/>
                <w:b/>
                <w:strike/>
                <w:color w:val="00B050"/>
                <w:sz w:val="16"/>
                <w:szCs w:val="16"/>
              </w:rPr>
              <w:t>ých rastlín, osív a sadív  a pod.</w:t>
            </w:r>
          </w:p>
        </w:tc>
      </w:tr>
      <w:tr w:rsidR="0073260C" w:rsidRPr="0073260C" w14:paraId="49334FA9" w14:textId="77777777" w:rsidTr="000F53E5">
        <w:trPr>
          <w:trHeight w:val="284"/>
        </w:trPr>
        <w:tc>
          <w:tcPr>
            <w:tcW w:w="200" w:type="pct"/>
            <w:gridSpan w:val="2"/>
            <w:tcBorders>
              <w:top w:val="single" w:sz="4" w:space="0" w:color="auto"/>
            </w:tcBorders>
            <w:shd w:val="clear" w:color="auto" w:fill="FFF2CC" w:themeFill="accent4" w:themeFillTint="33"/>
          </w:tcPr>
          <w:p w14:paraId="780D5198" w14:textId="77777777" w:rsidR="005465A8" w:rsidRPr="0073260C" w:rsidRDefault="005465A8" w:rsidP="00F76ECB">
            <w:pPr>
              <w:spacing w:after="0" w:line="240" w:lineRule="auto"/>
              <w:jc w:val="center"/>
              <w:rPr>
                <w:rFonts w:cstheme="minorHAnsi"/>
                <w:b/>
                <w:strike/>
                <w:color w:val="00B050"/>
                <w:sz w:val="18"/>
                <w:szCs w:val="18"/>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gridSpan w:val="2"/>
            <w:tcBorders>
              <w:top w:val="single" w:sz="4" w:space="0" w:color="auto"/>
            </w:tcBorders>
            <w:shd w:val="clear" w:color="auto" w:fill="FFF2CC" w:themeFill="accent4" w:themeFillTint="33"/>
            <w:vAlign w:val="center"/>
          </w:tcPr>
          <w:p w14:paraId="32001BB2" w14:textId="77777777" w:rsidR="005465A8" w:rsidRPr="0073260C" w:rsidRDefault="005465A8" w:rsidP="00F76ECB">
            <w:pPr>
              <w:spacing w:after="0" w:line="240" w:lineRule="auto"/>
              <w:jc w:val="center"/>
              <w:rPr>
                <w:rFonts w:cstheme="minorHAnsi"/>
                <w:b/>
                <w:strike/>
                <w:color w:val="00B050"/>
                <w:sz w:val="18"/>
                <w:szCs w:val="18"/>
              </w:rPr>
            </w:pPr>
            <w:r w:rsidRPr="0073260C">
              <w:rPr>
                <w:rFonts w:cstheme="minorHAnsi"/>
                <w:b/>
                <w:strike/>
                <w:color w:val="00B050"/>
                <w:sz w:val="18"/>
                <w:szCs w:val="18"/>
              </w:rPr>
              <w:t>Popis a preukázanie kritéria</w:t>
            </w:r>
          </w:p>
        </w:tc>
      </w:tr>
      <w:tr w:rsidR="0073260C" w:rsidRPr="0073260C" w14:paraId="73A8D899" w14:textId="77777777" w:rsidTr="00F76ECB">
        <w:trPr>
          <w:trHeight w:val="284"/>
        </w:trPr>
        <w:tc>
          <w:tcPr>
            <w:tcW w:w="200" w:type="pct"/>
            <w:gridSpan w:val="2"/>
            <w:tcBorders>
              <w:top w:val="single" w:sz="4" w:space="0" w:color="auto"/>
            </w:tcBorders>
            <w:shd w:val="clear" w:color="auto" w:fill="auto"/>
            <w:vAlign w:val="center"/>
          </w:tcPr>
          <w:p w14:paraId="5083D19F" w14:textId="77777777" w:rsidR="005465A8" w:rsidRPr="0073260C" w:rsidRDefault="005465A8" w:rsidP="00F76ECB">
            <w:pPr>
              <w:spacing w:after="0" w:line="240" w:lineRule="auto"/>
              <w:jc w:val="center"/>
              <w:rPr>
                <w:rFonts w:cstheme="minorHAnsi"/>
                <w:b/>
                <w:strike/>
                <w:color w:val="00B050"/>
                <w:sz w:val="18"/>
                <w:szCs w:val="18"/>
              </w:rPr>
            </w:pPr>
            <w:r w:rsidRPr="0073260C">
              <w:rPr>
                <w:rFonts w:cstheme="minorHAnsi"/>
                <w:b/>
                <w:strike/>
                <w:color w:val="00B050"/>
                <w:sz w:val="18"/>
                <w:szCs w:val="18"/>
              </w:rPr>
              <w:t>6.</w:t>
            </w:r>
          </w:p>
        </w:tc>
        <w:tc>
          <w:tcPr>
            <w:tcW w:w="4800" w:type="pct"/>
            <w:gridSpan w:val="2"/>
            <w:tcBorders>
              <w:top w:val="single" w:sz="4" w:space="0" w:color="auto"/>
            </w:tcBorders>
            <w:shd w:val="clear" w:color="auto" w:fill="auto"/>
            <w:vAlign w:val="center"/>
          </w:tcPr>
          <w:p w14:paraId="6C0DA8AF" w14:textId="77777777" w:rsidR="005465A8" w:rsidRPr="0073260C" w:rsidRDefault="005465A8" w:rsidP="00F76ECB">
            <w:pPr>
              <w:spacing w:after="0" w:line="240" w:lineRule="auto"/>
              <w:rPr>
                <w:rFonts w:cstheme="minorHAnsi"/>
                <w:b/>
                <w:strike/>
                <w:color w:val="00B050"/>
                <w:sz w:val="18"/>
                <w:szCs w:val="18"/>
              </w:rPr>
            </w:pPr>
            <w:r w:rsidRPr="0073260C">
              <w:rPr>
                <w:rFonts w:cstheme="minorHAnsi"/>
                <w:b/>
                <w:strike/>
                <w:color w:val="00B050"/>
                <w:sz w:val="18"/>
                <w:szCs w:val="18"/>
              </w:rPr>
              <w:t>Príspevok k hlavným cieľom PRV SR, opatrenie 4.2</w:t>
            </w:r>
          </w:p>
          <w:p w14:paraId="630D3F4D" w14:textId="77777777" w:rsidR="005465A8" w:rsidRPr="0073260C" w:rsidRDefault="005465A8" w:rsidP="00F76ECB">
            <w:pPr>
              <w:pStyle w:val="Standard"/>
              <w:autoSpaceDE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0E426563" w14:textId="77777777" w:rsidR="005465A8" w:rsidRPr="0073260C" w:rsidRDefault="005465A8"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24383679" w14:textId="77777777" w:rsidR="005465A8" w:rsidRPr="0073260C" w:rsidRDefault="005465A8"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1B8E7994" w14:textId="77777777" w:rsidR="005465A8" w:rsidRPr="0073260C" w:rsidRDefault="005465A8" w:rsidP="00F76ECB">
            <w:pPr>
              <w:spacing w:after="0" w:line="240" w:lineRule="auto"/>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 ktorým sa preukáže ako projekt prispieva k:</w:t>
            </w:r>
          </w:p>
          <w:p w14:paraId="43DAF064" w14:textId="77777777" w:rsidR="005465A8" w:rsidRPr="0073260C" w:rsidRDefault="005465A8" w:rsidP="004800B7">
            <w:pPr>
              <w:pStyle w:val="Standard"/>
              <w:numPr>
                <w:ilvl w:val="0"/>
                <w:numId w:val="168"/>
              </w:numPr>
              <w:autoSpaceDE w:val="0"/>
              <w:ind w:left="355" w:hanging="283"/>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zvýšeniu podielu domácej produkcie s vyššou pridanou hodnotou (napr. vyššia kvalita výrobkov, regionálne a miestne špeciality), alebo</w:t>
            </w:r>
          </w:p>
          <w:p w14:paraId="41450D10" w14:textId="77777777" w:rsidR="005465A8" w:rsidRPr="0073260C" w:rsidRDefault="005465A8" w:rsidP="004800B7">
            <w:pPr>
              <w:pStyle w:val="Standard"/>
              <w:numPr>
                <w:ilvl w:val="0"/>
                <w:numId w:val="168"/>
              </w:numPr>
              <w:autoSpaceDE w:val="0"/>
              <w:ind w:left="355" w:hanging="283"/>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 zlepšeniu spracovania (modernizácia strojov a zariadení, nové technológie, zlepšenie spracovania miestnych surovín), alebo</w:t>
            </w:r>
          </w:p>
          <w:p w14:paraId="1112E566" w14:textId="77777777" w:rsidR="005465A8" w:rsidRPr="0073260C" w:rsidRDefault="005465A8" w:rsidP="004800B7">
            <w:pPr>
              <w:pStyle w:val="Standard"/>
              <w:numPr>
                <w:ilvl w:val="0"/>
                <w:numId w:val="168"/>
              </w:numPr>
              <w:autoSpaceDE w:val="0"/>
              <w:ind w:left="355" w:hanging="283"/>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 zlepšeniu kvality (napr. zvyšovanie biologickej hodnoty výrobkov v súlade s trendmi zdravej výživy) </w:t>
            </w:r>
          </w:p>
          <w:p w14:paraId="1CF73194" w14:textId="77777777" w:rsidR="005465A8" w:rsidRPr="0073260C" w:rsidRDefault="005465A8" w:rsidP="00F76ECB">
            <w:pPr>
              <w:spacing w:after="0" w:line="240" w:lineRule="auto"/>
              <w:jc w:val="both"/>
              <w:rPr>
                <w:rFonts w:cstheme="minorHAnsi"/>
                <w:strike/>
                <w:color w:val="00B050"/>
                <w:sz w:val="16"/>
                <w:szCs w:val="16"/>
              </w:rPr>
            </w:pPr>
            <w:r w:rsidRPr="0073260C">
              <w:rPr>
                <w:rFonts w:cstheme="minorHAnsi"/>
                <w:strike/>
                <w:color w:val="00B050"/>
                <w:sz w:val="16"/>
                <w:szCs w:val="16"/>
                <w:u w:val="single"/>
              </w:rPr>
              <w:t>MAS stanoví body v prípade odpovede áno, aj v prípade odpovede nie.</w:t>
            </w:r>
          </w:p>
          <w:p w14:paraId="5235C518" w14:textId="77777777" w:rsidR="005465A8" w:rsidRPr="0073260C" w:rsidRDefault="005465A8"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3D70AC0" w14:textId="77777777" w:rsidR="005465A8" w:rsidRPr="0073260C" w:rsidRDefault="005465A8"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1BC44A35" w14:textId="77777777" w:rsidR="005465A8" w:rsidRPr="0073260C" w:rsidRDefault="005465A8"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545FA0CE" w14:textId="77777777" w:rsidR="005465A8" w:rsidRPr="0073260C" w:rsidRDefault="005465A8" w:rsidP="009F1D61">
            <w:pPr>
              <w:pStyle w:val="Default"/>
              <w:keepLines/>
              <w:widowControl w:val="0"/>
              <w:numPr>
                <w:ilvl w:val="0"/>
                <w:numId w:val="98"/>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004F59E7" w14:textId="77777777" w:rsidTr="00F76ECB">
        <w:trPr>
          <w:trHeight w:val="284"/>
        </w:trPr>
        <w:tc>
          <w:tcPr>
            <w:tcW w:w="200" w:type="pct"/>
            <w:gridSpan w:val="2"/>
            <w:tcBorders>
              <w:top w:val="single" w:sz="4" w:space="0" w:color="auto"/>
            </w:tcBorders>
            <w:shd w:val="clear" w:color="auto" w:fill="auto"/>
            <w:vAlign w:val="center"/>
          </w:tcPr>
          <w:p w14:paraId="2F8A56A6" w14:textId="77777777" w:rsidR="005465A8" w:rsidRPr="0073260C" w:rsidRDefault="005465A8" w:rsidP="00F76ECB">
            <w:pPr>
              <w:spacing w:after="0" w:line="240" w:lineRule="auto"/>
              <w:jc w:val="center"/>
              <w:rPr>
                <w:rFonts w:cstheme="minorHAnsi"/>
                <w:b/>
                <w:strike/>
                <w:color w:val="00B050"/>
                <w:sz w:val="18"/>
                <w:szCs w:val="18"/>
              </w:rPr>
            </w:pPr>
            <w:r w:rsidRPr="0073260C">
              <w:rPr>
                <w:rFonts w:cstheme="minorHAnsi"/>
                <w:b/>
                <w:strike/>
                <w:color w:val="00B050"/>
                <w:sz w:val="18"/>
                <w:szCs w:val="18"/>
              </w:rPr>
              <w:t>7.</w:t>
            </w:r>
          </w:p>
        </w:tc>
        <w:tc>
          <w:tcPr>
            <w:tcW w:w="4800" w:type="pct"/>
            <w:gridSpan w:val="2"/>
            <w:tcBorders>
              <w:top w:val="single" w:sz="4" w:space="0" w:color="auto"/>
            </w:tcBorders>
            <w:shd w:val="clear" w:color="auto" w:fill="auto"/>
            <w:vAlign w:val="center"/>
          </w:tcPr>
          <w:p w14:paraId="692AFBE3" w14:textId="77777777" w:rsidR="005465A8" w:rsidRPr="0073260C" w:rsidRDefault="005465A8" w:rsidP="00F76ECB">
            <w:pPr>
              <w:pStyle w:val="Standard"/>
              <w:autoSpaceDE w:val="0"/>
              <w:jc w:val="both"/>
              <w:rPr>
                <w:rFonts w:asciiTheme="minorHAnsi" w:eastAsia="Times New Roman CE" w:hAnsiTheme="minorHAnsi" w:cstheme="minorHAnsi"/>
                <w:b/>
                <w:strike/>
                <w:color w:val="00B050"/>
                <w:sz w:val="18"/>
                <w:szCs w:val="18"/>
              </w:rPr>
            </w:pPr>
            <w:r w:rsidRPr="0073260C">
              <w:rPr>
                <w:rFonts w:asciiTheme="minorHAnsi" w:hAnsiTheme="minorHAnsi" w:cstheme="minorHAnsi"/>
                <w:b/>
                <w:strike/>
                <w:color w:val="00B050"/>
                <w:sz w:val="18"/>
                <w:szCs w:val="18"/>
              </w:rPr>
              <w:t>Zna</w:t>
            </w:r>
            <w:r w:rsidRPr="0073260C">
              <w:rPr>
                <w:rFonts w:asciiTheme="minorHAnsi" w:eastAsia="Times New Roman CE" w:hAnsiTheme="minorHAnsi" w:cstheme="minorHAnsi"/>
                <w:b/>
                <w:strike/>
                <w:color w:val="00B050"/>
                <w:sz w:val="18"/>
                <w:szCs w:val="18"/>
              </w:rPr>
              <w:t>čka kvality SK, in</w:t>
            </w:r>
            <w:r w:rsidRPr="0073260C">
              <w:rPr>
                <w:rFonts w:asciiTheme="minorHAnsi" w:hAnsiTheme="minorHAnsi" w:cstheme="minorHAnsi"/>
                <w:b/>
                <w:strike/>
                <w:color w:val="00B050"/>
                <w:sz w:val="18"/>
                <w:szCs w:val="18"/>
              </w:rPr>
              <w:t>ý certifikát kvality alebo chránené ozna</w:t>
            </w:r>
            <w:r w:rsidRPr="0073260C">
              <w:rPr>
                <w:rFonts w:asciiTheme="minorHAnsi" w:eastAsia="Times New Roman CE" w:hAnsiTheme="minorHAnsi" w:cstheme="minorHAnsi"/>
                <w:b/>
                <w:strike/>
                <w:color w:val="00B050"/>
                <w:sz w:val="18"/>
                <w:szCs w:val="18"/>
              </w:rPr>
              <w:t>čenie p</w:t>
            </w:r>
            <w:r w:rsidRPr="0073260C">
              <w:rPr>
                <w:rFonts w:asciiTheme="minorHAnsi" w:hAnsiTheme="minorHAnsi" w:cstheme="minorHAnsi"/>
                <w:b/>
                <w:strike/>
                <w:color w:val="00B050"/>
                <w:sz w:val="18"/>
                <w:szCs w:val="18"/>
              </w:rPr>
              <w:t>ôvodu, chránené zemepisné ozna</w:t>
            </w:r>
            <w:r w:rsidRPr="0073260C">
              <w:rPr>
                <w:rFonts w:asciiTheme="minorHAnsi" w:eastAsia="Times New Roman CE" w:hAnsiTheme="minorHAnsi" w:cstheme="minorHAnsi"/>
                <w:b/>
                <w:strike/>
                <w:color w:val="00B050"/>
                <w:sz w:val="18"/>
                <w:szCs w:val="18"/>
              </w:rPr>
              <w:t>čenie alebo s</w:t>
            </w:r>
            <w:r w:rsidRPr="0073260C">
              <w:rPr>
                <w:rFonts w:asciiTheme="minorHAnsi" w:hAnsiTheme="minorHAnsi" w:cstheme="minorHAnsi"/>
                <w:b/>
                <w:strike/>
                <w:color w:val="00B050"/>
                <w:sz w:val="18"/>
                <w:szCs w:val="18"/>
              </w:rPr>
              <w:t>ú to výrobky s ozna</w:t>
            </w:r>
            <w:r w:rsidRPr="0073260C">
              <w:rPr>
                <w:rFonts w:asciiTheme="minorHAnsi" w:eastAsia="Times New Roman CE" w:hAnsiTheme="minorHAnsi" w:cstheme="minorHAnsi"/>
                <w:b/>
                <w:strike/>
                <w:color w:val="00B050"/>
                <w:sz w:val="18"/>
                <w:szCs w:val="18"/>
              </w:rPr>
              <w:t>čen</w:t>
            </w:r>
            <w:r w:rsidRPr="0073260C">
              <w:rPr>
                <w:rFonts w:asciiTheme="minorHAnsi" w:hAnsiTheme="minorHAnsi" w:cstheme="minorHAnsi"/>
                <w:b/>
                <w:strike/>
                <w:color w:val="00B050"/>
                <w:sz w:val="18"/>
                <w:szCs w:val="18"/>
              </w:rPr>
              <w:t>ím zaru</w:t>
            </w:r>
            <w:r w:rsidRPr="0073260C">
              <w:rPr>
                <w:rFonts w:asciiTheme="minorHAnsi" w:eastAsia="Times New Roman CE" w:hAnsiTheme="minorHAnsi" w:cstheme="minorHAnsi"/>
                <w:b/>
                <w:strike/>
                <w:color w:val="00B050"/>
                <w:sz w:val="18"/>
                <w:szCs w:val="18"/>
              </w:rPr>
              <w:t>čen</w:t>
            </w:r>
            <w:r w:rsidRPr="0073260C">
              <w:rPr>
                <w:rFonts w:asciiTheme="minorHAnsi" w:hAnsiTheme="minorHAnsi" w:cstheme="minorHAnsi"/>
                <w:b/>
                <w:strike/>
                <w:color w:val="00B050"/>
                <w:sz w:val="18"/>
                <w:szCs w:val="18"/>
              </w:rPr>
              <w:t>á tradi</w:t>
            </w:r>
            <w:r w:rsidRPr="0073260C">
              <w:rPr>
                <w:rFonts w:asciiTheme="minorHAnsi" w:eastAsia="Times New Roman CE" w:hAnsiTheme="minorHAnsi" w:cstheme="minorHAnsi"/>
                <w:b/>
                <w:strike/>
                <w:color w:val="00B050"/>
                <w:sz w:val="18"/>
                <w:szCs w:val="18"/>
              </w:rPr>
              <w:t>čn</w:t>
            </w:r>
            <w:r w:rsidRPr="0073260C">
              <w:rPr>
                <w:rFonts w:asciiTheme="minorHAnsi" w:hAnsiTheme="minorHAnsi" w:cstheme="minorHAnsi"/>
                <w:b/>
                <w:strike/>
                <w:color w:val="00B050"/>
                <w:sz w:val="18"/>
                <w:szCs w:val="18"/>
              </w:rPr>
              <w:t xml:space="preserve">á </w:t>
            </w:r>
            <w:r w:rsidRPr="0073260C">
              <w:rPr>
                <w:rFonts w:asciiTheme="minorHAnsi" w:eastAsia="Times New Roman CE" w:hAnsiTheme="minorHAnsi" w:cstheme="minorHAnsi"/>
                <w:b/>
                <w:strike/>
                <w:color w:val="00B050"/>
                <w:sz w:val="18"/>
                <w:szCs w:val="18"/>
              </w:rPr>
              <w:t>špecialita alebo značkou regionálny produkt</w:t>
            </w:r>
          </w:p>
          <w:p w14:paraId="310E2EA6" w14:textId="77777777" w:rsidR="005465A8" w:rsidRPr="0073260C" w:rsidRDefault="005465A8" w:rsidP="00F76ECB">
            <w:pPr>
              <w:pStyle w:val="Standard"/>
              <w:autoSpaceDE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08206176" w14:textId="77777777" w:rsidR="005465A8" w:rsidRPr="0073260C" w:rsidRDefault="005465A8"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20C9D85B" w14:textId="506DFA35" w:rsidR="005465A8" w:rsidRPr="0073260C" w:rsidRDefault="00E715F8" w:rsidP="00E715F8">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7A7DEC94" w14:textId="023F695D" w:rsidR="005465A8" w:rsidRPr="0073260C" w:rsidRDefault="005465A8" w:rsidP="00F76ECB">
            <w:pPr>
              <w:pStyle w:val="Standard"/>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Za iný certifikát kvality sa berie iba priznanie (spĺňanie podmienok) a používanie označenia v zmysle § 2 Vyhlášky MPRV SR č. 163/2014 </w:t>
            </w:r>
            <w:proofErr w:type="spellStart"/>
            <w:r w:rsidRPr="0073260C">
              <w:rPr>
                <w:rFonts w:asciiTheme="minorHAnsi" w:hAnsiTheme="minorHAnsi" w:cstheme="minorHAnsi"/>
                <w:strike/>
                <w:color w:val="00B050"/>
                <w:sz w:val="16"/>
                <w:szCs w:val="16"/>
              </w:rPr>
              <w:t>Z.z</w:t>
            </w:r>
            <w:proofErr w:type="spellEnd"/>
            <w:r w:rsidRPr="0073260C">
              <w:rPr>
                <w:rFonts w:asciiTheme="minorHAnsi" w:hAnsiTheme="minorHAnsi" w:cstheme="minorHAnsi"/>
                <w:strike/>
                <w:color w:val="00B050"/>
                <w:sz w:val="16"/>
                <w:szCs w:val="16"/>
              </w:rPr>
              <w:t xml:space="preserve">. o podmienkach používania dobrovoľného označovania poľnohospodárskych produktov a potravín na účely informovania spotrebiteľa. Podmienka je splnená, ak žiadateľ má priznanú Značku kvality SK (vrátane Značky SK </w:t>
            </w:r>
            <w:proofErr w:type="spellStart"/>
            <w:r w:rsidRPr="0073260C">
              <w:rPr>
                <w:rFonts w:asciiTheme="minorHAnsi" w:hAnsiTheme="minorHAnsi" w:cstheme="minorHAnsi"/>
                <w:strike/>
                <w:color w:val="00B050"/>
                <w:sz w:val="16"/>
                <w:szCs w:val="16"/>
              </w:rPr>
              <w:t>Gold</w:t>
            </w:r>
            <w:proofErr w:type="spellEnd"/>
            <w:r w:rsidRPr="0073260C">
              <w:rPr>
                <w:rFonts w:asciiTheme="minorHAnsi" w:hAnsiTheme="minorHAnsi" w:cstheme="minorHAnsi"/>
                <w:strike/>
                <w:color w:val="00B050"/>
                <w:sz w:val="16"/>
                <w:szCs w:val="16"/>
              </w:rPr>
              <w:t>) alebo chránené označenie pôvodu, chránené zemepisné označenie alebo sú to výrobky s označením zaručená tradičná špecialita</w:t>
            </w:r>
            <w:r w:rsidRPr="0073260C" w:rsidDel="00AE4B7C">
              <w:rPr>
                <w:rFonts w:asciiTheme="minorHAnsi" w:hAnsiTheme="minorHAnsi" w:cstheme="minorHAnsi"/>
                <w:strike/>
                <w:color w:val="00B050"/>
                <w:sz w:val="16"/>
                <w:szCs w:val="16"/>
              </w:rPr>
              <w:t xml:space="preserve"> </w:t>
            </w:r>
            <w:r w:rsidRPr="0073260C">
              <w:rPr>
                <w:rFonts w:asciiTheme="minorHAnsi" w:hAnsiTheme="minorHAnsi" w:cstheme="minorHAnsi"/>
                <w:strike/>
                <w:color w:val="00B050"/>
                <w:sz w:val="16"/>
                <w:szCs w:val="16"/>
              </w:rPr>
              <w:t xml:space="preserve">na výrobok, ktorý spadá pod danú oblasť v ktorej žiadateľ podal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(napr. v oblasti Mliekarenský priemysel a výroba sa môže uplatniť aj za Značku kvality SK, ktorú má žiadateľ priznanú na výrobok maslo aj keď predmetom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je investícia do výroby jogurtov). Vína, ktoré môžu byť označené ako CHOP alebo CHZO, musia byť certifikované ÚKSÚP-</w:t>
            </w:r>
            <w:proofErr w:type="spellStart"/>
            <w:r w:rsidRPr="0073260C">
              <w:rPr>
                <w:rFonts w:asciiTheme="minorHAnsi" w:hAnsiTheme="minorHAnsi" w:cstheme="minorHAnsi"/>
                <w:strike/>
                <w:color w:val="00B050"/>
                <w:sz w:val="16"/>
                <w:szCs w:val="16"/>
              </w:rPr>
              <w:t>om</w:t>
            </w:r>
            <w:proofErr w:type="spellEnd"/>
            <w:r w:rsidRPr="0073260C">
              <w:rPr>
                <w:rFonts w:asciiTheme="minorHAnsi" w:hAnsiTheme="minorHAnsi" w:cstheme="minorHAnsi"/>
                <w:strike/>
                <w:color w:val="00B050"/>
                <w:sz w:val="16"/>
                <w:szCs w:val="16"/>
              </w:rPr>
              <w:t xml:space="preserve"> tak, ako je uvedené v § 26 zákona č. 313/2009 Z. z. o vinohradníctve a </w:t>
            </w:r>
            <w:r w:rsidR="005B4F0A" w:rsidRPr="0073260C">
              <w:rPr>
                <w:rFonts w:asciiTheme="minorHAnsi" w:hAnsiTheme="minorHAnsi" w:cstheme="minorHAnsi"/>
                <w:strike/>
                <w:color w:val="00B050"/>
                <w:sz w:val="16"/>
                <w:szCs w:val="16"/>
              </w:rPr>
              <w:t>vinárstve</w:t>
            </w:r>
            <w:r w:rsidR="005B4F0A" w:rsidRPr="0073260C">
              <w:rPr>
                <w:strike/>
                <w:color w:val="00B050"/>
              </w:rPr>
              <w:t>.</w:t>
            </w:r>
            <w:r w:rsidR="005B4F0A" w:rsidRPr="0073260C">
              <w:rPr>
                <w:rFonts w:asciiTheme="minorHAnsi" w:hAnsiTheme="minorHAnsi" w:cstheme="minorHAnsi"/>
                <w:strike/>
                <w:color w:val="00B050"/>
                <w:sz w:val="16"/>
                <w:szCs w:val="16"/>
                <w:shd w:val="clear" w:color="auto" w:fill="FFFFFF"/>
              </w:rPr>
              <w:t xml:space="preserve"> Výrobky</w:t>
            </w:r>
            <w:r w:rsidRPr="0073260C">
              <w:rPr>
                <w:rFonts w:asciiTheme="minorHAnsi" w:hAnsiTheme="minorHAnsi" w:cstheme="minorHAnsi"/>
                <w:strike/>
                <w:color w:val="00B050"/>
                <w:sz w:val="16"/>
                <w:szCs w:val="16"/>
                <w:shd w:val="clear" w:color="auto" w:fill="FFFFFF"/>
              </w:rPr>
              <w:t xml:space="preserve"> s označením regionálny produkt príslušnej oblasti v pôsobnosti územia MAS </w:t>
            </w:r>
            <w:proofErr w:type="spellStart"/>
            <w:r w:rsidRPr="0073260C">
              <w:rPr>
                <w:rFonts w:asciiTheme="minorHAnsi" w:hAnsiTheme="minorHAnsi" w:cstheme="minorHAnsi"/>
                <w:strike/>
                <w:color w:val="00B050"/>
                <w:sz w:val="16"/>
                <w:szCs w:val="16"/>
              </w:rPr>
              <w:t>t.j</w:t>
            </w:r>
            <w:proofErr w:type="spellEnd"/>
            <w:r w:rsidRPr="0073260C">
              <w:rPr>
                <w:rFonts w:asciiTheme="minorHAnsi" w:hAnsiTheme="minorHAnsi" w:cstheme="minorHAnsi"/>
                <w:strike/>
                <w:color w:val="00B050"/>
                <w:sz w:val="16"/>
                <w:szCs w:val="16"/>
              </w:rPr>
              <w:t xml:space="preserve">.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Podmienka je splnená, ak žiadateľ má certifikát regionálny produkt, ktorý spadá pod danú oblasť, v ktorej žiadateľ podal </w:t>
            </w:r>
            <w:proofErr w:type="spellStart"/>
            <w:r w:rsidRPr="0073260C">
              <w:rPr>
                <w:rFonts w:asciiTheme="minorHAnsi" w:hAnsiTheme="minorHAnsi" w:cstheme="minorHAnsi"/>
                <w:strike/>
                <w:color w:val="00B050"/>
                <w:sz w:val="16"/>
                <w:szCs w:val="16"/>
              </w:rPr>
              <w:lastRenderedPageBreak/>
              <w:t>ŽoNFP</w:t>
            </w:r>
            <w:proofErr w:type="spellEnd"/>
            <w:r w:rsidRPr="0073260C">
              <w:rPr>
                <w:rFonts w:asciiTheme="minorHAnsi" w:hAnsiTheme="minorHAnsi" w:cstheme="minorHAnsi"/>
                <w:strike/>
                <w:color w:val="00B050"/>
                <w:sz w:val="16"/>
                <w:szCs w:val="16"/>
              </w:rPr>
              <w:t xml:space="preserve"> (napr. v oblasti Mliekarenský priemysel a výroba sa môže uplatniť aj za certifikát regionálny produkt, ktorý má žiadateľ priznaný na výrobok maslo aj keď predmetom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je investícia do výroby jogurtov). </w:t>
            </w:r>
          </w:p>
          <w:p w14:paraId="4BE9DB95" w14:textId="77777777" w:rsidR="005465A8" w:rsidRPr="0073260C" w:rsidRDefault="005465A8" w:rsidP="00F76ECB">
            <w:pPr>
              <w:pStyle w:val="Standard"/>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Vína, ktoré môžu byť označené ako CHOP alebo CHZO, musia byť certifikované ÚKSÚP-</w:t>
            </w:r>
            <w:proofErr w:type="spellStart"/>
            <w:r w:rsidRPr="0073260C">
              <w:rPr>
                <w:rFonts w:asciiTheme="minorHAnsi" w:hAnsiTheme="minorHAnsi" w:cstheme="minorHAnsi"/>
                <w:strike/>
                <w:color w:val="00B050"/>
                <w:sz w:val="16"/>
                <w:szCs w:val="16"/>
              </w:rPr>
              <w:t>om</w:t>
            </w:r>
            <w:proofErr w:type="spellEnd"/>
            <w:r w:rsidRPr="0073260C">
              <w:rPr>
                <w:rFonts w:asciiTheme="minorHAnsi" w:hAnsiTheme="minorHAnsi" w:cstheme="minorHAnsi"/>
                <w:strike/>
                <w:color w:val="00B050"/>
                <w:sz w:val="16"/>
                <w:szCs w:val="16"/>
              </w:rPr>
              <w:t xml:space="preserve"> tak, ako je uvedené v § 26 zákona č. 313/2009 Z. z. o vinohradníctve a vinárstve. </w:t>
            </w:r>
          </w:p>
          <w:p w14:paraId="6599B9AB" w14:textId="77777777" w:rsidR="005465A8" w:rsidRPr="0073260C" w:rsidRDefault="005465A8" w:rsidP="00F76ECB">
            <w:pPr>
              <w:pStyle w:val="Standard"/>
              <w:autoSpaceDE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u w:val="single"/>
              </w:rPr>
              <w:t>MAS stanoví body v prípade odpovede áno, aj v prípade odpovede nie.</w:t>
            </w:r>
          </w:p>
          <w:p w14:paraId="5574CD74" w14:textId="77777777" w:rsidR="005465A8" w:rsidRPr="0073260C" w:rsidRDefault="005465A8" w:rsidP="00F76ECB">
            <w:pPr>
              <w:pStyle w:val="Standard"/>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CFAD066" w14:textId="77777777" w:rsidR="005465A8" w:rsidRPr="0073260C" w:rsidRDefault="005465A8" w:rsidP="009F1D61">
            <w:pPr>
              <w:pStyle w:val="Default"/>
              <w:keepLines/>
              <w:widowControl w:val="0"/>
              <w:numPr>
                <w:ilvl w:val="0"/>
                <w:numId w:val="101"/>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(Príloha 2B k príručke pre prijímateľa LEADER)</w:t>
            </w:r>
          </w:p>
          <w:p w14:paraId="3D19E386" w14:textId="77777777" w:rsidR="005465A8" w:rsidRPr="0073260C" w:rsidRDefault="005465A8" w:rsidP="009F1D61">
            <w:pPr>
              <w:pStyle w:val="Default"/>
              <w:keepLines/>
              <w:widowControl w:val="0"/>
              <w:numPr>
                <w:ilvl w:val="0"/>
                <w:numId w:val="101"/>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Certifikát Značky kvality SK, iný certifikát kvality alebo chránené označenie pôvodu, chránené zemepisné označenie alebo sú to výrobky s označením zaručená tradičná špecialita,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253A58EF" w14:textId="77777777" w:rsidR="005465A8" w:rsidRPr="0073260C" w:rsidRDefault="005465A8" w:rsidP="009F1D61">
            <w:pPr>
              <w:pStyle w:val="Default"/>
              <w:keepLines/>
              <w:widowControl w:val="0"/>
              <w:numPr>
                <w:ilvl w:val="0"/>
                <w:numId w:val="101"/>
              </w:numPr>
              <w:ind w:left="218" w:hanging="218"/>
              <w:jc w:val="both"/>
              <w:rPr>
                <w:rFonts w:asciiTheme="minorHAnsi" w:hAnsiTheme="minorHAnsi" w:cstheme="minorHAnsi"/>
                <w:strike/>
                <w:color w:val="00B050"/>
                <w:sz w:val="14"/>
                <w:szCs w:val="14"/>
              </w:rPr>
            </w:pPr>
            <w:r w:rsidRPr="0073260C">
              <w:rPr>
                <w:rFonts w:asciiTheme="minorHAnsi" w:hAnsiTheme="minorHAnsi" w:cstheme="minorHAnsi"/>
                <w:strike/>
                <w:color w:val="00B050"/>
                <w:sz w:val="16"/>
                <w:szCs w:val="16"/>
              </w:rPr>
              <w:t xml:space="preserve">Certifikát </w:t>
            </w:r>
            <w:r w:rsidRPr="0073260C">
              <w:rPr>
                <w:rFonts w:asciiTheme="minorHAnsi" w:hAnsiTheme="minorHAnsi" w:cstheme="minorHAnsi"/>
                <w:strike/>
                <w:color w:val="00B050"/>
                <w:sz w:val="16"/>
                <w:szCs w:val="16"/>
                <w:shd w:val="clear" w:color="auto" w:fill="FFFFFF"/>
              </w:rPr>
              <w:t xml:space="preserve">s označením zaručená tradičná špecialita alebo výrobku so značkou regionálny produkt príslušnej oblasti v pôsobnosti územia MAS,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 </w:t>
            </w:r>
            <w:r w:rsidRPr="0073260C">
              <w:rPr>
                <w:rFonts w:asciiTheme="minorHAnsi" w:hAnsiTheme="minorHAnsi" w:cstheme="minorHAnsi"/>
                <w:strike/>
                <w:color w:val="00B050"/>
                <w:sz w:val="14"/>
                <w:szCs w:val="14"/>
                <w:shd w:val="clear" w:color="auto" w:fill="FFFFFF"/>
              </w:rPr>
              <w:t xml:space="preserve"> </w:t>
            </w:r>
          </w:p>
          <w:p w14:paraId="4A7286B7" w14:textId="77777777" w:rsidR="005465A8" w:rsidRPr="0073260C" w:rsidRDefault="005465A8" w:rsidP="009F1D61">
            <w:pPr>
              <w:pStyle w:val="Default"/>
              <w:keepLines/>
              <w:widowControl w:val="0"/>
              <w:numPr>
                <w:ilvl w:val="0"/>
                <w:numId w:val="101"/>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Certifikát s označením Regionálny produkt </w:t>
            </w:r>
            <w:r w:rsidRPr="0073260C">
              <w:rPr>
                <w:rFonts w:asciiTheme="minorHAnsi" w:hAnsiTheme="minorHAnsi" w:cstheme="minorHAnsi"/>
                <w:b/>
                <w:strike/>
                <w:color w:val="00B050"/>
                <w:sz w:val="16"/>
                <w:szCs w:val="16"/>
              </w:rPr>
              <w:t xml:space="preserve"> </w:t>
            </w:r>
            <w:r w:rsidRPr="0073260C">
              <w:rPr>
                <w:rFonts w:asciiTheme="minorHAnsi" w:hAnsiTheme="minorHAnsi" w:cstheme="minorHAnsi"/>
                <w:strike/>
                <w:color w:val="00B050"/>
                <w:sz w:val="16"/>
                <w:szCs w:val="16"/>
              </w:rPr>
              <w:t>s uvedením platnosti</w:t>
            </w:r>
            <w:r w:rsidRPr="0073260C">
              <w:rPr>
                <w:rFonts w:asciiTheme="minorHAnsi" w:hAnsiTheme="minorHAnsi" w:cstheme="minorHAnsi"/>
                <w:b/>
                <w:strike/>
                <w:color w:val="00B050"/>
                <w:sz w:val="16"/>
                <w:szCs w:val="16"/>
              </w:rPr>
              <w:t xml:space="preserve"> </w:t>
            </w:r>
            <w:r w:rsidRPr="0073260C">
              <w:rPr>
                <w:rFonts w:asciiTheme="minorHAnsi" w:hAnsiTheme="minorHAnsi" w:cstheme="minorHAnsi"/>
                <w:strike/>
                <w:color w:val="00B050"/>
                <w:sz w:val="16"/>
                <w:szCs w:val="16"/>
              </w:rPr>
              <w:t xml:space="preserve"> predmetného certifikátu,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 </w:t>
            </w:r>
            <w:r w:rsidRPr="0073260C">
              <w:rPr>
                <w:rFonts w:asciiTheme="minorHAnsi" w:hAnsiTheme="minorHAnsi" w:cstheme="minorHAnsi"/>
                <w:strike/>
                <w:color w:val="00B050"/>
                <w:sz w:val="16"/>
                <w:szCs w:val="16"/>
              </w:rPr>
              <w:t xml:space="preserve"> </w:t>
            </w:r>
          </w:p>
          <w:p w14:paraId="26A6F5AC" w14:textId="77777777" w:rsidR="005465A8" w:rsidRPr="0073260C" w:rsidRDefault="005465A8"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6E2B7D21" w14:textId="77777777" w:rsidR="005465A8" w:rsidRPr="0073260C" w:rsidRDefault="005465A8" w:rsidP="009F1D61">
            <w:pPr>
              <w:pStyle w:val="Standard"/>
              <w:numPr>
                <w:ilvl w:val="0"/>
                <w:numId w:val="98"/>
              </w:numPr>
              <w:ind w:left="212" w:hanging="21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p w14:paraId="156C5D4B" w14:textId="77777777" w:rsidR="005465A8" w:rsidRPr="0073260C" w:rsidRDefault="005465A8" w:rsidP="009F1D61">
            <w:pPr>
              <w:pStyle w:val="Standard"/>
              <w:numPr>
                <w:ilvl w:val="0"/>
                <w:numId w:val="98"/>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9" w:history="1">
              <w:r w:rsidRPr="0073260C">
                <w:rPr>
                  <w:rStyle w:val="Hypertextovprepojenie"/>
                  <w:rFonts w:asciiTheme="minorHAnsi" w:hAnsiTheme="minorHAnsi" w:cstheme="minorHAnsi"/>
                  <w:strike/>
                  <w:color w:val="00B050"/>
                  <w:sz w:val="16"/>
                  <w:szCs w:val="16"/>
                </w:rPr>
                <w:t>http://www.znackakvality.sk/?pl=18</w:t>
              </w:r>
            </w:hyperlink>
            <w:r w:rsidRPr="0073260C">
              <w:rPr>
                <w:rFonts w:asciiTheme="minorHAnsi" w:hAnsiTheme="minorHAnsi" w:cstheme="minorHAnsi"/>
                <w:strike/>
                <w:color w:val="00B050"/>
                <w:sz w:val="16"/>
                <w:szCs w:val="16"/>
              </w:rPr>
              <w:t xml:space="preserve">, https://www.svps.sk/potraviny/certifikacia.asp </w:t>
            </w:r>
          </w:p>
          <w:p w14:paraId="7943B4EC" w14:textId="77777777" w:rsidR="005465A8" w:rsidRPr="0073260C" w:rsidRDefault="005465A8" w:rsidP="009F1D61">
            <w:pPr>
              <w:pStyle w:val="Standard"/>
              <w:numPr>
                <w:ilvl w:val="0"/>
                <w:numId w:val="98"/>
              </w:numPr>
              <w:ind w:left="215" w:hanging="215"/>
              <w:jc w:val="both"/>
              <w:rPr>
                <w:rStyle w:val="Hypertextovprepojenie"/>
                <w:rFonts w:asciiTheme="minorHAnsi" w:hAnsiTheme="minorHAnsi" w:cstheme="minorHAnsi"/>
                <w:strike/>
                <w:color w:val="00B050"/>
                <w:sz w:val="16"/>
                <w:szCs w:val="16"/>
                <w:u w:val="none"/>
              </w:rPr>
            </w:pPr>
            <w:r w:rsidRPr="0073260C">
              <w:rPr>
                <w:rFonts w:asciiTheme="minorHAnsi" w:hAnsiTheme="minorHAnsi" w:cstheme="minorHAnsi"/>
                <w:strike/>
                <w:color w:val="00B050"/>
                <w:sz w:val="16"/>
                <w:szCs w:val="16"/>
              </w:rPr>
              <w:t xml:space="preserve">označenie kvality v rámci politiky kvality EÚ a výroby vín s geografickým označením sa overuje: </w:t>
            </w:r>
            <w:hyperlink r:id="rId50" w:history="1">
              <w:r w:rsidRPr="0073260C">
                <w:rPr>
                  <w:rStyle w:val="Hypertextovprepojenie"/>
                  <w:rFonts w:asciiTheme="minorHAnsi" w:hAnsiTheme="minorHAnsi" w:cstheme="minorHAnsi"/>
                  <w:strike/>
                  <w:color w:val="00B050"/>
                  <w:sz w:val="16"/>
                  <w:szCs w:val="16"/>
                </w:rPr>
                <w:t>https://ec.europa.eu/info/food-farming-fisheries/food-safety-and-quality/certification/quality-labels/quality-products-registers_en</w:t>
              </w:r>
            </w:hyperlink>
          </w:p>
          <w:p w14:paraId="3580C828" w14:textId="77777777" w:rsidR="005465A8" w:rsidRPr="0073260C" w:rsidRDefault="005465A8" w:rsidP="009F1D61">
            <w:pPr>
              <w:pStyle w:val="Standard"/>
              <w:numPr>
                <w:ilvl w:val="0"/>
                <w:numId w:val="98"/>
              </w:numPr>
              <w:ind w:left="215" w:hanging="215"/>
              <w:jc w:val="both"/>
              <w:rPr>
                <w:strike/>
                <w:color w:val="00B050"/>
              </w:rPr>
            </w:pPr>
            <w:r w:rsidRPr="0073260C">
              <w:rPr>
                <w:rFonts w:asciiTheme="minorHAnsi" w:hAnsiTheme="minorHAnsi" w:cstheme="minorHAnsi"/>
                <w:strike/>
                <w:color w:val="00B050"/>
                <w:sz w:val="16"/>
                <w:szCs w:val="16"/>
              </w:rPr>
              <w:t xml:space="preserve">Vína, ktoré môžu byť označené ako CHOP alebo CHZO sa overujú na webovom sídle ÚKSÚP </w:t>
            </w:r>
            <w:hyperlink r:id="rId51" w:history="1">
              <w:r w:rsidRPr="0073260C">
                <w:rPr>
                  <w:rStyle w:val="Hypertextovprepojenie"/>
                  <w:rFonts w:asciiTheme="minorHAnsi" w:hAnsiTheme="minorHAnsi" w:cstheme="minorHAnsi"/>
                  <w:strike/>
                  <w:color w:val="00B050"/>
                  <w:sz w:val="16"/>
                  <w:szCs w:val="16"/>
                </w:rPr>
                <w:t>https://www.uksup.sk/ovv-certifikacia-vinarskych-produktov</w:t>
              </w:r>
            </w:hyperlink>
            <w:r w:rsidRPr="0073260C">
              <w:rPr>
                <w:rFonts w:asciiTheme="minorHAnsi" w:hAnsiTheme="minorHAnsi" w:cstheme="minorHAnsi"/>
                <w:strike/>
                <w:color w:val="00B050"/>
                <w:sz w:val="16"/>
                <w:szCs w:val="16"/>
              </w:rPr>
              <w:t xml:space="preserve"> (štatistické prehľady certifikovaných vín za jednotlivé vinárske roky)</w:t>
            </w:r>
          </w:p>
          <w:p w14:paraId="288B7B47" w14:textId="77777777" w:rsidR="005465A8" w:rsidRPr="0073260C" w:rsidRDefault="005465A8" w:rsidP="009F1D61">
            <w:pPr>
              <w:pStyle w:val="Standard"/>
              <w:numPr>
                <w:ilvl w:val="0"/>
                <w:numId w:val="98"/>
              </w:numPr>
              <w:ind w:left="215" w:hanging="215"/>
              <w:jc w:val="both"/>
              <w:rPr>
                <w:rStyle w:val="Hypertextovprepojenie"/>
                <w:strike/>
                <w:color w:val="00B050"/>
                <w:u w:val="none"/>
              </w:rPr>
            </w:pPr>
            <w:r w:rsidRPr="0073260C">
              <w:rPr>
                <w:rFonts w:asciiTheme="minorHAnsi" w:hAnsiTheme="minorHAnsi" w:cstheme="minorHAnsi"/>
                <w:strike/>
                <w:color w:val="00B050"/>
                <w:sz w:val="16"/>
                <w:szCs w:val="16"/>
              </w:rPr>
              <w:t xml:space="preserve">označenie kvality v rámci politiky kvality EÚ a výroby vín s geografickým označením:  </w:t>
            </w:r>
            <w:hyperlink r:id="rId52" w:history="1">
              <w:r w:rsidRPr="0073260C">
                <w:rPr>
                  <w:rStyle w:val="Hypertextovprepojenie"/>
                  <w:rFonts w:asciiTheme="minorHAnsi" w:hAnsiTheme="minorHAnsi" w:cstheme="minorHAnsi"/>
                  <w:strike/>
                  <w:color w:val="00B050"/>
                  <w:sz w:val="16"/>
                  <w:szCs w:val="16"/>
                </w:rPr>
                <w:t>https://ec.europa.eu/info/food-farming-fisheries/food-safety-and-quality/certification/quality-labels/quality-products-registers_en</w:t>
              </w:r>
            </w:hyperlink>
            <w:r w:rsidRPr="0073260C">
              <w:rPr>
                <w:strike/>
                <w:color w:val="00B050"/>
              </w:rPr>
              <w:t xml:space="preserve">, </w:t>
            </w:r>
            <w:hyperlink r:id="rId53" w:history="1">
              <w:r w:rsidRPr="0073260C">
                <w:rPr>
                  <w:rStyle w:val="Hypertextovprepojenie"/>
                  <w:rFonts w:asciiTheme="minorHAnsi" w:hAnsiTheme="minorHAnsi" w:cstheme="minorHAnsi"/>
                  <w:strike/>
                  <w:color w:val="00B050"/>
                  <w:sz w:val="16"/>
                  <w:szCs w:val="16"/>
                </w:rPr>
                <w:t>https://www.svps.sk/potraviny/certifikacia.asp</w:t>
              </w:r>
            </w:hyperlink>
          </w:p>
          <w:p w14:paraId="0A0516FB" w14:textId="77777777" w:rsidR="005465A8" w:rsidRPr="0073260C" w:rsidRDefault="00D13B91" w:rsidP="009F1D61">
            <w:pPr>
              <w:pStyle w:val="Standard"/>
              <w:numPr>
                <w:ilvl w:val="0"/>
                <w:numId w:val="98"/>
              </w:numPr>
              <w:ind w:left="215" w:hanging="215"/>
              <w:jc w:val="both"/>
              <w:rPr>
                <w:rFonts w:asciiTheme="minorHAnsi" w:hAnsiTheme="minorHAnsi" w:cstheme="minorHAnsi"/>
                <w:strike/>
                <w:color w:val="00B050"/>
                <w:sz w:val="16"/>
                <w:szCs w:val="16"/>
              </w:rPr>
            </w:pPr>
            <w:hyperlink r:id="rId54" w:history="1">
              <w:r w:rsidR="005465A8" w:rsidRPr="0073260C">
                <w:rPr>
                  <w:rStyle w:val="Hypertextovprepojenie"/>
                  <w:rFonts w:asciiTheme="minorHAnsi" w:hAnsiTheme="minorHAnsi" w:cstheme="minorHAnsi"/>
                  <w:strike/>
                  <w:color w:val="00B050"/>
                  <w:sz w:val="16"/>
                  <w:szCs w:val="16"/>
                </w:rPr>
                <w:t>https://www.uksup.sk/ovv-certifikacia-vinarskych-produktov</w:t>
              </w:r>
            </w:hyperlink>
            <w:r w:rsidR="005465A8" w:rsidRPr="0073260C">
              <w:rPr>
                <w:rFonts w:asciiTheme="minorHAnsi" w:hAnsiTheme="minorHAnsi" w:cstheme="minorHAnsi"/>
                <w:strike/>
                <w:color w:val="00B050"/>
                <w:sz w:val="16"/>
                <w:szCs w:val="16"/>
              </w:rPr>
              <w:t xml:space="preserve">, štatistické prehľady certifikovaných vín za jednotlivé vinárske roky,  ÚKSÚP </w:t>
            </w:r>
          </w:p>
        </w:tc>
      </w:tr>
      <w:tr w:rsidR="0073260C" w:rsidRPr="0073260C" w14:paraId="473F710E" w14:textId="77777777" w:rsidTr="00F76ECB">
        <w:trPr>
          <w:trHeight w:val="284"/>
        </w:trPr>
        <w:tc>
          <w:tcPr>
            <w:tcW w:w="200" w:type="pct"/>
            <w:gridSpan w:val="2"/>
            <w:tcBorders>
              <w:top w:val="single" w:sz="4" w:space="0" w:color="auto"/>
            </w:tcBorders>
            <w:shd w:val="clear" w:color="auto" w:fill="auto"/>
            <w:vAlign w:val="center"/>
          </w:tcPr>
          <w:p w14:paraId="7F38A7AA" w14:textId="77777777" w:rsidR="005465A8" w:rsidRPr="0073260C" w:rsidRDefault="005465A8" w:rsidP="00F76ECB">
            <w:pPr>
              <w:spacing w:after="0" w:line="240" w:lineRule="auto"/>
              <w:jc w:val="center"/>
              <w:rPr>
                <w:rFonts w:cstheme="minorHAnsi"/>
                <w:b/>
                <w:strike/>
                <w:color w:val="00B050"/>
                <w:sz w:val="18"/>
                <w:szCs w:val="18"/>
              </w:rPr>
            </w:pPr>
            <w:r w:rsidRPr="0073260C">
              <w:rPr>
                <w:rFonts w:cstheme="minorHAnsi"/>
                <w:b/>
                <w:strike/>
                <w:color w:val="00B050"/>
                <w:sz w:val="18"/>
                <w:szCs w:val="18"/>
              </w:rPr>
              <w:lastRenderedPageBreak/>
              <w:t>8.</w:t>
            </w:r>
          </w:p>
        </w:tc>
        <w:tc>
          <w:tcPr>
            <w:tcW w:w="4800" w:type="pct"/>
            <w:gridSpan w:val="2"/>
            <w:tcBorders>
              <w:top w:val="single" w:sz="4" w:space="0" w:color="auto"/>
            </w:tcBorders>
            <w:shd w:val="clear" w:color="auto" w:fill="auto"/>
            <w:vAlign w:val="center"/>
          </w:tcPr>
          <w:p w14:paraId="3B85202B" w14:textId="77777777" w:rsidR="005465A8" w:rsidRPr="0073260C" w:rsidRDefault="005465A8" w:rsidP="00F76ECB">
            <w:pPr>
              <w:spacing w:after="0" w:line="240" w:lineRule="auto"/>
              <w:rPr>
                <w:rFonts w:cstheme="minorHAnsi"/>
                <w:b/>
                <w:strike/>
                <w:color w:val="00B050"/>
                <w:sz w:val="18"/>
                <w:szCs w:val="18"/>
              </w:rPr>
            </w:pPr>
            <w:r w:rsidRPr="0073260C">
              <w:rPr>
                <w:rFonts w:cstheme="minorHAnsi"/>
                <w:b/>
                <w:strike/>
                <w:color w:val="00B050"/>
                <w:sz w:val="18"/>
                <w:szCs w:val="18"/>
              </w:rPr>
              <w:t>Inovatívne technológie</w:t>
            </w:r>
          </w:p>
          <w:p w14:paraId="7D2FD9C6" w14:textId="77777777" w:rsidR="005465A8" w:rsidRPr="0073260C" w:rsidRDefault="005465A8" w:rsidP="00F76ECB">
            <w:pPr>
              <w:spacing w:after="0" w:line="240" w:lineRule="auto"/>
              <w:rPr>
                <w:rFonts w:cstheme="minorHAnsi"/>
                <w:strike/>
                <w:color w:val="00B050"/>
                <w:sz w:val="16"/>
                <w:szCs w:val="16"/>
              </w:rPr>
            </w:pPr>
            <w:r w:rsidRPr="0073260C">
              <w:rPr>
                <w:rFonts w:cstheme="minorHAnsi"/>
                <w:strike/>
                <w:color w:val="00B050"/>
                <w:sz w:val="16"/>
                <w:szCs w:val="16"/>
              </w:rPr>
              <w:t xml:space="preserve">Súčasťou investície je zavedenie inovatívnej technológie </w:t>
            </w:r>
            <w:r w:rsidRPr="0073260C">
              <w:rPr>
                <w:rFonts w:cstheme="minorHAnsi"/>
                <w:strike/>
                <w:color w:val="00B050"/>
                <w:sz w:val="20"/>
                <w:szCs w:val="20"/>
              </w:rPr>
              <w:t xml:space="preserve"> </w:t>
            </w:r>
            <w:r w:rsidRPr="0073260C">
              <w:rPr>
                <w:rFonts w:cstheme="minorHAnsi"/>
                <w:strike/>
                <w:color w:val="00B050"/>
                <w:sz w:val="16"/>
                <w:szCs w:val="16"/>
              </w:rPr>
              <w:t>alebo inovatívneho výrobku</w:t>
            </w:r>
          </w:p>
          <w:p w14:paraId="2FC27E10" w14:textId="77777777" w:rsidR="005465A8" w:rsidRPr="0073260C" w:rsidRDefault="005465A8" w:rsidP="00F76ECB">
            <w:pPr>
              <w:pStyle w:val="Standard"/>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36AEC7A" w14:textId="77777777" w:rsidR="005465A8" w:rsidRPr="0073260C" w:rsidRDefault="005465A8" w:rsidP="009F1D61">
            <w:pPr>
              <w:pStyle w:val="Default"/>
              <w:keepLines/>
              <w:widowControl w:val="0"/>
              <w:numPr>
                <w:ilvl w:val="0"/>
                <w:numId w:val="100"/>
              </w:numPr>
              <w:ind w:left="217" w:hanging="217"/>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(Príloha 2B k príručke pre prijímateľa LEADER)</w:t>
            </w:r>
          </w:p>
          <w:p w14:paraId="47FED4CB" w14:textId="77777777" w:rsidR="005465A8" w:rsidRPr="0073260C" w:rsidRDefault="005465A8" w:rsidP="009F1D61">
            <w:pPr>
              <w:pStyle w:val="Default"/>
              <w:keepLines/>
              <w:widowControl w:val="0"/>
              <w:numPr>
                <w:ilvl w:val="0"/>
                <w:numId w:val="100"/>
              </w:numPr>
              <w:ind w:left="217" w:hanging="217"/>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Potvrdenia Národného poľnohospodárskeho a potravinárskeho centra – Výskumný ústav potravinársky alebo Technického a skúšobného ústavu pôdohospodárskeho Rovinka o inovatívnosti technológií,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 </w:t>
            </w:r>
            <w:r w:rsidRPr="0073260C">
              <w:rPr>
                <w:rFonts w:asciiTheme="minorHAnsi" w:hAnsiTheme="minorHAnsi" w:cstheme="minorHAnsi"/>
                <w:strike/>
                <w:color w:val="00B050"/>
                <w:sz w:val="16"/>
                <w:szCs w:val="16"/>
              </w:rPr>
              <w:t>(len pri zavedení inovatívnej technológie)</w:t>
            </w:r>
          </w:p>
          <w:p w14:paraId="16364CBC" w14:textId="77777777" w:rsidR="005465A8" w:rsidRPr="0073260C" w:rsidRDefault="005465A8"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3C2A8BBC" w14:textId="77777777" w:rsidR="005465A8" w:rsidRPr="0073260C" w:rsidRDefault="005465A8" w:rsidP="009F1D61">
            <w:pPr>
              <w:pStyle w:val="Default"/>
              <w:keepLines/>
              <w:widowControl w:val="0"/>
              <w:numPr>
                <w:ilvl w:val="0"/>
                <w:numId w:val="98"/>
              </w:numPr>
              <w:ind w:left="212" w:hanging="212"/>
              <w:rPr>
                <w:rFonts w:asciiTheme="minorHAnsi" w:hAnsiTheme="minorHAnsi" w:cstheme="minorHAnsi"/>
                <w:b/>
                <w:strike/>
                <w:color w:val="00B050"/>
                <w:sz w:val="18"/>
                <w:szCs w:val="18"/>
              </w:rPr>
            </w:pPr>
            <w:r w:rsidRPr="0073260C">
              <w:rPr>
                <w:rFonts w:asciiTheme="minorHAnsi" w:hAnsiTheme="minorHAnsi" w:cstheme="minorHAnsi"/>
                <w:strike/>
                <w:color w:val="00B050"/>
                <w:sz w:val="16"/>
                <w:szCs w:val="16"/>
              </w:rPr>
              <w:t xml:space="preserve">v zmysle dokumentácie uvedenej v časti „Forma a spôsob preukázania splnenia kritéria“ </w:t>
            </w:r>
          </w:p>
        </w:tc>
      </w:tr>
      <w:tr w:rsidR="0073260C" w:rsidRPr="0073260C" w14:paraId="07B73CD1" w14:textId="77777777" w:rsidTr="00F76ECB">
        <w:trPr>
          <w:trHeight w:val="284"/>
        </w:trPr>
        <w:tc>
          <w:tcPr>
            <w:tcW w:w="200" w:type="pct"/>
            <w:gridSpan w:val="2"/>
            <w:tcBorders>
              <w:top w:val="single" w:sz="4" w:space="0" w:color="auto"/>
            </w:tcBorders>
            <w:shd w:val="clear" w:color="auto" w:fill="auto"/>
            <w:vAlign w:val="center"/>
          </w:tcPr>
          <w:p w14:paraId="67E1040B" w14:textId="77777777" w:rsidR="005465A8" w:rsidRPr="0073260C" w:rsidRDefault="005465A8" w:rsidP="00F76ECB">
            <w:pPr>
              <w:spacing w:after="0" w:line="240" w:lineRule="auto"/>
              <w:jc w:val="center"/>
              <w:rPr>
                <w:rFonts w:cstheme="minorHAnsi"/>
                <w:b/>
                <w:strike/>
                <w:color w:val="00B050"/>
                <w:sz w:val="18"/>
                <w:szCs w:val="18"/>
              </w:rPr>
            </w:pPr>
            <w:r w:rsidRPr="0073260C">
              <w:rPr>
                <w:rFonts w:cstheme="minorHAnsi"/>
                <w:b/>
                <w:strike/>
                <w:color w:val="00B050"/>
                <w:sz w:val="18"/>
                <w:szCs w:val="18"/>
              </w:rPr>
              <w:t>9.</w:t>
            </w:r>
          </w:p>
        </w:tc>
        <w:tc>
          <w:tcPr>
            <w:tcW w:w="4800" w:type="pct"/>
            <w:gridSpan w:val="2"/>
            <w:tcBorders>
              <w:top w:val="single" w:sz="4" w:space="0" w:color="auto"/>
            </w:tcBorders>
            <w:shd w:val="clear" w:color="auto" w:fill="auto"/>
            <w:vAlign w:val="center"/>
          </w:tcPr>
          <w:p w14:paraId="3E6511A8" w14:textId="77777777" w:rsidR="005465A8" w:rsidRPr="0073260C" w:rsidRDefault="005465A8" w:rsidP="00F76ECB">
            <w:pPr>
              <w:pStyle w:val="Standard"/>
              <w:tabs>
                <w:tab w:val="left" w:pos="856"/>
              </w:tabs>
              <w:jc w:val="both"/>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Ekologické poľnohospodárstvo</w:t>
            </w:r>
          </w:p>
          <w:p w14:paraId="466336F1" w14:textId="77777777" w:rsidR="005465A8" w:rsidRPr="0073260C" w:rsidRDefault="005465A8" w:rsidP="00F76ECB">
            <w:pPr>
              <w:pStyle w:val="Standard"/>
              <w:tabs>
                <w:tab w:val="left" w:pos="214"/>
              </w:tabs>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Žiadateľ vyrába, spracováva produkty vyrábané, resp. chované v systéme ekologického poľnohospodárstva (vstup z ekologického poľnohospodárstva).</w:t>
            </w:r>
          </w:p>
          <w:p w14:paraId="673F9E61" w14:textId="77777777" w:rsidR="005465A8" w:rsidRPr="0073260C" w:rsidRDefault="005465A8" w:rsidP="004800B7">
            <w:pPr>
              <w:pStyle w:val="Odsekzoznamu"/>
              <w:numPr>
                <w:ilvl w:val="0"/>
                <w:numId w:val="276"/>
              </w:numPr>
              <w:spacing w:after="0" w:line="240" w:lineRule="auto"/>
              <w:ind w:left="354" w:hanging="284"/>
              <w:rPr>
                <w:rFonts w:cstheme="minorHAnsi"/>
                <w:strike/>
                <w:color w:val="00B050"/>
                <w:sz w:val="16"/>
                <w:szCs w:val="16"/>
              </w:rPr>
            </w:pPr>
            <w:r w:rsidRPr="0073260C">
              <w:rPr>
                <w:rFonts w:cstheme="minorHAnsi"/>
                <w:strike/>
                <w:color w:val="00B050"/>
                <w:sz w:val="16"/>
                <w:szCs w:val="16"/>
              </w:rPr>
              <w:t>áno</w:t>
            </w:r>
          </w:p>
          <w:p w14:paraId="72A94F44" w14:textId="0B7491F5" w:rsidR="005465A8" w:rsidRPr="0073260C" w:rsidRDefault="005465A8" w:rsidP="004800B7">
            <w:pPr>
              <w:pStyle w:val="Standard"/>
              <w:numPr>
                <w:ilvl w:val="0"/>
                <w:numId w:val="276"/>
              </w:numPr>
              <w:tabs>
                <w:tab w:val="left" w:pos="856"/>
              </w:tabs>
              <w:ind w:left="354" w:hanging="284"/>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6"/>
                <w:szCs w:val="16"/>
              </w:rPr>
              <w:t>nie</w:t>
            </w:r>
          </w:p>
          <w:p w14:paraId="6452DEE2" w14:textId="77777777" w:rsidR="005465A8" w:rsidRPr="0073260C" w:rsidRDefault="005465A8" w:rsidP="00F76ECB">
            <w:pPr>
              <w:pStyle w:val="Standard"/>
              <w:autoSpaceDE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Žiadateľ súvis so spracovaním ekologickej produkcie deklaruje v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a popíše v projekte realizácie. Následne pokiaľ len spracúva cudziu ekologickú produkciu, pri </w:t>
            </w:r>
            <w:proofErr w:type="spellStart"/>
            <w:r w:rsidRPr="0073260C">
              <w:rPr>
                <w:rFonts w:asciiTheme="minorHAnsi" w:hAnsiTheme="minorHAnsi" w:cstheme="minorHAnsi"/>
                <w:strike/>
                <w:color w:val="00B050"/>
                <w:sz w:val="16"/>
                <w:szCs w:val="16"/>
              </w:rPr>
              <w:t>ŽoP</w:t>
            </w:r>
            <w:proofErr w:type="spellEnd"/>
            <w:r w:rsidRPr="0073260C">
              <w:rPr>
                <w:rFonts w:asciiTheme="minorHAnsi" w:hAnsiTheme="minorHAnsi" w:cstheme="minorHAnsi"/>
                <w:strike/>
                <w:color w:val="00B050"/>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73260C">
              <w:rPr>
                <w:rFonts w:asciiTheme="minorHAnsi" w:hAnsiTheme="minorHAnsi" w:cstheme="minorHAnsi"/>
                <w:b/>
                <w:strike/>
                <w:color w:val="00B050"/>
                <w:sz w:val="16"/>
                <w:szCs w:val="16"/>
              </w:rPr>
              <w:t>vydané Ústredným kontrolným a skúšobným ústavom poľnohospodárskym v Bratislave.</w:t>
            </w:r>
            <w:r w:rsidRPr="0073260C">
              <w:rPr>
                <w:rFonts w:asciiTheme="minorHAnsi" w:hAnsiTheme="minorHAnsi" w:cstheme="minorHAnsi"/>
                <w:strike/>
                <w:color w:val="00B050"/>
                <w:sz w:val="16"/>
                <w:szCs w:val="16"/>
              </w:rPr>
              <w:t xml:space="preserve"> Registrácia musí byť ukončená v termíne do 31.1 roku predchádzajúcemu predloženiu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5A3D759E" w14:textId="77777777" w:rsidR="005465A8" w:rsidRPr="0073260C" w:rsidRDefault="005465A8"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V prípade uplatnenia počtov VDJ sa použije príloha č. 1 Nariadenia vlády SR č- 75/2015 </w:t>
            </w:r>
            <w:proofErr w:type="spellStart"/>
            <w:r w:rsidRPr="0073260C">
              <w:rPr>
                <w:rFonts w:cstheme="minorHAnsi"/>
                <w:strike/>
                <w:color w:val="00B050"/>
                <w:sz w:val="16"/>
                <w:szCs w:val="16"/>
              </w:rPr>
              <w:t>Z.z</w:t>
            </w:r>
            <w:proofErr w:type="spellEnd"/>
            <w:r w:rsidRPr="0073260C">
              <w:rPr>
                <w:rFonts w:cstheme="minorHAnsi"/>
                <w:strike/>
                <w:color w:val="00B050"/>
                <w:sz w:val="16"/>
                <w:szCs w:val="16"/>
              </w:rPr>
              <w:t xml:space="preserve">., ktorým sa ustanovujú pravidlá poskytovania podpory v súvislosti s opatreniami Programu rozvoja vidieka SR </w:t>
            </w:r>
            <w:r w:rsidRPr="0073260C">
              <w:rPr>
                <w:rFonts w:cstheme="minorHAnsi"/>
                <w:strike/>
                <w:color w:val="00B050"/>
                <w:sz w:val="16"/>
                <w:szCs w:val="16"/>
              </w:rPr>
              <w:br/>
              <w:t xml:space="preserve">2014-2022, podľa stavu k 30.4. roku predchádzajúcemu predloženiu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na MAS.</w:t>
            </w:r>
          </w:p>
          <w:p w14:paraId="02D60F5C" w14:textId="77777777" w:rsidR="005465A8" w:rsidRPr="0073260C" w:rsidRDefault="005465A8" w:rsidP="00F76EC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u w:val="single"/>
              </w:rPr>
              <w:t>MAS stanoví body v prípade odpovede áno, aj v prípade odpovede nie.</w:t>
            </w:r>
          </w:p>
          <w:p w14:paraId="6917F18B" w14:textId="77777777" w:rsidR="005465A8" w:rsidRPr="0073260C" w:rsidRDefault="005465A8"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69A5962" w14:textId="77777777" w:rsidR="005465A8" w:rsidRPr="0073260C" w:rsidRDefault="005465A8"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7A63E70E" w14:textId="77777777" w:rsidR="005465A8" w:rsidRPr="0073260C" w:rsidRDefault="005465A8"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Oznámenie o registrácii prevádzkovateľa v ekologickej poľnohospodárskej výrobe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(ak relevantné)</w:t>
            </w:r>
          </w:p>
          <w:p w14:paraId="65A3F7D9" w14:textId="77777777" w:rsidR="005465A8" w:rsidRPr="0073260C" w:rsidRDefault="005465A8"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Výpis z CEHZ o počte zvierat,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5E683219" w14:textId="77777777" w:rsidR="005465A8" w:rsidRPr="0073260C" w:rsidRDefault="005465A8" w:rsidP="009F1D61">
            <w:pPr>
              <w:pStyle w:val="Odsekzoznamu"/>
              <w:numPr>
                <w:ilvl w:val="0"/>
                <w:numId w:val="98"/>
              </w:numPr>
              <w:spacing w:after="0" w:line="240" w:lineRule="auto"/>
              <w:ind w:left="176" w:hanging="176"/>
              <w:jc w:val="both"/>
              <w:rPr>
                <w:rFonts w:cstheme="minorHAnsi"/>
                <w:b/>
                <w:bCs/>
                <w:strike/>
                <w:color w:val="00B050"/>
                <w:sz w:val="16"/>
                <w:szCs w:val="16"/>
              </w:rPr>
            </w:pPr>
            <w:r w:rsidRPr="0073260C">
              <w:rPr>
                <w:rFonts w:cstheme="minorHAnsi"/>
                <w:strike/>
                <w:color w:val="00B050"/>
                <w:sz w:val="16"/>
                <w:szCs w:val="16"/>
              </w:rPr>
              <w:t xml:space="preserve">Dodávateľské zmluvy  pri podávaní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5E56C2FF" w14:textId="77777777" w:rsidR="005465A8" w:rsidRPr="0073260C" w:rsidRDefault="005465A8"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41838947" w14:textId="77777777" w:rsidR="005465A8" w:rsidRPr="0073260C" w:rsidRDefault="005465A8" w:rsidP="004800B7">
            <w:pPr>
              <w:pStyle w:val="Default"/>
              <w:keepLines/>
              <w:widowControl w:val="0"/>
              <w:numPr>
                <w:ilvl w:val="0"/>
                <w:numId w:val="242"/>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lastRenderedPageBreak/>
              <w:t>v zmysle dokumentácie uvedenej v časti „Forma a spôsob preukázania splnenia kritéria“</w:t>
            </w:r>
          </w:p>
          <w:p w14:paraId="6E363E0F" w14:textId="77777777" w:rsidR="005465A8" w:rsidRPr="0073260C" w:rsidRDefault="005465A8" w:rsidP="00F76ECB">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termín pre preukázanie splnenia kritéria</w:t>
            </w:r>
          </w:p>
          <w:p w14:paraId="31F7BA6A" w14:textId="77777777" w:rsidR="005465A8" w:rsidRPr="0073260C" w:rsidRDefault="005465A8" w:rsidP="004800B7">
            <w:pPr>
              <w:pStyle w:val="Textkomentra"/>
              <w:numPr>
                <w:ilvl w:val="0"/>
                <w:numId w:val="242"/>
              </w:numPr>
              <w:spacing w:after="0" w:line="240" w:lineRule="auto"/>
              <w:ind w:left="218" w:hanging="218"/>
              <w:rPr>
                <w:rFonts w:cstheme="minorHAnsi"/>
                <w:strike/>
                <w:color w:val="00B050"/>
              </w:rPr>
            </w:pPr>
            <w:r w:rsidRPr="0073260C">
              <w:rPr>
                <w:rFonts w:cstheme="minorHAnsi"/>
                <w:bCs/>
                <w:strike/>
                <w:color w:val="00B050"/>
                <w:sz w:val="16"/>
                <w:szCs w:val="16"/>
              </w:rPr>
              <w:t xml:space="preserve">Výpis z CEHZ o počte zvierat za predchádzajúce dva roky pred dátumom podania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 príloha na preukázanie splnenia kritéria musia byť predložená riadne spolu so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resp. najneskôr ku dňu doplnenia chýbajúcich náležitostí na základe prvej výzvy na doplnenie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zo strany príslušnej MAS.V prípade predloženia prílohy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v zmysle prvej výzvy na doplnenie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zo strany príslušnej MAS je možné, aby prílohy boli vypracované (podpísané) aj po termíne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najneskôr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v zmysle prvej výzvy na doplnenie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zo strany príslušnej MAS</w:t>
            </w:r>
          </w:p>
        </w:tc>
      </w:tr>
      <w:tr w:rsidR="0073260C" w:rsidRPr="0073260C" w14:paraId="28F51531" w14:textId="77777777" w:rsidTr="00F76ECB">
        <w:trPr>
          <w:trHeight w:val="284"/>
        </w:trPr>
        <w:tc>
          <w:tcPr>
            <w:tcW w:w="200" w:type="pct"/>
            <w:gridSpan w:val="2"/>
            <w:tcBorders>
              <w:top w:val="single" w:sz="4" w:space="0" w:color="auto"/>
            </w:tcBorders>
            <w:shd w:val="clear" w:color="auto" w:fill="auto"/>
            <w:vAlign w:val="center"/>
          </w:tcPr>
          <w:p w14:paraId="1BA4DC45" w14:textId="77777777" w:rsidR="005465A8" w:rsidRPr="0073260C" w:rsidRDefault="005465A8" w:rsidP="00F76ECB">
            <w:pPr>
              <w:spacing w:after="0" w:line="240" w:lineRule="auto"/>
              <w:jc w:val="center"/>
              <w:rPr>
                <w:rFonts w:cstheme="minorHAnsi"/>
                <w:b/>
                <w:strike/>
                <w:color w:val="00B050"/>
                <w:sz w:val="18"/>
                <w:szCs w:val="18"/>
              </w:rPr>
            </w:pPr>
            <w:r w:rsidRPr="0073260C">
              <w:rPr>
                <w:rFonts w:cstheme="minorHAnsi"/>
                <w:b/>
                <w:strike/>
                <w:color w:val="00B050"/>
                <w:sz w:val="18"/>
                <w:szCs w:val="18"/>
              </w:rPr>
              <w:lastRenderedPageBreak/>
              <w:t>10.</w:t>
            </w:r>
          </w:p>
        </w:tc>
        <w:tc>
          <w:tcPr>
            <w:tcW w:w="4800" w:type="pct"/>
            <w:gridSpan w:val="2"/>
            <w:tcBorders>
              <w:top w:val="single" w:sz="4" w:space="0" w:color="auto"/>
            </w:tcBorders>
            <w:shd w:val="clear" w:color="auto" w:fill="auto"/>
            <w:vAlign w:val="center"/>
          </w:tcPr>
          <w:p w14:paraId="1EA2FB57" w14:textId="77777777" w:rsidR="005465A8" w:rsidRPr="0073260C" w:rsidRDefault="005465A8" w:rsidP="00F76ECB">
            <w:pPr>
              <w:spacing w:after="0" w:line="240" w:lineRule="auto"/>
              <w:rPr>
                <w:rFonts w:cstheme="minorHAnsi"/>
                <w:b/>
                <w:strike/>
                <w:color w:val="00B050"/>
                <w:sz w:val="18"/>
                <w:szCs w:val="18"/>
              </w:rPr>
            </w:pPr>
            <w:r w:rsidRPr="0073260C">
              <w:rPr>
                <w:rFonts w:cstheme="minorHAnsi"/>
                <w:b/>
                <w:strike/>
                <w:color w:val="00B050"/>
                <w:sz w:val="18"/>
                <w:szCs w:val="18"/>
              </w:rPr>
              <w:t>Absolvovanie praxe pre študentov</w:t>
            </w:r>
          </w:p>
          <w:p w14:paraId="6D90FBE3" w14:textId="77777777" w:rsidR="005465A8" w:rsidRPr="0073260C" w:rsidRDefault="005465A8" w:rsidP="00F76ECB">
            <w:pPr>
              <w:spacing w:after="0" w:line="240" w:lineRule="auto"/>
              <w:rPr>
                <w:rFonts w:cstheme="minorHAnsi"/>
                <w:strike/>
                <w:color w:val="00B050"/>
                <w:sz w:val="16"/>
                <w:szCs w:val="16"/>
              </w:rPr>
            </w:pPr>
            <w:r w:rsidRPr="0073260C">
              <w:rPr>
                <w:rFonts w:cstheme="minorHAnsi"/>
                <w:strike/>
                <w:color w:val="00B050"/>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6E1C3803" w14:textId="77777777" w:rsidR="005465A8" w:rsidRPr="0073260C" w:rsidRDefault="005465A8"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4B9DB15E" w14:textId="77777777" w:rsidR="005465A8" w:rsidRPr="0073260C" w:rsidRDefault="005465A8"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7BAA3ABC" w14:textId="77777777" w:rsidR="005465A8" w:rsidRPr="0073260C" w:rsidRDefault="005465A8" w:rsidP="00F76ECB">
            <w:pPr>
              <w:spacing w:after="0" w:line="240" w:lineRule="auto"/>
              <w:jc w:val="both"/>
              <w:rPr>
                <w:rFonts w:cstheme="minorHAnsi"/>
                <w:strike/>
                <w:color w:val="00B050"/>
                <w:sz w:val="16"/>
                <w:szCs w:val="16"/>
              </w:rPr>
            </w:pPr>
          </w:p>
          <w:p w14:paraId="4C9C4B76" w14:textId="77777777" w:rsidR="005465A8" w:rsidRPr="0073260C" w:rsidRDefault="005465A8" w:rsidP="00F76ECB">
            <w:pPr>
              <w:spacing w:after="0" w:line="240" w:lineRule="auto"/>
              <w:jc w:val="both"/>
              <w:rPr>
                <w:rFonts w:cstheme="minorHAnsi"/>
                <w:strike/>
                <w:color w:val="00B050"/>
                <w:sz w:val="16"/>
                <w:szCs w:val="16"/>
                <w:lang w:eastAsia="sk-SK"/>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ak sa</w:t>
            </w:r>
            <w:r w:rsidRPr="0073260C">
              <w:rPr>
                <w:rFonts w:cstheme="minorHAnsi"/>
                <w:strike/>
                <w:color w:val="00B050"/>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73260C">
              <w:rPr>
                <w:rFonts w:cstheme="minorHAnsi"/>
                <w:strike/>
                <w:color w:val="00B050"/>
                <w:sz w:val="16"/>
                <w:szCs w:val="16"/>
                <w:lang w:eastAsia="sk-SK"/>
              </w:rPr>
              <w:t>Z.z</w:t>
            </w:r>
            <w:proofErr w:type="spellEnd"/>
            <w:r w:rsidRPr="0073260C">
              <w:rPr>
                <w:rFonts w:cstheme="minorHAnsi"/>
                <w:strike/>
                <w:color w:val="00B050"/>
                <w:sz w:val="16"/>
                <w:szCs w:val="16"/>
                <w:lang w:eastAsia="sk-SK"/>
              </w:rPr>
              <w:t xml:space="preserve">. o sústave študijných odborov Slovenskej republiky). </w:t>
            </w:r>
          </w:p>
          <w:p w14:paraId="2307CFCD" w14:textId="77777777" w:rsidR="005465A8" w:rsidRPr="0073260C" w:rsidRDefault="005465A8" w:rsidP="00F76ECB">
            <w:pPr>
              <w:spacing w:after="0" w:line="240" w:lineRule="auto"/>
              <w:jc w:val="both"/>
              <w:rPr>
                <w:rFonts w:cstheme="minorHAnsi"/>
                <w:strike/>
                <w:color w:val="00B050"/>
                <w:sz w:val="16"/>
                <w:szCs w:val="16"/>
                <w:lang w:eastAsia="sk-SK"/>
              </w:rPr>
            </w:pPr>
            <w:r w:rsidRPr="0073260C">
              <w:rPr>
                <w:rFonts w:cstheme="minorHAnsi"/>
                <w:strike/>
                <w:color w:val="00B050"/>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DBBAE75" w14:textId="77777777" w:rsidR="005465A8" w:rsidRPr="0073260C" w:rsidRDefault="005465A8"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2420A72E" w14:textId="77777777" w:rsidR="005465A8" w:rsidRPr="0073260C" w:rsidRDefault="005465A8"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3BA601D" w14:textId="77777777" w:rsidR="005465A8" w:rsidRPr="0073260C" w:rsidRDefault="005465A8" w:rsidP="009F1D61">
            <w:pPr>
              <w:pStyle w:val="Odsekzoznamu"/>
              <w:numPr>
                <w:ilvl w:val="0"/>
                <w:numId w:val="98"/>
              </w:numPr>
              <w:spacing w:after="0" w:line="240" w:lineRule="auto"/>
              <w:ind w:left="218" w:hanging="218"/>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7005E830" w14:textId="77777777" w:rsidR="005465A8" w:rsidRPr="0073260C" w:rsidRDefault="005465A8" w:rsidP="009F1D61">
            <w:pPr>
              <w:pStyle w:val="Default"/>
              <w:keepLines/>
              <w:widowControl w:val="0"/>
              <w:numPr>
                <w:ilvl w:val="0"/>
                <w:numId w:val="98"/>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Čestné vyhlásenie žiadateľa,</w:t>
            </w:r>
            <w:r w:rsidRPr="0073260C">
              <w:rPr>
                <w:rFonts w:asciiTheme="minorHAnsi" w:hAnsiTheme="minorHAnsi" w:cstheme="minorHAnsi"/>
                <w:b/>
                <w:strike/>
                <w:color w:val="00B050"/>
                <w:sz w:val="16"/>
                <w:szCs w:val="16"/>
              </w:rPr>
              <w:t xml:space="preserve">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2DA9675C" w14:textId="77777777" w:rsidR="005465A8" w:rsidRPr="0073260C" w:rsidRDefault="005465A8"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56EEF9E1" w14:textId="77777777" w:rsidR="005465A8" w:rsidRPr="0073260C" w:rsidRDefault="005465A8" w:rsidP="004800B7">
            <w:pPr>
              <w:pStyle w:val="Default"/>
              <w:keepLines/>
              <w:widowControl w:val="0"/>
              <w:numPr>
                <w:ilvl w:val="0"/>
                <w:numId w:val="277"/>
              </w:numPr>
              <w:ind w:left="212" w:hanging="21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570299E7" w14:textId="77777777" w:rsidTr="00F76ECB">
        <w:trPr>
          <w:trHeight w:val="284"/>
        </w:trPr>
        <w:tc>
          <w:tcPr>
            <w:tcW w:w="200" w:type="pct"/>
            <w:gridSpan w:val="2"/>
            <w:tcBorders>
              <w:top w:val="single" w:sz="4" w:space="0" w:color="auto"/>
            </w:tcBorders>
            <w:shd w:val="clear" w:color="auto" w:fill="auto"/>
            <w:vAlign w:val="center"/>
          </w:tcPr>
          <w:p w14:paraId="5D3AB438" w14:textId="77777777" w:rsidR="005465A8" w:rsidRPr="0073260C" w:rsidRDefault="005465A8" w:rsidP="00F76ECB">
            <w:pPr>
              <w:spacing w:after="0" w:line="240" w:lineRule="auto"/>
              <w:jc w:val="center"/>
              <w:rPr>
                <w:rFonts w:cstheme="minorHAnsi"/>
                <w:b/>
                <w:strike/>
                <w:color w:val="00B050"/>
                <w:sz w:val="18"/>
                <w:szCs w:val="18"/>
              </w:rPr>
            </w:pPr>
            <w:r w:rsidRPr="0073260C">
              <w:rPr>
                <w:rFonts w:cstheme="minorHAnsi"/>
                <w:b/>
                <w:strike/>
                <w:color w:val="00B050"/>
                <w:sz w:val="18"/>
                <w:szCs w:val="18"/>
              </w:rPr>
              <w:t>11.</w:t>
            </w:r>
          </w:p>
        </w:tc>
        <w:tc>
          <w:tcPr>
            <w:tcW w:w="4800" w:type="pct"/>
            <w:gridSpan w:val="2"/>
            <w:tcBorders>
              <w:top w:val="single" w:sz="4" w:space="0" w:color="auto"/>
            </w:tcBorders>
            <w:shd w:val="clear" w:color="auto" w:fill="auto"/>
            <w:vAlign w:val="center"/>
          </w:tcPr>
          <w:p w14:paraId="3020A3C2" w14:textId="77777777" w:rsidR="005465A8" w:rsidRPr="0073260C" w:rsidRDefault="005465A8"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Žiadateľovi doposiaľ nebola v rámci stratégie CLLD schválená v danom </w:t>
            </w:r>
            <w:proofErr w:type="spellStart"/>
            <w:r w:rsidRPr="0073260C">
              <w:rPr>
                <w:rFonts w:cstheme="minorHAnsi"/>
                <w:b/>
                <w:strike/>
                <w:color w:val="00B050"/>
                <w:sz w:val="18"/>
                <w:szCs w:val="18"/>
              </w:rPr>
              <w:t>podopatrení</w:t>
            </w:r>
            <w:proofErr w:type="spellEnd"/>
            <w:r w:rsidRPr="0073260C">
              <w:rPr>
                <w:rFonts w:cstheme="minorHAnsi"/>
                <w:b/>
                <w:strike/>
                <w:color w:val="00B050"/>
                <w:sz w:val="18"/>
                <w:szCs w:val="18"/>
              </w:rPr>
              <w:t xml:space="preserve"> žiadna </w:t>
            </w:r>
            <w:proofErr w:type="spellStart"/>
            <w:r w:rsidRPr="0073260C">
              <w:rPr>
                <w:rFonts w:cstheme="minorHAnsi"/>
                <w:b/>
                <w:strike/>
                <w:color w:val="00B050"/>
                <w:sz w:val="18"/>
                <w:szCs w:val="18"/>
              </w:rPr>
              <w:t>ŽoNFP</w:t>
            </w:r>
            <w:proofErr w:type="spellEnd"/>
          </w:p>
          <w:p w14:paraId="6F371407" w14:textId="77777777" w:rsidR="005465A8" w:rsidRPr="0073260C" w:rsidRDefault="005465A8"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Žiadateľovi doposiaľ nebola v rámci stratégie CLLD schválená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žiadna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p>
          <w:p w14:paraId="2F08467B" w14:textId="5CD12BE4" w:rsidR="005465A8" w:rsidRPr="0073260C" w:rsidRDefault="005465A8"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r w:rsidR="00AD3DDA" w:rsidRPr="0073260C">
              <w:rPr>
                <w:rFonts w:cstheme="minorHAnsi"/>
                <w:strike/>
                <w:color w:val="00B050"/>
                <w:sz w:val="16"/>
                <w:szCs w:val="16"/>
              </w:rPr>
              <w:t>,</w:t>
            </w:r>
            <w:r w:rsidR="00AD3DDA" w:rsidRPr="0073260C">
              <w:rPr>
                <w:strike/>
                <w:color w:val="00B050"/>
                <w:sz w:val="16"/>
                <w:szCs w:val="16"/>
              </w:rPr>
              <w:t xml:space="preserve"> doposiaľ nebola schválená</w:t>
            </w:r>
          </w:p>
          <w:p w14:paraId="6B84B2EC" w14:textId="0F1CF9C4" w:rsidR="005465A8" w:rsidRPr="0073260C" w:rsidRDefault="005465A8"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r w:rsidR="00AD3DDA" w:rsidRPr="0073260C">
              <w:rPr>
                <w:rFonts w:cstheme="minorHAnsi"/>
                <w:strike/>
                <w:color w:val="00B050"/>
                <w:sz w:val="16"/>
                <w:szCs w:val="16"/>
              </w:rPr>
              <w:t>,</w:t>
            </w:r>
            <w:r w:rsidR="00AD3DDA" w:rsidRPr="0073260C">
              <w:rPr>
                <w:strike/>
                <w:color w:val="00B050"/>
                <w:sz w:val="16"/>
                <w:szCs w:val="16"/>
              </w:rPr>
              <w:t xml:space="preserve"> už bola schválená</w:t>
            </w:r>
          </w:p>
          <w:p w14:paraId="5CD10A8F" w14:textId="77777777" w:rsidR="005465A8" w:rsidRPr="0073260C" w:rsidRDefault="005465A8"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5A8EEF7B" w14:textId="77777777" w:rsidR="005465A8" w:rsidRPr="0073260C" w:rsidRDefault="005465A8"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886323A" w14:textId="77777777" w:rsidR="005465A8" w:rsidRPr="0073260C" w:rsidRDefault="005465A8" w:rsidP="009F1D61">
            <w:pPr>
              <w:pStyle w:val="Odsekzoznamu"/>
              <w:numPr>
                <w:ilvl w:val="0"/>
                <w:numId w:val="99"/>
              </w:numPr>
              <w:spacing w:after="0" w:line="240" w:lineRule="auto"/>
              <w:ind w:left="196" w:hanging="196"/>
              <w:jc w:val="both"/>
              <w:rPr>
                <w:rFonts w:cstheme="minorHAnsi"/>
                <w:strike/>
                <w:color w:val="00B050"/>
                <w:sz w:val="16"/>
                <w:szCs w:val="16"/>
              </w:rPr>
            </w:pPr>
            <w:r w:rsidRPr="0073260C">
              <w:rPr>
                <w:rFonts w:cstheme="minorHAnsi"/>
                <w:strike/>
                <w:color w:val="00B050"/>
                <w:sz w:val="16"/>
                <w:szCs w:val="16"/>
              </w:rPr>
              <w:t xml:space="preserve">Čestné vyhlásenie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0F41AE2B" w14:textId="77777777" w:rsidR="005465A8" w:rsidRPr="0073260C" w:rsidRDefault="005465A8"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65C36BF4" w14:textId="77777777" w:rsidR="005465A8" w:rsidRPr="0073260C" w:rsidRDefault="005465A8"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p w14:paraId="151162A9" w14:textId="77777777" w:rsidR="005465A8" w:rsidRPr="0073260C" w:rsidRDefault="005465A8"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overenie údajov a informácií v ITMS2014+, alebo prostredníctvom  Centrálneho registra zmlúv na webovom sídle </w:t>
            </w:r>
            <w:hyperlink r:id="rId55" w:history="1">
              <w:r w:rsidRPr="0073260C">
                <w:rPr>
                  <w:rStyle w:val="Hypertextovprepojenie"/>
                  <w:rFonts w:asciiTheme="minorHAnsi" w:hAnsiTheme="minorHAnsi" w:cstheme="minorHAnsi"/>
                  <w:strike/>
                  <w:color w:val="00B050"/>
                  <w:sz w:val="16"/>
                  <w:szCs w:val="16"/>
                </w:rPr>
                <w:t>https://www.crz.gov.sk/</w:t>
              </w:r>
            </w:hyperlink>
          </w:p>
        </w:tc>
      </w:tr>
      <w:tr w:rsidR="0073260C" w:rsidRPr="0073260C" w14:paraId="69760721" w14:textId="77777777" w:rsidTr="00F76ECB">
        <w:trPr>
          <w:trHeight w:val="284"/>
        </w:trPr>
        <w:tc>
          <w:tcPr>
            <w:tcW w:w="5000" w:type="pct"/>
            <w:gridSpan w:val="4"/>
            <w:tcBorders>
              <w:top w:val="single" w:sz="4" w:space="0" w:color="auto"/>
            </w:tcBorders>
            <w:shd w:val="clear" w:color="auto" w:fill="auto"/>
            <w:vAlign w:val="center"/>
          </w:tcPr>
          <w:p w14:paraId="19D708B7" w14:textId="77777777" w:rsidR="005465A8" w:rsidRPr="0073260C" w:rsidRDefault="005465A8" w:rsidP="00F76ECB">
            <w:pPr>
              <w:spacing w:after="0" w:line="240" w:lineRule="auto"/>
              <w:jc w:val="both"/>
              <w:rPr>
                <w:rFonts w:cstheme="minorHAnsi"/>
                <w:strike/>
                <w:color w:val="00B050"/>
                <w:sz w:val="16"/>
                <w:szCs w:val="16"/>
              </w:rPr>
            </w:pPr>
            <w:r w:rsidRPr="0073260C">
              <w:rPr>
                <w:rFonts w:cstheme="minorHAnsi"/>
                <w:b/>
                <w:bCs/>
                <w:strike/>
                <w:color w:val="00B050"/>
                <w:sz w:val="16"/>
                <w:szCs w:val="16"/>
              </w:rPr>
              <w:t xml:space="preserve">Princípy uplatnenia výberu: </w:t>
            </w:r>
            <w:r w:rsidRPr="0073260C">
              <w:rPr>
                <w:rFonts w:cstheme="minorHAnsi"/>
                <w:strike/>
                <w:color w:val="00B050"/>
                <w:sz w:val="16"/>
                <w:szCs w:val="16"/>
                <w:lang w:eastAsia="sk-SK"/>
              </w:rPr>
              <w:t xml:space="preserve">Projekty bude vyberať MAS na základe uplatnenia hodnotiacich kritérií (bodovacieho systému), </w:t>
            </w:r>
            <w:proofErr w:type="spellStart"/>
            <w:r w:rsidRPr="0073260C">
              <w:rPr>
                <w:rFonts w:cstheme="minorHAnsi"/>
                <w:strike/>
                <w:color w:val="00B050"/>
                <w:sz w:val="16"/>
                <w:szCs w:val="16"/>
                <w:lang w:eastAsia="sk-SK"/>
              </w:rPr>
              <w:t>t.j</w:t>
            </w:r>
            <w:proofErr w:type="spellEnd"/>
            <w:r w:rsidRPr="0073260C">
              <w:rPr>
                <w:rFonts w:cstheme="minorHAnsi"/>
                <w:strike/>
                <w:color w:val="00B050"/>
                <w:sz w:val="16"/>
                <w:szCs w:val="16"/>
                <w:lang w:eastAsia="sk-SK"/>
              </w:rPr>
              <w:t xml:space="preserve">. projekty sa zoradia podľa počtu dosiahnutých bodov v zmysle bodovacích kritérií </w:t>
            </w:r>
            <w:r w:rsidRPr="0073260C">
              <w:rPr>
                <w:rFonts w:cstheme="minorHAnsi"/>
                <w:strike/>
                <w:color w:val="00B050"/>
                <w:sz w:val="16"/>
                <w:szCs w:val="16"/>
                <w:lang w:eastAsia="sk-SK"/>
              </w:rPr>
              <w:br/>
            </w:r>
            <w:r w:rsidRPr="0073260C">
              <w:rPr>
                <w:rFonts w:cstheme="minorHAnsi"/>
                <w:strike/>
                <w:color w:val="00B050"/>
                <w:sz w:val="16"/>
                <w:szCs w:val="16"/>
              </w:rPr>
              <w:t xml:space="preserve">a vytvorí sa hranica finančných možností </w:t>
            </w:r>
            <w:r w:rsidRPr="0073260C">
              <w:rPr>
                <w:rFonts w:cstheme="minorHAnsi"/>
                <w:strike/>
                <w:color w:val="00B050"/>
                <w:sz w:val="16"/>
                <w:szCs w:val="16"/>
                <w:lang w:eastAsia="sk-SK"/>
              </w:rPr>
              <w:t>(posúdi sa súčet finančných požiadaviek všetkých zoradených projektov s finančnou alokáciou).</w:t>
            </w:r>
            <w:r w:rsidRPr="0073260C">
              <w:rPr>
                <w:rFonts w:cstheme="minorHAnsi"/>
                <w:b/>
                <w:bCs/>
                <w:strike/>
                <w:color w:val="00B050"/>
                <w:sz w:val="16"/>
                <w:szCs w:val="16"/>
              </w:rPr>
              <w:t xml:space="preserve"> </w:t>
            </w:r>
          </w:p>
        </w:tc>
      </w:tr>
      <w:tr w:rsidR="0073260C" w:rsidRPr="0073260C" w14:paraId="43252071" w14:textId="77777777" w:rsidTr="00F76ECB">
        <w:trPr>
          <w:trHeight w:val="284"/>
        </w:trPr>
        <w:tc>
          <w:tcPr>
            <w:tcW w:w="5000" w:type="pct"/>
            <w:gridSpan w:val="4"/>
            <w:tcBorders>
              <w:top w:val="single" w:sz="4" w:space="0" w:color="auto"/>
            </w:tcBorders>
            <w:shd w:val="clear" w:color="auto" w:fill="auto"/>
            <w:vAlign w:val="center"/>
          </w:tcPr>
          <w:p w14:paraId="6FFC7519" w14:textId="77777777" w:rsidR="005465A8" w:rsidRPr="0073260C" w:rsidRDefault="005465A8" w:rsidP="00F76ECB">
            <w:pPr>
              <w:spacing w:after="0" w:line="240" w:lineRule="auto"/>
              <w:jc w:val="both"/>
              <w:rPr>
                <w:rFonts w:cstheme="minorHAnsi"/>
                <w:bCs/>
                <w:iCs/>
                <w:strike/>
                <w:color w:val="00B050"/>
                <w:sz w:val="16"/>
                <w:szCs w:val="16"/>
                <w:lang w:eastAsia="sk-SK"/>
              </w:rPr>
            </w:pPr>
            <w:r w:rsidRPr="0073260C">
              <w:rPr>
                <w:rFonts w:cstheme="minorHAnsi"/>
                <w:b/>
                <w:strike/>
                <w:color w:val="00B050"/>
                <w:sz w:val="16"/>
                <w:szCs w:val="16"/>
                <w:lang w:eastAsia="sk-SK"/>
              </w:rPr>
              <w:t xml:space="preserve">Rozlišovacie kritériá: </w:t>
            </w:r>
            <w:r w:rsidRPr="0073260C">
              <w:rPr>
                <w:rFonts w:cstheme="minorHAnsi"/>
                <w:bCs/>
                <w:iCs/>
                <w:strike/>
                <w:color w:val="00B050"/>
                <w:sz w:val="16"/>
                <w:szCs w:val="16"/>
                <w:lang w:eastAsia="sk-SK"/>
              </w:rPr>
              <w:t xml:space="preserve"> </w:t>
            </w:r>
            <w:r w:rsidRPr="0073260C">
              <w:rPr>
                <w:rFonts w:cstheme="minorHAnsi"/>
                <w:strike/>
                <w:color w:val="00B050"/>
                <w:sz w:val="16"/>
                <w:szCs w:val="16"/>
              </w:rPr>
              <w:t xml:space="preserve">V prípade, že požiadavka na finančné prostriedky prevýši finančný limit na kontrahovanie, budú pri výbere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prípade rovnakého počtu bodov uprednostnené kritériá s prideleným väčším počtom bodov za bodovacie kritérium podľa poradia: (</w:t>
            </w:r>
            <w:r w:rsidRPr="0073260C">
              <w:rPr>
                <w:rFonts w:cstheme="minorHAnsi"/>
                <w:b/>
                <w:strike/>
                <w:color w:val="00B050"/>
                <w:sz w:val="16"/>
                <w:szCs w:val="16"/>
              </w:rPr>
              <w:t>MAS uvedie rozlišovacie kritéria)</w:t>
            </w:r>
            <w:r w:rsidRPr="0073260C">
              <w:rPr>
                <w:rFonts w:cstheme="minorHAnsi"/>
                <w:bCs/>
                <w:iCs/>
                <w:strike/>
                <w:color w:val="00B050"/>
                <w:sz w:val="16"/>
                <w:szCs w:val="16"/>
                <w:lang w:eastAsia="sk-SK"/>
              </w:rPr>
              <w:t xml:space="preserve">. </w:t>
            </w:r>
            <w:r w:rsidRPr="0073260C">
              <w:rPr>
                <w:rFonts w:cstheme="minorHAnsi"/>
                <w:strike/>
                <w:color w:val="00B050"/>
                <w:sz w:val="16"/>
                <w:szCs w:val="16"/>
              </w:rPr>
              <w:t>Ak by sa ani pri takomto postupnom uplatnení kritérií nevedelo určiť konečné poradie pri rovnosti bodov,  MAS uplatní princíp nižších oprávnených výdavkov v rámci projektu.</w:t>
            </w:r>
          </w:p>
        </w:tc>
      </w:tr>
    </w:tbl>
    <w:p w14:paraId="3B08C56E" w14:textId="38851591" w:rsidR="00AD3DDA" w:rsidRPr="00292CB0" w:rsidRDefault="00AD3DDA" w:rsidP="002C09AB">
      <w:pPr>
        <w:spacing w:after="0" w:line="240" w:lineRule="auto"/>
        <w:rPr>
          <w:rFonts w:cstheme="minorHAnsi"/>
          <w:b/>
          <w:sz w:val="24"/>
          <w:szCs w:val="24"/>
        </w:rPr>
      </w:pPr>
    </w:p>
    <w:p w14:paraId="3FB38255" w14:textId="63CEA64C" w:rsidR="00C026D4" w:rsidRPr="0073260C" w:rsidRDefault="00C0534D" w:rsidP="002C09AB">
      <w:pPr>
        <w:spacing w:after="0" w:line="240" w:lineRule="auto"/>
        <w:rPr>
          <w:rFonts w:cstheme="minorHAnsi"/>
          <w:b/>
          <w:strike/>
          <w:color w:val="00B050"/>
          <w:sz w:val="24"/>
          <w:szCs w:val="24"/>
        </w:rPr>
      </w:pPr>
      <w:r w:rsidRPr="0073260C">
        <w:rPr>
          <w:rFonts w:cstheme="minorHAnsi"/>
          <w:b/>
          <w:strike/>
          <w:color w:val="00B050"/>
          <w:sz w:val="24"/>
          <w:szCs w:val="24"/>
        </w:rPr>
        <w:lastRenderedPageBreak/>
        <w:t xml:space="preserve">M06 – Rozvoj poľnohospodárskych podnikov a podnikateľskej činnosti </w:t>
      </w:r>
    </w:p>
    <w:p w14:paraId="5B74E1E9" w14:textId="77777777" w:rsidR="00C026D4" w:rsidRPr="0073260C" w:rsidRDefault="00C026D4" w:rsidP="00C026D4">
      <w:pPr>
        <w:pStyle w:val="tlXY"/>
        <w:spacing w:before="0" w:after="0"/>
        <w:outlineLvl w:val="0"/>
        <w:rPr>
          <w:rFonts w:cstheme="minorHAnsi"/>
          <w:strike/>
          <w:color w:val="00B050"/>
          <w:sz w:val="24"/>
          <w:szCs w:val="24"/>
        </w:rPr>
      </w:pPr>
      <w:bookmarkStart w:id="17" w:name="_Toc104282835"/>
      <w:proofErr w:type="spellStart"/>
      <w:r w:rsidRPr="0073260C">
        <w:rPr>
          <w:rFonts w:cstheme="minorHAnsi"/>
          <w:strike/>
          <w:color w:val="00B050"/>
          <w:sz w:val="24"/>
          <w:szCs w:val="24"/>
        </w:rPr>
        <w:t>Podopatrenie</w:t>
      </w:r>
      <w:proofErr w:type="spellEnd"/>
      <w:r w:rsidRPr="0073260C">
        <w:rPr>
          <w:rFonts w:cstheme="minorHAnsi"/>
          <w:strike/>
          <w:color w:val="00B050"/>
          <w:sz w:val="24"/>
          <w:szCs w:val="24"/>
        </w:rPr>
        <w:t xml:space="preserve"> 6.1 Pomoc na začatie podnikateľskej činnosti pre mladých poľnohospodárov</w:t>
      </w:r>
      <w:bookmarkEnd w:id="17"/>
      <w:r w:rsidRPr="0073260C">
        <w:rPr>
          <w:rFonts w:cstheme="minorHAnsi"/>
          <w:strike/>
          <w:color w:val="00B050"/>
          <w:sz w:val="24"/>
          <w:szCs w:val="24"/>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73260C" w:rsidRPr="0073260C" w14:paraId="0F080EF5" w14:textId="77777777" w:rsidTr="00AB4072">
        <w:trPr>
          <w:trHeight w:val="284"/>
        </w:trPr>
        <w:tc>
          <w:tcPr>
            <w:tcW w:w="5000" w:type="pct"/>
            <w:shd w:val="clear" w:color="auto" w:fill="FFC000"/>
            <w:vAlign w:val="center"/>
          </w:tcPr>
          <w:p w14:paraId="2E0BA00E" w14:textId="5CBE4956" w:rsidR="00C026D4" w:rsidRPr="0073260C" w:rsidRDefault="00C026D4" w:rsidP="004800B7">
            <w:pPr>
              <w:pStyle w:val="Standard"/>
              <w:numPr>
                <w:ilvl w:val="2"/>
                <w:numId w:val="529"/>
              </w:numPr>
              <w:tabs>
                <w:tab w:val="left" w:pos="709"/>
              </w:tabs>
              <w:jc w:val="center"/>
              <w:rPr>
                <w:rFonts w:asciiTheme="minorHAnsi" w:hAnsiTheme="minorHAnsi" w:cstheme="minorHAnsi"/>
                <w:b/>
                <w:caps/>
                <w:strike/>
                <w:color w:val="00B050"/>
                <w:sz w:val="28"/>
                <w:szCs w:val="28"/>
              </w:rPr>
            </w:pPr>
            <w:r w:rsidRPr="0073260C">
              <w:rPr>
                <w:rFonts w:asciiTheme="minorHAnsi" w:hAnsiTheme="minorHAnsi" w:cstheme="minorHAnsi"/>
                <w:b/>
                <w:caps/>
                <w:strike/>
                <w:color w:val="00B050"/>
                <w:sz w:val="28"/>
                <w:szCs w:val="28"/>
              </w:rPr>
              <w:t>ŠpecificKÁ PRE PODOPATRENIE</w:t>
            </w:r>
          </w:p>
        </w:tc>
      </w:tr>
      <w:tr w:rsidR="0073260C" w:rsidRPr="0073260C" w14:paraId="76A9277B" w14:textId="77777777" w:rsidTr="00AB4072">
        <w:trPr>
          <w:trHeight w:val="284"/>
        </w:trPr>
        <w:tc>
          <w:tcPr>
            <w:tcW w:w="5000" w:type="pct"/>
            <w:shd w:val="clear" w:color="auto" w:fill="FFFFFF" w:themeFill="background1"/>
            <w:vAlign w:val="center"/>
          </w:tcPr>
          <w:p w14:paraId="433286A0" w14:textId="77777777" w:rsidR="00C026D4" w:rsidRPr="0073260C" w:rsidRDefault="00C026D4" w:rsidP="000E4642">
            <w:pPr>
              <w:pStyle w:val="Odsekzoznamu"/>
              <w:numPr>
                <w:ilvl w:val="0"/>
                <w:numId w:val="33"/>
              </w:numPr>
              <w:tabs>
                <w:tab w:val="left" w:pos="426"/>
              </w:tabs>
              <w:suppressAutoHyphens/>
              <w:spacing w:after="0" w:line="240" w:lineRule="auto"/>
              <w:ind w:left="344" w:hanging="344"/>
              <w:jc w:val="both"/>
              <w:rPr>
                <w:rFonts w:cstheme="minorHAnsi"/>
                <w:strike/>
                <w:color w:val="00B050"/>
                <w:sz w:val="18"/>
                <w:szCs w:val="18"/>
              </w:rPr>
            </w:pPr>
            <w:r w:rsidRPr="0073260C">
              <w:rPr>
                <w:rFonts w:cstheme="minorHAnsi"/>
                <w:strike/>
                <w:color w:val="00B050"/>
                <w:sz w:val="18"/>
                <w:szCs w:val="18"/>
              </w:rPr>
              <w:t xml:space="preserve">Suma finančných prostriedkov z verejných zdrojov, požadovaná žiadateľom vo formulári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v deň jej predloženia na MAS je konečná a nie je možné ju v rámci procesu spracovávania dodatočne zvyšovať.</w:t>
            </w:r>
          </w:p>
          <w:p w14:paraId="046375C1" w14:textId="77777777" w:rsidR="00C026D4" w:rsidRPr="0073260C" w:rsidRDefault="00C026D4" w:rsidP="000E4642">
            <w:pPr>
              <w:pStyle w:val="Odsekzoznamu"/>
              <w:numPr>
                <w:ilvl w:val="0"/>
                <w:numId w:val="33"/>
              </w:numPr>
              <w:tabs>
                <w:tab w:val="left" w:pos="426"/>
              </w:tabs>
              <w:suppressAutoHyphens/>
              <w:spacing w:after="0" w:line="240" w:lineRule="auto"/>
              <w:ind w:left="344" w:hanging="344"/>
              <w:jc w:val="both"/>
              <w:rPr>
                <w:rFonts w:cstheme="minorHAnsi"/>
                <w:strike/>
                <w:color w:val="00B050"/>
                <w:sz w:val="18"/>
                <w:szCs w:val="18"/>
              </w:rPr>
            </w:pPr>
            <w:r w:rsidRPr="0073260C">
              <w:rPr>
                <w:rFonts w:cstheme="minorHAnsi"/>
                <w:strike/>
                <w:color w:val="00B050"/>
                <w:sz w:val="18"/>
                <w:szCs w:val="18"/>
              </w:rPr>
              <w:t>Pred uzavretím Zmluvy o poskytnutí NFP neexistuje právny nárok na poskytnutie nenávratného finančného príspevku</w:t>
            </w:r>
          </w:p>
        </w:tc>
      </w:tr>
    </w:tbl>
    <w:p w14:paraId="525C86A1" w14:textId="77777777" w:rsidR="00C026D4" w:rsidRPr="0073260C" w:rsidRDefault="00C026D4" w:rsidP="00C026D4">
      <w:pPr>
        <w:spacing w:after="0" w:line="240" w:lineRule="auto"/>
        <w:rPr>
          <w:rFonts w:cstheme="minorHAnsi"/>
          <w:b/>
          <w:strike/>
          <w:color w:val="00B05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5"/>
        <w:gridCol w:w="2107"/>
        <w:gridCol w:w="11364"/>
      </w:tblGrid>
      <w:tr w:rsidR="0073260C" w:rsidRPr="0073260C" w14:paraId="68D868F1" w14:textId="77777777" w:rsidTr="00AB4072">
        <w:trPr>
          <w:trHeight w:val="284"/>
        </w:trPr>
        <w:tc>
          <w:tcPr>
            <w:tcW w:w="5000" w:type="pct"/>
            <w:gridSpan w:val="3"/>
            <w:shd w:val="clear" w:color="auto" w:fill="FFC000"/>
            <w:vAlign w:val="center"/>
          </w:tcPr>
          <w:p w14:paraId="42A5AC86" w14:textId="0871F783" w:rsidR="00C026D4" w:rsidRPr="0073260C" w:rsidRDefault="00AB1357" w:rsidP="00AB4072">
            <w:pPr>
              <w:spacing w:after="0" w:line="240" w:lineRule="auto"/>
              <w:jc w:val="center"/>
              <w:rPr>
                <w:rFonts w:cstheme="minorHAnsi"/>
                <w:b/>
                <w:strike/>
                <w:color w:val="00B050"/>
                <w:sz w:val="28"/>
                <w:szCs w:val="28"/>
              </w:rPr>
            </w:pPr>
            <w:r w:rsidRPr="0073260C">
              <w:rPr>
                <w:rFonts w:cstheme="minorHAnsi"/>
                <w:b/>
                <w:strike/>
                <w:color w:val="00B050"/>
                <w:sz w:val="28"/>
                <w:szCs w:val="28"/>
              </w:rPr>
              <w:t xml:space="preserve">3.1.2 </w:t>
            </w:r>
            <w:r w:rsidR="00C026D4" w:rsidRPr="0073260C">
              <w:rPr>
                <w:rFonts w:cstheme="minorHAnsi"/>
                <w:b/>
                <w:caps/>
                <w:strike/>
                <w:color w:val="00B050"/>
                <w:sz w:val="28"/>
                <w:szCs w:val="28"/>
              </w:rPr>
              <w:t>Špecifické podmienky poskytnutia príspevku</w:t>
            </w:r>
          </w:p>
        </w:tc>
      </w:tr>
      <w:tr w:rsidR="0073260C" w:rsidRPr="0073260C" w14:paraId="74D8B098" w14:textId="77777777" w:rsidTr="00AB4072">
        <w:trPr>
          <w:trHeight w:val="284"/>
        </w:trPr>
        <w:tc>
          <w:tcPr>
            <w:tcW w:w="5000" w:type="pct"/>
            <w:gridSpan w:val="3"/>
            <w:shd w:val="clear" w:color="auto" w:fill="FFE599" w:themeFill="accent4" w:themeFillTint="66"/>
            <w:vAlign w:val="center"/>
          </w:tcPr>
          <w:p w14:paraId="513EE4B4" w14:textId="77777777" w:rsidR="00C026D4" w:rsidRPr="0073260C" w:rsidRDefault="00C026D4" w:rsidP="00AB4072">
            <w:pPr>
              <w:spacing w:after="0" w:line="240" w:lineRule="auto"/>
              <w:rPr>
                <w:rFonts w:cstheme="minorHAnsi"/>
                <w:b/>
                <w:strike/>
                <w:color w:val="00B050"/>
                <w:sz w:val="22"/>
                <w:szCs w:val="22"/>
              </w:rPr>
            </w:pPr>
            <w:r w:rsidRPr="0073260C">
              <w:rPr>
                <w:rFonts w:cstheme="minorHAnsi"/>
                <w:b/>
                <w:strike/>
                <w:color w:val="00B050"/>
                <w:sz w:val="22"/>
                <w:szCs w:val="22"/>
              </w:rPr>
              <w:t>1. OPRÁVNENOSŤ ŽIADATEĽA</w:t>
            </w:r>
          </w:p>
        </w:tc>
      </w:tr>
      <w:tr w:rsidR="0073260C" w:rsidRPr="0073260C" w14:paraId="16F5A0F9" w14:textId="77777777" w:rsidTr="00AB4072">
        <w:trPr>
          <w:trHeight w:val="340"/>
        </w:trPr>
        <w:tc>
          <w:tcPr>
            <w:tcW w:w="198" w:type="pct"/>
            <w:shd w:val="clear" w:color="auto" w:fill="FFF2CC" w:themeFill="accent4" w:themeFillTint="33"/>
            <w:vAlign w:val="center"/>
          </w:tcPr>
          <w:p w14:paraId="37FBA3F1" w14:textId="77777777" w:rsidR="00C026D4" w:rsidRPr="0073260C" w:rsidRDefault="00C026D4" w:rsidP="00AB4072">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2" w:type="pct"/>
            <w:gridSpan w:val="2"/>
            <w:shd w:val="clear" w:color="auto" w:fill="FFF2CC" w:themeFill="accent4" w:themeFillTint="33"/>
            <w:vAlign w:val="center"/>
          </w:tcPr>
          <w:p w14:paraId="4BCD1D9B" w14:textId="77777777" w:rsidR="00C026D4" w:rsidRPr="0073260C" w:rsidRDefault="00C026D4" w:rsidP="00AB4072">
            <w:pPr>
              <w:spacing w:after="0" w:line="240" w:lineRule="auto"/>
              <w:jc w:val="center"/>
              <w:rPr>
                <w:rFonts w:cstheme="minorHAnsi"/>
                <w:b/>
                <w:strike/>
                <w:color w:val="00B050"/>
                <w:sz w:val="18"/>
                <w:szCs w:val="18"/>
              </w:rPr>
            </w:pPr>
            <w:r w:rsidRPr="0073260C">
              <w:rPr>
                <w:rFonts w:cstheme="minorHAnsi"/>
                <w:b/>
                <w:strike/>
                <w:color w:val="00B050"/>
                <w:sz w:val="18"/>
                <w:szCs w:val="18"/>
              </w:rPr>
              <w:t xml:space="preserve">Podmienka poskytnutia príspevku (PPP) a jej popis  </w:t>
            </w:r>
          </w:p>
        </w:tc>
      </w:tr>
      <w:tr w:rsidR="0073260C" w:rsidRPr="0073260C" w14:paraId="517C0AEC" w14:textId="77777777" w:rsidTr="00AB4072">
        <w:trPr>
          <w:trHeight w:val="340"/>
        </w:trPr>
        <w:tc>
          <w:tcPr>
            <w:tcW w:w="198" w:type="pct"/>
            <w:shd w:val="clear" w:color="auto" w:fill="auto"/>
            <w:vAlign w:val="center"/>
          </w:tcPr>
          <w:p w14:paraId="682D25E1"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1.1</w:t>
            </w:r>
          </w:p>
        </w:tc>
        <w:tc>
          <w:tcPr>
            <w:tcW w:w="4802" w:type="pct"/>
            <w:gridSpan w:val="2"/>
            <w:shd w:val="clear" w:color="auto" w:fill="auto"/>
            <w:vAlign w:val="center"/>
          </w:tcPr>
          <w:p w14:paraId="27131623" w14:textId="77777777" w:rsidR="00C026D4" w:rsidRPr="0073260C" w:rsidRDefault="00C026D4" w:rsidP="00AB4072">
            <w:pPr>
              <w:spacing w:after="0" w:line="240" w:lineRule="auto"/>
              <w:rPr>
                <w:rFonts w:cstheme="minorHAnsi"/>
                <w:b/>
                <w:strike/>
                <w:color w:val="00B050"/>
                <w:sz w:val="16"/>
                <w:szCs w:val="16"/>
              </w:rPr>
            </w:pPr>
            <w:r w:rsidRPr="0073260C">
              <w:rPr>
                <w:rFonts w:cstheme="minorHAnsi"/>
                <w:b/>
                <w:strike/>
                <w:color w:val="00B050"/>
                <w:sz w:val="16"/>
                <w:szCs w:val="16"/>
              </w:rPr>
              <w:t>Oprávnenosť žiadateľa</w:t>
            </w:r>
          </w:p>
          <w:p w14:paraId="2244F7B0" w14:textId="77777777" w:rsidR="00C026D4" w:rsidRPr="0073260C" w:rsidRDefault="00C026D4" w:rsidP="00AB4072">
            <w:pPr>
              <w:suppressAutoHyphens/>
              <w:spacing w:after="0" w:line="240" w:lineRule="auto"/>
              <w:jc w:val="both"/>
              <w:rPr>
                <w:rFonts w:cstheme="minorHAnsi"/>
                <w:bCs/>
                <w:strike/>
                <w:color w:val="00B050"/>
                <w:sz w:val="16"/>
                <w:szCs w:val="16"/>
              </w:rPr>
            </w:pPr>
            <w:r w:rsidRPr="0073260C">
              <w:rPr>
                <w:rFonts w:cstheme="minorHAnsi"/>
                <w:b/>
                <w:bCs/>
                <w:strike/>
                <w:color w:val="00B050"/>
                <w:sz w:val="16"/>
                <w:szCs w:val="16"/>
              </w:rPr>
              <w:t>Mladý poľnohospodár</w:t>
            </w:r>
            <w:r w:rsidRPr="0073260C">
              <w:rPr>
                <w:rFonts w:cstheme="minorHAnsi"/>
                <w:bCs/>
                <w:strike/>
                <w:color w:val="00B050"/>
                <w:sz w:val="16"/>
                <w:szCs w:val="16"/>
              </w:rPr>
              <w:t xml:space="preserve"> – fyzická alebo právnická osoba (</w:t>
            </w:r>
            <w:proofErr w:type="spellStart"/>
            <w:r w:rsidRPr="0073260C">
              <w:rPr>
                <w:rFonts w:cstheme="minorHAnsi"/>
                <w:bCs/>
                <w:strike/>
                <w:color w:val="00B050"/>
                <w:sz w:val="16"/>
                <w:szCs w:val="16"/>
              </w:rPr>
              <w:t>mikropodnik</w:t>
            </w:r>
            <w:proofErr w:type="spellEnd"/>
            <w:r w:rsidRPr="0073260C">
              <w:rPr>
                <w:rFonts w:cstheme="minorHAnsi"/>
                <w:bCs/>
                <w:strike/>
                <w:color w:val="00B050"/>
                <w:sz w:val="16"/>
                <w:szCs w:val="16"/>
              </w:rPr>
              <w:t xml:space="preserve"> alebo malý podnik v zmysle odporúčania Komisie 2003/361/ES), ktorá  </w:t>
            </w:r>
            <w:r w:rsidRPr="0073260C">
              <w:rPr>
                <w:rFonts w:cstheme="minorHAnsi"/>
                <w:bCs/>
                <w:strike/>
                <w:color w:val="00B050"/>
                <w:sz w:val="16"/>
                <w:szCs w:val="16"/>
                <w:u w:val="single"/>
              </w:rPr>
              <w:t xml:space="preserve">v čase podania </w:t>
            </w:r>
            <w:proofErr w:type="spellStart"/>
            <w:r w:rsidRPr="0073260C">
              <w:rPr>
                <w:rFonts w:cstheme="minorHAnsi"/>
                <w:bCs/>
                <w:strike/>
                <w:color w:val="00B050"/>
                <w:sz w:val="16"/>
                <w:szCs w:val="16"/>
                <w:u w:val="single"/>
              </w:rPr>
              <w:t>ŽoNFP</w:t>
            </w:r>
            <w:proofErr w:type="spellEnd"/>
            <w:r w:rsidRPr="0073260C">
              <w:rPr>
                <w:rFonts w:cstheme="minorHAnsi"/>
                <w:bCs/>
                <w:strike/>
                <w:color w:val="00B050"/>
                <w:sz w:val="16"/>
                <w:szCs w:val="16"/>
              </w:rPr>
              <w:t xml:space="preserve"> nemá viac ako 40 rokov (</w:t>
            </w:r>
            <w:proofErr w:type="spellStart"/>
            <w:r w:rsidRPr="0073260C">
              <w:rPr>
                <w:rFonts w:cstheme="minorHAnsi"/>
                <w:bCs/>
                <w:strike/>
                <w:color w:val="00B050"/>
                <w:sz w:val="16"/>
                <w:szCs w:val="16"/>
              </w:rPr>
              <w:t>t.j</w:t>
            </w:r>
            <w:proofErr w:type="spellEnd"/>
            <w:r w:rsidRPr="0073260C">
              <w:rPr>
                <w:rFonts w:cstheme="minorHAnsi"/>
                <w:bCs/>
                <w:strike/>
                <w:color w:val="00B050"/>
                <w:sz w:val="16"/>
                <w:szCs w:val="16"/>
              </w:rPr>
              <w:t>. nedosiahla 41 rokov), má zodpovedajúce profesijné zručnosti a schopnosti a prvýkrát zakladá poľnohospodársky podnik ako jeho najvyšší predstaviteľ, resp. začína pôsobiť v poľnohospodárskom podniku</w:t>
            </w:r>
            <w:r w:rsidRPr="0073260C">
              <w:rPr>
                <w:rFonts w:cstheme="minorHAnsi"/>
                <w:strike/>
                <w:color w:val="00B050"/>
                <w:sz w:val="16"/>
                <w:szCs w:val="16"/>
                <w:vertAlign w:val="superscript"/>
              </w:rPr>
              <w:t xml:space="preserve"> </w:t>
            </w:r>
            <w:r w:rsidRPr="0073260C">
              <w:rPr>
                <w:rFonts w:cstheme="minorHAnsi"/>
                <w:bCs/>
                <w:strike/>
                <w:color w:val="00B050"/>
                <w:sz w:val="16"/>
                <w:szCs w:val="16"/>
              </w:rPr>
              <w:t>ako jeho najvyšší predstaviteľ (</w:t>
            </w:r>
            <w:r w:rsidRPr="0073260C">
              <w:rPr>
                <w:rFonts w:cstheme="minorHAnsi"/>
                <w:strike/>
                <w:color w:val="00B050"/>
                <w:sz w:val="16"/>
                <w:szCs w:val="16"/>
              </w:rPr>
              <w:t xml:space="preserve">poľnohospodársky podnik je podnik, ktorý má v doklade o oprávnení podnikať uvedenú poľnohospodársku činnosť (živočíšna výroba a/alebo rastlinná výroba) - </w:t>
            </w:r>
            <w:r w:rsidRPr="0073260C">
              <w:rPr>
                <w:rFonts w:cstheme="minorHAnsi"/>
                <w:iCs/>
                <w:strike/>
                <w:color w:val="00B050"/>
                <w:sz w:val="16"/>
                <w:szCs w:val="16"/>
              </w:rPr>
              <w:t>činnosti uvedené v sekcii A NACE</w:t>
            </w:r>
            <w:r w:rsidRPr="0073260C">
              <w:rPr>
                <w:rFonts w:cstheme="minorHAnsi"/>
                <w:strike/>
                <w:color w:val="00B050"/>
                <w:sz w:val="16"/>
                <w:szCs w:val="16"/>
              </w:rPr>
              <w:t xml:space="preserve">. Za poľnohospodársky podnik sa pre potreby tohto </w:t>
            </w:r>
            <w:proofErr w:type="spellStart"/>
            <w:r w:rsidRPr="0073260C">
              <w:rPr>
                <w:rFonts w:cstheme="minorHAnsi"/>
                <w:strike/>
                <w:color w:val="00B050"/>
                <w:sz w:val="16"/>
                <w:szCs w:val="16"/>
              </w:rPr>
              <w:t>podopatrenia</w:t>
            </w:r>
            <w:proofErr w:type="spellEnd"/>
            <w:r w:rsidRPr="0073260C">
              <w:rPr>
                <w:rFonts w:cstheme="minorHAnsi"/>
                <w:strike/>
                <w:color w:val="00B050"/>
                <w:sz w:val="16"/>
                <w:szCs w:val="16"/>
              </w:rPr>
              <w:t xml:space="preserve"> nepovažuje podnik, ktorý má v oprávnení podnikať uvedené len poskytovanie služieb v poľnohospodárstve,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musí ísť o podnik, ktorý vlastní alebo má prenajatú pôdu, ktorú obrába a/alebo ktorý chová hospodárske zvieratá).</w:t>
            </w:r>
          </w:p>
          <w:p w14:paraId="4ADECC8A" w14:textId="77777777" w:rsidR="00C026D4" w:rsidRPr="0073260C" w:rsidRDefault="00C026D4" w:rsidP="00AB4072">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V prípade žiadateľa, ktorým je právnická osoba, musí definíciu mladého poľnohospodára spĺňať ten, kto podnik zakladá, ovláda a zároveň vedie, resp. ak podnik nezaložil, ovláda ho a vedie </w:t>
            </w:r>
            <w:proofErr w:type="spellStart"/>
            <w:r w:rsidRPr="0073260C">
              <w:rPr>
                <w:rFonts w:cstheme="minorHAnsi"/>
                <w:bCs/>
                <w:strike/>
                <w:color w:val="00B050"/>
                <w:sz w:val="16"/>
                <w:szCs w:val="16"/>
              </w:rPr>
              <w:t>t.j</w:t>
            </w:r>
            <w:proofErr w:type="spellEnd"/>
            <w:r w:rsidRPr="0073260C">
              <w:rPr>
                <w:rFonts w:cstheme="minorHAnsi"/>
                <w:bCs/>
                <w:strike/>
                <w:color w:val="00B050"/>
                <w:sz w:val="16"/>
                <w:szCs w:val="16"/>
              </w:rPr>
              <w:t>. má rozhodovacie právomoci týkajúce sa riadenia, zisku a finančného rizika a jeho majetkový podiel na danom podniku je min. 2/3.</w:t>
            </w:r>
          </w:p>
          <w:p w14:paraId="6059AD69" w14:textId="77777777" w:rsidR="00C026D4" w:rsidRPr="0073260C" w:rsidRDefault="00C026D4" w:rsidP="00AB4072">
            <w:pPr>
              <w:spacing w:after="0" w:line="240" w:lineRule="auto"/>
              <w:jc w:val="both"/>
              <w:rPr>
                <w:rFonts w:cstheme="minorHAnsi"/>
                <w:bCs/>
                <w:strike/>
                <w:color w:val="00B050"/>
                <w:sz w:val="16"/>
                <w:szCs w:val="16"/>
              </w:rPr>
            </w:pPr>
            <w:r w:rsidRPr="0073260C">
              <w:rPr>
                <w:rFonts w:cstheme="minorHAnsi"/>
                <w:b/>
                <w:bCs/>
                <w:strike/>
                <w:color w:val="00B050"/>
                <w:sz w:val="16"/>
                <w:szCs w:val="16"/>
              </w:rPr>
              <w:t>Dátumom začatia pôsobenia</w:t>
            </w:r>
            <w:r w:rsidRPr="0073260C">
              <w:rPr>
                <w:rFonts w:cstheme="minorHAnsi"/>
                <w:bCs/>
                <w:strike/>
                <w:color w:val="00B050"/>
                <w:sz w:val="16"/>
                <w:szCs w:val="16"/>
              </w:rPr>
              <w:t xml:space="preserve">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w:t>
            </w:r>
            <w:proofErr w:type="spellStart"/>
            <w:r w:rsidRPr="0073260C">
              <w:rPr>
                <w:rFonts w:cstheme="minorHAnsi"/>
                <w:bCs/>
                <w:strike/>
                <w:color w:val="00B050"/>
                <w:sz w:val="16"/>
                <w:szCs w:val="16"/>
              </w:rPr>
              <w:t>t.j</w:t>
            </w:r>
            <w:proofErr w:type="spellEnd"/>
            <w:r w:rsidRPr="0073260C">
              <w:rPr>
                <w:rFonts w:cstheme="minorHAnsi"/>
                <w:bCs/>
                <w:strike/>
                <w:color w:val="00B050"/>
                <w:sz w:val="16"/>
                <w:szCs w:val="16"/>
              </w:rPr>
              <w:t xml:space="preserve">. </w:t>
            </w:r>
            <w:r w:rsidRPr="0073260C">
              <w:rPr>
                <w:rFonts w:cstheme="minorHAnsi"/>
                <w:b/>
                <w:bCs/>
                <w:strike/>
                <w:color w:val="00B050"/>
                <w:sz w:val="16"/>
                <w:szCs w:val="16"/>
              </w:rPr>
              <w:t xml:space="preserve">za dátum začatia pôsobenia v podniku sa považuje dátum založenia podniku </w:t>
            </w:r>
            <w:r w:rsidRPr="0073260C">
              <w:rPr>
                <w:rFonts w:cstheme="minorHAnsi"/>
                <w:bCs/>
                <w:strike/>
                <w:color w:val="00B050"/>
                <w:sz w:val="16"/>
                <w:szCs w:val="16"/>
              </w:rPr>
              <w:t xml:space="preserve">(ktorého sa týka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r w:rsidRPr="0073260C">
              <w:rPr>
                <w:rFonts w:cstheme="minorHAnsi"/>
                <w:b/>
                <w:bCs/>
                <w:strike/>
                <w:color w:val="00B050"/>
                <w:sz w:val="16"/>
                <w:szCs w:val="16"/>
              </w:rPr>
              <w:t xml:space="preserve">mladým farmárom, resp. dátum ustanovenia mladého farmára za najvyššieho predstaviteľa v existujúcom poľnohospodárskom podniku, ktorého sa týka </w:t>
            </w:r>
            <w:proofErr w:type="spellStart"/>
            <w:r w:rsidRPr="0073260C">
              <w:rPr>
                <w:rFonts w:cstheme="minorHAnsi"/>
                <w:b/>
                <w:bCs/>
                <w:strike/>
                <w:color w:val="00B050"/>
                <w:sz w:val="16"/>
                <w:szCs w:val="16"/>
              </w:rPr>
              <w:t>ŽoNFP</w:t>
            </w:r>
            <w:proofErr w:type="spellEnd"/>
            <w:r w:rsidRPr="0073260C">
              <w:rPr>
                <w:rFonts w:cstheme="minorHAnsi"/>
                <w:bCs/>
                <w:strike/>
                <w:color w:val="00B050"/>
                <w:sz w:val="16"/>
                <w:szCs w:val="16"/>
              </w:rPr>
              <w:t xml:space="preserve">. Potvrdenie o oprávnení podnikať, resp. status najvyššieho predstaviteľa poľnohospodárskeho podniku žiadateľ preukazuje pri podaní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w:t>
            </w:r>
          </w:p>
          <w:p w14:paraId="6B5E88D5"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b/>
                <w:strike/>
                <w:color w:val="00B050"/>
                <w:sz w:val="16"/>
                <w:szCs w:val="16"/>
              </w:rPr>
              <w:t>M</w:t>
            </w:r>
            <w:r w:rsidRPr="0073260C">
              <w:rPr>
                <w:rFonts w:cstheme="minorHAnsi"/>
                <w:b/>
                <w:bCs/>
                <w:strike/>
                <w:color w:val="00B050"/>
                <w:sz w:val="16"/>
                <w:szCs w:val="16"/>
              </w:rPr>
              <w:t xml:space="preserve">ladý poľnohospodár </w:t>
            </w:r>
            <w:r w:rsidRPr="0073260C">
              <w:rPr>
                <w:rFonts w:cstheme="minorHAnsi"/>
                <w:strike/>
                <w:color w:val="00B050"/>
                <w:sz w:val="16"/>
                <w:szCs w:val="16"/>
              </w:rPr>
              <w:t>je predstaviteľom poľnohospodárskeho podniku s výrobným potenciálom, meraným štandardným výstupom, od 10 000 € (vrátane) do 50 000 € (vrátane).</w:t>
            </w:r>
          </w:p>
          <w:p w14:paraId="24B43E9A"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b/>
                <w:strike/>
                <w:color w:val="00B050"/>
                <w:sz w:val="16"/>
                <w:szCs w:val="16"/>
              </w:rPr>
              <w:t>Š</w:t>
            </w:r>
            <w:r w:rsidRPr="0073260C">
              <w:rPr>
                <w:rFonts w:cstheme="minorHAnsi"/>
                <w:b/>
                <w:iCs/>
                <w:strike/>
                <w:color w:val="00B050"/>
                <w:sz w:val="16"/>
                <w:szCs w:val="16"/>
              </w:rPr>
              <w:t>tandardný výstup poľnohospodárskeho podniku</w:t>
            </w:r>
            <w:r w:rsidRPr="0073260C">
              <w:rPr>
                <w:rFonts w:cstheme="minorHAnsi"/>
                <w:i/>
                <w:iCs/>
                <w:strike/>
                <w:color w:val="00B050"/>
                <w:sz w:val="16"/>
                <w:szCs w:val="16"/>
              </w:rPr>
              <w:t> </w:t>
            </w:r>
            <w:r w:rsidRPr="0073260C">
              <w:rPr>
                <w:rFonts w:cstheme="minorHAnsi"/>
                <w:strike/>
                <w:color w:val="00B050"/>
                <w:sz w:val="16"/>
                <w:szCs w:val="16"/>
              </w:rPr>
              <w:t>predstavuje súčet štandardných výstupov každej komodity, ktorú daný podnik obhospodaruje. Preukazuje sa na IČO žiadateľa evidovaného v IACS a CEHZ. Do výpočtu štandardného výstupu sa nezaratúvajú rýchlorastúce dreviny číselného kódu plodiny v SAPS 2021 s označením 930 až 945 vrátane.</w:t>
            </w:r>
          </w:p>
          <w:p w14:paraId="31D27117" w14:textId="77777777" w:rsidR="00C026D4" w:rsidRPr="0073260C" w:rsidRDefault="00C026D4" w:rsidP="00AB4072">
            <w:pPr>
              <w:spacing w:after="0" w:line="240" w:lineRule="auto"/>
              <w:jc w:val="both"/>
              <w:rPr>
                <w:rFonts w:cstheme="minorHAnsi"/>
                <w:strike/>
                <w:color w:val="00B050"/>
                <w:sz w:val="16"/>
                <w:szCs w:val="16"/>
              </w:rPr>
            </w:pPr>
            <w:bookmarkStart w:id="18" w:name="štandardný_výstup"/>
            <w:bookmarkEnd w:id="18"/>
            <w:r w:rsidRPr="0073260C">
              <w:rPr>
                <w:rFonts w:cstheme="minorHAnsi"/>
                <w:strike/>
                <w:color w:val="00B050"/>
                <w:sz w:val="16"/>
                <w:szCs w:val="16"/>
              </w:rPr>
              <w:t>Za základ pre výpočet štandardného výstupu podniku sa použijú koeficienty štandardného výstupu uvedené v Prílohe č. 28B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xml:space="preserve">. ak sa podnik zaoberá produkciou akejkoľvek komodity uvedenej v  Prílohe č. 28B, je povinný si ju zahrnúť do výpočtu </w:t>
            </w:r>
            <w:r w:rsidRPr="0073260C">
              <w:rPr>
                <w:rFonts w:cstheme="minorHAnsi"/>
                <w:strike/>
                <w:color w:val="00B050"/>
                <w:sz w:val="18"/>
                <w:szCs w:val="18"/>
              </w:rPr>
              <w:t>štandardného výstupu</w:t>
            </w:r>
            <w:r w:rsidRPr="0073260C">
              <w:rPr>
                <w:rFonts w:cstheme="minorHAnsi"/>
                <w:strike/>
                <w:color w:val="00B050"/>
                <w:sz w:val="16"/>
                <w:szCs w:val="16"/>
              </w:rPr>
              <w:t xml:space="preserve"> jeho podniku). Uvedené sa týka aj výpočtu </w:t>
            </w:r>
            <w:hyperlink w:anchor="štandardný_výstup" w:history="1">
              <w:r w:rsidRPr="0073260C">
                <w:rPr>
                  <w:rStyle w:val="Hypertextovprepojenie"/>
                  <w:rFonts w:cstheme="minorHAnsi"/>
                  <w:strike/>
                  <w:color w:val="00B050"/>
                  <w:sz w:val="16"/>
                  <w:szCs w:val="16"/>
                </w:rPr>
                <w:t>štandardného výstupu</w:t>
              </w:r>
            </w:hyperlink>
            <w:r w:rsidRPr="0073260C">
              <w:rPr>
                <w:rFonts w:cstheme="minorHAnsi"/>
                <w:strike/>
                <w:color w:val="00B050"/>
                <w:sz w:val="16"/>
                <w:szCs w:val="16"/>
              </w:rPr>
              <w:t xml:space="preserve">, ktorý sa bude preukazovať pred vyplatením </w:t>
            </w:r>
            <w:r w:rsidRPr="0073260C">
              <w:rPr>
                <w:rFonts w:cstheme="minorHAnsi"/>
                <w:b/>
                <w:bCs/>
                <w:strike/>
                <w:color w:val="00B050"/>
                <w:sz w:val="16"/>
                <w:szCs w:val="16"/>
              </w:rPr>
              <w:t xml:space="preserve">poslednej </w:t>
            </w:r>
            <w:r w:rsidRPr="0073260C">
              <w:rPr>
                <w:rFonts w:cstheme="minorHAnsi"/>
                <w:strike/>
                <w:color w:val="00B050"/>
                <w:sz w:val="16"/>
                <w:szCs w:val="16"/>
              </w:rPr>
              <w:t>splátky podpory.</w:t>
            </w:r>
          </w:p>
          <w:p w14:paraId="71493C58" w14:textId="77777777" w:rsidR="00C026D4" w:rsidRPr="0073260C" w:rsidRDefault="00C026D4" w:rsidP="00AB4072">
            <w:pPr>
              <w:suppressAutoHyphens/>
              <w:spacing w:after="0" w:line="240" w:lineRule="auto"/>
              <w:jc w:val="both"/>
              <w:rPr>
                <w:rFonts w:cstheme="minorHAnsi"/>
                <w:b/>
                <w:strike/>
                <w:color w:val="00B050"/>
                <w:sz w:val="16"/>
                <w:szCs w:val="16"/>
              </w:rPr>
            </w:pPr>
          </w:p>
          <w:p w14:paraId="219CF6A1" w14:textId="77777777" w:rsidR="00C026D4" w:rsidRPr="0073260C" w:rsidRDefault="00C026D4" w:rsidP="00AB4072">
            <w:pPr>
              <w:suppressAutoHyphens/>
              <w:spacing w:after="0" w:line="240" w:lineRule="auto"/>
              <w:jc w:val="both"/>
              <w:rPr>
                <w:rFonts w:cstheme="minorHAnsi"/>
                <w:strike/>
                <w:color w:val="00B050"/>
                <w:sz w:val="16"/>
                <w:szCs w:val="16"/>
              </w:rPr>
            </w:pPr>
            <w:proofErr w:type="spellStart"/>
            <w:r w:rsidRPr="0073260C">
              <w:rPr>
                <w:rFonts w:cstheme="minorHAnsi"/>
                <w:b/>
                <w:strike/>
                <w:color w:val="00B050"/>
                <w:sz w:val="16"/>
                <w:szCs w:val="16"/>
              </w:rPr>
              <w:t>ŽoNFP</w:t>
            </w:r>
            <w:proofErr w:type="spellEnd"/>
            <w:r w:rsidRPr="0073260C">
              <w:rPr>
                <w:rFonts w:cstheme="minorHAnsi"/>
                <w:b/>
                <w:strike/>
                <w:color w:val="00B050"/>
                <w:sz w:val="16"/>
                <w:szCs w:val="16"/>
              </w:rPr>
              <w:t xml:space="preserve"> musí byť predložená </w:t>
            </w:r>
            <w:r w:rsidRPr="0073260C">
              <w:rPr>
                <w:rFonts w:cstheme="minorHAnsi"/>
                <w:b/>
                <w:bCs/>
                <w:strike/>
                <w:color w:val="00B050"/>
                <w:sz w:val="16"/>
                <w:szCs w:val="16"/>
              </w:rPr>
              <w:t xml:space="preserve">najneskôr do 24 mesiacov </w:t>
            </w:r>
            <w:r w:rsidRPr="0073260C">
              <w:rPr>
                <w:rFonts w:cstheme="minorHAnsi"/>
                <w:bCs/>
                <w:strike/>
                <w:color w:val="00B050"/>
                <w:sz w:val="16"/>
                <w:szCs w:val="16"/>
              </w:rPr>
              <w:t>(</w:t>
            </w:r>
            <w:r w:rsidRPr="0073260C">
              <w:rPr>
                <w:rFonts w:cstheme="minorHAnsi"/>
                <w:iCs/>
                <w:strike/>
                <w:color w:val="00B050"/>
                <w:sz w:val="16"/>
                <w:szCs w:val="16"/>
              </w:rPr>
              <w:t>ide o dobu 24 po sebe idúcich kalendárnych mesiacov bez ohľadu na zrušenie, pozastavenie a následné obnovenie oprávnenia podnikať v tejto dobe)</w:t>
            </w:r>
            <w:r w:rsidRPr="0073260C">
              <w:rPr>
                <w:rFonts w:cstheme="minorHAnsi"/>
                <w:b/>
                <w:strike/>
                <w:color w:val="00B050"/>
                <w:sz w:val="16"/>
                <w:szCs w:val="16"/>
              </w:rPr>
              <w:t xml:space="preserve"> od dátumu založenia podniku, resp. začatia pôsobenia v podniku </w:t>
            </w:r>
            <w:r w:rsidRPr="0073260C">
              <w:rPr>
                <w:rFonts w:cstheme="minorHAnsi"/>
                <w:strike/>
                <w:color w:val="00B050"/>
                <w:sz w:val="22"/>
              </w:rPr>
              <w:t xml:space="preserve">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xml:space="preserve">. podnikateľská história oprávneného žiadateľa nesmie presiahnuť obdobie 24 mesiacov ku dňu predloženia </w:t>
            </w:r>
            <w:proofErr w:type="spellStart"/>
            <w:r w:rsidRPr="0073260C">
              <w:rPr>
                <w:rFonts w:cstheme="minorHAnsi"/>
                <w:strike/>
                <w:color w:val="00B050"/>
                <w:sz w:val="16"/>
                <w:szCs w:val="16"/>
              </w:rPr>
              <w:t>ŽoNFP</w:t>
            </w:r>
            <w:proofErr w:type="spellEnd"/>
            <w:r w:rsidRPr="0073260C">
              <w:rPr>
                <w:rFonts w:cstheme="minorHAnsi"/>
                <w:b/>
                <w:strike/>
                <w:color w:val="00B050"/>
                <w:sz w:val="16"/>
                <w:szCs w:val="16"/>
              </w:rPr>
              <w:t xml:space="preserve">. </w:t>
            </w:r>
            <w:r w:rsidRPr="0073260C">
              <w:rPr>
                <w:rFonts w:cstheme="minorHAnsi"/>
                <w:strike/>
                <w:color w:val="00B050"/>
                <w:sz w:val="16"/>
                <w:szCs w:val="16"/>
              </w:rPr>
              <w:t xml:space="preserve">Na podporu </w:t>
            </w:r>
            <w:r w:rsidRPr="0073260C">
              <w:rPr>
                <w:rFonts w:cstheme="minorHAnsi"/>
                <w:b/>
                <w:strike/>
                <w:color w:val="00B050"/>
                <w:sz w:val="16"/>
                <w:szCs w:val="16"/>
              </w:rPr>
              <w:t>nie je</w:t>
            </w:r>
            <w:r w:rsidRPr="0073260C">
              <w:rPr>
                <w:rFonts w:cstheme="minorHAnsi"/>
                <w:strike/>
                <w:color w:val="00B050"/>
                <w:sz w:val="16"/>
                <w:szCs w:val="16"/>
              </w:rPr>
              <w:t xml:space="preserve"> oprávnený podnik, ktorý dostal NFP v rámci PRV SR 2014 – 2020 - číslo výzvy: 9/PRV/2015 na </w:t>
            </w:r>
            <w:proofErr w:type="spellStart"/>
            <w:r w:rsidRPr="0073260C">
              <w:rPr>
                <w:rFonts w:cstheme="minorHAnsi"/>
                <w:strike/>
                <w:color w:val="00B050"/>
                <w:sz w:val="16"/>
                <w:szCs w:val="16"/>
              </w:rPr>
              <w:t>podopatrenie</w:t>
            </w:r>
            <w:proofErr w:type="spellEnd"/>
            <w:r w:rsidRPr="0073260C">
              <w:rPr>
                <w:rFonts w:cstheme="minorHAnsi"/>
                <w:strike/>
                <w:color w:val="00B050"/>
                <w:sz w:val="16"/>
                <w:szCs w:val="16"/>
              </w:rPr>
              <w:t xml:space="preserve"> 6.1 a/alebo  NFP v rámci vyhlásených výziev na predkladanie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 (prípad prevzatia existujúceho podniku mladým farmárom).</w:t>
            </w:r>
          </w:p>
          <w:p w14:paraId="1DAE3F4E"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40BF4B62" w14:textId="77777777" w:rsidR="00C026D4" w:rsidRPr="0073260C" w:rsidRDefault="00C026D4" w:rsidP="009F1D61">
            <w:pPr>
              <w:pStyle w:val="Odsekzoznamu"/>
              <w:numPr>
                <w:ilvl w:val="0"/>
                <w:numId w:val="99"/>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1 - </w:t>
            </w:r>
            <w:r w:rsidRPr="0073260C">
              <w:rPr>
                <w:rFonts w:cstheme="minorHAnsi"/>
                <w:bCs/>
                <w:strike/>
                <w:color w:val="00B050"/>
                <w:sz w:val="16"/>
                <w:szCs w:val="16"/>
              </w:rPr>
              <w:t>Identifikácia žiadateľa)</w:t>
            </w:r>
          </w:p>
          <w:p w14:paraId="05BBC359" w14:textId="77777777" w:rsidR="00C026D4" w:rsidRPr="0073260C" w:rsidRDefault="00C026D4" w:rsidP="009F1D61">
            <w:pPr>
              <w:pStyle w:val="Odsekzoznamu"/>
              <w:numPr>
                <w:ilvl w:val="0"/>
                <w:numId w:val="99"/>
              </w:numPr>
              <w:spacing w:after="0" w:line="240" w:lineRule="auto"/>
              <w:ind w:left="222" w:hanging="222"/>
              <w:jc w:val="both"/>
              <w:rPr>
                <w:rFonts w:cstheme="minorHAnsi"/>
                <w:b/>
                <w:strike/>
                <w:color w:val="00B050"/>
                <w:sz w:val="16"/>
                <w:szCs w:val="16"/>
              </w:rPr>
            </w:pPr>
            <w:r w:rsidRPr="0073260C">
              <w:rPr>
                <w:rFonts w:cstheme="minorHAnsi"/>
                <w:strike/>
                <w:color w:val="00B050"/>
                <w:sz w:val="16"/>
                <w:szCs w:val="16"/>
              </w:rPr>
              <w:t>Výpis z obchodného registra (</w:t>
            </w:r>
            <w:r w:rsidRPr="0073260C">
              <w:rPr>
                <w:rFonts w:cstheme="minorHAnsi"/>
                <w:b/>
                <w:iCs/>
                <w:strike/>
                <w:color w:val="00B050"/>
                <w:sz w:val="16"/>
                <w:szCs w:val="16"/>
              </w:rPr>
              <w:t xml:space="preserve">možnosť využitia integračnej akcie </w:t>
            </w:r>
            <w:r w:rsidRPr="0073260C">
              <w:rPr>
                <w:rFonts w:cstheme="minorHAnsi"/>
                <w:b/>
                <w:bCs/>
                <w:iCs/>
                <w:strike/>
                <w:color w:val="00B050"/>
                <w:sz w:val="16"/>
                <w:szCs w:val="16"/>
              </w:rPr>
              <w:t xml:space="preserve">„Získanie Výpisu z Obchodného registra SR“ </w:t>
            </w:r>
            <w:r w:rsidRPr="0073260C">
              <w:rPr>
                <w:rFonts w:cstheme="minorHAnsi"/>
                <w:b/>
                <w:iCs/>
                <w:strike/>
                <w:color w:val="00B050"/>
                <w:sz w:val="16"/>
                <w:szCs w:val="16"/>
              </w:rPr>
              <w:t>v ITMS2014+</w:t>
            </w:r>
            <w:r w:rsidRPr="0073260C">
              <w:rPr>
                <w:rFonts w:cstheme="minorHAnsi"/>
                <w:strike/>
                <w:color w:val="00B050"/>
                <w:sz w:val="16"/>
                <w:szCs w:val="16"/>
              </w:rPr>
              <w:t xml:space="preserve">, resp. iného príslušného registra,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originálu alebo úradne overenej fotokópie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0F41F185" w14:textId="77777777" w:rsidR="00C026D4" w:rsidRPr="0073260C" w:rsidRDefault="00C026D4" w:rsidP="009F1D61">
            <w:pPr>
              <w:pStyle w:val="Odsekzoznamu"/>
              <w:numPr>
                <w:ilvl w:val="0"/>
                <w:numId w:val="99"/>
              </w:numPr>
              <w:spacing w:after="0" w:line="240" w:lineRule="auto"/>
              <w:ind w:left="222" w:hanging="222"/>
              <w:jc w:val="both"/>
              <w:rPr>
                <w:rFonts w:cstheme="minorHAnsi"/>
                <w:b/>
                <w:strike/>
                <w:color w:val="00B050"/>
                <w:sz w:val="16"/>
                <w:szCs w:val="16"/>
              </w:rPr>
            </w:pPr>
            <w:r w:rsidRPr="0073260C">
              <w:rPr>
                <w:rFonts w:cstheme="minorHAnsi"/>
                <w:strike/>
                <w:color w:val="00B050"/>
                <w:sz w:val="16"/>
                <w:szCs w:val="16"/>
              </w:rPr>
              <w:t>Výpis z obchodného registra (</w:t>
            </w:r>
            <w:r w:rsidRPr="0073260C">
              <w:rPr>
                <w:rFonts w:cstheme="minorHAnsi"/>
                <w:b/>
                <w:iCs/>
                <w:strike/>
                <w:color w:val="00B050"/>
                <w:sz w:val="16"/>
                <w:szCs w:val="16"/>
              </w:rPr>
              <w:t xml:space="preserve">možnosť využitia integračnej akcie </w:t>
            </w:r>
            <w:r w:rsidRPr="0073260C">
              <w:rPr>
                <w:rFonts w:cstheme="minorHAnsi"/>
                <w:b/>
                <w:bCs/>
                <w:iCs/>
                <w:strike/>
                <w:color w:val="00B050"/>
                <w:sz w:val="16"/>
                <w:szCs w:val="16"/>
              </w:rPr>
              <w:t xml:space="preserve">„Získanie Výpisu z Obchodného registra SR“ </w:t>
            </w:r>
            <w:r w:rsidRPr="0073260C">
              <w:rPr>
                <w:rFonts w:cstheme="minorHAnsi"/>
                <w:b/>
                <w:iCs/>
                <w:strike/>
                <w:color w:val="00B050"/>
                <w:sz w:val="16"/>
                <w:szCs w:val="16"/>
              </w:rPr>
              <w:t>v ITMS2014+</w:t>
            </w:r>
            <w:r w:rsidRPr="0073260C">
              <w:rPr>
                <w:rFonts w:cstheme="minorHAnsi"/>
                <w:strike/>
                <w:color w:val="00B050"/>
                <w:sz w:val="16"/>
                <w:szCs w:val="16"/>
              </w:rPr>
              <w:t xml:space="preserve">), resp. iného príslušného registra právnickej osoby, ktorá ovláda mladého farmára ako právnickú osobu,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originálu alebo úradne overenej fotokópie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6FDB3A07" w14:textId="77777777" w:rsidR="00C026D4" w:rsidRPr="0073260C" w:rsidRDefault="00C026D4" w:rsidP="009F1D61">
            <w:pPr>
              <w:pStyle w:val="Odsekzoznamu"/>
              <w:numPr>
                <w:ilvl w:val="0"/>
                <w:numId w:val="99"/>
              </w:numPr>
              <w:spacing w:after="0" w:line="240" w:lineRule="auto"/>
              <w:ind w:left="222" w:hanging="222"/>
              <w:jc w:val="both"/>
              <w:rPr>
                <w:rFonts w:cstheme="minorHAnsi"/>
                <w:b/>
                <w:strike/>
                <w:color w:val="00B050"/>
                <w:sz w:val="16"/>
                <w:szCs w:val="16"/>
              </w:rPr>
            </w:pPr>
            <w:r w:rsidRPr="0073260C">
              <w:rPr>
                <w:rFonts w:cstheme="minorHAnsi"/>
                <w:strike/>
                <w:color w:val="00B050"/>
                <w:sz w:val="16"/>
                <w:szCs w:val="16"/>
              </w:rPr>
              <w:t xml:space="preserve">Výpis z evidencie obecného úradu o súkromnom podnikaní občanov podľa zákona č. 105/1990 Zb.,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originálu alebo úradne overenej fotokópie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r w:rsidRPr="0073260C">
              <w:rPr>
                <w:rFonts w:cstheme="minorHAnsi"/>
                <w:b/>
                <w:strike/>
                <w:color w:val="00B050"/>
                <w:sz w:val="16"/>
                <w:szCs w:val="16"/>
              </w:rPr>
              <w:t xml:space="preserve"> </w:t>
            </w:r>
          </w:p>
          <w:p w14:paraId="484E2005" w14:textId="77777777" w:rsidR="00C026D4" w:rsidRPr="0073260C" w:rsidRDefault="00C026D4" w:rsidP="009F1D61">
            <w:pPr>
              <w:pStyle w:val="Odsekzoznamu"/>
              <w:numPr>
                <w:ilvl w:val="0"/>
                <w:numId w:val="99"/>
              </w:numPr>
              <w:spacing w:after="0" w:line="240" w:lineRule="auto"/>
              <w:ind w:left="222" w:hanging="222"/>
              <w:jc w:val="both"/>
              <w:rPr>
                <w:rFonts w:cstheme="minorHAnsi"/>
                <w:b/>
                <w:strike/>
                <w:color w:val="00B050"/>
                <w:sz w:val="16"/>
                <w:szCs w:val="16"/>
              </w:rPr>
            </w:pPr>
            <w:r w:rsidRPr="0073260C">
              <w:rPr>
                <w:rFonts w:cstheme="minorHAnsi"/>
                <w:strike/>
                <w:color w:val="00B050"/>
                <w:sz w:val="16"/>
                <w:szCs w:val="16"/>
              </w:rPr>
              <w:t xml:space="preserve">Vyhlásenie o veľkosti podniku (Príloha č. 16B),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p>
          <w:p w14:paraId="782F34DB" w14:textId="77777777" w:rsidR="00C026D4" w:rsidRPr="0073260C" w:rsidRDefault="00C026D4" w:rsidP="009F1D61">
            <w:pPr>
              <w:pStyle w:val="Odsekzoznamu"/>
              <w:numPr>
                <w:ilvl w:val="0"/>
                <w:numId w:val="99"/>
              </w:numPr>
              <w:spacing w:after="0" w:line="240" w:lineRule="auto"/>
              <w:ind w:left="222" w:hanging="222"/>
              <w:jc w:val="both"/>
              <w:rPr>
                <w:rFonts w:cstheme="minorHAnsi"/>
                <w:bCs/>
                <w:strike/>
                <w:color w:val="00B050"/>
                <w:sz w:val="16"/>
                <w:szCs w:val="16"/>
              </w:rPr>
            </w:pPr>
            <w:r w:rsidRPr="0073260C">
              <w:rPr>
                <w:rFonts w:cstheme="minorHAnsi"/>
                <w:bCs/>
                <w:strike/>
                <w:color w:val="00B050"/>
                <w:sz w:val="16"/>
                <w:szCs w:val="16"/>
              </w:rPr>
              <w:t xml:space="preserve">Plnomocenstvo osoby konajúcej v mene žiadateľa,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podpísaného listinného originálu alebo úradne overenej fotokópie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r w:rsidRPr="0073260C">
              <w:rPr>
                <w:rFonts w:cstheme="minorHAnsi"/>
                <w:bCs/>
                <w:strike/>
                <w:color w:val="00B050"/>
                <w:sz w:val="16"/>
                <w:szCs w:val="16"/>
              </w:rPr>
              <w:t xml:space="preserve"> (ak relevantné), ktorá nie je štatutárnym orgánom žiadateľa, je riadne splnomocnená vykonávať relevantné úkony vo vzťahu k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a/alebo konaniu 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60BBBFB" w14:textId="77777777" w:rsidR="00C026D4" w:rsidRPr="0073260C" w:rsidRDefault="00C026D4" w:rsidP="009F1D61">
            <w:pPr>
              <w:pStyle w:val="Odsekzoznamu"/>
              <w:numPr>
                <w:ilvl w:val="0"/>
                <w:numId w:val="99"/>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lastRenderedPageBreak/>
              <w:t xml:space="preserve">Zmluva o vedení bankového účtu žiadateľa alebo potvrdenie banky o vedení bankového účtu žiadateľa vrátane uvedenia čísla bankového účtu vo formáte IBAN,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fotokópie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4B3760ED" w14:textId="77777777" w:rsidR="00C026D4" w:rsidRPr="0073260C" w:rsidRDefault="00C026D4" w:rsidP="00AB4072">
            <w:pPr>
              <w:spacing w:after="0" w:line="240" w:lineRule="auto"/>
              <w:jc w:val="both"/>
              <w:rPr>
                <w:rFonts w:cs="Calibri"/>
                <w:strike/>
                <w:color w:val="00B050"/>
                <w:sz w:val="16"/>
                <w:szCs w:val="16"/>
              </w:rPr>
            </w:pPr>
            <w:r w:rsidRPr="0073260C">
              <w:rPr>
                <w:rFonts w:cs="Calibri"/>
                <w:strike/>
                <w:color w:val="00B050"/>
                <w:sz w:val="16"/>
                <w:szCs w:val="16"/>
              </w:rPr>
              <w:t xml:space="preserve">Hodnota štandardného výstupu podniku, ktorá </w:t>
            </w:r>
            <w:r w:rsidRPr="0073260C">
              <w:rPr>
                <w:rFonts w:cs="Calibri"/>
                <w:strike/>
                <w:color w:val="00B050"/>
                <w:sz w:val="16"/>
                <w:szCs w:val="16"/>
                <w:u w:val="single"/>
              </w:rPr>
              <w:t xml:space="preserve">pri podaní </w:t>
            </w:r>
            <w:proofErr w:type="spellStart"/>
            <w:r w:rsidRPr="0073260C">
              <w:rPr>
                <w:rFonts w:cs="Calibri"/>
                <w:strike/>
                <w:color w:val="00B050"/>
                <w:sz w:val="16"/>
                <w:szCs w:val="16"/>
                <w:u w:val="single"/>
              </w:rPr>
              <w:t>ŽoNFP</w:t>
            </w:r>
            <w:proofErr w:type="spellEnd"/>
            <w:r w:rsidRPr="0073260C">
              <w:rPr>
                <w:rFonts w:cs="Calibri"/>
                <w:strike/>
                <w:color w:val="00B050"/>
                <w:sz w:val="16"/>
                <w:szCs w:val="16"/>
              </w:rPr>
              <w:t xml:space="preserve"> musí byť v intervale od 10 000 € (vrátane) do 50 000 € (vrátane), sa preukazuje nasledovne:</w:t>
            </w:r>
          </w:p>
          <w:p w14:paraId="268E4EA6" w14:textId="77777777" w:rsidR="00C026D4" w:rsidRPr="0073260C" w:rsidRDefault="00C026D4" w:rsidP="009F1D61">
            <w:pPr>
              <w:numPr>
                <w:ilvl w:val="0"/>
                <w:numId w:val="99"/>
              </w:numPr>
              <w:suppressAutoHyphens/>
              <w:spacing w:after="0" w:line="240" w:lineRule="auto"/>
              <w:jc w:val="both"/>
              <w:rPr>
                <w:rFonts w:cs="Calibri"/>
                <w:strike/>
                <w:color w:val="00B050"/>
                <w:sz w:val="16"/>
                <w:szCs w:val="16"/>
              </w:rPr>
            </w:pPr>
            <w:r w:rsidRPr="0073260C">
              <w:rPr>
                <w:rFonts w:cs="Calibri"/>
                <w:strike/>
                <w:color w:val="00B050"/>
                <w:sz w:val="16"/>
                <w:szCs w:val="16"/>
              </w:rPr>
              <w:t xml:space="preserve">v prípade rastlinnej výroby žiadosťou o priamu podporu na PPA, ktorú žiadateľ podal po vyhlásení výzvy na predkladanie </w:t>
            </w:r>
            <w:proofErr w:type="spellStart"/>
            <w:r w:rsidRPr="0073260C">
              <w:rPr>
                <w:rFonts w:cs="Calibri"/>
                <w:strike/>
                <w:color w:val="00B050"/>
                <w:sz w:val="16"/>
                <w:szCs w:val="16"/>
              </w:rPr>
              <w:t>ŽoNFP</w:t>
            </w:r>
            <w:proofErr w:type="spellEnd"/>
            <w:r w:rsidRPr="0073260C">
              <w:rPr>
                <w:rFonts w:cs="Calibri"/>
                <w:strike/>
                <w:color w:val="00B050"/>
                <w:sz w:val="16"/>
                <w:szCs w:val="16"/>
              </w:rPr>
              <w:t xml:space="preserve"> zo strany MAS na toto </w:t>
            </w:r>
            <w:proofErr w:type="spellStart"/>
            <w:r w:rsidRPr="0073260C">
              <w:rPr>
                <w:rFonts w:cs="Calibri"/>
                <w:strike/>
                <w:color w:val="00B050"/>
                <w:sz w:val="16"/>
                <w:szCs w:val="16"/>
              </w:rPr>
              <w:t>podopatrenie</w:t>
            </w:r>
            <w:proofErr w:type="spellEnd"/>
            <w:r w:rsidRPr="0073260C">
              <w:rPr>
                <w:rFonts w:cs="Calibri"/>
                <w:strike/>
                <w:color w:val="00B050"/>
                <w:sz w:val="16"/>
                <w:szCs w:val="16"/>
              </w:rPr>
              <w:t xml:space="preserve">, </w:t>
            </w:r>
          </w:p>
          <w:p w14:paraId="3C6BF505" w14:textId="77777777" w:rsidR="00C026D4" w:rsidRPr="0073260C" w:rsidRDefault="00C026D4" w:rsidP="009F1D61">
            <w:pPr>
              <w:numPr>
                <w:ilvl w:val="0"/>
                <w:numId w:val="99"/>
              </w:numPr>
              <w:suppressAutoHyphens/>
              <w:spacing w:after="0" w:line="240" w:lineRule="auto"/>
              <w:jc w:val="both"/>
              <w:rPr>
                <w:rFonts w:cs="Calibri"/>
                <w:strike/>
                <w:color w:val="00B050"/>
                <w:sz w:val="16"/>
                <w:szCs w:val="16"/>
              </w:rPr>
            </w:pPr>
            <w:r w:rsidRPr="0073260C">
              <w:rPr>
                <w:rFonts w:cs="Calibri"/>
                <w:strike/>
                <w:color w:val="00B050"/>
                <w:sz w:val="16"/>
                <w:szCs w:val="16"/>
              </w:rPr>
              <w:t>v prípade živočíšnej výroby</w:t>
            </w:r>
            <w:r w:rsidRPr="0073260C">
              <w:rPr>
                <w:rFonts w:cs="Calibri"/>
                <w:i/>
                <w:strike/>
                <w:color w:val="00B050"/>
                <w:sz w:val="16"/>
                <w:szCs w:val="16"/>
              </w:rPr>
              <w:t xml:space="preserve"> </w:t>
            </w:r>
            <w:r w:rsidRPr="0073260C">
              <w:rPr>
                <w:rFonts w:cs="Calibri"/>
                <w:strike/>
                <w:color w:val="00B050"/>
                <w:sz w:val="16"/>
                <w:szCs w:val="16"/>
              </w:rPr>
              <w:t xml:space="preserve">registráciou všetkých zvierat v Centrálnej evidencii hospodárskych zvierat, resp. v obdobnej evidencii ku dňu podania </w:t>
            </w:r>
            <w:proofErr w:type="spellStart"/>
            <w:r w:rsidRPr="0073260C">
              <w:rPr>
                <w:rFonts w:cs="Calibri"/>
                <w:strike/>
                <w:color w:val="00B050"/>
                <w:sz w:val="16"/>
                <w:szCs w:val="16"/>
              </w:rPr>
              <w:t>ŽoNFP</w:t>
            </w:r>
            <w:proofErr w:type="spellEnd"/>
            <w:r w:rsidRPr="0073260C">
              <w:rPr>
                <w:rFonts w:cs="Calibri"/>
                <w:strike/>
                <w:color w:val="00B050"/>
                <w:sz w:val="16"/>
                <w:szCs w:val="16"/>
              </w:rPr>
              <w:t xml:space="preserve"> (</w:t>
            </w:r>
            <w:r w:rsidRPr="0073260C">
              <w:rPr>
                <w:rFonts w:cstheme="minorHAnsi"/>
                <w:iCs/>
                <w:strike/>
                <w:color w:val="00B050"/>
                <w:sz w:val="16"/>
                <w:szCs w:val="16"/>
              </w:rPr>
              <w:t xml:space="preserve">V prípade zasielania žiadostí o zmenu stavu zvierat na CEHZ po dátume podania </w:t>
            </w:r>
            <w:proofErr w:type="spellStart"/>
            <w:r w:rsidRPr="0073260C">
              <w:rPr>
                <w:rFonts w:cstheme="minorHAnsi"/>
                <w:iCs/>
                <w:strike/>
                <w:color w:val="00B050"/>
                <w:sz w:val="16"/>
                <w:szCs w:val="16"/>
              </w:rPr>
              <w:t>ŽoNFP</w:t>
            </w:r>
            <w:proofErr w:type="spellEnd"/>
            <w:r w:rsidRPr="0073260C">
              <w:rPr>
                <w:rFonts w:cstheme="minorHAnsi"/>
                <w:iCs/>
                <w:strike/>
                <w:color w:val="00B050"/>
                <w:sz w:val="16"/>
                <w:szCs w:val="16"/>
              </w:rPr>
              <w:t xml:space="preserve">, PPA nebude na tieto zmeny v CEHZ prihliadať a bude posudzovať stav zvierat v CEHZ ku dňu podania </w:t>
            </w:r>
            <w:proofErr w:type="spellStart"/>
            <w:r w:rsidRPr="0073260C">
              <w:rPr>
                <w:rFonts w:cstheme="minorHAnsi"/>
                <w:iCs/>
                <w:strike/>
                <w:color w:val="00B050"/>
                <w:sz w:val="16"/>
                <w:szCs w:val="16"/>
              </w:rPr>
              <w:t>ŽoNFP</w:t>
            </w:r>
            <w:proofErr w:type="spellEnd"/>
            <w:r w:rsidRPr="0073260C">
              <w:rPr>
                <w:rFonts w:cs="Calibri"/>
                <w:strike/>
                <w:color w:val="00B050"/>
                <w:sz w:val="16"/>
                <w:szCs w:val="16"/>
              </w:rPr>
              <w:t>).</w:t>
            </w:r>
          </w:p>
          <w:p w14:paraId="14A39BEF" w14:textId="77777777" w:rsidR="00C026D4" w:rsidRPr="0073260C" w:rsidRDefault="00C026D4" w:rsidP="00AB4072">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63A1CE81" w14:textId="77777777" w:rsidR="00C026D4" w:rsidRPr="0073260C" w:rsidRDefault="00C026D4" w:rsidP="004800B7">
            <w:pPr>
              <w:pStyle w:val="Odsekzoznamu"/>
              <w:numPr>
                <w:ilvl w:val="0"/>
                <w:numId w:val="428"/>
              </w:numPr>
              <w:spacing w:after="0" w:line="240" w:lineRule="auto"/>
              <w:ind w:left="221" w:hanging="22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26CD7721" w14:textId="77777777" w:rsidTr="00AB4072">
        <w:trPr>
          <w:trHeight w:val="284"/>
        </w:trPr>
        <w:tc>
          <w:tcPr>
            <w:tcW w:w="5000" w:type="pct"/>
            <w:gridSpan w:val="3"/>
            <w:shd w:val="clear" w:color="auto" w:fill="FFE599" w:themeFill="accent4" w:themeFillTint="66"/>
            <w:vAlign w:val="center"/>
          </w:tcPr>
          <w:p w14:paraId="1EBBD455" w14:textId="77777777" w:rsidR="00C026D4" w:rsidRPr="0073260C" w:rsidRDefault="00C026D4" w:rsidP="00AB4072">
            <w:pPr>
              <w:spacing w:after="0" w:line="240" w:lineRule="auto"/>
              <w:rPr>
                <w:rFonts w:cstheme="minorHAnsi"/>
                <w:b/>
                <w:strike/>
                <w:color w:val="00B050"/>
                <w:sz w:val="22"/>
                <w:szCs w:val="22"/>
              </w:rPr>
            </w:pPr>
            <w:r w:rsidRPr="0073260C">
              <w:rPr>
                <w:rFonts w:cstheme="minorHAnsi"/>
                <w:b/>
                <w:strike/>
                <w:color w:val="00B050"/>
                <w:sz w:val="22"/>
                <w:szCs w:val="22"/>
              </w:rPr>
              <w:lastRenderedPageBreak/>
              <w:t>2. OPRÁVNENOSŤ AKTIVÍT A VÝDAVKOV REALIZÁCIE PROJEKTU</w:t>
            </w:r>
          </w:p>
        </w:tc>
      </w:tr>
      <w:tr w:rsidR="0073260C" w:rsidRPr="0073260C" w14:paraId="402030E1" w14:textId="77777777" w:rsidTr="00AB4072">
        <w:trPr>
          <w:trHeight w:val="340"/>
        </w:trPr>
        <w:tc>
          <w:tcPr>
            <w:tcW w:w="198" w:type="pct"/>
            <w:shd w:val="clear" w:color="auto" w:fill="FFF2CC" w:themeFill="accent4" w:themeFillTint="33"/>
            <w:vAlign w:val="center"/>
          </w:tcPr>
          <w:p w14:paraId="335FF3F2" w14:textId="77777777" w:rsidR="00C026D4" w:rsidRPr="0073260C" w:rsidRDefault="00C026D4" w:rsidP="00AB4072">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2" w:type="pct"/>
            <w:gridSpan w:val="2"/>
            <w:shd w:val="clear" w:color="auto" w:fill="FFF2CC" w:themeFill="accent4" w:themeFillTint="33"/>
            <w:vAlign w:val="center"/>
          </w:tcPr>
          <w:p w14:paraId="031E6548" w14:textId="77777777" w:rsidR="00C026D4" w:rsidRPr="0073260C" w:rsidRDefault="00C026D4" w:rsidP="00AB4072">
            <w:pPr>
              <w:pStyle w:val="Default"/>
              <w:jc w:val="center"/>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Podmienka poskytnutia príspevku (PPP) a jej popis  </w:t>
            </w:r>
          </w:p>
        </w:tc>
      </w:tr>
      <w:tr w:rsidR="0073260C" w:rsidRPr="0073260C" w14:paraId="5D899F6E" w14:textId="77777777" w:rsidTr="00AB4072">
        <w:trPr>
          <w:trHeight w:val="340"/>
        </w:trPr>
        <w:tc>
          <w:tcPr>
            <w:tcW w:w="198" w:type="pct"/>
            <w:shd w:val="clear" w:color="auto" w:fill="auto"/>
            <w:vAlign w:val="center"/>
          </w:tcPr>
          <w:p w14:paraId="2E000AA6"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 xml:space="preserve">2.1 </w:t>
            </w:r>
          </w:p>
        </w:tc>
        <w:tc>
          <w:tcPr>
            <w:tcW w:w="4802" w:type="pct"/>
            <w:gridSpan w:val="2"/>
            <w:shd w:val="clear" w:color="auto" w:fill="auto"/>
            <w:vAlign w:val="center"/>
          </w:tcPr>
          <w:p w14:paraId="52A543CB" w14:textId="77777777" w:rsidR="00C026D4" w:rsidRPr="0073260C" w:rsidRDefault="00C026D4" w:rsidP="00AB4072">
            <w:pPr>
              <w:pStyle w:val="Default"/>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 xml:space="preserve">Podmienka oprávnenosti aktivít projektu (oprávnené činnosti)/oprávnený projekt </w:t>
            </w:r>
          </w:p>
          <w:p w14:paraId="29269325" w14:textId="77777777" w:rsidR="00C026D4" w:rsidRPr="0073260C" w:rsidRDefault="00C026D4" w:rsidP="00AB4072">
            <w:pPr>
              <w:spacing w:after="0" w:line="240" w:lineRule="auto"/>
              <w:jc w:val="both"/>
              <w:rPr>
                <w:rFonts w:cstheme="minorHAnsi"/>
                <w:i/>
                <w:strike/>
                <w:color w:val="00B050"/>
                <w:sz w:val="14"/>
                <w:szCs w:val="14"/>
              </w:rPr>
            </w:pPr>
            <w:r w:rsidRPr="0073260C">
              <w:rPr>
                <w:rFonts w:cstheme="minorHAnsi"/>
                <w:bCs/>
                <w:strike/>
                <w:color w:val="00B050"/>
                <w:sz w:val="16"/>
                <w:szCs w:val="16"/>
              </w:rPr>
              <w:t>Oprávnené aktivity projektu (činnosti), ktoré žiadateľ musí spĺňať sú oprávnené aktivity projektu (činnosti) v zmysle stratégie CLLD príslušnej MAS, pričom musia byť splnené aj nasledovné podmienky (ak relevantné):</w:t>
            </w:r>
            <w:r w:rsidRPr="0073260C">
              <w:rPr>
                <w:rFonts w:cstheme="minorHAnsi"/>
                <w:i/>
                <w:strike/>
                <w:color w:val="00B050"/>
                <w:sz w:val="16"/>
                <w:szCs w:val="16"/>
              </w:rPr>
              <w:t xml:space="preserve"> </w:t>
            </w:r>
            <w:r w:rsidRPr="0073260C">
              <w:rPr>
                <w:rFonts w:cstheme="minorHAnsi"/>
                <w:b/>
                <w:strike/>
                <w:color w:val="00B050"/>
                <w:sz w:val="16"/>
                <w:szCs w:val="16"/>
              </w:rPr>
              <w:t xml:space="preserve">Oprávnené projekty </w:t>
            </w:r>
            <w:r w:rsidRPr="0073260C">
              <w:rPr>
                <w:rFonts w:cstheme="minorHAnsi"/>
                <w:iCs/>
                <w:strike/>
                <w:color w:val="00B050"/>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r w:rsidRPr="0073260C">
              <w:rPr>
                <w:rFonts w:cstheme="minorHAnsi"/>
                <w:i/>
                <w:iCs/>
                <w:strike/>
                <w:color w:val="00B050"/>
                <w:sz w:val="16"/>
                <w:szCs w:val="16"/>
              </w:rPr>
              <w:t>.</w:t>
            </w:r>
            <w:r w:rsidRPr="0073260C">
              <w:rPr>
                <w:rFonts w:cstheme="minorHAnsi"/>
                <w:i/>
                <w:strike/>
                <w:color w:val="00B050"/>
                <w:sz w:val="16"/>
                <w:szCs w:val="16"/>
              </w:rPr>
              <w:t xml:space="preserve"> </w:t>
            </w:r>
          </w:p>
          <w:p w14:paraId="47E7C875"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22021E6D" w14:textId="77777777" w:rsidR="00C026D4" w:rsidRPr="0073260C" w:rsidRDefault="00C026D4" w:rsidP="004800B7">
            <w:pPr>
              <w:pStyle w:val="Odsekzoznamu"/>
              <w:numPr>
                <w:ilvl w:val="0"/>
                <w:numId w:val="359"/>
              </w:numPr>
              <w:spacing w:after="0" w:line="240" w:lineRule="auto"/>
              <w:ind w:left="225" w:hanging="225"/>
              <w:rPr>
                <w:rFonts w:cstheme="minorHAnsi"/>
                <w:strike/>
                <w:color w:val="00B050"/>
                <w:sz w:val="16"/>
                <w:szCs w:val="16"/>
              </w:rPr>
            </w:pPr>
            <w:r w:rsidRPr="0073260C">
              <w:rPr>
                <w:rFonts w:cstheme="minorHAnsi"/>
                <w:bCs/>
                <w:strike/>
                <w:color w:val="00B050"/>
                <w:sz w:val="16"/>
                <w:szCs w:val="16"/>
              </w:rPr>
              <w:t xml:space="preserve">Formulár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 (tabuľka č. 7 - Popis projektu)</w:t>
            </w:r>
          </w:p>
          <w:p w14:paraId="465600FB" w14:textId="77777777" w:rsidR="00C026D4" w:rsidRPr="0073260C" w:rsidRDefault="00C026D4" w:rsidP="004800B7">
            <w:pPr>
              <w:pStyle w:val="Odsekzoznamu"/>
              <w:numPr>
                <w:ilvl w:val="0"/>
                <w:numId w:val="359"/>
              </w:numPr>
              <w:spacing w:after="0" w:line="240" w:lineRule="auto"/>
              <w:ind w:left="225" w:hanging="225"/>
              <w:jc w:val="both"/>
              <w:rPr>
                <w:rFonts w:cstheme="minorHAnsi"/>
                <w:bCs/>
                <w:strike/>
                <w:color w:val="00B050"/>
                <w:sz w:val="16"/>
                <w:szCs w:val="16"/>
              </w:rPr>
            </w:pPr>
            <w:r w:rsidRPr="0073260C">
              <w:rPr>
                <w:rFonts w:cstheme="minorHAnsi"/>
                <w:bCs/>
                <w:strike/>
                <w:color w:val="00B050"/>
                <w:sz w:val="16"/>
                <w:szCs w:val="16"/>
              </w:rPr>
              <w:t>Popis v projekte realizácie (Podnikateľský plán) (Príloha 2B k príručke pre prijímateľa LEADER)</w:t>
            </w:r>
          </w:p>
          <w:p w14:paraId="6C707EAA" w14:textId="77777777" w:rsidR="00C026D4" w:rsidRPr="0073260C" w:rsidRDefault="00C026D4" w:rsidP="00AB4072">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32B825A9" w14:textId="77777777" w:rsidR="00C026D4" w:rsidRPr="0073260C" w:rsidRDefault="00C026D4" w:rsidP="004800B7">
            <w:pPr>
              <w:pStyle w:val="Default"/>
              <w:keepLines/>
              <w:widowControl w:val="0"/>
              <w:numPr>
                <w:ilvl w:val="0"/>
                <w:numId w:val="359"/>
              </w:numPr>
              <w:ind w:left="225" w:hanging="22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11759FE6" w14:textId="77777777" w:rsidTr="00AB4072">
        <w:trPr>
          <w:trHeight w:val="340"/>
        </w:trPr>
        <w:tc>
          <w:tcPr>
            <w:tcW w:w="198" w:type="pct"/>
            <w:shd w:val="clear" w:color="auto" w:fill="auto"/>
            <w:vAlign w:val="center"/>
          </w:tcPr>
          <w:p w14:paraId="03B63367" w14:textId="77777777" w:rsidR="00C026D4" w:rsidRPr="0073260C" w:rsidRDefault="00C026D4" w:rsidP="00AB4072">
            <w:pPr>
              <w:spacing w:after="0" w:line="240" w:lineRule="auto"/>
              <w:rPr>
                <w:rFonts w:cstheme="minorHAnsi"/>
                <w:b/>
                <w:strike/>
                <w:color w:val="00B050"/>
                <w:sz w:val="16"/>
                <w:szCs w:val="16"/>
              </w:rPr>
            </w:pPr>
            <w:r w:rsidRPr="0073260C">
              <w:rPr>
                <w:rFonts w:cstheme="minorHAnsi"/>
                <w:b/>
                <w:strike/>
                <w:color w:val="00B050"/>
                <w:sz w:val="16"/>
                <w:szCs w:val="16"/>
              </w:rPr>
              <w:t xml:space="preserve"> 2.2 </w:t>
            </w:r>
          </w:p>
        </w:tc>
        <w:tc>
          <w:tcPr>
            <w:tcW w:w="4802" w:type="pct"/>
            <w:gridSpan w:val="2"/>
            <w:shd w:val="clear" w:color="auto" w:fill="auto"/>
            <w:vAlign w:val="center"/>
          </w:tcPr>
          <w:p w14:paraId="7FDEB43B" w14:textId="77777777" w:rsidR="00C026D4" w:rsidRPr="0073260C" w:rsidRDefault="00C026D4" w:rsidP="00AB4072">
            <w:pPr>
              <w:pStyle w:val="Default"/>
              <w:rPr>
                <w:rFonts w:asciiTheme="minorHAnsi" w:hAnsiTheme="minorHAnsi" w:cstheme="minorHAnsi"/>
                <w:b/>
                <w:bCs/>
                <w:strike/>
                <w:color w:val="00B050"/>
                <w:sz w:val="18"/>
                <w:szCs w:val="18"/>
              </w:rPr>
            </w:pPr>
            <w:r w:rsidRPr="0073260C">
              <w:rPr>
                <w:rFonts w:asciiTheme="minorHAnsi" w:hAnsiTheme="minorHAnsi" w:cstheme="minorHAnsi"/>
                <w:b/>
                <w:bCs/>
                <w:strike/>
                <w:color w:val="00B050"/>
                <w:sz w:val="18"/>
                <w:szCs w:val="18"/>
              </w:rPr>
              <w:t xml:space="preserve">Podmienka, že výdavky projektu sú oprávnené </w:t>
            </w:r>
          </w:p>
          <w:p w14:paraId="1DB53605"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Oprávnené náklady sú výlučne náklady uvedené v podnikateľskom pláne. Vzhľadom na to, že podmienkou podpory je predloženie podnikateľského plánu a jeho </w:t>
            </w:r>
            <w:hyperlink w:anchor="bod24_2" w:history="1">
              <w:r w:rsidRPr="0073260C">
                <w:rPr>
                  <w:rStyle w:val="Hypertextovprepojenie"/>
                  <w:rFonts w:cstheme="minorHAnsi"/>
                  <w:strike/>
                  <w:color w:val="00B050"/>
                  <w:sz w:val="16"/>
                  <w:szCs w:val="16"/>
                  <w:u w:val="none"/>
                </w:rPr>
                <w:t>správna realizácia</w:t>
              </w:r>
            </w:hyperlink>
            <w:r w:rsidRPr="0073260C">
              <w:rPr>
                <w:rFonts w:cstheme="minorHAnsi"/>
                <w:strike/>
                <w:color w:val="00B050"/>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4BE61796" w14:textId="77777777" w:rsidR="00C026D4" w:rsidRPr="0073260C" w:rsidRDefault="00C026D4" w:rsidP="00AB4072">
            <w:pPr>
              <w:pStyle w:val="Standard"/>
              <w:tabs>
                <w:tab w:val="left" w:pos="709"/>
              </w:tabs>
              <w:jc w:val="both"/>
              <w:rPr>
                <w:rFonts w:asciiTheme="minorHAnsi" w:hAnsiTheme="minorHAnsi" w:cstheme="minorHAnsi"/>
                <w:strike/>
                <w:color w:val="00B050"/>
                <w:sz w:val="16"/>
                <w:szCs w:val="16"/>
              </w:rPr>
            </w:pPr>
            <w:r w:rsidRPr="0073260C">
              <w:rPr>
                <w:rFonts w:asciiTheme="minorHAnsi" w:hAnsiTheme="minorHAnsi" w:cstheme="minorHAnsi"/>
                <w:iCs/>
                <w:strike/>
                <w:color w:val="00B050"/>
                <w:sz w:val="16"/>
                <w:szCs w:val="16"/>
              </w:rPr>
              <w:t>Správnou realizáciou podnikateľského plánu</w:t>
            </w:r>
            <w:r w:rsidRPr="0073260C">
              <w:rPr>
                <w:rFonts w:asciiTheme="minorHAnsi" w:hAnsiTheme="minorHAnsi" w:cstheme="minorHAnsi"/>
                <w:i/>
                <w:iCs/>
                <w:strike/>
                <w:color w:val="00B050"/>
                <w:sz w:val="16"/>
                <w:szCs w:val="16"/>
              </w:rPr>
              <w:t xml:space="preserve"> </w:t>
            </w:r>
            <w:r w:rsidRPr="0073260C">
              <w:rPr>
                <w:rFonts w:asciiTheme="minorHAnsi" w:hAnsiTheme="minorHAnsi" w:cstheme="minorHAnsi"/>
                <w:iCs/>
                <w:strike/>
                <w:color w:val="00B050"/>
                <w:sz w:val="16"/>
                <w:szCs w:val="16"/>
              </w:rPr>
              <w:t>sa rozumie</w:t>
            </w:r>
            <w:r w:rsidRPr="0073260C">
              <w:rPr>
                <w:rFonts w:asciiTheme="minorHAnsi" w:hAnsiTheme="minorHAnsi" w:cstheme="minorHAnsi"/>
                <w:i/>
                <w:iCs/>
                <w:strike/>
                <w:color w:val="00B050"/>
                <w:sz w:val="16"/>
                <w:szCs w:val="16"/>
              </w:rPr>
              <w:t xml:space="preserve"> </w:t>
            </w:r>
            <w:r w:rsidRPr="0073260C">
              <w:rPr>
                <w:rFonts w:asciiTheme="minorHAnsi" w:hAnsiTheme="minorHAnsi" w:cstheme="minorHAnsi"/>
                <w:strike/>
                <w:color w:val="00B050"/>
                <w:sz w:val="16"/>
                <w:szCs w:val="16"/>
              </w:rPr>
              <w:t xml:space="preserve">zabezpečenie aktivít popísaných v podnikateľskom pláne a súčasne dodržanie, resp. prekročenie hodnoty štandardného výstupu podniku žiadateľa, ktorý preukázal pri podaní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Správna realizácia podnikateľského plánu bude predmetom administratívnej kontroly a kontroly na mieste.</w:t>
            </w:r>
          </w:p>
          <w:p w14:paraId="5523B10E" w14:textId="77777777" w:rsidR="00C026D4" w:rsidRPr="0073260C" w:rsidRDefault="00C026D4" w:rsidP="00AB4072">
            <w:pPr>
              <w:spacing w:after="0" w:line="240" w:lineRule="auto"/>
              <w:jc w:val="both"/>
              <w:rPr>
                <w:rFonts w:cstheme="minorHAnsi"/>
                <w:b/>
                <w:strike/>
                <w:color w:val="00B050"/>
                <w:sz w:val="16"/>
                <w:szCs w:val="16"/>
              </w:rPr>
            </w:pPr>
            <w:r w:rsidRPr="0073260C">
              <w:rPr>
                <w:rFonts w:cstheme="minorHAnsi"/>
                <w:b/>
                <w:strike/>
                <w:color w:val="00B050"/>
                <w:sz w:val="16"/>
                <w:szCs w:val="16"/>
              </w:rPr>
              <w:t>Podmienky oprávnenosti výdavkov</w:t>
            </w:r>
          </w:p>
          <w:p w14:paraId="554C3E93" w14:textId="77777777" w:rsidR="00C026D4" w:rsidRPr="0073260C" w:rsidRDefault="00C026D4" w:rsidP="009F1D61">
            <w:pPr>
              <w:pStyle w:val="Odsekzoznamu"/>
              <w:numPr>
                <w:ilvl w:val="2"/>
                <w:numId w:val="128"/>
              </w:numPr>
              <w:suppressAutoHyphens/>
              <w:spacing w:after="0" w:line="240" w:lineRule="auto"/>
              <w:ind w:left="265" w:hanging="265"/>
              <w:contextualSpacing w:val="0"/>
              <w:jc w:val="both"/>
              <w:rPr>
                <w:rFonts w:cstheme="minorHAnsi"/>
                <w:strike/>
                <w:color w:val="00B050"/>
                <w:sz w:val="16"/>
                <w:szCs w:val="16"/>
                <w:lang w:eastAsia="sk-SK"/>
              </w:rPr>
            </w:pPr>
            <w:r w:rsidRPr="0073260C">
              <w:rPr>
                <w:rFonts w:cstheme="minorHAnsi"/>
                <w:bCs/>
                <w:strike/>
                <w:color w:val="00B050"/>
                <w:sz w:val="16"/>
                <w:szCs w:val="16"/>
                <w:lang w:eastAsia="sk-SK"/>
              </w:rPr>
              <w:t>Predloženie podnikateľského plánu zameraného na rastlinnú a/alebo živočíšnu výrobu, ktorý musí obsahovať minimálne nasledovné údaje:</w:t>
            </w:r>
          </w:p>
          <w:p w14:paraId="69097B18" w14:textId="77777777" w:rsidR="00C026D4" w:rsidRPr="0073260C" w:rsidRDefault="00C026D4" w:rsidP="009F1D61">
            <w:pPr>
              <w:pStyle w:val="Odsekzoznamu"/>
              <w:numPr>
                <w:ilvl w:val="1"/>
                <w:numId w:val="129"/>
              </w:numPr>
              <w:suppressAutoHyphens/>
              <w:spacing w:after="0" w:line="240" w:lineRule="auto"/>
              <w:ind w:left="832" w:hanging="425"/>
              <w:contextualSpacing w:val="0"/>
              <w:jc w:val="both"/>
              <w:rPr>
                <w:rFonts w:cstheme="minorHAnsi"/>
                <w:bCs/>
                <w:strike/>
                <w:color w:val="00B050"/>
                <w:sz w:val="16"/>
                <w:szCs w:val="16"/>
              </w:rPr>
            </w:pPr>
            <w:r w:rsidRPr="0073260C">
              <w:rPr>
                <w:rFonts w:cstheme="minorHAnsi"/>
                <w:bCs/>
                <w:strike/>
                <w:color w:val="00B050"/>
                <w:sz w:val="16"/>
                <w:szCs w:val="16"/>
              </w:rPr>
              <w:t xml:space="preserve">opis situácie podniku v čase podania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 zámery jeho rozvoja;</w:t>
            </w:r>
          </w:p>
          <w:p w14:paraId="2BC444ED" w14:textId="77777777" w:rsidR="00C026D4" w:rsidRPr="0073260C" w:rsidRDefault="00C026D4" w:rsidP="009F1D61">
            <w:pPr>
              <w:pStyle w:val="Odsekzoznamu"/>
              <w:numPr>
                <w:ilvl w:val="1"/>
                <w:numId w:val="129"/>
              </w:numPr>
              <w:suppressAutoHyphens/>
              <w:spacing w:after="0" w:line="240" w:lineRule="auto"/>
              <w:ind w:left="832" w:hanging="425"/>
              <w:contextualSpacing w:val="0"/>
              <w:jc w:val="both"/>
              <w:rPr>
                <w:rFonts w:cstheme="minorHAnsi"/>
                <w:bCs/>
                <w:strike/>
                <w:color w:val="00B050"/>
                <w:sz w:val="16"/>
                <w:szCs w:val="16"/>
              </w:rPr>
            </w:pPr>
            <w:r w:rsidRPr="0073260C">
              <w:rPr>
                <w:rFonts w:cstheme="minorHAnsi"/>
                <w:bCs/>
                <w:strike/>
                <w:color w:val="00B050"/>
                <w:sz w:val="16"/>
                <w:szCs w:val="16"/>
              </w:rPr>
              <w:t>dosiahnutú hodnotu</w:t>
            </w:r>
            <w:r w:rsidRPr="0073260C">
              <w:rPr>
                <w:rFonts w:cstheme="minorHAnsi"/>
                <w:b/>
                <w:bCs/>
                <w:strike/>
                <w:color w:val="00B050"/>
                <w:sz w:val="16"/>
                <w:szCs w:val="16"/>
              </w:rPr>
              <w:t xml:space="preserve"> </w:t>
            </w:r>
            <w:r w:rsidRPr="0073260C">
              <w:rPr>
                <w:rFonts w:cstheme="minorHAnsi"/>
                <w:bCs/>
                <w:strike/>
                <w:color w:val="00B050"/>
                <w:sz w:val="16"/>
                <w:szCs w:val="16"/>
              </w:rPr>
              <w:t>štandardného výstupu</w:t>
            </w:r>
            <w:r w:rsidRPr="0073260C">
              <w:rPr>
                <w:rFonts w:cstheme="minorHAnsi"/>
                <w:b/>
                <w:bCs/>
                <w:strike/>
                <w:color w:val="00B050"/>
                <w:sz w:val="16"/>
                <w:szCs w:val="16"/>
              </w:rPr>
              <w:t xml:space="preserve"> </w:t>
            </w:r>
            <w:r w:rsidRPr="0073260C">
              <w:rPr>
                <w:rFonts w:cstheme="minorHAnsi"/>
                <w:bCs/>
                <w:strike/>
                <w:color w:val="00B050"/>
                <w:sz w:val="16"/>
                <w:szCs w:val="16"/>
              </w:rPr>
              <w:t xml:space="preserve">podniku a zoznam komodít v zmysle Prílohy č. 28B, na základe ktorých bol vypočítaný štandardný výstup </w:t>
            </w:r>
            <w:r w:rsidRPr="0073260C">
              <w:rPr>
                <w:rFonts w:cstheme="minorHAnsi"/>
                <w:b/>
                <w:bCs/>
                <w:strike/>
                <w:color w:val="00B050"/>
                <w:sz w:val="16"/>
                <w:szCs w:val="16"/>
              </w:rPr>
              <w:t xml:space="preserve">pri podaní </w:t>
            </w:r>
            <w:proofErr w:type="spellStart"/>
            <w:r w:rsidRPr="0073260C">
              <w:rPr>
                <w:rFonts w:cstheme="minorHAnsi"/>
                <w:b/>
                <w:bCs/>
                <w:strike/>
                <w:color w:val="00B050"/>
                <w:sz w:val="16"/>
                <w:szCs w:val="16"/>
              </w:rPr>
              <w:t>ŽoNFP</w:t>
            </w:r>
            <w:proofErr w:type="spellEnd"/>
            <w:r w:rsidRPr="0073260C">
              <w:rPr>
                <w:rFonts w:cstheme="minorHAnsi"/>
                <w:bCs/>
                <w:strike/>
                <w:color w:val="00B050"/>
                <w:sz w:val="16"/>
                <w:szCs w:val="16"/>
              </w:rPr>
              <w:t xml:space="preserve">; </w:t>
            </w:r>
          </w:p>
          <w:p w14:paraId="2394FF95" w14:textId="77777777" w:rsidR="00C026D4" w:rsidRPr="0073260C" w:rsidRDefault="00C026D4" w:rsidP="009F1D61">
            <w:pPr>
              <w:pStyle w:val="Odsekzoznamu"/>
              <w:numPr>
                <w:ilvl w:val="1"/>
                <w:numId w:val="129"/>
              </w:numPr>
              <w:suppressAutoHyphens/>
              <w:spacing w:after="0" w:line="240" w:lineRule="auto"/>
              <w:ind w:left="832" w:hanging="425"/>
              <w:contextualSpacing w:val="0"/>
              <w:jc w:val="both"/>
              <w:rPr>
                <w:rFonts w:cstheme="minorHAnsi"/>
                <w:bCs/>
                <w:strike/>
                <w:color w:val="00B050"/>
                <w:sz w:val="16"/>
                <w:szCs w:val="16"/>
              </w:rPr>
            </w:pPr>
            <w:r w:rsidRPr="0073260C">
              <w:rPr>
                <w:rFonts w:cstheme="minorHAnsi"/>
                <w:bCs/>
                <w:strike/>
                <w:color w:val="00B050"/>
                <w:sz w:val="16"/>
                <w:szCs w:val="16"/>
              </w:rPr>
              <w:t>zoznam všetkých komodít</w:t>
            </w:r>
            <w:r w:rsidRPr="0073260C">
              <w:rPr>
                <w:rFonts w:cstheme="minorHAnsi"/>
                <w:b/>
                <w:bCs/>
                <w:strike/>
                <w:color w:val="00B050"/>
                <w:sz w:val="16"/>
                <w:szCs w:val="16"/>
              </w:rPr>
              <w:t xml:space="preserve"> </w:t>
            </w:r>
            <w:r w:rsidRPr="0073260C">
              <w:rPr>
                <w:rFonts w:cstheme="minorHAnsi"/>
                <w:bCs/>
                <w:strike/>
                <w:color w:val="00B050"/>
                <w:sz w:val="16"/>
                <w:szCs w:val="16"/>
              </w:rPr>
              <w:t>v zmysle Prílohy č. 28B, ktoré žiadateľ plánuje vyrábať</w:t>
            </w:r>
            <w:r w:rsidRPr="0073260C">
              <w:rPr>
                <w:rStyle w:val="Odkaznapoznmkupodiarou"/>
                <w:rFonts w:cstheme="minorHAnsi"/>
                <w:bCs/>
                <w:strike/>
                <w:color w:val="00B050"/>
                <w:sz w:val="16"/>
                <w:szCs w:val="16"/>
              </w:rPr>
              <w:footnoteReference w:id="25"/>
            </w:r>
            <w:r w:rsidRPr="0073260C">
              <w:rPr>
                <w:rFonts w:cstheme="minorHAnsi"/>
                <w:bCs/>
                <w:strike/>
                <w:color w:val="00B050"/>
                <w:sz w:val="16"/>
                <w:szCs w:val="16"/>
              </w:rPr>
              <w:t xml:space="preserve">, pričom žiadateľ nie je viazaný produkciou tých istých komodít, ktorými preukazoval splnenie podmienky oprávnenosti žiadateľa v zmysle bodu 1.1 tohto </w:t>
            </w:r>
            <w:proofErr w:type="spellStart"/>
            <w:r w:rsidRPr="0073260C">
              <w:rPr>
                <w:rFonts w:cstheme="minorHAnsi"/>
                <w:bCs/>
                <w:strike/>
                <w:color w:val="00B050"/>
                <w:sz w:val="16"/>
                <w:szCs w:val="16"/>
              </w:rPr>
              <w:t>podopatrenia</w:t>
            </w:r>
            <w:proofErr w:type="spellEnd"/>
            <w:r w:rsidRPr="0073260C">
              <w:rPr>
                <w:rFonts w:cstheme="minorHAnsi"/>
                <w:bCs/>
                <w:strike/>
                <w:color w:val="00B050"/>
                <w:sz w:val="16"/>
                <w:szCs w:val="16"/>
              </w:rPr>
              <w:t xml:space="preserve">  (dosiahnutie hodnoty štandardného výstupu v požadovanom intervale pri podaní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w:t>
            </w:r>
          </w:p>
          <w:p w14:paraId="261DB58C" w14:textId="77777777" w:rsidR="00C026D4" w:rsidRPr="0073260C" w:rsidRDefault="00C026D4" w:rsidP="009F1D61">
            <w:pPr>
              <w:pStyle w:val="Odsekzoznamu"/>
              <w:numPr>
                <w:ilvl w:val="1"/>
                <w:numId w:val="129"/>
              </w:numPr>
              <w:suppressAutoHyphens/>
              <w:spacing w:after="0" w:line="240" w:lineRule="auto"/>
              <w:ind w:left="832" w:hanging="425"/>
              <w:contextualSpacing w:val="0"/>
              <w:jc w:val="both"/>
              <w:rPr>
                <w:rFonts w:cstheme="minorHAnsi"/>
                <w:bCs/>
                <w:strike/>
                <w:color w:val="00B050"/>
                <w:sz w:val="16"/>
                <w:szCs w:val="16"/>
              </w:rPr>
            </w:pPr>
            <w:r w:rsidRPr="0073260C">
              <w:rPr>
                <w:rFonts w:cstheme="minorHAnsi"/>
                <w:bCs/>
                <w:strike/>
                <w:color w:val="00B050"/>
                <w:sz w:val="16"/>
                <w:szCs w:val="16"/>
              </w:rPr>
              <w:t>indikovanú plánovanú hodnotu štandardného výstupu podniku</w:t>
            </w:r>
            <w:r w:rsidRPr="0073260C">
              <w:rPr>
                <w:rStyle w:val="Odkaznapoznmkupodiarou"/>
                <w:rFonts w:cstheme="minorHAnsi"/>
                <w:bCs/>
                <w:strike/>
                <w:color w:val="00B050"/>
                <w:sz w:val="16"/>
                <w:szCs w:val="16"/>
                <w:lang w:eastAsia="sk-SK"/>
              </w:rPr>
              <w:footnoteReference w:id="26"/>
            </w:r>
            <w:r w:rsidRPr="0073260C">
              <w:rPr>
                <w:rFonts w:cstheme="minorHAnsi"/>
                <w:bCs/>
                <w:strike/>
                <w:color w:val="00B050"/>
                <w:sz w:val="16"/>
                <w:szCs w:val="16"/>
              </w:rPr>
              <w:t xml:space="preserve"> v zmysle </w:t>
            </w:r>
            <w:hyperlink w:anchor="bod241c" w:history="1">
              <w:r w:rsidRPr="0073260C">
                <w:rPr>
                  <w:rStyle w:val="Hypertextovprepojenie"/>
                  <w:rFonts w:cstheme="minorHAnsi"/>
                  <w:bCs/>
                  <w:strike/>
                  <w:color w:val="00B050"/>
                  <w:sz w:val="16"/>
                  <w:szCs w:val="16"/>
                  <w:u w:val="none"/>
                </w:rPr>
                <w:t>písm. c)</w:t>
              </w:r>
            </w:hyperlink>
            <w:r w:rsidRPr="0073260C">
              <w:rPr>
                <w:rFonts w:cstheme="minorHAnsi"/>
                <w:bCs/>
                <w:strike/>
                <w:color w:val="00B050"/>
                <w:sz w:val="16"/>
                <w:szCs w:val="16"/>
              </w:rPr>
              <w:t>, ktorá musí byť rovnaká alebo vyššia než hodnota štandardného výstupu uvedená v </w:t>
            </w:r>
            <w:hyperlink w:anchor="bod241b" w:history="1">
              <w:r w:rsidRPr="0073260C">
                <w:rPr>
                  <w:rStyle w:val="Hypertextovprepojenie"/>
                  <w:rFonts w:cstheme="minorHAnsi"/>
                  <w:bCs/>
                  <w:strike/>
                  <w:color w:val="00B050"/>
                  <w:sz w:val="16"/>
                  <w:szCs w:val="16"/>
                  <w:u w:val="none"/>
                </w:rPr>
                <w:t>písm. b)</w:t>
              </w:r>
            </w:hyperlink>
            <w:r w:rsidRPr="0073260C">
              <w:rPr>
                <w:rStyle w:val="Odkaznapoznmkupodiarou"/>
                <w:rFonts w:cstheme="minorHAnsi"/>
                <w:bCs/>
                <w:strike/>
                <w:color w:val="00B050"/>
                <w:sz w:val="16"/>
                <w:szCs w:val="16"/>
              </w:rPr>
              <w:footnoteReference w:id="27"/>
            </w:r>
            <w:r w:rsidRPr="0073260C">
              <w:rPr>
                <w:rStyle w:val="Hypertextovprepojenie"/>
                <w:rFonts w:cstheme="minorHAnsi"/>
                <w:bCs/>
                <w:strike/>
                <w:color w:val="00B050"/>
                <w:sz w:val="16"/>
                <w:szCs w:val="16"/>
                <w:u w:val="none"/>
              </w:rPr>
              <w:t xml:space="preserve"> a ktorú plánuje dosiahnuť zrealizovaním podnikateľského plánu</w:t>
            </w:r>
            <w:r w:rsidRPr="0073260C">
              <w:rPr>
                <w:rFonts w:cstheme="minorHAnsi"/>
                <w:bCs/>
                <w:strike/>
                <w:color w:val="00B050"/>
                <w:sz w:val="16"/>
                <w:szCs w:val="16"/>
              </w:rPr>
              <w:t xml:space="preserve">. </w:t>
            </w:r>
          </w:p>
          <w:p w14:paraId="5CCA7B19" w14:textId="77777777" w:rsidR="00C026D4" w:rsidRPr="0073260C" w:rsidRDefault="00C026D4" w:rsidP="00AB4072">
            <w:pPr>
              <w:spacing w:after="0" w:line="240" w:lineRule="auto"/>
              <w:jc w:val="both"/>
              <w:rPr>
                <w:rFonts w:cstheme="minorHAnsi"/>
                <w:strike/>
                <w:color w:val="00B050"/>
                <w:sz w:val="16"/>
                <w:szCs w:val="16"/>
                <w:lang w:eastAsia="sk-SK"/>
              </w:rPr>
            </w:pPr>
            <w:r w:rsidRPr="0073260C">
              <w:rPr>
                <w:rFonts w:cstheme="minorHAnsi"/>
                <w:bCs/>
                <w:strike/>
                <w:color w:val="00B050"/>
                <w:sz w:val="16"/>
                <w:szCs w:val="16"/>
              </w:rPr>
              <w:t>Štruktúra podnikateľského plánu je uvedená v Prílohe č. 29B a tabuľka pre výpočet štandardného výstupu v Prílohe č. 30B.</w:t>
            </w:r>
          </w:p>
          <w:p w14:paraId="5EE1539C" w14:textId="77777777" w:rsidR="00C026D4" w:rsidRPr="0073260C" w:rsidRDefault="00C026D4" w:rsidP="009F1D61">
            <w:pPr>
              <w:pStyle w:val="Odsekzoznamu"/>
              <w:numPr>
                <w:ilvl w:val="2"/>
                <w:numId w:val="128"/>
              </w:numPr>
              <w:suppressAutoHyphens/>
              <w:spacing w:after="0" w:line="240" w:lineRule="auto"/>
              <w:ind w:left="407" w:hanging="407"/>
              <w:contextualSpacing w:val="0"/>
              <w:jc w:val="both"/>
              <w:rPr>
                <w:rFonts w:cstheme="minorHAnsi"/>
                <w:strike/>
                <w:color w:val="00B050"/>
                <w:sz w:val="16"/>
                <w:szCs w:val="16"/>
                <w:lang w:eastAsia="sk-SK"/>
              </w:rPr>
            </w:pPr>
            <w:r w:rsidRPr="0073260C">
              <w:rPr>
                <w:rFonts w:cstheme="minorHAnsi"/>
                <w:bCs/>
                <w:strike/>
                <w:color w:val="00B050"/>
                <w:sz w:val="16"/>
                <w:szCs w:val="16"/>
                <w:lang w:eastAsia="sk-SK"/>
              </w:rPr>
              <w:t>Udržanie, resp. prekročenie hodnoty štandardného výstupu podniku</w:t>
            </w:r>
            <w:r w:rsidRPr="0073260C">
              <w:rPr>
                <w:rStyle w:val="Odkaznapoznmkupodiarou"/>
                <w:rFonts w:cstheme="minorHAnsi"/>
                <w:bCs/>
                <w:strike/>
                <w:color w:val="00B050"/>
                <w:sz w:val="16"/>
                <w:szCs w:val="16"/>
                <w:lang w:eastAsia="sk-SK"/>
              </w:rPr>
              <w:footnoteReference w:id="28"/>
            </w:r>
            <w:r w:rsidRPr="0073260C">
              <w:rPr>
                <w:rFonts w:cstheme="minorHAnsi"/>
                <w:bCs/>
                <w:strike/>
                <w:color w:val="00B050"/>
                <w:sz w:val="16"/>
                <w:szCs w:val="16"/>
                <w:lang w:eastAsia="sk-SK"/>
              </w:rPr>
              <w:t xml:space="preserve">, dosiahnutého v čase predloženia </w:t>
            </w:r>
            <w:proofErr w:type="spellStart"/>
            <w:r w:rsidRPr="0073260C">
              <w:rPr>
                <w:rFonts w:cstheme="minorHAnsi"/>
                <w:bCs/>
                <w:strike/>
                <w:color w:val="00B050"/>
                <w:sz w:val="16"/>
                <w:szCs w:val="16"/>
                <w:lang w:eastAsia="sk-SK"/>
              </w:rPr>
              <w:t>ŽoNFP</w:t>
            </w:r>
            <w:proofErr w:type="spellEnd"/>
            <w:r w:rsidRPr="0073260C">
              <w:rPr>
                <w:rFonts w:cstheme="minorHAnsi"/>
                <w:bCs/>
                <w:strike/>
                <w:color w:val="00B050"/>
                <w:sz w:val="16"/>
                <w:szCs w:val="16"/>
                <w:lang w:eastAsia="sk-SK"/>
              </w:rPr>
              <w:t xml:space="preserve">, </w:t>
            </w:r>
            <w:r w:rsidRPr="0073260C">
              <w:rPr>
                <w:rFonts w:cstheme="minorHAnsi"/>
                <w:b/>
                <w:bCs/>
                <w:strike/>
                <w:color w:val="00B050"/>
                <w:sz w:val="16"/>
                <w:szCs w:val="16"/>
                <w:lang w:eastAsia="sk-SK"/>
              </w:rPr>
              <w:t xml:space="preserve">pred vyplatením poslednej </w:t>
            </w:r>
            <w:proofErr w:type="spellStart"/>
            <w:r w:rsidRPr="0073260C">
              <w:rPr>
                <w:rFonts w:cstheme="minorHAnsi"/>
                <w:b/>
                <w:bCs/>
                <w:strike/>
                <w:color w:val="00B050"/>
                <w:sz w:val="16"/>
                <w:szCs w:val="16"/>
                <w:lang w:eastAsia="sk-SK"/>
              </w:rPr>
              <w:t>ŽoP</w:t>
            </w:r>
            <w:proofErr w:type="spellEnd"/>
            <w:r w:rsidRPr="0073260C">
              <w:rPr>
                <w:rFonts w:cstheme="minorHAnsi"/>
                <w:bCs/>
                <w:strike/>
                <w:color w:val="00B050"/>
                <w:sz w:val="16"/>
                <w:szCs w:val="16"/>
                <w:vertAlign w:val="superscript"/>
                <w:lang w:eastAsia="sk-SK"/>
              </w:rPr>
              <w:footnoteReference w:id="29"/>
            </w:r>
            <w:r w:rsidRPr="0073260C">
              <w:rPr>
                <w:rFonts w:cstheme="minorHAnsi"/>
                <w:bCs/>
                <w:strike/>
                <w:color w:val="00B050"/>
                <w:sz w:val="16"/>
                <w:szCs w:val="16"/>
                <w:lang w:eastAsia="sk-SK"/>
              </w:rPr>
              <w:t xml:space="preserve"> (preukazuje sa v zmysle podmienok vyplývajúcich z osobitných predpisov, bod 4.2, písm. c) </w:t>
            </w:r>
            <w:r w:rsidRPr="0073260C">
              <w:rPr>
                <w:rStyle w:val="Hypertextovprepojenie"/>
                <w:rFonts w:cstheme="minorHAnsi"/>
                <w:strike/>
                <w:color w:val="00B050"/>
                <w:sz w:val="16"/>
                <w:szCs w:val="16"/>
                <w:u w:val="none"/>
                <w:lang w:eastAsia="sk-SK"/>
              </w:rPr>
              <w:t>resp.</w:t>
            </w:r>
            <w:r w:rsidRPr="0073260C">
              <w:rPr>
                <w:rFonts w:cstheme="minorHAnsi"/>
                <w:strike/>
                <w:color w:val="00B050"/>
                <w:sz w:val="16"/>
                <w:szCs w:val="16"/>
              </w:rPr>
              <w:t xml:space="preserve"> bod 4.2, písm. e) tohto </w:t>
            </w:r>
            <w:proofErr w:type="spellStart"/>
            <w:r w:rsidRPr="0073260C">
              <w:rPr>
                <w:rFonts w:cstheme="minorHAnsi"/>
                <w:strike/>
                <w:color w:val="00B050"/>
                <w:sz w:val="16"/>
                <w:szCs w:val="16"/>
              </w:rPr>
              <w:t>podopatrenia</w:t>
            </w:r>
            <w:proofErr w:type="spellEnd"/>
            <w:r w:rsidRPr="0073260C">
              <w:rPr>
                <w:rFonts w:cstheme="minorHAnsi"/>
                <w:bCs/>
                <w:strike/>
                <w:color w:val="00B050"/>
                <w:sz w:val="16"/>
                <w:szCs w:val="16"/>
                <w:lang w:eastAsia="sk-SK"/>
              </w:rPr>
              <w:t>.</w:t>
            </w:r>
          </w:p>
          <w:p w14:paraId="0551663C"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1ECBC81E" w14:textId="77777777" w:rsidR="00C026D4" w:rsidRPr="0073260C" w:rsidRDefault="00C026D4" w:rsidP="004800B7">
            <w:pPr>
              <w:pStyle w:val="Odsekzoznamu"/>
              <w:numPr>
                <w:ilvl w:val="0"/>
                <w:numId w:val="360"/>
              </w:numPr>
              <w:spacing w:after="0" w:line="240" w:lineRule="auto"/>
              <w:ind w:left="225" w:hanging="225"/>
              <w:rPr>
                <w:rFonts w:cstheme="minorHAnsi"/>
                <w:bCs/>
                <w:strike/>
                <w:color w:val="00B050"/>
                <w:sz w:val="16"/>
                <w:szCs w:val="16"/>
              </w:rPr>
            </w:pPr>
            <w:r w:rsidRPr="0073260C">
              <w:rPr>
                <w:rFonts w:cstheme="minorHAnsi"/>
                <w:bCs/>
                <w:strike/>
                <w:color w:val="00B050"/>
                <w:sz w:val="16"/>
                <w:szCs w:val="16"/>
              </w:rPr>
              <w:t>Popis v projekte realizácie (Podnikateľský plán) (Príloha 2B k príručke pre prijímateľa LEADER)</w:t>
            </w:r>
          </w:p>
          <w:p w14:paraId="0AC8E2D8"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57B337EF" w14:textId="77777777" w:rsidR="00C026D4" w:rsidRPr="0073260C" w:rsidRDefault="00C026D4" w:rsidP="004800B7">
            <w:pPr>
              <w:pStyle w:val="Odsekzoznamu"/>
              <w:numPr>
                <w:ilvl w:val="0"/>
                <w:numId w:val="156"/>
              </w:numPr>
              <w:spacing w:after="0" w:line="240" w:lineRule="auto"/>
              <w:ind w:left="221" w:hanging="22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272A47C5" w14:textId="77777777" w:rsidTr="00AB4072">
        <w:trPr>
          <w:trHeight w:val="340"/>
        </w:trPr>
        <w:tc>
          <w:tcPr>
            <w:tcW w:w="5000" w:type="pct"/>
            <w:gridSpan w:val="3"/>
            <w:shd w:val="clear" w:color="auto" w:fill="FFE599" w:themeFill="accent4" w:themeFillTint="66"/>
            <w:vAlign w:val="center"/>
          </w:tcPr>
          <w:p w14:paraId="6883E663" w14:textId="77777777" w:rsidR="00C026D4" w:rsidRPr="0073260C" w:rsidRDefault="00C026D4" w:rsidP="00AB4072">
            <w:pPr>
              <w:spacing w:after="0" w:line="240" w:lineRule="auto"/>
              <w:rPr>
                <w:rFonts w:cstheme="minorHAnsi"/>
                <w:b/>
                <w:caps/>
                <w:strike/>
                <w:color w:val="00B050"/>
              </w:rPr>
            </w:pPr>
            <w:r w:rsidRPr="0073260C">
              <w:rPr>
                <w:rFonts w:cstheme="minorHAnsi"/>
                <w:b/>
                <w:strike/>
                <w:color w:val="00B050"/>
                <w:sz w:val="22"/>
                <w:szCs w:val="22"/>
              </w:rPr>
              <w:lastRenderedPageBreak/>
              <w:t xml:space="preserve">3. OPRÁVNENOSŤ </w:t>
            </w:r>
            <w:r w:rsidRPr="0073260C">
              <w:rPr>
                <w:rFonts w:cstheme="minorHAnsi"/>
                <w:b/>
                <w:caps/>
                <w:strike/>
                <w:color w:val="00B050"/>
              </w:rPr>
              <w:t xml:space="preserve"> </w:t>
            </w:r>
            <w:r w:rsidRPr="0073260C">
              <w:rPr>
                <w:rFonts w:cstheme="minorHAnsi"/>
                <w:b/>
                <w:caps/>
                <w:strike/>
                <w:color w:val="00B050"/>
                <w:sz w:val="22"/>
                <w:szCs w:val="22"/>
              </w:rPr>
              <w:t>spôsobu</w:t>
            </w:r>
            <w:r w:rsidRPr="0073260C">
              <w:rPr>
                <w:rFonts w:cstheme="minorHAnsi"/>
                <w:b/>
                <w:strike/>
                <w:color w:val="00B050"/>
                <w:sz w:val="22"/>
                <w:szCs w:val="22"/>
              </w:rPr>
              <w:t xml:space="preserve"> FINANCOVANIA</w:t>
            </w:r>
          </w:p>
        </w:tc>
      </w:tr>
      <w:tr w:rsidR="0073260C" w:rsidRPr="0073260C" w14:paraId="69B90B97" w14:textId="77777777" w:rsidTr="00AB4072">
        <w:trPr>
          <w:trHeight w:val="284"/>
        </w:trPr>
        <w:tc>
          <w:tcPr>
            <w:tcW w:w="198" w:type="pct"/>
            <w:shd w:val="clear" w:color="auto" w:fill="FFF2CC" w:themeFill="accent4" w:themeFillTint="33"/>
            <w:vAlign w:val="center"/>
          </w:tcPr>
          <w:p w14:paraId="1C10284F" w14:textId="77777777" w:rsidR="00C026D4" w:rsidRPr="0073260C" w:rsidRDefault="00C026D4" w:rsidP="00AB4072">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2" w:type="pct"/>
            <w:gridSpan w:val="2"/>
            <w:shd w:val="clear" w:color="auto" w:fill="FFF2CC" w:themeFill="accent4" w:themeFillTint="33"/>
            <w:vAlign w:val="center"/>
          </w:tcPr>
          <w:p w14:paraId="32E72D13" w14:textId="77777777" w:rsidR="00C026D4" w:rsidRPr="0073260C" w:rsidRDefault="00C026D4" w:rsidP="00AB4072">
            <w:pPr>
              <w:spacing w:after="0" w:line="240" w:lineRule="auto"/>
              <w:jc w:val="center"/>
              <w:rPr>
                <w:rFonts w:cstheme="minorHAnsi"/>
                <w:b/>
                <w:strike/>
                <w:color w:val="00B050"/>
                <w:sz w:val="18"/>
                <w:szCs w:val="18"/>
              </w:rPr>
            </w:pPr>
            <w:r w:rsidRPr="0073260C">
              <w:rPr>
                <w:rFonts w:cstheme="minorHAnsi"/>
                <w:b/>
                <w:strike/>
                <w:color w:val="00B050"/>
                <w:sz w:val="18"/>
                <w:szCs w:val="18"/>
              </w:rPr>
              <w:t xml:space="preserve">Podmienka poskytnutia príspevku (PPP) a jej popis </w:t>
            </w:r>
          </w:p>
        </w:tc>
      </w:tr>
      <w:tr w:rsidR="0073260C" w:rsidRPr="0073260C" w14:paraId="55F8221C" w14:textId="77777777" w:rsidTr="00AB4072">
        <w:trPr>
          <w:trHeight w:val="515"/>
        </w:trPr>
        <w:tc>
          <w:tcPr>
            <w:tcW w:w="198" w:type="pct"/>
            <w:vMerge w:val="restart"/>
            <w:shd w:val="clear" w:color="auto" w:fill="auto"/>
            <w:vAlign w:val="center"/>
          </w:tcPr>
          <w:p w14:paraId="7AFE89F3"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3.1</w:t>
            </w:r>
          </w:p>
          <w:p w14:paraId="11FF3746" w14:textId="77777777" w:rsidR="00C026D4" w:rsidRPr="0073260C" w:rsidRDefault="00C026D4" w:rsidP="00AB4072">
            <w:pPr>
              <w:spacing w:after="0" w:line="240" w:lineRule="auto"/>
              <w:jc w:val="center"/>
              <w:rPr>
                <w:rFonts w:cstheme="minorHAnsi"/>
                <w:b/>
                <w:strike/>
                <w:color w:val="00B050"/>
                <w:sz w:val="16"/>
                <w:szCs w:val="16"/>
              </w:rPr>
            </w:pPr>
          </w:p>
        </w:tc>
        <w:tc>
          <w:tcPr>
            <w:tcW w:w="751" w:type="pct"/>
            <w:vMerge w:val="restart"/>
            <w:shd w:val="clear" w:color="auto" w:fill="auto"/>
            <w:vAlign w:val="center"/>
          </w:tcPr>
          <w:p w14:paraId="06F845FC" w14:textId="77777777" w:rsidR="00C026D4" w:rsidRPr="0073260C" w:rsidRDefault="00C026D4" w:rsidP="00AB4072">
            <w:pPr>
              <w:pStyle w:val="Default"/>
              <w:jc w:val="center"/>
              <w:rPr>
                <w:rFonts w:asciiTheme="minorHAnsi" w:hAnsiTheme="minorHAnsi" w:cstheme="minorHAnsi"/>
                <w:b/>
                <w:bCs/>
                <w:strike/>
                <w:color w:val="00B050"/>
                <w:sz w:val="16"/>
                <w:szCs w:val="16"/>
              </w:rPr>
            </w:pPr>
            <w:r w:rsidRPr="0073260C">
              <w:rPr>
                <w:rFonts w:asciiTheme="minorHAnsi" w:hAnsiTheme="minorHAnsi" w:cstheme="minorHAnsi"/>
                <w:b/>
                <w:bCs/>
                <w:strike/>
                <w:color w:val="00B050"/>
                <w:sz w:val="16"/>
                <w:szCs w:val="16"/>
              </w:rPr>
              <w:t xml:space="preserve">Podmienka spôsobu financovania </w:t>
            </w:r>
          </w:p>
          <w:p w14:paraId="7DA187F2" w14:textId="77777777" w:rsidR="00C026D4" w:rsidRPr="0073260C" w:rsidRDefault="00C026D4" w:rsidP="00AB4072">
            <w:pPr>
              <w:pStyle w:val="Default"/>
              <w:jc w:val="center"/>
              <w:rPr>
                <w:rFonts w:asciiTheme="minorHAnsi" w:hAnsiTheme="minorHAnsi" w:cstheme="minorHAnsi"/>
                <w:b/>
                <w:bCs/>
                <w:strike/>
                <w:color w:val="00B050"/>
                <w:sz w:val="16"/>
                <w:szCs w:val="16"/>
              </w:rPr>
            </w:pPr>
          </w:p>
          <w:p w14:paraId="38E93FFB" w14:textId="77777777" w:rsidR="00C026D4" w:rsidRPr="0073260C" w:rsidRDefault="00C026D4" w:rsidP="00AB4072">
            <w:pPr>
              <w:pStyle w:val="Default"/>
              <w:jc w:val="center"/>
              <w:rPr>
                <w:rFonts w:asciiTheme="minorHAnsi" w:hAnsiTheme="minorHAnsi" w:cstheme="minorHAnsi"/>
                <w:strike/>
                <w:color w:val="00B050"/>
                <w:sz w:val="16"/>
                <w:szCs w:val="16"/>
              </w:rPr>
            </w:pPr>
          </w:p>
        </w:tc>
        <w:tc>
          <w:tcPr>
            <w:tcW w:w="4051" w:type="pct"/>
            <w:shd w:val="clear" w:color="auto" w:fill="auto"/>
            <w:vAlign w:val="center"/>
          </w:tcPr>
          <w:p w14:paraId="67485DC4"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 xml:space="preserve"> 3.1.1 Spôsob financovania </w:t>
            </w:r>
          </w:p>
          <w:p w14:paraId="5E422362" w14:textId="77777777" w:rsidR="00C026D4" w:rsidRPr="0073260C" w:rsidRDefault="00C026D4" w:rsidP="00AB4072">
            <w:pPr>
              <w:spacing w:after="0" w:line="240" w:lineRule="auto"/>
              <w:rPr>
                <w:rFonts w:cstheme="minorHAnsi"/>
                <w:strike/>
                <w:color w:val="00B050"/>
                <w:sz w:val="16"/>
                <w:szCs w:val="16"/>
              </w:rPr>
            </w:pPr>
            <w:r w:rsidRPr="0073260C">
              <w:rPr>
                <w:rFonts w:cstheme="minorHAnsi"/>
                <w:strike/>
                <w:color w:val="00B050"/>
                <w:sz w:val="16"/>
                <w:szCs w:val="16"/>
              </w:rPr>
              <w:t>Podmienka poskytnutia príspevku, ktorou je stanovenie spôsobu financovania:</w:t>
            </w:r>
          </w:p>
          <w:p w14:paraId="2A54581F" w14:textId="77777777" w:rsidR="00C026D4" w:rsidRPr="0073260C" w:rsidRDefault="00C026D4" w:rsidP="009F1D61">
            <w:pPr>
              <w:pStyle w:val="Odsekzoznamu"/>
              <w:numPr>
                <w:ilvl w:val="0"/>
                <w:numId w:val="93"/>
              </w:numPr>
              <w:spacing w:after="0" w:line="240" w:lineRule="auto"/>
              <w:ind w:left="215" w:hanging="142"/>
              <w:rPr>
                <w:rFonts w:cstheme="minorHAnsi"/>
                <w:strike/>
                <w:color w:val="00B050"/>
                <w:sz w:val="16"/>
                <w:szCs w:val="16"/>
              </w:rPr>
            </w:pPr>
            <w:r w:rsidRPr="0073260C">
              <w:rPr>
                <w:rFonts w:cstheme="minorHAnsi"/>
                <w:strike/>
                <w:color w:val="00B050"/>
                <w:sz w:val="16"/>
                <w:szCs w:val="16"/>
              </w:rPr>
              <w:t xml:space="preserve">Grant </w:t>
            </w:r>
            <w:r w:rsidRPr="0073260C">
              <w:rPr>
                <w:rFonts w:cstheme="minorHAnsi"/>
                <w:bCs/>
                <w:strike/>
                <w:color w:val="00B050"/>
                <w:sz w:val="16"/>
                <w:szCs w:val="16"/>
                <w:lang w:eastAsia="sk-SK"/>
              </w:rPr>
              <w:t>(nenávratný finančný príspevok) – paušálna platba</w:t>
            </w:r>
          </w:p>
          <w:p w14:paraId="00C557DC" w14:textId="77777777" w:rsidR="00C026D4" w:rsidRPr="0073260C" w:rsidRDefault="00C026D4" w:rsidP="00AB4072">
            <w:pPr>
              <w:spacing w:after="0" w:line="240" w:lineRule="auto"/>
              <w:ind w:left="73"/>
              <w:jc w:val="both"/>
              <w:rPr>
                <w:rFonts w:cstheme="minorHAnsi"/>
                <w:strike/>
                <w:color w:val="00B050"/>
                <w:sz w:val="16"/>
                <w:szCs w:val="16"/>
              </w:rPr>
            </w:pPr>
            <w:r w:rsidRPr="0073260C">
              <w:rPr>
                <w:rFonts w:cstheme="minorHAnsi"/>
                <w:b/>
                <w:bCs/>
                <w:strike/>
                <w:color w:val="00B050"/>
                <w:sz w:val="16"/>
                <w:szCs w:val="16"/>
              </w:rPr>
              <w:t xml:space="preserve">Výška podpory 50 000 EUR </w:t>
            </w:r>
            <w:r w:rsidRPr="0073260C">
              <w:rPr>
                <w:rFonts w:eastAsiaTheme="minorHAnsi" w:cstheme="minorHAnsi"/>
                <w:b/>
                <w:bCs/>
                <w:strike/>
                <w:color w:val="00B050"/>
                <w:sz w:val="16"/>
                <w:szCs w:val="16"/>
              </w:rPr>
              <w:t xml:space="preserve">na 1 mladého poľnohospodára </w:t>
            </w:r>
            <w:r w:rsidRPr="0073260C">
              <w:rPr>
                <w:rFonts w:eastAsiaTheme="minorHAnsi" w:cstheme="minorHAnsi"/>
                <w:strike/>
                <w:color w:val="00B050"/>
                <w:sz w:val="16"/>
                <w:szCs w:val="16"/>
              </w:rPr>
              <w:t xml:space="preserve">vo forme 2 splátok, pričom 70% podpory sa vypláca po nadobudnutí účinnosti Zmluvy o poskytnutí NFP za podmienok v nej uvedených, </w:t>
            </w:r>
            <w:proofErr w:type="spellStart"/>
            <w:r w:rsidRPr="0073260C">
              <w:rPr>
                <w:rFonts w:eastAsiaTheme="minorHAnsi" w:cstheme="minorHAnsi"/>
                <w:strike/>
                <w:color w:val="00B050"/>
                <w:sz w:val="16"/>
                <w:szCs w:val="16"/>
              </w:rPr>
              <w:t>t.j</w:t>
            </w:r>
            <w:proofErr w:type="spellEnd"/>
            <w:r w:rsidRPr="0073260C">
              <w:rPr>
                <w:rFonts w:eastAsiaTheme="minorHAnsi" w:cstheme="minorHAnsi"/>
                <w:strike/>
                <w:color w:val="00B050"/>
                <w:sz w:val="16"/>
                <w:szCs w:val="16"/>
              </w:rPr>
              <w:t xml:space="preserve">. po podaní a schválení 1. žiadosti o platbu a 30% po správnej realizácii podnikateľského plánu, </w:t>
            </w:r>
            <w:proofErr w:type="spellStart"/>
            <w:r w:rsidRPr="0073260C">
              <w:rPr>
                <w:rFonts w:eastAsiaTheme="minorHAnsi" w:cstheme="minorHAnsi"/>
                <w:strike/>
                <w:color w:val="00B050"/>
                <w:sz w:val="16"/>
                <w:szCs w:val="16"/>
              </w:rPr>
              <w:t>t.j</w:t>
            </w:r>
            <w:proofErr w:type="spellEnd"/>
            <w:r w:rsidRPr="0073260C">
              <w:rPr>
                <w:rFonts w:eastAsiaTheme="minorHAnsi" w:cstheme="minorHAnsi"/>
                <w:strike/>
                <w:color w:val="00B050"/>
                <w:sz w:val="16"/>
                <w:szCs w:val="16"/>
              </w:rPr>
              <w:t>. po</w:t>
            </w:r>
            <w:r w:rsidRPr="0073260C">
              <w:rPr>
                <w:rFonts w:eastAsiaTheme="minorHAnsi" w:cstheme="minorHAnsi"/>
                <w:strike/>
                <w:color w:val="00B050"/>
                <w:sz w:val="22"/>
                <w:szCs w:val="22"/>
              </w:rPr>
              <w:t xml:space="preserve"> </w:t>
            </w:r>
            <w:r w:rsidRPr="0073260C">
              <w:rPr>
                <w:rFonts w:eastAsiaTheme="minorHAnsi" w:cstheme="minorHAnsi"/>
                <w:strike/>
                <w:color w:val="00B050"/>
                <w:sz w:val="16"/>
                <w:szCs w:val="16"/>
              </w:rPr>
              <w:t>podaní (najneskôr do 30.06.2025) a schválení 2. (resp. záverečnej) žiadosti o platbu</w:t>
            </w:r>
            <w:r w:rsidRPr="0073260C">
              <w:rPr>
                <w:rFonts w:cstheme="minorHAnsi"/>
                <w:bCs/>
                <w:strike/>
                <w:color w:val="00B050"/>
                <w:sz w:val="16"/>
                <w:szCs w:val="16"/>
                <w:vertAlign w:val="superscript"/>
                <w:lang w:eastAsia="sk-SK"/>
              </w:rPr>
              <w:footnoteReference w:id="30"/>
            </w:r>
          </w:p>
          <w:p w14:paraId="2DC8480C"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7780C5E1" w14:textId="77777777" w:rsidR="00C026D4" w:rsidRPr="0073260C" w:rsidRDefault="00C026D4" w:rsidP="004800B7">
            <w:pPr>
              <w:pStyle w:val="Odsekzoznamu"/>
              <w:numPr>
                <w:ilvl w:val="0"/>
                <w:numId w:val="156"/>
              </w:numPr>
              <w:spacing w:after="0" w:line="240" w:lineRule="auto"/>
              <w:ind w:left="98" w:hanging="98"/>
              <w:jc w:val="both"/>
              <w:rPr>
                <w:rFonts w:cstheme="minorHAnsi"/>
                <w:b/>
                <w:bCs/>
                <w:strike/>
                <w:color w:val="00B050"/>
                <w:sz w:val="16"/>
                <w:szCs w:val="16"/>
              </w:rPr>
            </w:pPr>
            <w:r w:rsidRPr="0073260C">
              <w:rPr>
                <w:rFonts w:cstheme="minorHAnsi"/>
                <w:bCs/>
                <w:strike/>
                <w:color w:val="00B050"/>
                <w:sz w:val="16"/>
                <w:szCs w:val="16"/>
              </w:rPr>
              <w:t>Popis v projekte realizácie (Podnikateľský plán) (Príloha 2B k príručke pre prijímateľa LEADER)</w:t>
            </w:r>
          </w:p>
          <w:p w14:paraId="2234460F"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4A706C50" w14:textId="77777777" w:rsidR="00C026D4" w:rsidRPr="0073260C" w:rsidRDefault="00C026D4" w:rsidP="004800B7">
            <w:pPr>
              <w:pStyle w:val="Odsekzoznamu"/>
              <w:numPr>
                <w:ilvl w:val="0"/>
                <w:numId w:val="156"/>
              </w:numPr>
              <w:spacing w:after="0" w:line="240" w:lineRule="auto"/>
              <w:ind w:left="237" w:hanging="237"/>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0B0026DF" w14:textId="77777777" w:rsidTr="00AB4072">
        <w:trPr>
          <w:trHeight w:val="515"/>
        </w:trPr>
        <w:tc>
          <w:tcPr>
            <w:tcW w:w="198" w:type="pct"/>
            <w:vMerge/>
            <w:shd w:val="clear" w:color="auto" w:fill="auto"/>
            <w:vAlign w:val="center"/>
          </w:tcPr>
          <w:p w14:paraId="2B417F57" w14:textId="77777777" w:rsidR="00C026D4" w:rsidRPr="0073260C" w:rsidRDefault="00C026D4" w:rsidP="00AB4072">
            <w:pPr>
              <w:spacing w:after="0" w:line="240" w:lineRule="auto"/>
              <w:jc w:val="center"/>
              <w:rPr>
                <w:rFonts w:cstheme="minorHAnsi"/>
                <w:b/>
                <w:strike/>
                <w:color w:val="00B050"/>
                <w:sz w:val="16"/>
                <w:szCs w:val="16"/>
              </w:rPr>
            </w:pPr>
          </w:p>
        </w:tc>
        <w:tc>
          <w:tcPr>
            <w:tcW w:w="751" w:type="pct"/>
            <w:vMerge/>
            <w:shd w:val="clear" w:color="auto" w:fill="auto"/>
            <w:vAlign w:val="center"/>
          </w:tcPr>
          <w:p w14:paraId="0ABEE70E" w14:textId="77777777" w:rsidR="00C026D4" w:rsidRPr="0073260C" w:rsidRDefault="00C026D4" w:rsidP="00AB4072">
            <w:pPr>
              <w:pStyle w:val="Default"/>
              <w:jc w:val="center"/>
              <w:rPr>
                <w:rFonts w:asciiTheme="minorHAnsi" w:hAnsiTheme="minorHAnsi" w:cstheme="minorHAnsi"/>
                <w:b/>
                <w:bCs/>
                <w:strike/>
                <w:color w:val="00B050"/>
                <w:sz w:val="16"/>
                <w:szCs w:val="16"/>
              </w:rPr>
            </w:pPr>
          </w:p>
        </w:tc>
        <w:tc>
          <w:tcPr>
            <w:tcW w:w="4051" w:type="pct"/>
            <w:shd w:val="clear" w:color="auto" w:fill="auto"/>
            <w:vAlign w:val="center"/>
          </w:tcPr>
          <w:p w14:paraId="58B2AB46"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 xml:space="preserve">3.1.2 </w:t>
            </w:r>
            <w:r w:rsidRPr="0073260C">
              <w:rPr>
                <w:rFonts w:cstheme="minorHAnsi"/>
                <w:b/>
                <w:bCs/>
                <w:strike/>
                <w:color w:val="00B050"/>
                <w:sz w:val="18"/>
                <w:szCs w:val="18"/>
              </w:rPr>
              <w:t>Podmienka minimálnej a maximálnej výšky príspevku (EÚ+ŠR)</w:t>
            </w:r>
          </w:p>
          <w:p w14:paraId="59617631" w14:textId="77777777" w:rsidR="00C026D4" w:rsidRPr="0073260C" w:rsidRDefault="00C026D4" w:rsidP="00AB4072">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Uvedená podmienka poskytnutia príspevku sa na </w:t>
            </w:r>
            <w:proofErr w:type="spellStart"/>
            <w:r w:rsidRPr="0073260C">
              <w:rPr>
                <w:rFonts w:asciiTheme="minorHAnsi" w:hAnsiTheme="minorHAnsi" w:cstheme="minorHAnsi"/>
                <w:strike/>
                <w:color w:val="00B050"/>
                <w:sz w:val="16"/>
                <w:szCs w:val="16"/>
              </w:rPr>
              <w:t>podopatrenie</w:t>
            </w:r>
            <w:proofErr w:type="spellEnd"/>
            <w:r w:rsidRPr="0073260C">
              <w:rPr>
                <w:rFonts w:asciiTheme="minorHAnsi" w:hAnsiTheme="minorHAnsi" w:cstheme="minorHAnsi"/>
                <w:strike/>
                <w:color w:val="00B050"/>
                <w:sz w:val="16"/>
                <w:szCs w:val="16"/>
              </w:rPr>
              <w:t xml:space="preserve"> 6.1 nevzťahuje.</w:t>
            </w:r>
          </w:p>
        </w:tc>
      </w:tr>
      <w:tr w:rsidR="0073260C" w:rsidRPr="0073260C" w14:paraId="0939A493" w14:textId="77777777" w:rsidTr="00AB4072">
        <w:trPr>
          <w:trHeight w:val="515"/>
        </w:trPr>
        <w:tc>
          <w:tcPr>
            <w:tcW w:w="198" w:type="pct"/>
            <w:vMerge/>
            <w:shd w:val="clear" w:color="auto" w:fill="E2EFD9" w:themeFill="accent6" w:themeFillTint="33"/>
            <w:vAlign w:val="center"/>
          </w:tcPr>
          <w:p w14:paraId="1FDFF029" w14:textId="77777777" w:rsidR="00C026D4" w:rsidRPr="0073260C" w:rsidRDefault="00C026D4" w:rsidP="00AB4072">
            <w:pPr>
              <w:spacing w:after="0" w:line="240" w:lineRule="auto"/>
              <w:jc w:val="center"/>
              <w:rPr>
                <w:rFonts w:cstheme="minorHAnsi"/>
                <w:b/>
                <w:strike/>
                <w:color w:val="00B050"/>
                <w:sz w:val="16"/>
                <w:szCs w:val="16"/>
              </w:rPr>
            </w:pPr>
          </w:p>
        </w:tc>
        <w:tc>
          <w:tcPr>
            <w:tcW w:w="751" w:type="pct"/>
            <w:vMerge/>
            <w:shd w:val="clear" w:color="auto" w:fill="E2EFD9" w:themeFill="accent6" w:themeFillTint="33"/>
            <w:vAlign w:val="center"/>
          </w:tcPr>
          <w:p w14:paraId="6D0D22BE" w14:textId="77777777" w:rsidR="00C026D4" w:rsidRPr="0073260C" w:rsidRDefault="00C026D4" w:rsidP="00AB4072">
            <w:pPr>
              <w:pStyle w:val="Default"/>
              <w:jc w:val="center"/>
              <w:rPr>
                <w:rFonts w:asciiTheme="minorHAnsi" w:hAnsiTheme="minorHAnsi" w:cstheme="minorHAnsi"/>
                <w:b/>
                <w:bCs/>
                <w:strike/>
                <w:color w:val="00B050"/>
                <w:sz w:val="16"/>
                <w:szCs w:val="16"/>
              </w:rPr>
            </w:pPr>
          </w:p>
        </w:tc>
        <w:tc>
          <w:tcPr>
            <w:tcW w:w="4051" w:type="pct"/>
            <w:shd w:val="clear" w:color="auto" w:fill="auto"/>
            <w:vAlign w:val="center"/>
          </w:tcPr>
          <w:p w14:paraId="2BFAC8AA" w14:textId="77777777" w:rsidR="00C026D4" w:rsidRPr="0073260C" w:rsidRDefault="00C026D4" w:rsidP="00AB4072">
            <w:pPr>
              <w:spacing w:after="0" w:line="240" w:lineRule="auto"/>
              <w:rPr>
                <w:rFonts w:cstheme="minorHAnsi"/>
                <w:b/>
                <w:bCs/>
                <w:strike/>
                <w:color w:val="00B050"/>
                <w:sz w:val="18"/>
                <w:szCs w:val="18"/>
              </w:rPr>
            </w:pPr>
            <w:r w:rsidRPr="0073260C">
              <w:rPr>
                <w:rFonts w:cstheme="minorHAnsi"/>
                <w:b/>
                <w:bCs/>
                <w:strike/>
                <w:color w:val="00B050"/>
                <w:sz w:val="18"/>
                <w:szCs w:val="18"/>
              </w:rPr>
              <w:t xml:space="preserve">3.1.3 Intenzita pomoci </w:t>
            </w:r>
          </w:p>
          <w:p w14:paraId="4EF0DC20" w14:textId="77777777" w:rsidR="00C026D4" w:rsidRPr="0073260C" w:rsidRDefault="00C026D4" w:rsidP="00AB4072">
            <w:pPr>
              <w:pStyle w:val="Default"/>
              <w:keepLines/>
              <w:widowControl w:val="0"/>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Uvedená podmienka poskytnutia príspevku sa na </w:t>
            </w:r>
            <w:proofErr w:type="spellStart"/>
            <w:r w:rsidRPr="0073260C">
              <w:rPr>
                <w:rFonts w:asciiTheme="minorHAnsi" w:hAnsiTheme="minorHAnsi" w:cstheme="minorHAnsi"/>
                <w:strike/>
                <w:color w:val="00B050"/>
                <w:sz w:val="16"/>
                <w:szCs w:val="16"/>
              </w:rPr>
              <w:t>podopatrenie</w:t>
            </w:r>
            <w:proofErr w:type="spellEnd"/>
            <w:r w:rsidRPr="0073260C">
              <w:rPr>
                <w:rFonts w:asciiTheme="minorHAnsi" w:hAnsiTheme="minorHAnsi" w:cstheme="minorHAnsi"/>
                <w:strike/>
                <w:color w:val="00B050"/>
                <w:sz w:val="16"/>
                <w:szCs w:val="16"/>
              </w:rPr>
              <w:t xml:space="preserve"> 6.1 nevzťahuje.</w:t>
            </w:r>
          </w:p>
        </w:tc>
      </w:tr>
      <w:tr w:rsidR="0073260C" w:rsidRPr="0073260C" w14:paraId="4759186D" w14:textId="77777777" w:rsidTr="00AB4072">
        <w:trPr>
          <w:trHeight w:val="284"/>
        </w:trPr>
        <w:tc>
          <w:tcPr>
            <w:tcW w:w="5000" w:type="pct"/>
            <w:gridSpan w:val="3"/>
            <w:shd w:val="clear" w:color="auto" w:fill="FFE599" w:themeFill="accent4" w:themeFillTint="66"/>
            <w:vAlign w:val="center"/>
          </w:tcPr>
          <w:p w14:paraId="036B52EE" w14:textId="77777777" w:rsidR="00C026D4" w:rsidRPr="0073260C" w:rsidRDefault="00C026D4" w:rsidP="00AB4072">
            <w:pPr>
              <w:pStyle w:val="Default"/>
              <w:keepLines/>
              <w:widowControl w:val="0"/>
              <w:rPr>
                <w:rFonts w:asciiTheme="minorHAnsi" w:hAnsiTheme="minorHAnsi" w:cstheme="minorHAnsi"/>
                <w:strike/>
                <w:color w:val="00B050"/>
                <w:sz w:val="22"/>
                <w:szCs w:val="22"/>
              </w:rPr>
            </w:pPr>
            <w:r w:rsidRPr="0073260C">
              <w:rPr>
                <w:rFonts w:asciiTheme="minorHAnsi" w:hAnsiTheme="minorHAnsi" w:cstheme="minorHAnsi"/>
                <w:b/>
                <w:strike/>
                <w:color w:val="00B050"/>
                <w:sz w:val="22"/>
                <w:szCs w:val="22"/>
              </w:rPr>
              <w:t>4. PODMIENKY VYPLYVAJÚCE Z OSOBITNÝCH PREDPISOV</w:t>
            </w:r>
          </w:p>
        </w:tc>
      </w:tr>
      <w:tr w:rsidR="0073260C" w:rsidRPr="0073260C" w14:paraId="6239A950" w14:textId="77777777" w:rsidTr="00AB4072">
        <w:trPr>
          <w:trHeight w:val="284"/>
        </w:trPr>
        <w:tc>
          <w:tcPr>
            <w:tcW w:w="198" w:type="pct"/>
            <w:shd w:val="clear" w:color="auto" w:fill="FFF2CC" w:themeFill="accent4" w:themeFillTint="33"/>
            <w:vAlign w:val="center"/>
          </w:tcPr>
          <w:p w14:paraId="400AEEA1" w14:textId="77777777" w:rsidR="00C026D4" w:rsidRPr="0073260C" w:rsidRDefault="00C026D4" w:rsidP="00AB4072">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2" w:type="pct"/>
            <w:gridSpan w:val="2"/>
            <w:shd w:val="clear" w:color="auto" w:fill="FFF2CC" w:themeFill="accent4" w:themeFillTint="33"/>
            <w:vAlign w:val="center"/>
          </w:tcPr>
          <w:p w14:paraId="7E7178F1" w14:textId="77777777" w:rsidR="00C026D4" w:rsidRPr="0073260C" w:rsidRDefault="00C026D4" w:rsidP="00AB4072">
            <w:pPr>
              <w:pStyle w:val="Default"/>
              <w:jc w:val="center"/>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Podmienka poskytnutia príspevku (PPP) a jej popis  </w:t>
            </w:r>
          </w:p>
        </w:tc>
      </w:tr>
      <w:tr w:rsidR="0073260C" w:rsidRPr="0073260C" w14:paraId="7E4F9155" w14:textId="77777777" w:rsidTr="00AB4072">
        <w:trPr>
          <w:trHeight w:val="340"/>
        </w:trPr>
        <w:tc>
          <w:tcPr>
            <w:tcW w:w="198" w:type="pct"/>
            <w:shd w:val="clear" w:color="auto" w:fill="auto"/>
            <w:vAlign w:val="center"/>
          </w:tcPr>
          <w:p w14:paraId="1642910C" w14:textId="77777777" w:rsidR="00C026D4" w:rsidRPr="0073260C" w:rsidRDefault="00C026D4" w:rsidP="00AB4072">
            <w:pPr>
              <w:pStyle w:val="Default"/>
              <w:keepLines/>
              <w:widowControl w:val="0"/>
              <w:rPr>
                <w:rFonts w:asciiTheme="minorHAnsi" w:hAnsiTheme="minorHAnsi" w:cstheme="minorHAnsi"/>
                <w:b/>
                <w:strike/>
                <w:color w:val="00B050"/>
                <w:sz w:val="16"/>
                <w:szCs w:val="16"/>
              </w:rPr>
            </w:pPr>
          </w:p>
          <w:p w14:paraId="12C32605" w14:textId="682441DA" w:rsidR="00C026D4" w:rsidRPr="0073260C" w:rsidRDefault="00C026D4" w:rsidP="00AB4072">
            <w:pPr>
              <w:pStyle w:val="Default"/>
              <w:keepLines/>
              <w:widowControl w:val="0"/>
              <w:jc w:val="center"/>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4.</w:t>
            </w:r>
            <w:r w:rsidR="00185F1D" w:rsidRPr="0073260C">
              <w:rPr>
                <w:rFonts w:asciiTheme="minorHAnsi" w:hAnsiTheme="minorHAnsi" w:cstheme="minorHAnsi"/>
                <w:b/>
                <w:strike/>
                <w:color w:val="00B050"/>
                <w:sz w:val="16"/>
                <w:szCs w:val="16"/>
              </w:rPr>
              <w:t>1</w:t>
            </w:r>
          </w:p>
        </w:tc>
        <w:tc>
          <w:tcPr>
            <w:tcW w:w="4802" w:type="pct"/>
            <w:gridSpan w:val="2"/>
            <w:shd w:val="clear" w:color="auto" w:fill="auto"/>
            <w:vAlign w:val="center"/>
          </w:tcPr>
          <w:p w14:paraId="63964B2E" w14:textId="77777777" w:rsidR="00C026D4" w:rsidRPr="0073260C" w:rsidRDefault="00C026D4" w:rsidP="00AB4072">
            <w:pPr>
              <w:pStyle w:val="Default"/>
              <w:keepLines/>
              <w:widowControl w:val="0"/>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Realizácia podnikateľského plánu  </w:t>
            </w:r>
          </w:p>
          <w:p w14:paraId="17CF1ADA" w14:textId="77777777" w:rsidR="00C026D4" w:rsidRPr="0073260C" w:rsidRDefault="00C026D4" w:rsidP="004800B7">
            <w:pPr>
              <w:pStyle w:val="Odsekzoznamu"/>
              <w:numPr>
                <w:ilvl w:val="0"/>
                <w:numId w:val="138"/>
              </w:numPr>
              <w:suppressAutoHyphens/>
              <w:spacing w:after="0" w:line="240" w:lineRule="auto"/>
              <w:ind w:left="210" w:hanging="210"/>
              <w:jc w:val="both"/>
              <w:rPr>
                <w:rFonts w:cstheme="minorHAnsi"/>
                <w:strike/>
                <w:color w:val="00B050"/>
                <w:sz w:val="16"/>
                <w:szCs w:val="16"/>
              </w:rPr>
            </w:pPr>
            <w:r w:rsidRPr="0073260C">
              <w:rPr>
                <w:rFonts w:cstheme="minorHAnsi"/>
                <w:strike/>
                <w:color w:val="00B050"/>
                <w:sz w:val="16"/>
                <w:szCs w:val="16"/>
              </w:rPr>
              <w:t xml:space="preserve">Žiadateľ je povinný zahájiť realizáciu podnikateľského plánu </w:t>
            </w:r>
            <w:r w:rsidRPr="0073260C">
              <w:rPr>
                <w:rFonts w:cstheme="minorHAnsi"/>
                <w:b/>
                <w:strike/>
                <w:color w:val="00B050"/>
                <w:sz w:val="16"/>
                <w:szCs w:val="16"/>
              </w:rPr>
              <w:t>najneskôr do 9 mesiacov</w:t>
            </w:r>
            <w:r w:rsidRPr="0073260C">
              <w:rPr>
                <w:rFonts w:cstheme="minorHAnsi"/>
                <w:strike/>
                <w:color w:val="00B050"/>
                <w:sz w:val="16"/>
                <w:szCs w:val="16"/>
              </w:rPr>
              <w:t xml:space="preserve"> od dátumu účinnosti zmluvy o poskytnutí NFP, čo je povinný deklarovať písomným oznámením adresovaným PPA na predpísanom tlačive.</w:t>
            </w:r>
          </w:p>
          <w:p w14:paraId="7F45C953" w14:textId="77777777" w:rsidR="00C026D4" w:rsidRPr="0073260C" w:rsidRDefault="00C026D4" w:rsidP="004800B7">
            <w:pPr>
              <w:pStyle w:val="Odsekzoznamu"/>
              <w:numPr>
                <w:ilvl w:val="0"/>
                <w:numId w:val="138"/>
              </w:numPr>
              <w:suppressAutoHyphens/>
              <w:spacing w:after="0" w:line="240" w:lineRule="auto"/>
              <w:ind w:left="210" w:hanging="210"/>
              <w:jc w:val="both"/>
              <w:rPr>
                <w:rFonts w:cstheme="minorHAnsi"/>
                <w:strike/>
                <w:color w:val="00B050"/>
                <w:sz w:val="16"/>
                <w:szCs w:val="16"/>
              </w:rPr>
            </w:pPr>
            <w:r w:rsidRPr="0073260C">
              <w:rPr>
                <w:rFonts w:cstheme="minorHAnsi"/>
                <w:strike/>
                <w:color w:val="00B050"/>
                <w:sz w:val="16"/>
                <w:szCs w:val="16"/>
              </w:rPr>
              <w:t>Prvú žiadosť o platbu na prvú splátku</w:t>
            </w:r>
            <w:r w:rsidRPr="0073260C">
              <w:rPr>
                <w:rFonts w:cstheme="minorHAnsi"/>
                <w:b/>
                <w:strike/>
                <w:color w:val="00B050"/>
                <w:sz w:val="16"/>
                <w:szCs w:val="16"/>
              </w:rPr>
              <w:t xml:space="preserve"> </w:t>
            </w:r>
            <w:r w:rsidRPr="0073260C">
              <w:rPr>
                <w:rFonts w:cstheme="minorHAnsi"/>
                <w:strike/>
                <w:color w:val="00B050"/>
                <w:sz w:val="16"/>
                <w:szCs w:val="16"/>
              </w:rPr>
              <w:t xml:space="preserve">musí žiadateľ predložiť </w:t>
            </w:r>
            <w:r w:rsidRPr="0073260C">
              <w:rPr>
                <w:rFonts w:cstheme="minorHAnsi"/>
                <w:b/>
                <w:strike/>
                <w:color w:val="00B050"/>
                <w:sz w:val="16"/>
                <w:szCs w:val="16"/>
              </w:rPr>
              <w:t>najneskôr</w:t>
            </w:r>
            <w:r w:rsidRPr="0073260C">
              <w:rPr>
                <w:rFonts w:cstheme="minorHAnsi"/>
                <w:strike/>
                <w:color w:val="00B050"/>
                <w:sz w:val="16"/>
                <w:szCs w:val="16"/>
              </w:rPr>
              <w:t xml:space="preserve"> </w:t>
            </w:r>
            <w:r w:rsidRPr="0073260C">
              <w:rPr>
                <w:rFonts w:cstheme="minorHAnsi"/>
                <w:b/>
                <w:strike/>
                <w:color w:val="00B050"/>
                <w:sz w:val="16"/>
                <w:szCs w:val="16"/>
              </w:rPr>
              <w:t>do 6 mesiacov</w:t>
            </w:r>
            <w:r w:rsidRPr="0073260C">
              <w:rPr>
                <w:rFonts w:cstheme="minorHAnsi"/>
                <w:strike/>
                <w:color w:val="00B050"/>
                <w:sz w:val="16"/>
                <w:szCs w:val="16"/>
              </w:rPr>
              <w:t xml:space="preserve"> odo dňa účinnosti zmluvy o poskytnutí NFP.</w:t>
            </w:r>
          </w:p>
          <w:p w14:paraId="334974D5" w14:textId="77777777" w:rsidR="00C026D4" w:rsidRPr="0073260C" w:rsidRDefault="00C026D4" w:rsidP="004800B7">
            <w:pPr>
              <w:pStyle w:val="Odsekzoznamu"/>
              <w:numPr>
                <w:ilvl w:val="0"/>
                <w:numId w:val="138"/>
              </w:numPr>
              <w:suppressAutoHyphens/>
              <w:spacing w:after="0" w:line="240" w:lineRule="auto"/>
              <w:ind w:left="210" w:hanging="210"/>
              <w:jc w:val="both"/>
              <w:rPr>
                <w:rFonts w:cstheme="minorHAnsi"/>
                <w:strike/>
                <w:color w:val="00B050"/>
                <w:sz w:val="16"/>
                <w:szCs w:val="16"/>
              </w:rPr>
            </w:pPr>
            <w:r w:rsidRPr="0073260C">
              <w:rPr>
                <w:rFonts w:cstheme="minorHAnsi"/>
                <w:strike/>
                <w:color w:val="00B050"/>
                <w:sz w:val="16"/>
                <w:szCs w:val="16"/>
              </w:rPr>
              <w:t xml:space="preserve">Druhú (poslednú) žiadosť  o platbu na druhú splátku môže žiadateľ podať najskôr po roku od začiatku realizácie podnikateľského plánu najneskôr však 30.06.2025. V prípade nesplnenia tejto podmienky je žiadateľ  povinný vrátiť prvú splátku pomoci. </w:t>
            </w:r>
          </w:p>
          <w:p w14:paraId="2413D6A3" w14:textId="77777777" w:rsidR="00C026D4" w:rsidRPr="0073260C" w:rsidRDefault="00C026D4" w:rsidP="004800B7">
            <w:pPr>
              <w:pStyle w:val="Odsekzoznamu"/>
              <w:numPr>
                <w:ilvl w:val="0"/>
                <w:numId w:val="138"/>
              </w:numPr>
              <w:suppressAutoHyphens/>
              <w:spacing w:after="0" w:line="240" w:lineRule="auto"/>
              <w:ind w:left="210" w:hanging="210"/>
              <w:jc w:val="both"/>
              <w:rPr>
                <w:rFonts w:cstheme="minorHAnsi"/>
                <w:strike/>
                <w:color w:val="00B050"/>
                <w:sz w:val="16"/>
                <w:szCs w:val="16"/>
              </w:rPr>
            </w:pPr>
            <w:r w:rsidRPr="0073260C">
              <w:rPr>
                <w:rFonts w:cstheme="minorHAnsi"/>
                <w:strike/>
                <w:color w:val="00B050"/>
                <w:sz w:val="16"/>
                <w:szCs w:val="16"/>
              </w:rPr>
              <w:t>Pred vyplatením druhej splátky pomoci je žiadateľ povinný preukázať správnu realizáciu predloženého  podnikateľského plánu</w:t>
            </w:r>
            <w:r w:rsidRPr="0073260C">
              <w:rPr>
                <w:rFonts w:cstheme="minorHAnsi"/>
                <w:strike/>
                <w:color w:val="00B050"/>
                <w:sz w:val="16"/>
                <w:szCs w:val="16"/>
                <w:vertAlign w:val="superscript"/>
              </w:rPr>
              <w:footnoteReference w:id="31"/>
            </w:r>
            <w:r w:rsidRPr="0073260C">
              <w:rPr>
                <w:rFonts w:cstheme="minorHAnsi"/>
                <w:strike/>
                <w:color w:val="00B050"/>
                <w:sz w:val="16"/>
                <w:szCs w:val="16"/>
              </w:rPr>
              <w:t xml:space="preserve">, a to vypracovaním Odpočtu podnikateľského plánu v zmysle prílohy č. 31B, v ktorom opíše aj nasledovné skutočnosti: </w:t>
            </w:r>
          </w:p>
          <w:p w14:paraId="281DFB17" w14:textId="77777777" w:rsidR="00C026D4" w:rsidRPr="0073260C" w:rsidRDefault="00C026D4" w:rsidP="004800B7">
            <w:pPr>
              <w:pStyle w:val="Odsekzoznamu"/>
              <w:numPr>
                <w:ilvl w:val="0"/>
                <w:numId w:val="361"/>
              </w:numPr>
              <w:suppressAutoHyphens/>
              <w:spacing w:after="0" w:line="240" w:lineRule="auto"/>
              <w:ind w:left="504" w:hanging="283"/>
              <w:jc w:val="both"/>
              <w:rPr>
                <w:rFonts w:cstheme="minorHAnsi"/>
                <w:strike/>
                <w:color w:val="00B050"/>
                <w:sz w:val="16"/>
                <w:szCs w:val="16"/>
              </w:rPr>
            </w:pPr>
            <w:r w:rsidRPr="0073260C">
              <w:rPr>
                <w:rFonts w:cstheme="minorHAnsi"/>
                <w:strike/>
                <w:color w:val="00B050"/>
                <w:sz w:val="16"/>
                <w:szCs w:val="16"/>
              </w:rPr>
              <w:t>Ak žiadateľ deklaroval v podnikateľskom pláne určitý zámer, za čo mu boli priznané body, musí preukázať jeho splnenie.</w:t>
            </w:r>
          </w:p>
          <w:p w14:paraId="21366CF6" w14:textId="77777777" w:rsidR="00C026D4" w:rsidRPr="0073260C" w:rsidRDefault="00C026D4" w:rsidP="004800B7">
            <w:pPr>
              <w:pStyle w:val="Odsekzoznamu"/>
              <w:numPr>
                <w:ilvl w:val="0"/>
                <w:numId w:val="361"/>
              </w:numPr>
              <w:suppressAutoHyphens/>
              <w:spacing w:after="0" w:line="240" w:lineRule="auto"/>
              <w:ind w:left="504" w:hanging="283"/>
              <w:jc w:val="both"/>
              <w:rPr>
                <w:rFonts w:cstheme="minorHAnsi"/>
                <w:strike/>
                <w:color w:val="00B050"/>
                <w:sz w:val="16"/>
                <w:szCs w:val="16"/>
              </w:rPr>
            </w:pPr>
            <w:r w:rsidRPr="0073260C">
              <w:rPr>
                <w:rFonts w:cstheme="minorHAnsi"/>
                <w:strike/>
                <w:color w:val="00B050"/>
                <w:sz w:val="16"/>
                <w:szCs w:val="16"/>
              </w:rPr>
              <w:t xml:space="preserve">Dosiahnutie, resp. prekročenie plánovanej hodnoty štandardného výstupu,  ktorá musí byť rovnaká alebo vyššia ako hodnota štandardného výstupu preukázaná pri podaní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Uvedenú skutočnosť žiadateľ preukáže:</w:t>
            </w:r>
          </w:p>
          <w:p w14:paraId="3FFED768" w14:textId="77777777" w:rsidR="00C026D4" w:rsidRPr="0073260C" w:rsidRDefault="00C026D4" w:rsidP="004800B7">
            <w:pPr>
              <w:pStyle w:val="Odsekzoznamu"/>
              <w:numPr>
                <w:ilvl w:val="0"/>
                <w:numId w:val="362"/>
              </w:numPr>
              <w:suppressAutoHyphens/>
              <w:spacing w:after="0" w:line="240" w:lineRule="auto"/>
              <w:ind w:left="788" w:hanging="284"/>
              <w:jc w:val="both"/>
              <w:rPr>
                <w:rFonts w:cstheme="minorHAnsi"/>
                <w:strike/>
                <w:color w:val="00B050"/>
                <w:sz w:val="16"/>
                <w:szCs w:val="16"/>
              </w:rPr>
            </w:pPr>
            <w:r w:rsidRPr="0073260C">
              <w:rPr>
                <w:rFonts w:cstheme="minorHAnsi"/>
                <w:strike/>
                <w:color w:val="00B050"/>
                <w:sz w:val="16"/>
                <w:szCs w:val="16"/>
              </w:rPr>
              <w:t>v prípade rastlinnej výroby žiadosťou o priamu podporu, ktorú podal (ako poslednú) pred druhou a zároveň poslednou žiadosťou  o platbu</w:t>
            </w:r>
            <w:r w:rsidRPr="0073260C">
              <w:rPr>
                <w:rFonts w:cstheme="minorHAnsi"/>
                <w:strike/>
                <w:color w:val="00B050"/>
                <w:sz w:val="16"/>
                <w:szCs w:val="16"/>
                <w:vertAlign w:val="superscript"/>
              </w:rPr>
              <w:footnoteReference w:id="32"/>
            </w:r>
            <w:r w:rsidRPr="0073260C">
              <w:rPr>
                <w:rFonts w:cstheme="minorHAnsi"/>
                <w:strike/>
                <w:color w:val="00B050"/>
                <w:sz w:val="16"/>
                <w:szCs w:val="16"/>
              </w:rPr>
              <w:t xml:space="preserve"> ;</w:t>
            </w:r>
          </w:p>
          <w:p w14:paraId="2E9A99E8" w14:textId="77777777" w:rsidR="00C026D4" w:rsidRPr="0073260C" w:rsidRDefault="00C026D4" w:rsidP="004800B7">
            <w:pPr>
              <w:pStyle w:val="Odsekzoznamu"/>
              <w:numPr>
                <w:ilvl w:val="0"/>
                <w:numId w:val="362"/>
              </w:numPr>
              <w:suppressAutoHyphens/>
              <w:spacing w:after="0" w:line="240" w:lineRule="auto"/>
              <w:ind w:left="788" w:hanging="284"/>
              <w:jc w:val="both"/>
              <w:rPr>
                <w:rFonts w:cstheme="minorHAnsi"/>
                <w:strike/>
                <w:color w:val="00B050"/>
                <w:sz w:val="16"/>
                <w:szCs w:val="16"/>
              </w:rPr>
            </w:pPr>
            <w:r w:rsidRPr="0073260C">
              <w:rPr>
                <w:rFonts w:cstheme="minorHAnsi"/>
                <w:strike/>
                <w:color w:val="00B050"/>
                <w:sz w:val="16"/>
                <w:szCs w:val="16"/>
              </w:rPr>
              <w:t>v prípade živočíšnej výroby registráciou relevantného počtu zvierat v Centrálnej evidencii hospodárskych zvierat, resp. v obdobnej evidencii ku dňu podania druhej (poslednej) žiadosti o platbu.</w:t>
            </w:r>
          </w:p>
          <w:p w14:paraId="7C0F2D0C" w14:textId="77777777" w:rsidR="00C026D4" w:rsidRPr="0073260C" w:rsidRDefault="00C026D4" w:rsidP="004800B7">
            <w:pPr>
              <w:pStyle w:val="Odsekzoznamu"/>
              <w:numPr>
                <w:ilvl w:val="0"/>
                <w:numId w:val="139"/>
              </w:numPr>
              <w:suppressAutoHyphens/>
              <w:spacing w:after="0" w:line="240" w:lineRule="auto"/>
              <w:ind w:left="210" w:hanging="210"/>
              <w:jc w:val="both"/>
              <w:rPr>
                <w:rFonts w:cstheme="minorHAnsi"/>
                <w:strike/>
                <w:color w:val="00B050"/>
                <w:sz w:val="16"/>
                <w:szCs w:val="16"/>
              </w:rPr>
            </w:pPr>
            <w:r w:rsidRPr="0073260C">
              <w:rPr>
                <w:rFonts w:cstheme="minorHAnsi"/>
                <w:strike/>
                <w:color w:val="00B050"/>
                <w:sz w:val="16"/>
                <w:szCs w:val="16"/>
              </w:rPr>
              <w:t xml:space="preserve">V prípade nesplnenia všetkých ustanovení tejto podmienky oprávnenosti  </w:t>
            </w:r>
            <w:r w:rsidRPr="0073260C">
              <w:rPr>
                <w:rFonts w:cstheme="minorHAnsi"/>
                <w:bCs/>
                <w:strike/>
                <w:color w:val="00B050"/>
                <w:sz w:val="16"/>
                <w:szCs w:val="16"/>
              </w:rPr>
              <w:t xml:space="preserve"> v bode 4.2, písm. d) </w:t>
            </w:r>
            <w:r w:rsidRPr="0073260C">
              <w:rPr>
                <w:rFonts w:cstheme="minorHAnsi"/>
                <w:strike/>
                <w:color w:val="00B050"/>
                <w:sz w:val="16"/>
                <w:szCs w:val="16"/>
              </w:rPr>
              <w:t xml:space="preserve"> je žiadateľ povinný vrátiť prvú splátku pomoci, resp. sa postupuje  podľa Sankčného katalógu.</w:t>
            </w:r>
          </w:p>
          <w:p w14:paraId="6D402868"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15B1225" w14:textId="77777777" w:rsidR="00C026D4" w:rsidRPr="0073260C" w:rsidRDefault="00C026D4" w:rsidP="004800B7">
            <w:pPr>
              <w:pStyle w:val="Default"/>
              <w:keepLines/>
              <w:widowControl w:val="0"/>
              <w:numPr>
                <w:ilvl w:val="0"/>
                <w:numId w:val="363"/>
              </w:numPr>
              <w:ind w:left="221" w:hanging="284"/>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w:t>
            </w:r>
            <w:r w:rsidRPr="0073260C">
              <w:rPr>
                <w:rFonts w:asciiTheme="minorHAnsi" w:hAnsiTheme="minorHAnsi" w:cstheme="minorHAnsi"/>
                <w:bCs/>
                <w:strike/>
                <w:color w:val="00B050"/>
                <w:sz w:val="16"/>
                <w:szCs w:val="16"/>
              </w:rPr>
              <w:t>Čestné vyhlásenie žiadateľa</w:t>
            </w:r>
            <w:r w:rsidRPr="0073260C">
              <w:rPr>
                <w:rFonts w:asciiTheme="minorHAnsi" w:hAnsiTheme="minorHAnsi" w:cstheme="minorHAnsi"/>
                <w:strike/>
                <w:color w:val="00B050"/>
                <w:sz w:val="16"/>
                <w:szCs w:val="16"/>
              </w:rPr>
              <w:t>)</w:t>
            </w:r>
          </w:p>
          <w:p w14:paraId="2DD3F2BB" w14:textId="77777777" w:rsidR="00C026D4" w:rsidRPr="0073260C" w:rsidRDefault="00C026D4" w:rsidP="004800B7">
            <w:pPr>
              <w:pStyle w:val="Odsekzoznamu"/>
              <w:numPr>
                <w:ilvl w:val="0"/>
                <w:numId w:val="363"/>
              </w:numPr>
              <w:suppressAutoHyphens/>
              <w:spacing w:after="0" w:line="240" w:lineRule="auto"/>
              <w:ind w:left="221" w:hanging="284"/>
              <w:jc w:val="both"/>
              <w:rPr>
                <w:rFonts w:cstheme="minorHAnsi"/>
                <w:strike/>
                <w:color w:val="00B050"/>
                <w:sz w:val="16"/>
                <w:szCs w:val="16"/>
              </w:rPr>
            </w:pPr>
            <w:r w:rsidRPr="0073260C">
              <w:rPr>
                <w:rFonts w:cstheme="minorHAnsi"/>
                <w:strike/>
                <w:color w:val="00B050"/>
                <w:sz w:val="16"/>
                <w:szCs w:val="16"/>
              </w:rPr>
              <w:t xml:space="preserve">Oznámenie - Odpočet podnikateľského plánu (Príloha č. 31B), predkladá pri </w:t>
            </w:r>
            <w:proofErr w:type="spellStart"/>
            <w:r w:rsidRPr="0073260C">
              <w:rPr>
                <w:rFonts w:cstheme="minorHAnsi"/>
                <w:strike/>
                <w:color w:val="00B050"/>
                <w:sz w:val="16"/>
                <w:szCs w:val="16"/>
              </w:rPr>
              <w:t>ŽoP</w:t>
            </w:r>
            <w:proofErr w:type="spellEnd"/>
          </w:p>
          <w:p w14:paraId="3713A8E1" w14:textId="77777777" w:rsidR="00C026D4" w:rsidRPr="0073260C" w:rsidRDefault="00C026D4" w:rsidP="00AB4072">
            <w:pPr>
              <w:suppressAutoHyphens/>
              <w:spacing w:after="0" w:line="240" w:lineRule="auto"/>
              <w:ind w:left="-63"/>
              <w:jc w:val="both"/>
              <w:rPr>
                <w:rFonts w:cstheme="minorHAnsi"/>
                <w:strike/>
                <w:color w:val="00B050"/>
                <w:sz w:val="18"/>
                <w:szCs w:val="18"/>
              </w:rPr>
            </w:pPr>
            <w:r w:rsidRPr="0073260C">
              <w:rPr>
                <w:rFonts w:cstheme="minorHAnsi"/>
                <w:b/>
                <w:strike/>
                <w:color w:val="00B050"/>
                <w:sz w:val="18"/>
                <w:szCs w:val="18"/>
                <w:u w:val="single"/>
              </w:rPr>
              <w:t xml:space="preserve"> Spôsob overenia </w:t>
            </w:r>
          </w:p>
          <w:p w14:paraId="08429B61" w14:textId="77777777" w:rsidR="00C026D4" w:rsidRPr="0073260C" w:rsidRDefault="00C026D4" w:rsidP="004800B7">
            <w:pPr>
              <w:pStyle w:val="Default"/>
              <w:keepLines/>
              <w:widowControl w:val="0"/>
              <w:numPr>
                <w:ilvl w:val="0"/>
                <w:numId w:val="429"/>
              </w:numPr>
              <w:ind w:left="221" w:hanging="284"/>
              <w:jc w:val="both"/>
              <w:rPr>
                <w:rFonts w:asciiTheme="minorHAnsi" w:hAnsiTheme="minorHAnsi" w:cstheme="minorHAnsi"/>
                <w:b/>
                <w:i/>
                <w:strike/>
                <w:color w:val="00B050"/>
                <w:sz w:val="16"/>
                <w:szCs w:val="16"/>
                <w:u w:val="single"/>
              </w:rPr>
            </w:pPr>
            <w:r w:rsidRPr="0073260C">
              <w:rPr>
                <w:rFonts w:asciiTheme="minorHAnsi" w:hAnsiTheme="minorHAnsi" w:cstheme="minorHAnsi"/>
                <w:strike/>
                <w:color w:val="00B050"/>
                <w:sz w:val="16"/>
                <w:szCs w:val="16"/>
              </w:rPr>
              <w:t>v zmysle dokumentácie uvedenej v časti „Forma a spôsob preukázania splnenia kritéria“</w:t>
            </w:r>
            <w:bookmarkStart w:id="19" w:name="bod283"/>
            <w:bookmarkStart w:id="20" w:name="bod284"/>
            <w:bookmarkStart w:id="21" w:name="bod286"/>
            <w:bookmarkEnd w:id="19"/>
            <w:bookmarkEnd w:id="20"/>
            <w:bookmarkEnd w:id="21"/>
          </w:p>
        </w:tc>
      </w:tr>
      <w:tr w:rsidR="0073260C" w:rsidRPr="0073260C" w14:paraId="3312088F" w14:textId="77777777" w:rsidTr="00AB4072">
        <w:trPr>
          <w:trHeight w:val="340"/>
        </w:trPr>
        <w:tc>
          <w:tcPr>
            <w:tcW w:w="198" w:type="pct"/>
            <w:shd w:val="clear" w:color="auto" w:fill="auto"/>
            <w:vAlign w:val="center"/>
          </w:tcPr>
          <w:p w14:paraId="4D875374" w14:textId="3A3BAB92" w:rsidR="00C026D4" w:rsidRPr="0073260C" w:rsidRDefault="00C026D4" w:rsidP="00AB4072">
            <w:pPr>
              <w:pStyle w:val="Default"/>
              <w:keepLines/>
              <w:widowControl w:val="0"/>
              <w:jc w:val="center"/>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4.</w:t>
            </w:r>
            <w:r w:rsidR="00185F1D" w:rsidRPr="0073260C">
              <w:rPr>
                <w:rFonts w:asciiTheme="minorHAnsi" w:hAnsiTheme="minorHAnsi" w:cstheme="minorHAnsi"/>
                <w:b/>
                <w:strike/>
                <w:color w:val="00B050"/>
                <w:sz w:val="16"/>
                <w:szCs w:val="16"/>
              </w:rPr>
              <w:t>2</w:t>
            </w:r>
          </w:p>
        </w:tc>
        <w:tc>
          <w:tcPr>
            <w:tcW w:w="4802" w:type="pct"/>
            <w:gridSpan w:val="2"/>
            <w:shd w:val="clear" w:color="auto" w:fill="auto"/>
            <w:vAlign w:val="center"/>
          </w:tcPr>
          <w:p w14:paraId="5B99606E" w14:textId="77777777" w:rsidR="00C026D4" w:rsidRPr="0073260C" w:rsidRDefault="00C026D4" w:rsidP="00AB4072">
            <w:pPr>
              <w:suppressAutoHyphens/>
              <w:spacing w:after="0" w:line="240" w:lineRule="auto"/>
              <w:jc w:val="both"/>
              <w:rPr>
                <w:rFonts w:cstheme="minorHAnsi"/>
                <w:b/>
                <w:strike/>
                <w:color w:val="00B050"/>
                <w:sz w:val="18"/>
                <w:szCs w:val="18"/>
              </w:rPr>
            </w:pPr>
            <w:r w:rsidRPr="0073260C">
              <w:rPr>
                <w:rFonts w:cstheme="minorHAnsi"/>
                <w:b/>
                <w:strike/>
                <w:color w:val="00B050"/>
                <w:sz w:val="18"/>
                <w:szCs w:val="18"/>
              </w:rPr>
              <w:t xml:space="preserve">Žiadateľ je povinný dodržiavať ustanovenia, týkajúce sa konfliktu záujmov. </w:t>
            </w:r>
          </w:p>
          <w:p w14:paraId="26154D41"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A4182AB" w14:textId="77777777" w:rsidR="00C026D4" w:rsidRPr="0073260C" w:rsidRDefault="00C026D4" w:rsidP="004800B7">
            <w:pPr>
              <w:pStyle w:val="Default"/>
              <w:keepLines/>
              <w:widowControl w:val="0"/>
              <w:numPr>
                <w:ilvl w:val="0"/>
                <w:numId w:val="363"/>
              </w:numPr>
              <w:ind w:left="221" w:hanging="284"/>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w:t>
            </w:r>
            <w:r w:rsidRPr="0073260C">
              <w:rPr>
                <w:rFonts w:asciiTheme="minorHAnsi" w:hAnsiTheme="minorHAnsi" w:cstheme="minorHAnsi"/>
                <w:bCs/>
                <w:strike/>
                <w:color w:val="00B050"/>
                <w:sz w:val="16"/>
                <w:szCs w:val="16"/>
              </w:rPr>
              <w:t>Čestné vyhlásenie žiadateľa</w:t>
            </w:r>
            <w:r w:rsidRPr="0073260C">
              <w:rPr>
                <w:rFonts w:asciiTheme="minorHAnsi" w:hAnsiTheme="minorHAnsi" w:cstheme="minorHAnsi"/>
                <w:strike/>
                <w:color w:val="00B050"/>
                <w:sz w:val="16"/>
                <w:szCs w:val="16"/>
              </w:rPr>
              <w:t>)</w:t>
            </w:r>
          </w:p>
          <w:p w14:paraId="5E3E9B9B" w14:textId="77777777" w:rsidR="00C026D4" w:rsidRPr="0073260C" w:rsidRDefault="00C026D4" w:rsidP="00AB4072">
            <w:pPr>
              <w:suppressAutoHyphens/>
              <w:spacing w:after="0" w:line="240" w:lineRule="auto"/>
              <w:ind w:left="-63"/>
              <w:jc w:val="both"/>
              <w:rPr>
                <w:rFonts w:cstheme="minorHAnsi"/>
                <w:strike/>
                <w:color w:val="00B050"/>
                <w:sz w:val="18"/>
                <w:szCs w:val="18"/>
              </w:rPr>
            </w:pPr>
            <w:r w:rsidRPr="0073260C">
              <w:rPr>
                <w:rFonts w:cstheme="minorHAnsi"/>
                <w:b/>
                <w:strike/>
                <w:color w:val="00B050"/>
                <w:sz w:val="18"/>
                <w:szCs w:val="18"/>
                <w:u w:val="single"/>
              </w:rPr>
              <w:lastRenderedPageBreak/>
              <w:t xml:space="preserve">Spôsob overenia </w:t>
            </w:r>
          </w:p>
          <w:p w14:paraId="22E48012" w14:textId="77777777" w:rsidR="00C026D4" w:rsidRPr="0073260C" w:rsidRDefault="00C026D4" w:rsidP="004800B7">
            <w:pPr>
              <w:pStyle w:val="Default"/>
              <w:keepLines/>
              <w:widowControl w:val="0"/>
              <w:numPr>
                <w:ilvl w:val="0"/>
                <w:numId w:val="363"/>
              </w:numPr>
              <w:ind w:left="221" w:hanging="221"/>
              <w:rPr>
                <w:rFonts w:asciiTheme="minorHAnsi" w:hAnsiTheme="minorHAnsi" w:cstheme="minorHAnsi"/>
                <w:b/>
                <w:strike/>
                <w:color w:val="00B050"/>
                <w:sz w:val="18"/>
                <w:szCs w:val="18"/>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62D53E70" w14:textId="77777777" w:rsidTr="00AB4072">
        <w:trPr>
          <w:trHeight w:val="340"/>
        </w:trPr>
        <w:tc>
          <w:tcPr>
            <w:tcW w:w="198" w:type="pct"/>
            <w:shd w:val="clear" w:color="auto" w:fill="auto"/>
            <w:vAlign w:val="center"/>
          </w:tcPr>
          <w:p w14:paraId="55DF1D81" w14:textId="5545C964" w:rsidR="00C026D4" w:rsidRPr="0073260C" w:rsidRDefault="00C026D4" w:rsidP="00AB4072">
            <w:pPr>
              <w:pStyle w:val="Default"/>
              <w:keepLines/>
              <w:widowControl w:val="0"/>
              <w:jc w:val="center"/>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lastRenderedPageBreak/>
              <w:t>4.</w:t>
            </w:r>
            <w:r w:rsidR="00185F1D" w:rsidRPr="0073260C">
              <w:rPr>
                <w:rFonts w:asciiTheme="minorHAnsi" w:hAnsiTheme="minorHAnsi" w:cstheme="minorHAnsi"/>
                <w:b/>
                <w:strike/>
                <w:color w:val="00B050"/>
                <w:sz w:val="16"/>
                <w:szCs w:val="16"/>
              </w:rPr>
              <w:t>3</w:t>
            </w:r>
          </w:p>
        </w:tc>
        <w:tc>
          <w:tcPr>
            <w:tcW w:w="4802" w:type="pct"/>
            <w:gridSpan w:val="2"/>
            <w:shd w:val="clear" w:color="auto" w:fill="auto"/>
            <w:vAlign w:val="center"/>
          </w:tcPr>
          <w:p w14:paraId="6B7BC99C" w14:textId="77777777" w:rsidR="00C026D4" w:rsidRPr="0073260C" w:rsidRDefault="00C026D4" w:rsidP="00AB4072">
            <w:pPr>
              <w:suppressAutoHyphens/>
              <w:spacing w:after="0" w:line="240" w:lineRule="auto"/>
              <w:jc w:val="both"/>
              <w:rPr>
                <w:rFonts w:cstheme="minorHAnsi"/>
                <w:b/>
                <w:strike/>
                <w:color w:val="00B050"/>
                <w:sz w:val="18"/>
                <w:szCs w:val="18"/>
              </w:rPr>
            </w:pPr>
            <w:r w:rsidRPr="0073260C">
              <w:rPr>
                <w:rFonts w:cstheme="minorHAnsi"/>
                <w:b/>
                <w:strike/>
                <w:color w:val="00B050"/>
                <w:sz w:val="18"/>
                <w:szCs w:val="18"/>
              </w:rPr>
              <w:t>Žiadateľ nemôže byť evidovaný v Systéme včasného odhaľovania rizika a vylúčenia (EDES) ako vylúčená osoba alebo subjekt (v zmysle článku 135 a nasledujúcich nariadenia č. 2018/1046)</w:t>
            </w:r>
          </w:p>
          <w:p w14:paraId="06F24728" w14:textId="77777777" w:rsidR="00C026D4" w:rsidRPr="0073260C" w:rsidRDefault="00C026D4" w:rsidP="00AB4072">
            <w:pPr>
              <w:suppressAutoHyphens/>
              <w:spacing w:after="0" w:line="240" w:lineRule="auto"/>
              <w:jc w:val="both"/>
              <w:rPr>
                <w:rFonts w:cstheme="minorHAnsi"/>
                <w:strike/>
                <w:color w:val="00B050"/>
                <w:sz w:val="16"/>
                <w:szCs w:val="16"/>
              </w:rPr>
            </w:pPr>
            <w:r w:rsidRPr="0073260C">
              <w:rPr>
                <w:rFonts w:cstheme="minorHAnsi"/>
                <w:strike/>
                <w:color w:val="00B050"/>
                <w:sz w:val="16"/>
                <w:szCs w:val="16"/>
              </w:rPr>
              <w:t xml:space="preserve">Predbežná informácia pre žiadateľov o nenávratný finančný príspevok, resp. o príspevok v zmysle čl. 105a a </w:t>
            </w:r>
            <w:proofErr w:type="spellStart"/>
            <w:r w:rsidRPr="0073260C">
              <w:rPr>
                <w:rFonts w:cstheme="minorHAnsi"/>
                <w:strike/>
                <w:color w:val="00B050"/>
                <w:sz w:val="16"/>
                <w:szCs w:val="16"/>
              </w:rPr>
              <w:t>nasl</w:t>
            </w:r>
            <w:proofErr w:type="spellEnd"/>
            <w:r w:rsidRPr="0073260C">
              <w:rPr>
                <w:rFonts w:cstheme="minorHAnsi"/>
                <w:strike/>
                <w:color w:val="00B050"/>
                <w:sz w:val="16"/>
                <w:szCs w:val="16"/>
              </w:rPr>
              <w:t xml:space="preserve">. nariadenia (EÚ, </w:t>
            </w:r>
            <w:proofErr w:type="spellStart"/>
            <w:r w:rsidRPr="0073260C">
              <w:rPr>
                <w:rFonts w:cstheme="minorHAnsi"/>
                <w:strike/>
                <w:color w:val="00B050"/>
                <w:sz w:val="16"/>
                <w:szCs w:val="16"/>
              </w:rPr>
              <w:t>Euratom</w:t>
            </w:r>
            <w:proofErr w:type="spellEnd"/>
            <w:r w:rsidRPr="0073260C">
              <w:rPr>
                <w:rFonts w:cstheme="minorHAnsi"/>
                <w:strike/>
                <w:color w:val="00B050"/>
                <w:sz w:val="16"/>
                <w:szCs w:val="16"/>
              </w:rPr>
              <w:t xml:space="preserve">) 1929/2015, ktorým sa mení nariadenie (EÚ, </w:t>
            </w:r>
            <w:proofErr w:type="spellStart"/>
            <w:r w:rsidRPr="0073260C">
              <w:rPr>
                <w:rFonts w:cstheme="minorHAnsi"/>
                <w:strike/>
                <w:color w:val="00B050"/>
                <w:sz w:val="16"/>
                <w:szCs w:val="16"/>
              </w:rPr>
              <w:t>Euratom</w:t>
            </w:r>
            <w:proofErr w:type="spellEnd"/>
            <w:r w:rsidRPr="0073260C">
              <w:rPr>
                <w:rFonts w:cstheme="minorHAnsi"/>
                <w:strike/>
                <w:color w:val="00B050"/>
                <w:sz w:val="16"/>
                <w:szCs w:val="16"/>
              </w:rPr>
              <w:t>) č. 966/2012 o rozpočtových pravidlách, ktoré sa vzťahujú na všeobecný rozpočet Únie tvorí prílohu Príručky pre prijímateľa LEADER.</w:t>
            </w:r>
          </w:p>
          <w:p w14:paraId="17A08926"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4BA3274" w14:textId="77777777" w:rsidR="00C026D4" w:rsidRPr="0073260C" w:rsidRDefault="00C026D4" w:rsidP="004800B7">
            <w:pPr>
              <w:pStyle w:val="Default"/>
              <w:keepLines/>
              <w:widowControl w:val="0"/>
              <w:numPr>
                <w:ilvl w:val="0"/>
                <w:numId w:val="363"/>
              </w:numPr>
              <w:ind w:left="221" w:hanging="284"/>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w:t>
            </w:r>
            <w:r w:rsidRPr="0073260C">
              <w:rPr>
                <w:rFonts w:asciiTheme="minorHAnsi" w:hAnsiTheme="minorHAnsi" w:cstheme="minorHAnsi"/>
                <w:bCs/>
                <w:strike/>
                <w:color w:val="00B050"/>
                <w:sz w:val="16"/>
                <w:szCs w:val="16"/>
              </w:rPr>
              <w:t>Čestné vyhlásenie žiadateľa</w:t>
            </w:r>
            <w:r w:rsidRPr="0073260C">
              <w:rPr>
                <w:rFonts w:asciiTheme="minorHAnsi" w:hAnsiTheme="minorHAnsi" w:cstheme="minorHAnsi"/>
                <w:strike/>
                <w:color w:val="00B050"/>
                <w:sz w:val="16"/>
                <w:szCs w:val="16"/>
              </w:rPr>
              <w:t>)</w:t>
            </w:r>
          </w:p>
          <w:p w14:paraId="762E2FBB" w14:textId="77777777" w:rsidR="00C026D4" w:rsidRPr="0073260C" w:rsidRDefault="00C026D4" w:rsidP="00AB4072">
            <w:pPr>
              <w:suppressAutoHyphens/>
              <w:spacing w:after="0" w:line="240" w:lineRule="auto"/>
              <w:ind w:left="-63"/>
              <w:jc w:val="both"/>
              <w:rPr>
                <w:rFonts w:cstheme="minorHAnsi"/>
                <w:strike/>
                <w:color w:val="00B050"/>
                <w:sz w:val="18"/>
                <w:szCs w:val="18"/>
              </w:rPr>
            </w:pPr>
            <w:r w:rsidRPr="0073260C">
              <w:rPr>
                <w:rFonts w:cstheme="minorHAnsi"/>
                <w:b/>
                <w:strike/>
                <w:color w:val="00B050"/>
                <w:sz w:val="18"/>
                <w:szCs w:val="18"/>
                <w:u w:val="single"/>
              </w:rPr>
              <w:t xml:space="preserve"> Spôsob overenia </w:t>
            </w:r>
          </w:p>
          <w:p w14:paraId="64E9FD7C" w14:textId="77777777" w:rsidR="00C026D4" w:rsidRPr="0073260C" w:rsidRDefault="00C026D4" w:rsidP="004800B7">
            <w:pPr>
              <w:pStyle w:val="Odsekzoznamu"/>
              <w:numPr>
                <w:ilvl w:val="0"/>
                <w:numId w:val="363"/>
              </w:numPr>
              <w:suppressAutoHyphens/>
              <w:spacing w:after="0" w:line="240" w:lineRule="auto"/>
              <w:ind w:left="221" w:hanging="221"/>
              <w:jc w:val="both"/>
              <w:rPr>
                <w:rFonts w:cstheme="minorHAnsi"/>
                <w:strike/>
                <w:color w:val="00B050"/>
                <w:sz w:val="18"/>
                <w:szCs w:val="18"/>
              </w:rPr>
            </w:pPr>
            <w:r w:rsidRPr="0073260C">
              <w:rPr>
                <w:rFonts w:cstheme="minorHAnsi"/>
                <w:strike/>
                <w:color w:val="00B050"/>
                <w:sz w:val="16"/>
                <w:szCs w:val="16"/>
              </w:rPr>
              <w:t>v zmysle dokumentácie uvedenej v časti „Forma a spôsob preukázania splnenia kritéria“</w:t>
            </w:r>
          </w:p>
          <w:p w14:paraId="7FAE7541" w14:textId="77777777" w:rsidR="00C026D4" w:rsidRPr="0073260C" w:rsidRDefault="00C026D4" w:rsidP="004800B7">
            <w:pPr>
              <w:pStyle w:val="Odsekzoznamu"/>
              <w:numPr>
                <w:ilvl w:val="0"/>
                <w:numId w:val="363"/>
              </w:numPr>
              <w:suppressAutoHyphens/>
              <w:spacing w:after="0" w:line="240" w:lineRule="auto"/>
              <w:ind w:left="221" w:hanging="221"/>
              <w:jc w:val="both"/>
              <w:rPr>
                <w:rFonts w:cstheme="minorHAnsi"/>
                <w:strike/>
                <w:color w:val="00B050"/>
                <w:sz w:val="16"/>
                <w:szCs w:val="16"/>
              </w:rPr>
            </w:pPr>
            <w:r w:rsidRPr="0073260C">
              <w:rPr>
                <w:rFonts w:cstheme="minorHAnsi"/>
                <w:strike/>
                <w:color w:val="00B050"/>
                <w:sz w:val="16"/>
                <w:szCs w:val="16"/>
              </w:rPr>
              <w:t>overenie v Systéme včasného odhaľovania rizika a vylúčených subjektov (https://ec.europa.eu/budget/edes/index_en.cfm).</w:t>
            </w:r>
            <w:r w:rsidRPr="0073260C">
              <w:rPr>
                <w:rStyle w:val="Odkaznapoznmkupodiarou"/>
                <w:rFonts w:cstheme="minorHAnsi"/>
                <w:strike/>
                <w:color w:val="00B050"/>
                <w:sz w:val="16"/>
                <w:szCs w:val="16"/>
              </w:rPr>
              <w:footnoteReference w:id="33"/>
            </w:r>
            <w:r w:rsidRPr="0073260C">
              <w:rPr>
                <w:rFonts w:cstheme="minorHAnsi"/>
                <w:strike/>
                <w:color w:val="00B050"/>
                <w:sz w:val="16"/>
                <w:szCs w:val="16"/>
              </w:rPr>
              <w:t xml:space="preserve"> </w:t>
            </w:r>
          </w:p>
        </w:tc>
      </w:tr>
      <w:tr w:rsidR="0073260C" w:rsidRPr="0073260C" w14:paraId="242BF33F" w14:textId="77777777" w:rsidTr="00AB4072">
        <w:trPr>
          <w:trHeight w:val="340"/>
        </w:trPr>
        <w:tc>
          <w:tcPr>
            <w:tcW w:w="198" w:type="pct"/>
            <w:shd w:val="clear" w:color="auto" w:fill="auto"/>
            <w:vAlign w:val="center"/>
          </w:tcPr>
          <w:p w14:paraId="29C94A65" w14:textId="74DF3734" w:rsidR="00C026D4" w:rsidRPr="0073260C" w:rsidRDefault="00C026D4" w:rsidP="00AB4072">
            <w:pPr>
              <w:pStyle w:val="Default"/>
              <w:keepLines/>
              <w:widowControl w:val="0"/>
              <w:jc w:val="center"/>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4.</w:t>
            </w:r>
            <w:r w:rsidR="00185F1D" w:rsidRPr="0073260C">
              <w:rPr>
                <w:rFonts w:asciiTheme="minorHAnsi" w:hAnsiTheme="minorHAnsi" w:cstheme="minorHAnsi"/>
                <w:b/>
                <w:strike/>
                <w:color w:val="00B050"/>
                <w:sz w:val="16"/>
                <w:szCs w:val="16"/>
              </w:rPr>
              <w:t>4</w:t>
            </w:r>
          </w:p>
        </w:tc>
        <w:tc>
          <w:tcPr>
            <w:tcW w:w="4802" w:type="pct"/>
            <w:gridSpan w:val="2"/>
            <w:shd w:val="clear" w:color="auto" w:fill="auto"/>
            <w:vAlign w:val="center"/>
          </w:tcPr>
          <w:p w14:paraId="2A37DA43" w14:textId="77777777" w:rsidR="00C026D4" w:rsidRPr="0073260C" w:rsidRDefault="00C026D4" w:rsidP="00AB4072">
            <w:pPr>
              <w:suppressAutoHyphens/>
              <w:spacing w:after="0" w:line="240" w:lineRule="auto"/>
              <w:jc w:val="both"/>
              <w:rPr>
                <w:rFonts w:cstheme="minorHAnsi"/>
                <w:b/>
                <w:strike/>
                <w:color w:val="00B050"/>
                <w:sz w:val="18"/>
                <w:szCs w:val="18"/>
              </w:rPr>
            </w:pPr>
            <w:r w:rsidRPr="0073260C">
              <w:rPr>
                <w:rFonts w:cstheme="minorHAnsi"/>
                <w:b/>
                <w:strike/>
                <w:color w:val="00B050"/>
                <w:sz w:val="18"/>
                <w:szCs w:val="18"/>
              </w:rPr>
              <w:t>V prípade nesplnenia podmienok, uvedených v bodoch 4.2 a), c), d) je žiadateľ povinný vrátiť prvú splátku.</w:t>
            </w:r>
          </w:p>
          <w:p w14:paraId="3BBD0073"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CC719E3" w14:textId="77777777" w:rsidR="00C026D4" w:rsidRPr="0073260C" w:rsidRDefault="00C026D4" w:rsidP="004800B7">
            <w:pPr>
              <w:pStyle w:val="Default"/>
              <w:keepLines/>
              <w:widowControl w:val="0"/>
              <w:numPr>
                <w:ilvl w:val="0"/>
                <w:numId w:val="363"/>
              </w:numPr>
              <w:ind w:left="221" w:hanging="284"/>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w:t>
            </w:r>
            <w:r w:rsidRPr="0073260C">
              <w:rPr>
                <w:rFonts w:asciiTheme="minorHAnsi" w:hAnsiTheme="minorHAnsi" w:cstheme="minorHAnsi"/>
                <w:bCs/>
                <w:strike/>
                <w:color w:val="00B050"/>
                <w:sz w:val="16"/>
                <w:szCs w:val="16"/>
              </w:rPr>
              <w:t>Čestné vyhlásenie žiadateľa</w:t>
            </w:r>
            <w:r w:rsidRPr="0073260C">
              <w:rPr>
                <w:rFonts w:asciiTheme="minorHAnsi" w:hAnsiTheme="minorHAnsi" w:cstheme="minorHAnsi"/>
                <w:strike/>
                <w:color w:val="00B050"/>
                <w:sz w:val="16"/>
                <w:szCs w:val="16"/>
              </w:rPr>
              <w:t>)</w:t>
            </w:r>
          </w:p>
          <w:p w14:paraId="5D38F8B2" w14:textId="77777777" w:rsidR="00C026D4" w:rsidRPr="0073260C" w:rsidRDefault="00C026D4" w:rsidP="00AB4072">
            <w:pPr>
              <w:suppressAutoHyphens/>
              <w:spacing w:after="0" w:line="240" w:lineRule="auto"/>
              <w:ind w:left="-63"/>
              <w:jc w:val="both"/>
              <w:rPr>
                <w:rFonts w:cstheme="minorHAnsi"/>
                <w:strike/>
                <w:color w:val="00B050"/>
                <w:sz w:val="18"/>
                <w:szCs w:val="18"/>
              </w:rPr>
            </w:pPr>
            <w:r w:rsidRPr="0073260C">
              <w:rPr>
                <w:rFonts w:cstheme="minorHAnsi"/>
                <w:b/>
                <w:strike/>
                <w:color w:val="00B050"/>
                <w:sz w:val="18"/>
                <w:szCs w:val="18"/>
                <w:u w:val="single"/>
              </w:rPr>
              <w:t xml:space="preserve"> Spôsob overenia </w:t>
            </w:r>
          </w:p>
          <w:p w14:paraId="6DA9BFB2" w14:textId="77777777" w:rsidR="00C026D4" w:rsidRPr="0073260C" w:rsidRDefault="00C026D4" w:rsidP="004800B7">
            <w:pPr>
              <w:pStyle w:val="Odsekzoznamu"/>
              <w:numPr>
                <w:ilvl w:val="0"/>
                <w:numId w:val="363"/>
              </w:numPr>
              <w:suppressAutoHyphens/>
              <w:spacing w:after="0" w:line="240" w:lineRule="auto"/>
              <w:ind w:left="221" w:hanging="221"/>
              <w:jc w:val="both"/>
              <w:rPr>
                <w:rFonts w:cstheme="minorHAnsi"/>
                <w:strike/>
                <w:color w:val="00B050"/>
                <w:sz w:val="18"/>
                <w:szCs w:val="18"/>
              </w:rPr>
            </w:pPr>
            <w:r w:rsidRPr="0073260C">
              <w:rPr>
                <w:rFonts w:cstheme="minorHAnsi"/>
                <w:strike/>
                <w:color w:val="00B050"/>
                <w:sz w:val="16"/>
                <w:szCs w:val="16"/>
              </w:rPr>
              <w:t>v zmysle dokumentácie uvedenej v časti „Forma a spôsob preukázania splnenia kritéria“</w:t>
            </w:r>
          </w:p>
        </w:tc>
      </w:tr>
    </w:tbl>
    <w:p w14:paraId="7AB33129" w14:textId="2E3B6886" w:rsidR="00D30E11" w:rsidRPr="0073260C" w:rsidRDefault="00D30E11" w:rsidP="00C026D4">
      <w:pPr>
        <w:pStyle w:val="Standard"/>
        <w:tabs>
          <w:tab w:val="left" w:pos="709"/>
        </w:tabs>
        <w:jc w:val="both"/>
        <w:rPr>
          <w:rFonts w:asciiTheme="minorHAnsi" w:hAnsiTheme="minorHAnsi" w:cstheme="minorHAnsi"/>
          <w:b/>
          <w:strike/>
          <w:color w:val="00B050"/>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3465"/>
      </w:tblGrid>
      <w:tr w:rsidR="0073260C" w:rsidRPr="0073260C" w14:paraId="39AE8662" w14:textId="77777777" w:rsidTr="00165BA1">
        <w:trPr>
          <w:trHeight w:val="284"/>
        </w:trPr>
        <w:tc>
          <w:tcPr>
            <w:tcW w:w="5000" w:type="pct"/>
            <w:gridSpan w:val="2"/>
            <w:shd w:val="clear" w:color="auto" w:fill="FFC000"/>
            <w:vAlign w:val="center"/>
          </w:tcPr>
          <w:p w14:paraId="605BB7FE" w14:textId="216F5734" w:rsidR="00C026D4" w:rsidRPr="0073260C" w:rsidRDefault="00AB1357" w:rsidP="00AB4072">
            <w:pPr>
              <w:pStyle w:val="Default"/>
              <w:keepLines/>
              <w:widowControl w:val="0"/>
              <w:jc w:val="center"/>
              <w:rPr>
                <w:rFonts w:asciiTheme="minorHAnsi" w:hAnsiTheme="minorHAnsi" w:cstheme="minorHAnsi"/>
                <w:b/>
                <w:strike/>
                <w:color w:val="00B050"/>
                <w:sz w:val="28"/>
                <w:szCs w:val="28"/>
              </w:rPr>
            </w:pPr>
            <w:r w:rsidRPr="0073260C">
              <w:rPr>
                <w:rFonts w:asciiTheme="minorHAnsi" w:hAnsiTheme="minorHAnsi" w:cstheme="minorHAnsi"/>
                <w:b/>
                <w:strike/>
                <w:color w:val="00B050"/>
                <w:sz w:val="28"/>
                <w:szCs w:val="28"/>
              </w:rPr>
              <w:t xml:space="preserve">3.1.3 </w:t>
            </w:r>
            <w:r w:rsidR="00C026D4" w:rsidRPr="0073260C">
              <w:rPr>
                <w:rFonts w:asciiTheme="minorHAnsi" w:hAnsiTheme="minorHAnsi" w:cstheme="minorHAnsi"/>
                <w:b/>
                <w:caps/>
                <w:strike/>
                <w:color w:val="00B050"/>
                <w:sz w:val="28"/>
                <w:szCs w:val="28"/>
              </w:rPr>
              <w:t>Kritéria pre výber projektov</w:t>
            </w:r>
          </w:p>
        </w:tc>
      </w:tr>
      <w:tr w:rsidR="0073260C" w:rsidRPr="0073260C" w14:paraId="242B011A" w14:textId="77777777" w:rsidTr="00165BA1">
        <w:trPr>
          <w:trHeight w:val="284"/>
        </w:trPr>
        <w:tc>
          <w:tcPr>
            <w:tcW w:w="5000" w:type="pct"/>
            <w:gridSpan w:val="2"/>
            <w:shd w:val="clear" w:color="auto" w:fill="FFE599" w:themeFill="accent4" w:themeFillTint="66"/>
            <w:vAlign w:val="center"/>
          </w:tcPr>
          <w:p w14:paraId="776621C9" w14:textId="77777777" w:rsidR="00C026D4" w:rsidRPr="0073260C" w:rsidRDefault="00C026D4" w:rsidP="00AB4072">
            <w:pPr>
              <w:pStyle w:val="Default"/>
              <w:keepLines/>
              <w:widowControl w:val="0"/>
              <w:rPr>
                <w:rFonts w:asciiTheme="minorHAnsi" w:hAnsiTheme="minorHAnsi" w:cstheme="minorHAnsi"/>
                <w:b/>
                <w:strike/>
                <w:color w:val="00B050"/>
                <w:sz w:val="18"/>
                <w:szCs w:val="18"/>
              </w:rPr>
            </w:pPr>
            <w:r w:rsidRPr="0073260C">
              <w:rPr>
                <w:rFonts w:asciiTheme="minorHAnsi" w:hAnsiTheme="minorHAnsi" w:cstheme="minorHAnsi"/>
                <w:b/>
                <w:strike/>
                <w:color w:val="00B050"/>
                <w:sz w:val="22"/>
                <w:szCs w:val="22"/>
              </w:rPr>
              <w:t>VÝBEROVÉ KRITÉRIA PRE VÝBER PROJEKTOV</w:t>
            </w:r>
          </w:p>
        </w:tc>
      </w:tr>
      <w:tr w:rsidR="0073260C" w:rsidRPr="0073260C" w14:paraId="6C695133" w14:textId="77777777" w:rsidTr="00165BA1">
        <w:trPr>
          <w:trHeight w:val="284"/>
        </w:trPr>
        <w:tc>
          <w:tcPr>
            <w:tcW w:w="200" w:type="pct"/>
            <w:shd w:val="clear" w:color="auto" w:fill="FFF2CC" w:themeFill="accent4" w:themeFillTint="33"/>
            <w:vAlign w:val="center"/>
          </w:tcPr>
          <w:p w14:paraId="20D5F746" w14:textId="77777777" w:rsidR="00C026D4" w:rsidRPr="0073260C" w:rsidRDefault="00C026D4" w:rsidP="00AB4072">
            <w:pPr>
              <w:spacing w:after="0" w:line="240" w:lineRule="auto"/>
              <w:jc w:val="center"/>
              <w:rPr>
                <w:rFonts w:cstheme="minorHAnsi"/>
                <w:b/>
                <w:strike/>
                <w:color w:val="00B050"/>
                <w:sz w:val="18"/>
                <w:szCs w:val="18"/>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shd w:val="clear" w:color="auto" w:fill="FFF2CC" w:themeFill="accent4" w:themeFillTint="33"/>
            <w:vAlign w:val="center"/>
          </w:tcPr>
          <w:p w14:paraId="4B7BEE14" w14:textId="77777777" w:rsidR="00C026D4" w:rsidRPr="0073260C" w:rsidRDefault="00C026D4" w:rsidP="00AB4072">
            <w:pPr>
              <w:spacing w:after="0" w:line="240" w:lineRule="auto"/>
              <w:jc w:val="center"/>
              <w:rPr>
                <w:rFonts w:cstheme="minorHAnsi"/>
                <w:b/>
                <w:strike/>
                <w:color w:val="00B050"/>
                <w:sz w:val="18"/>
                <w:szCs w:val="18"/>
              </w:rPr>
            </w:pPr>
            <w:r w:rsidRPr="0073260C">
              <w:rPr>
                <w:rFonts w:cstheme="minorHAnsi"/>
                <w:b/>
                <w:strike/>
                <w:color w:val="00B050"/>
                <w:sz w:val="18"/>
                <w:szCs w:val="18"/>
              </w:rPr>
              <w:t>Popis a preukázanie kritéria</w:t>
            </w:r>
          </w:p>
        </w:tc>
      </w:tr>
      <w:tr w:rsidR="0073260C" w:rsidRPr="0073260C" w14:paraId="3C900F82" w14:textId="77777777" w:rsidTr="00165BA1">
        <w:trPr>
          <w:trHeight w:val="340"/>
        </w:trPr>
        <w:tc>
          <w:tcPr>
            <w:tcW w:w="200" w:type="pct"/>
            <w:shd w:val="clear" w:color="auto" w:fill="auto"/>
            <w:vAlign w:val="center"/>
          </w:tcPr>
          <w:p w14:paraId="1F5D0CDD"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00" w:type="pct"/>
            <w:shd w:val="clear" w:color="auto" w:fill="auto"/>
            <w:vAlign w:val="center"/>
          </w:tcPr>
          <w:p w14:paraId="4FC32D29"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 xml:space="preserve">Predstaviteľ poľnohospodárskeho podniku </w:t>
            </w:r>
          </w:p>
          <w:p w14:paraId="0DA8648D" w14:textId="77777777" w:rsidR="00C026D4" w:rsidRPr="0073260C" w:rsidRDefault="00C026D4" w:rsidP="00AB4072">
            <w:pPr>
              <w:spacing w:after="0" w:line="240" w:lineRule="auto"/>
              <w:contextualSpacing/>
              <w:jc w:val="both"/>
              <w:rPr>
                <w:rFonts w:cstheme="minorHAnsi"/>
                <w:strike/>
                <w:color w:val="00B050"/>
                <w:sz w:val="16"/>
                <w:szCs w:val="16"/>
              </w:rPr>
            </w:pPr>
            <w:r w:rsidRPr="0073260C">
              <w:rPr>
                <w:rFonts w:cstheme="minorHAnsi"/>
                <w:b/>
                <w:strike/>
                <w:color w:val="00B050"/>
                <w:sz w:val="16"/>
                <w:szCs w:val="16"/>
              </w:rPr>
              <w:t>M</w:t>
            </w:r>
            <w:r w:rsidRPr="0073260C">
              <w:rPr>
                <w:rFonts w:cstheme="minorHAnsi"/>
                <w:b/>
                <w:bCs/>
                <w:strike/>
                <w:color w:val="00B050"/>
                <w:sz w:val="16"/>
                <w:szCs w:val="16"/>
              </w:rPr>
              <w:t xml:space="preserve">ladý poľnohospodár </w:t>
            </w:r>
            <w:r w:rsidRPr="0073260C">
              <w:rPr>
                <w:rFonts w:cstheme="minorHAnsi"/>
                <w:strike/>
                <w:color w:val="00B050"/>
                <w:sz w:val="16"/>
                <w:szCs w:val="16"/>
              </w:rPr>
              <w:t>je predstaviteľom poľnohospodárskeho podniku s výrobným potenciálom, meraným štandardným výstupom, od 10 000 € (vrátane) do 50 000 € (vrátane). Š</w:t>
            </w:r>
            <w:r w:rsidRPr="0073260C">
              <w:rPr>
                <w:rFonts w:cstheme="minorHAnsi"/>
                <w:iCs/>
                <w:strike/>
                <w:color w:val="00B050"/>
                <w:sz w:val="16"/>
                <w:szCs w:val="16"/>
              </w:rPr>
              <w:t>tandardný výstup poľnohospodárskeho podniku </w:t>
            </w:r>
            <w:r w:rsidRPr="0073260C">
              <w:rPr>
                <w:rFonts w:cstheme="minorHAnsi"/>
                <w:strike/>
                <w:color w:val="00B050"/>
                <w:sz w:val="16"/>
                <w:szCs w:val="16"/>
              </w:rPr>
              <w:t xml:space="preserve">predstavuje súčet štandardných výstupov každej komodity, ktorú daný podnik obhospodaruje. Preukazuje sa na IČO žiadateľa evidovaného v IACS a CEHZ. Preukazuje sa pri podaní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Pre výpočet štandardného výstupu platia hodnoty štandardného výstupu uvedené v Prílohe č. 28B Príručky pre prijímateľa o poskytnutie nenávratného finančného príspevku z Programu rozvoja vidieka SR 2014 – 2022 pre opatrenie 19. Podpora na miestny rozvoj v rámci iniciatívy LEADER. Uvedené sa týka aj výpočtu štandardného výstupu, ktorý sa bude preukazovať pred vyplatením poslednej splátky podpory. Hodnota štandardného výstupu podniku v požadovanom intervale žiadateľ preukáže nasledovne:</w:t>
            </w:r>
          </w:p>
          <w:p w14:paraId="102622DB" w14:textId="77777777" w:rsidR="00C026D4" w:rsidRPr="0073260C" w:rsidRDefault="00C026D4" w:rsidP="004800B7">
            <w:pPr>
              <w:pStyle w:val="Odsekzoznamu"/>
              <w:numPr>
                <w:ilvl w:val="2"/>
                <w:numId w:val="280"/>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v prípade rastlinnej výroby žiadosťou o priamu podporu na PPA</w:t>
            </w:r>
            <w:r w:rsidRPr="0073260C">
              <w:rPr>
                <w:rStyle w:val="Odkaznapoznmkupodiarou"/>
                <w:rFonts w:cstheme="minorHAnsi"/>
                <w:strike/>
                <w:color w:val="00B050"/>
                <w:sz w:val="16"/>
                <w:szCs w:val="16"/>
              </w:rPr>
              <w:footnoteReference w:id="34"/>
            </w:r>
            <w:r w:rsidRPr="0073260C">
              <w:rPr>
                <w:rFonts w:cstheme="minorHAnsi"/>
                <w:strike/>
                <w:color w:val="00B050"/>
                <w:sz w:val="16"/>
                <w:szCs w:val="16"/>
              </w:rPr>
              <w:t xml:space="preserve">, ktorú podal po vyhlásení výzvy na predkladanie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 na toto </w:t>
            </w:r>
            <w:proofErr w:type="spellStart"/>
            <w:r w:rsidRPr="0073260C">
              <w:rPr>
                <w:rFonts w:cstheme="minorHAnsi"/>
                <w:strike/>
                <w:color w:val="00B050"/>
                <w:sz w:val="16"/>
                <w:szCs w:val="16"/>
              </w:rPr>
              <w:t>podopatrenie</w:t>
            </w:r>
            <w:proofErr w:type="spellEnd"/>
            <w:r w:rsidRPr="0073260C">
              <w:rPr>
                <w:rFonts w:cstheme="minorHAnsi"/>
                <w:strike/>
                <w:color w:val="00B050"/>
                <w:sz w:val="16"/>
                <w:szCs w:val="16"/>
              </w:rPr>
              <w:t xml:space="preserve">, </w:t>
            </w:r>
          </w:p>
          <w:p w14:paraId="2213F6CA" w14:textId="77777777" w:rsidR="00C026D4" w:rsidRPr="0073260C" w:rsidRDefault="00C026D4" w:rsidP="004800B7">
            <w:pPr>
              <w:pStyle w:val="Odsekzoznamu"/>
              <w:numPr>
                <w:ilvl w:val="2"/>
                <w:numId w:val="280"/>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 xml:space="preserve">v prípade živočíšnej výroby registráciou všetkých zvierat v Centrálnej evidencii hospodárskych zvierat, resp. v obdobnej evidencii ku dňu podania </w:t>
            </w:r>
            <w:proofErr w:type="spellStart"/>
            <w:r w:rsidRPr="0073260C">
              <w:rPr>
                <w:rFonts w:cstheme="minorHAnsi"/>
                <w:strike/>
                <w:color w:val="00B050"/>
                <w:sz w:val="16"/>
                <w:szCs w:val="16"/>
              </w:rPr>
              <w:t>ŽoNFP</w:t>
            </w:r>
            <w:proofErr w:type="spellEnd"/>
            <w:r w:rsidRPr="0073260C">
              <w:rPr>
                <w:rStyle w:val="Odkaznapoznmkupodiarou"/>
                <w:rFonts w:cstheme="minorHAnsi"/>
                <w:strike/>
                <w:color w:val="00B050"/>
                <w:sz w:val="16"/>
                <w:szCs w:val="16"/>
              </w:rPr>
              <w:footnoteReference w:id="35"/>
            </w:r>
            <w:r w:rsidRPr="0073260C">
              <w:rPr>
                <w:rFonts w:cstheme="minorHAnsi"/>
                <w:strike/>
                <w:color w:val="00B050"/>
                <w:sz w:val="16"/>
                <w:szCs w:val="16"/>
              </w:rPr>
              <w:t>.</w:t>
            </w:r>
          </w:p>
          <w:p w14:paraId="72EF64F1" w14:textId="77777777" w:rsidR="00C026D4" w:rsidRPr="0073260C" w:rsidRDefault="00C026D4"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8"/>
                <w:szCs w:val="18"/>
                <w:u w:val="single"/>
              </w:rPr>
              <w:t xml:space="preserve"> </w:t>
            </w:r>
          </w:p>
          <w:p w14:paraId="65006F47" w14:textId="77777777" w:rsidR="00C026D4" w:rsidRPr="0073260C" w:rsidRDefault="00C026D4" w:rsidP="004800B7">
            <w:pPr>
              <w:pStyle w:val="Odsekzoznamu"/>
              <w:numPr>
                <w:ilvl w:val="0"/>
                <w:numId w:val="364"/>
              </w:numPr>
              <w:spacing w:after="0" w:line="240" w:lineRule="auto"/>
              <w:ind w:left="213" w:hanging="213"/>
              <w:rPr>
                <w:rFonts w:eastAsia="Calibri" w:cstheme="minorHAnsi"/>
                <w:strike/>
                <w:color w:val="00B050"/>
                <w:sz w:val="16"/>
                <w:szCs w:val="16"/>
              </w:rPr>
            </w:pPr>
            <w:r w:rsidRPr="0073260C">
              <w:rPr>
                <w:rFonts w:eastAsia="Calibri" w:cstheme="minorHAnsi"/>
                <w:strike/>
                <w:color w:val="00B050"/>
                <w:sz w:val="16"/>
                <w:szCs w:val="16"/>
              </w:rPr>
              <w:t>Popis v projekte realizácie (Podnikateľský plán) (Príloha 2B k príručke pre prijímateľa LEADER)</w:t>
            </w:r>
          </w:p>
          <w:p w14:paraId="5CB9EF34" w14:textId="77777777" w:rsidR="00C026D4" w:rsidRPr="0073260C" w:rsidRDefault="00C026D4" w:rsidP="004800B7">
            <w:pPr>
              <w:pStyle w:val="Default"/>
              <w:keepLines/>
              <w:widowControl w:val="0"/>
              <w:numPr>
                <w:ilvl w:val="0"/>
                <w:numId w:val="364"/>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 xml:space="preserve">Tabuľka pre výpočet štandardného výstupu pre </w:t>
            </w:r>
            <w:proofErr w:type="spellStart"/>
            <w:r w:rsidRPr="0073260C">
              <w:rPr>
                <w:rFonts w:asciiTheme="minorHAnsi" w:hAnsiTheme="minorHAnsi" w:cstheme="minorHAnsi"/>
                <w:bCs/>
                <w:strike/>
                <w:color w:val="00B050"/>
                <w:sz w:val="16"/>
                <w:szCs w:val="16"/>
              </w:rPr>
              <w:t>podopatrenie</w:t>
            </w:r>
            <w:proofErr w:type="spellEnd"/>
            <w:r w:rsidRPr="0073260C">
              <w:rPr>
                <w:rFonts w:asciiTheme="minorHAnsi" w:hAnsiTheme="minorHAnsi" w:cstheme="minorHAnsi"/>
                <w:bCs/>
                <w:strike/>
                <w:color w:val="00B050"/>
                <w:sz w:val="16"/>
                <w:szCs w:val="16"/>
              </w:rPr>
              <w:t xml:space="preserve"> 6.1 (Príloha č. 30B),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641A73C2" w14:textId="77777777" w:rsidR="00C026D4" w:rsidRPr="0073260C" w:rsidRDefault="00C026D4" w:rsidP="004800B7">
            <w:pPr>
              <w:pStyle w:val="Default"/>
              <w:keepLines/>
              <w:widowControl w:val="0"/>
              <w:numPr>
                <w:ilvl w:val="0"/>
                <w:numId w:val="364"/>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Potvrdenie z plemennej knihy v prípade chovných zvierat, </w:t>
            </w:r>
            <w:r w:rsidRPr="0073260C">
              <w:rPr>
                <w:rFonts w:asciiTheme="minorHAnsi" w:hAnsiTheme="minorHAnsi" w:cstheme="minorHAnsi"/>
                <w:b/>
                <w:strike/>
                <w:color w:val="00B050"/>
                <w:sz w:val="16"/>
                <w:szCs w:val="16"/>
              </w:rPr>
              <w:t xml:space="preserve">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65D7B975"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1FF2B17F" w14:textId="77777777" w:rsidR="00C026D4" w:rsidRPr="0073260C" w:rsidRDefault="00C026D4" w:rsidP="004800B7">
            <w:pPr>
              <w:pStyle w:val="Default"/>
              <w:keepLines/>
              <w:widowControl w:val="0"/>
              <w:numPr>
                <w:ilvl w:val="0"/>
                <w:numId w:val="430"/>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18FA4BD6" w14:textId="77777777" w:rsidTr="00165BA1">
        <w:trPr>
          <w:trHeight w:val="340"/>
        </w:trPr>
        <w:tc>
          <w:tcPr>
            <w:tcW w:w="200" w:type="pct"/>
            <w:shd w:val="clear" w:color="auto" w:fill="auto"/>
            <w:vAlign w:val="center"/>
          </w:tcPr>
          <w:p w14:paraId="7DAFB4CE"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2.</w:t>
            </w:r>
          </w:p>
        </w:tc>
        <w:tc>
          <w:tcPr>
            <w:tcW w:w="4800" w:type="pct"/>
            <w:shd w:val="clear" w:color="auto" w:fill="auto"/>
            <w:vAlign w:val="center"/>
          </w:tcPr>
          <w:p w14:paraId="58B84715"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Predloženie podnikateľského plánu</w:t>
            </w:r>
          </w:p>
          <w:p w14:paraId="308BE166" w14:textId="77777777" w:rsidR="00C026D4" w:rsidRPr="0073260C" w:rsidRDefault="00C026D4" w:rsidP="00AB4072">
            <w:pPr>
              <w:spacing w:after="0" w:line="240" w:lineRule="auto"/>
              <w:jc w:val="both"/>
              <w:rPr>
                <w:rFonts w:cstheme="minorHAnsi"/>
                <w:bCs/>
                <w:strike/>
                <w:color w:val="00B050"/>
                <w:sz w:val="14"/>
                <w:szCs w:val="14"/>
              </w:rPr>
            </w:pPr>
            <w:r w:rsidRPr="0073260C">
              <w:rPr>
                <w:rFonts w:cstheme="minorHAnsi"/>
                <w:bCs/>
                <w:strike/>
                <w:color w:val="00B050"/>
                <w:sz w:val="16"/>
                <w:szCs w:val="16"/>
              </w:rPr>
              <w:t xml:space="preserve">Predloženie podnikateľského plánu na obdobie umožňujúce predloženie druhej (poslednej) žiadosti o platbu </w:t>
            </w:r>
            <w:r w:rsidRPr="0073260C">
              <w:rPr>
                <w:rFonts w:cstheme="minorHAnsi"/>
                <w:b/>
                <w:bCs/>
                <w:strike/>
                <w:color w:val="00B050"/>
                <w:sz w:val="16"/>
                <w:szCs w:val="16"/>
              </w:rPr>
              <w:t xml:space="preserve">najneskôr 30.6.2025 </w:t>
            </w:r>
            <w:r w:rsidRPr="0073260C">
              <w:rPr>
                <w:rFonts w:cstheme="minorHAnsi"/>
                <w:strike/>
                <w:color w:val="00B050"/>
                <w:sz w:val="16"/>
                <w:szCs w:val="16"/>
              </w:rPr>
              <w:t xml:space="preserve">(vyplatenie druhej/záverečnej žiadosti o platbu je podmienené správnou realizáciou/odpočtom podnikateľského plánu. </w:t>
            </w:r>
          </w:p>
          <w:p w14:paraId="0152C7B2" w14:textId="77777777" w:rsidR="00C026D4" w:rsidRPr="0073260C" w:rsidRDefault="00C026D4"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8"/>
                <w:szCs w:val="18"/>
                <w:u w:val="single"/>
              </w:rPr>
              <w:t xml:space="preserve"> </w:t>
            </w:r>
          </w:p>
          <w:p w14:paraId="5FC3AFA2" w14:textId="77777777" w:rsidR="00C026D4" w:rsidRPr="0073260C" w:rsidRDefault="00C026D4" w:rsidP="004800B7">
            <w:pPr>
              <w:pStyle w:val="Default"/>
              <w:keepLines/>
              <w:widowControl w:val="0"/>
              <w:numPr>
                <w:ilvl w:val="0"/>
                <w:numId w:val="365"/>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(Podnikateľský plán) (Príloha 2B k príručke pre prijímateľa LEADER)</w:t>
            </w:r>
          </w:p>
          <w:p w14:paraId="7135CDFD"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eastAsia="Calibri" w:cstheme="minorHAnsi"/>
                <w:b/>
                <w:strike/>
                <w:color w:val="00B050"/>
                <w:sz w:val="18"/>
                <w:szCs w:val="18"/>
              </w:rPr>
              <w:t>S</w:t>
            </w:r>
            <w:r w:rsidRPr="0073260C">
              <w:rPr>
                <w:rFonts w:cstheme="minorHAnsi"/>
                <w:b/>
                <w:strike/>
                <w:color w:val="00B050"/>
                <w:sz w:val="18"/>
                <w:szCs w:val="18"/>
                <w:u w:val="single"/>
              </w:rPr>
              <w:t xml:space="preserve">pôsob overenia </w:t>
            </w:r>
          </w:p>
          <w:p w14:paraId="382C5D0B" w14:textId="77777777" w:rsidR="00C026D4" w:rsidRPr="0073260C" w:rsidRDefault="00C026D4" w:rsidP="004800B7">
            <w:pPr>
              <w:pStyle w:val="Default"/>
              <w:keepLines/>
              <w:widowControl w:val="0"/>
              <w:numPr>
                <w:ilvl w:val="0"/>
                <w:numId w:val="365"/>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60CA937C" w14:textId="77777777" w:rsidTr="00165BA1">
        <w:trPr>
          <w:trHeight w:val="340"/>
        </w:trPr>
        <w:tc>
          <w:tcPr>
            <w:tcW w:w="200" w:type="pct"/>
            <w:shd w:val="clear" w:color="auto" w:fill="auto"/>
            <w:vAlign w:val="center"/>
          </w:tcPr>
          <w:p w14:paraId="553C063D"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3.</w:t>
            </w:r>
          </w:p>
        </w:tc>
        <w:tc>
          <w:tcPr>
            <w:tcW w:w="4800" w:type="pct"/>
            <w:shd w:val="clear" w:color="auto" w:fill="auto"/>
            <w:vAlign w:val="center"/>
          </w:tcPr>
          <w:p w14:paraId="7AC84685"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Zameranie podnikateľského plánu</w:t>
            </w:r>
          </w:p>
          <w:p w14:paraId="70465FE3"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bCs/>
                <w:strike/>
                <w:color w:val="00B050"/>
                <w:sz w:val="16"/>
                <w:szCs w:val="16"/>
              </w:rPr>
              <w:t>Zameranie podnikateľského plánu na rastlinnú výrobu a/alebo živočíšnu výrobu.</w:t>
            </w:r>
          </w:p>
          <w:p w14:paraId="56D9862B" w14:textId="77777777" w:rsidR="00C026D4" w:rsidRPr="0073260C" w:rsidRDefault="00C026D4"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8"/>
                <w:szCs w:val="18"/>
                <w:u w:val="single"/>
              </w:rPr>
              <w:t xml:space="preserve"> </w:t>
            </w:r>
          </w:p>
          <w:p w14:paraId="71FCFF74" w14:textId="77777777" w:rsidR="00C026D4" w:rsidRPr="0073260C" w:rsidRDefault="00C026D4" w:rsidP="004800B7">
            <w:pPr>
              <w:pStyle w:val="Odsekzoznamu"/>
              <w:numPr>
                <w:ilvl w:val="0"/>
                <w:numId w:val="431"/>
              </w:numPr>
              <w:spacing w:after="0" w:line="240" w:lineRule="auto"/>
              <w:ind w:left="211" w:hanging="211"/>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11E0EB32" w14:textId="77777777" w:rsidR="00C026D4" w:rsidRPr="0073260C" w:rsidRDefault="00C026D4" w:rsidP="004800B7">
            <w:pPr>
              <w:pStyle w:val="Odsekzoznamu"/>
              <w:numPr>
                <w:ilvl w:val="0"/>
                <w:numId w:val="431"/>
              </w:numPr>
              <w:spacing w:after="0" w:line="240" w:lineRule="auto"/>
              <w:ind w:left="211" w:hanging="211"/>
              <w:rPr>
                <w:rFonts w:cstheme="minorHAnsi"/>
                <w:strike/>
                <w:color w:val="00B050"/>
                <w:sz w:val="16"/>
                <w:szCs w:val="16"/>
              </w:rPr>
            </w:pPr>
            <w:r w:rsidRPr="0073260C">
              <w:rPr>
                <w:rFonts w:cstheme="minorHAnsi"/>
                <w:strike/>
                <w:color w:val="00B050"/>
                <w:sz w:val="16"/>
                <w:szCs w:val="16"/>
              </w:rPr>
              <w:t>Popis v projekte realizácie (Podnikateľský plán) (Príloha 2B k príručke pre prijímateľa LEADER)</w:t>
            </w:r>
          </w:p>
          <w:p w14:paraId="7CAB9FEC"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5F231ADE" w14:textId="77777777" w:rsidR="00C026D4" w:rsidRPr="0073260C" w:rsidRDefault="00C026D4" w:rsidP="004800B7">
            <w:pPr>
              <w:pStyle w:val="Default"/>
              <w:keepLines/>
              <w:widowControl w:val="0"/>
              <w:numPr>
                <w:ilvl w:val="0"/>
                <w:numId w:val="365"/>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2C525000" w14:textId="77777777" w:rsidTr="00165BA1">
        <w:trPr>
          <w:trHeight w:val="340"/>
        </w:trPr>
        <w:tc>
          <w:tcPr>
            <w:tcW w:w="200" w:type="pct"/>
            <w:shd w:val="clear" w:color="auto" w:fill="auto"/>
            <w:vAlign w:val="center"/>
          </w:tcPr>
          <w:p w14:paraId="5688D7E8"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4.</w:t>
            </w:r>
          </w:p>
        </w:tc>
        <w:tc>
          <w:tcPr>
            <w:tcW w:w="4800" w:type="pct"/>
            <w:shd w:val="clear" w:color="auto" w:fill="auto"/>
            <w:vAlign w:val="center"/>
          </w:tcPr>
          <w:p w14:paraId="5ACFD3A5"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Dodržanie/prekročenie štandardného výstupu podniku</w:t>
            </w:r>
          </w:p>
          <w:p w14:paraId="71F73E26" w14:textId="2DDCF823"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Dodržanie/prekročenie štandardného výstupu podniku, preukázaného pri podaní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Preukazuje sa pri podaní žiadosti o platbu pred vyplatením poslednej  splátky podpory.</w:t>
            </w:r>
          </w:p>
          <w:p w14:paraId="35183682" w14:textId="77777777" w:rsidR="00C026D4" w:rsidRPr="0073260C" w:rsidRDefault="00C026D4"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8"/>
                <w:szCs w:val="18"/>
                <w:u w:val="single"/>
              </w:rPr>
              <w:t xml:space="preserve"> </w:t>
            </w:r>
          </w:p>
          <w:p w14:paraId="7CEFF90E" w14:textId="77777777" w:rsidR="00C026D4" w:rsidRPr="0073260C" w:rsidRDefault="00C026D4" w:rsidP="004800B7">
            <w:pPr>
              <w:pStyle w:val="Default"/>
              <w:keepLines/>
              <w:widowControl w:val="0"/>
              <w:numPr>
                <w:ilvl w:val="0"/>
                <w:numId w:val="36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 xml:space="preserve">Tabuľka pre výpočet štandardného výstupu pre </w:t>
            </w:r>
            <w:proofErr w:type="spellStart"/>
            <w:r w:rsidRPr="0073260C">
              <w:rPr>
                <w:rFonts w:asciiTheme="minorHAnsi" w:hAnsiTheme="minorHAnsi" w:cstheme="minorHAnsi"/>
                <w:bCs/>
                <w:strike/>
                <w:color w:val="00B050"/>
                <w:sz w:val="16"/>
                <w:szCs w:val="16"/>
              </w:rPr>
              <w:t>podopatrenie</w:t>
            </w:r>
            <w:proofErr w:type="spellEnd"/>
            <w:r w:rsidRPr="0073260C">
              <w:rPr>
                <w:rFonts w:asciiTheme="minorHAnsi" w:hAnsiTheme="minorHAnsi" w:cstheme="minorHAnsi"/>
                <w:bCs/>
                <w:strike/>
                <w:color w:val="00B050"/>
                <w:sz w:val="16"/>
                <w:szCs w:val="16"/>
              </w:rPr>
              <w:t xml:space="preserve"> 6.1 (Príloha č. 30B),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1D329A81" w14:textId="77777777" w:rsidR="00C026D4" w:rsidRPr="0073260C" w:rsidRDefault="00C026D4" w:rsidP="004800B7">
            <w:pPr>
              <w:pStyle w:val="Default"/>
              <w:keepLines/>
              <w:widowControl w:val="0"/>
              <w:numPr>
                <w:ilvl w:val="0"/>
                <w:numId w:val="366"/>
              </w:numPr>
              <w:ind w:left="357" w:hanging="284"/>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Oznámenie – Odpočet podnikateľského plánu </w:t>
            </w:r>
            <w:r w:rsidRPr="0073260C">
              <w:rPr>
                <w:rFonts w:asciiTheme="minorHAnsi" w:hAnsiTheme="minorHAnsi" w:cstheme="minorHAnsi"/>
                <w:bCs/>
                <w:strike/>
                <w:color w:val="00B050"/>
                <w:sz w:val="16"/>
                <w:szCs w:val="16"/>
              </w:rPr>
              <w:t xml:space="preserve">(Príloha č. 31B),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395E09A0" w14:textId="77777777" w:rsidR="00C026D4" w:rsidRPr="0073260C" w:rsidRDefault="00C026D4" w:rsidP="004800B7">
            <w:pPr>
              <w:pStyle w:val="Odsekzoznamu"/>
              <w:numPr>
                <w:ilvl w:val="0"/>
                <w:numId w:val="366"/>
              </w:numPr>
              <w:spacing w:after="0" w:line="240" w:lineRule="auto"/>
              <w:ind w:left="357" w:hanging="284"/>
              <w:rPr>
                <w:rFonts w:cstheme="minorHAnsi"/>
                <w:strike/>
                <w:color w:val="00B050"/>
                <w:sz w:val="16"/>
                <w:szCs w:val="16"/>
              </w:rPr>
            </w:pPr>
            <w:r w:rsidRPr="0073260C">
              <w:rPr>
                <w:rFonts w:cstheme="minorHAnsi"/>
                <w:strike/>
                <w:color w:val="00B050"/>
                <w:sz w:val="16"/>
                <w:szCs w:val="16"/>
              </w:rPr>
              <w:t>Popis v projekte realizácie (Podnikateľský plán) (Príloha 2B k príručke pre prijímateľa LEADER)</w:t>
            </w:r>
          </w:p>
          <w:p w14:paraId="67A412E5" w14:textId="6374C3FA" w:rsidR="00C026D4" w:rsidRPr="0073260C" w:rsidRDefault="00C026D4" w:rsidP="004800B7">
            <w:pPr>
              <w:pStyle w:val="Default"/>
              <w:keepLines/>
              <w:widowControl w:val="0"/>
              <w:numPr>
                <w:ilvl w:val="0"/>
                <w:numId w:val="366"/>
              </w:numPr>
              <w:ind w:left="357" w:hanging="284"/>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Žiadosť o</w:t>
            </w:r>
            <w:r w:rsidR="00165BA1" w:rsidRPr="0073260C">
              <w:rPr>
                <w:rFonts w:asciiTheme="minorHAnsi" w:hAnsiTheme="minorHAnsi" w:cstheme="minorHAnsi"/>
                <w:strike/>
                <w:color w:val="00B050"/>
                <w:sz w:val="16"/>
                <w:szCs w:val="16"/>
              </w:rPr>
              <w:t> </w:t>
            </w:r>
            <w:r w:rsidRPr="0073260C">
              <w:rPr>
                <w:rFonts w:asciiTheme="minorHAnsi" w:hAnsiTheme="minorHAnsi" w:cstheme="minorHAnsi"/>
                <w:strike/>
                <w:color w:val="00B050"/>
                <w:sz w:val="16"/>
                <w:szCs w:val="16"/>
              </w:rPr>
              <w:t>platbu</w:t>
            </w:r>
            <w:r w:rsidR="00165BA1" w:rsidRPr="0073260C">
              <w:rPr>
                <w:rFonts w:asciiTheme="minorHAnsi" w:hAnsiTheme="minorHAnsi" w:cstheme="minorHAnsi"/>
                <w:strike/>
                <w:color w:val="00B050"/>
                <w:sz w:val="16"/>
                <w:szCs w:val="16"/>
              </w:rPr>
              <w:t xml:space="preserve"> (relevantné pri </w:t>
            </w:r>
            <w:proofErr w:type="spellStart"/>
            <w:r w:rsidR="00165BA1" w:rsidRPr="0073260C">
              <w:rPr>
                <w:rFonts w:asciiTheme="minorHAnsi" w:hAnsiTheme="minorHAnsi" w:cstheme="minorHAnsi"/>
                <w:strike/>
                <w:color w:val="00B050"/>
                <w:sz w:val="16"/>
                <w:szCs w:val="16"/>
              </w:rPr>
              <w:t>ŽoP</w:t>
            </w:r>
            <w:proofErr w:type="spellEnd"/>
            <w:r w:rsidR="00165BA1" w:rsidRPr="0073260C">
              <w:rPr>
                <w:rFonts w:asciiTheme="minorHAnsi" w:hAnsiTheme="minorHAnsi" w:cstheme="minorHAnsi"/>
                <w:strike/>
                <w:color w:val="00B050"/>
                <w:sz w:val="16"/>
                <w:szCs w:val="16"/>
              </w:rPr>
              <w:t xml:space="preserve">, v zmysle bodu 4 </w:t>
            </w:r>
            <w:r w:rsidR="00165BA1" w:rsidRPr="0073260C">
              <w:rPr>
                <w:rFonts w:asciiTheme="minorHAnsi" w:hAnsiTheme="minorHAnsi" w:cstheme="minorHAnsi"/>
                <w:b/>
                <w:strike/>
                <w:color w:val="00B050"/>
                <w:sz w:val="22"/>
                <w:szCs w:val="22"/>
              </w:rPr>
              <w:t xml:space="preserve"> </w:t>
            </w:r>
            <w:r w:rsidR="00165BA1" w:rsidRPr="0073260C">
              <w:rPr>
                <w:rFonts w:asciiTheme="minorHAnsi" w:hAnsiTheme="minorHAnsi" w:cstheme="minorHAnsi"/>
                <w:strike/>
                <w:color w:val="00B050"/>
                <w:sz w:val="16"/>
                <w:szCs w:val="16"/>
              </w:rPr>
              <w:t>PODMIENKY VYPLYVAJÚCE Z OSOBITNÝCH PREDPISOV, 4.1, d, ii)</w:t>
            </w:r>
          </w:p>
          <w:p w14:paraId="1C75B7E1"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6B1C00A9" w14:textId="77777777" w:rsidR="00C026D4" w:rsidRPr="0073260C" w:rsidRDefault="00C026D4" w:rsidP="004800B7">
            <w:pPr>
              <w:pStyle w:val="Default"/>
              <w:keepLines/>
              <w:widowControl w:val="0"/>
              <w:numPr>
                <w:ilvl w:val="0"/>
                <w:numId w:val="432"/>
              </w:numPr>
              <w:ind w:left="353" w:hanging="284"/>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62A105BC" w14:textId="77777777" w:rsidTr="00165BA1">
        <w:trPr>
          <w:trHeight w:val="340"/>
        </w:trPr>
        <w:tc>
          <w:tcPr>
            <w:tcW w:w="200" w:type="pct"/>
            <w:shd w:val="clear" w:color="auto" w:fill="auto"/>
            <w:vAlign w:val="center"/>
          </w:tcPr>
          <w:p w14:paraId="6CD3EC89"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800" w:type="pct"/>
            <w:shd w:val="clear" w:color="auto" w:fill="auto"/>
            <w:vAlign w:val="center"/>
          </w:tcPr>
          <w:p w14:paraId="19262A20"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Zručnosti a schopnosti mladého poľnohospodára</w:t>
            </w:r>
          </w:p>
          <w:p w14:paraId="682AC5E5" w14:textId="77777777" w:rsidR="00C026D4" w:rsidRPr="0073260C" w:rsidRDefault="00C026D4" w:rsidP="00AB4072">
            <w:pPr>
              <w:suppressAutoHyphens/>
              <w:spacing w:after="0" w:line="240" w:lineRule="auto"/>
              <w:rPr>
                <w:rFonts w:cstheme="minorHAnsi"/>
                <w:strike/>
                <w:color w:val="00B050"/>
                <w:sz w:val="16"/>
                <w:szCs w:val="16"/>
              </w:rPr>
            </w:pPr>
            <w:r w:rsidRPr="0073260C">
              <w:rPr>
                <w:rFonts w:cstheme="minorHAnsi"/>
                <w:strike/>
                <w:color w:val="00B050"/>
                <w:sz w:val="16"/>
                <w:szCs w:val="16"/>
              </w:rPr>
              <w:t>Mladý poľnohospodár má zodpovedajúce primerané zručnosti a schopnosti</w:t>
            </w:r>
            <w:r w:rsidRPr="0073260C">
              <w:rPr>
                <w:rFonts w:cstheme="minorHAnsi"/>
                <w:strike/>
                <w:color w:val="00B050"/>
                <w:sz w:val="16"/>
                <w:szCs w:val="16"/>
                <w:vertAlign w:val="superscript"/>
              </w:rPr>
              <w:footnoteReference w:id="36"/>
            </w:r>
            <w:r w:rsidRPr="0073260C">
              <w:rPr>
                <w:rFonts w:cstheme="minorHAnsi"/>
                <w:strike/>
                <w:color w:val="00B050"/>
                <w:sz w:val="16"/>
                <w:szCs w:val="16"/>
              </w:rPr>
              <w:t>:</w:t>
            </w:r>
          </w:p>
          <w:p w14:paraId="4BF6CBD7" w14:textId="77777777" w:rsidR="00C026D4" w:rsidRPr="0073260C" w:rsidRDefault="00C026D4" w:rsidP="009F1D61">
            <w:pPr>
              <w:pStyle w:val="Odsekzoznamu"/>
              <w:numPr>
                <w:ilvl w:val="0"/>
                <w:numId w:val="130"/>
              </w:numPr>
              <w:suppressAutoHyphens/>
              <w:spacing w:after="0" w:line="240" w:lineRule="auto"/>
              <w:ind w:left="168" w:hanging="142"/>
              <w:jc w:val="both"/>
              <w:rPr>
                <w:rFonts w:cstheme="minorHAnsi"/>
                <w:strike/>
                <w:color w:val="00B050"/>
                <w:sz w:val="16"/>
                <w:szCs w:val="16"/>
              </w:rPr>
            </w:pPr>
            <w:r w:rsidRPr="0073260C">
              <w:rPr>
                <w:rFonts w:cstheme="minorHAnsi"/>
                <w:strike/>
                <w:color w:val="00B050"/>
                <w:sz w:val="16"/>
                <w:szCs w:val="16"/>
              </w:rPr>
              <w:t>minimálne stredoškolské vzdelanie v oblasti poľnohospodárstva alebo veterinárstva alebo</w:t>
            </w:r>
          </w:p>
          <w:p w14:paraId="55F6D54A" w14:textId="77777777" w:rsidR="00C026D4" w:rsidRPr="0073260C" w:rsidRDefault="00C026D4" w:rsidP="009F1D61">
            <w:pPr>
              <w:pStyle w:val="Odsekzoznamu"/>
              <w:numPr>
                <w:ilvl w:val="0"/>
                <w:numId w:val="130"/>
              </w:numPr>
              <w:suppressAutoHyphens/>
              <w:spacing w:after="0" w:line="240" w:lineRule="auto"/>
              <w:ind w:left="168" w:hanging="142"/>
              <w:jc w:val="both"/>
              <w:rPr>
                <w:rFonts w:cstheme="minorHAnsi"/>
                <w:strike/>
                <w:color w:val="00B050"/>
                <w:sz w:val="16"/>
                <w:szCs w:val="16"/>
              </w:rPr>
            </w:pPr>
            <w:r w:rsidRPr="0073260C">
              <w:rPr>
                <w:rFonts w:cstheme="minorHAnsi"/>
                <w:strike/>
                <w:color w:val="00B050"/>
                <w:sz w:val="16"/>
                <w:szCs w:val="16"/>
              </w:rPr>
              <w:t>absolvovanie akreditovaného vzdelávacieho kurzu (programu) zameraného na poľnohospodárske podnikanie v oblasti živočíšnej a/alebo rastlinnej výroby;</w:t>
            </w:r>
          </w:p>
          <w:p w14:paraId="79615E15"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v prípade potreby môže byť na splnenie tejto podmienky poskytnutá tolerančná lehota </w:t>
            </w:r>
            <w:r w:rsidRPr="0073260C">
              <w:rPr>
                <w:rFonts w:cstheme="minorHAnsi"/>
                <w:b/>
                <w:strike/>
                <w:color w:val="00B050"/>
                <w:sz w:val="16"/>
                <w:szCs w:val="16"/>
              </w:rPr>
              <w:t>max.</w:t>
            </w:r>
            <w:r w:rsidRPr="0073260C">
              <w:rPr>
                <w:rFonts w:cstheme="minorHAnsi"/>
                <w:strike/>
                <w:color w:val="00B050"/>
                <w:sz w:val="16"/>
                <w:szCs w:val="16"/>
              </w:rPr>
              <w:t xml:space="preserve"> </w:t>
            </w:r>
            <w:r w:rsidRPr="0073260C">
              <w:rPr>
                <w:rFonts w:cstheme="minorHAnsi"/>
                <w:b/>
                <w:strike/>
                <w:color w:val="00B050"/>
                <w:sz w:val="16"/>
                <w:szCs w:val="16"/>
              </w:rPr>
              <w:t>24 mesiacov</w:t>
            </w:r>
            <w:r w:rsidRPr="0073260C">
              <w:rPr>
                <w:rFonts w:cstheme="minorHAnsi"/>
                <w:strike/>
                <w:color w:val="00B050"/>
                <w:sz w:val="16"/>
                <w:szCs w:val="16"/>
              </w:rPr>
              <w:t xml:space="preserve"> od dátumu účinnosti Zmluvy o poskytnutí NFP, pokiaľ je tento zámer súčasťou podnikateľského plánu resp. do dátumu predloženia druhej (poslednej) žiadosti o platbu podľa toho, čo nastane skôr.</w:t>
            </w:r>
          </w:p>
          <w:p w14:paraId="2763428B" w14:textId="77777777" w:rsidR="00C026D4" w:rsidRPr="0073260C" w:rsidRDefault="00C026D4"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8"/>
                <w:szCs w:val="18"/>
                <w:u w:val="single"/>
              </w:rPr>
              <w:t xml:space="preserve"> </w:t>
            </w:r>
          </w:p>
          <w:p w14:paraId="25FC8C2A" w14:textId="77777777" w:rsidR="00C026D4" w:rsidRPr="0073260C" w:rsidRDefault="00C026D4" w:rsidP="004800B7">
            <w:pPr>
              <w:pStyle w:val="Odsekzoznamu"/>
              <w:numPr>
                <w:ilvl w:val="0"/>
                <w:numId w:val="367"/>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1 – Kapitálová štruktúra podniku) </w:t>
            </w:r>
          </w:p>
          <w:p w14:paraId="6499ED8A" w14:textId="77777777" w:rsidR="00C026D4" w:rsidRPr="0073260C" w:rsidRDefault="00C026D4" w:rsidP="004800B7">
            <w:pPr>
              <w:pStyle w:val="Odsekzoznamu"/>
              <w:numPr>
                <w:ilvl w:val="0"/>
                <w:numId w:val="367"/>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Popis v projekte realizácie (Podnikateľský plán) (Príloha 2B k príručke pre prijímateľa LEADER)</w:t>
            </w:r>
          </w:p>
          <w:p w14:paraId="003AAF83" w14:textId="77777777" w:rsidR="00C026D4" w:rsidRPr="0073260C" w:rsidRDefault="00C026D4" w:rsidP="004800B7">
            <w:pPr>
              <w:pStyle w:val="Odsekzoznamu"/>
              <w:numPr>
                <w:ilvl w:val="0"/>
                <w:numId w:val="367"/>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Doklad o dosiahnutom vzdelaní (ak relevantné),</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p>
          <w:p w14:paraId="666BE90A" w14:textId="77777777" w:rsidR="00C026D4" w:rsidRPr="0073260C" w:rsidRDefault="00C026D4" w:rsidP="004800B7">
            <w:pPr>
              <w:pStyle w:val="Odsekzoznamu"/>
              <w:numPr>
                <w:ilvl w:val="0"/>
                <w:numId w:val="367"/>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Doklad o dosiahnutom vzdelaní alebo doklad o absolvovaní akreditovaného vzdelávacieho kurzu (ak relevantné),</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p>
          <w:p w14:paraId="54D8042B"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7E24BE2F" w14:textId="77777777" w:rsidR="00C026D4" w:rsidRPr="0073260C" w:rsidRDefault="00C026D4" w:rsidP="004800B7">
            <w:pPr>
              <w:pStyle w:val="Odsekzoznamu"/>
              <w:numPr>
                <w:ilvl w:val="0"/>
                <w:numId w:val="433"/>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 xml:space="preserve">v zmysle dokumentácie uvedenej v časti „Forma a spôsob preukázania splnenia kritéria“ </w:t>
            </w:r>
          </w:p>
        </w:tc>
      </w:tr>
      <w:tr w:rsidR="0073260C" w:rsidRPr="0073260C" w14:paraId="04C32136" w14:textId="77777777" w:rsidTr="00165BA1">
        <w:trPr>
          <w:trHeight w:val="340"/>
        </w:trPr>
        <w:tc>
          <w:tcPr>
            <w:tcW w:w="200" w:type="pct"/>
            <w:shd w:val="clear" w:color="auto" w:fill="auto"/>
            <w:vAlign w:val="center"/>
          </w:tcPr>
          <w:p w14:paraId="5665F674"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6.</w:t>
            </w:r>
          </w:p>
        </w:tc>
        <w:tc>
          <w:tcPr>
            <w:tcW w:w="4800" w:type="pct"/>
            <w:shd w:val="clear" w:color="auto" w:fill="auto"/>
            <w:vAlign w:val="center"/>
          </w:tcPr>
          <w:p w14:paraId="20ACB555"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Zahájenie realizácie podnikateľského plánu</w:t>
            </w:r>
          </w:p>
          <w:p w14:paraId="1CB534A7"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Zahájenie realizácie podnikateľského plánu </w:t>
            </w:r>
            <w:r w:rsidRPr="0073260C">
              <w:rPr>
                <w:rFonts w:cstheme="minorHAnsi"/>
                <w:b/>
                <w:strike/>
                <w:color w:val="00B050"/>
                <w:sz w:val="16"/>
                <w:szCs w:val="16"/>
              </w:rPr>
              <w:t>najneskôr do 9 mesiacov</w:t>
            </w:r>
            <w:r w:rsidRPr="0073260C">
              <w:rPr>
                <w:rFonts w:cstheme="minorHAnsi"/>
                <w:strike/>
                <w:color w:val="00B050"/>
                <w:sz w:val="16"/>
                <w:szCs w:val="16"/>
              </w:rPr>
              <w:t xml:space="preserve"> od dátumu účinnosti Zmluvy o poskytnutí NFP</w:t>
            </w:r>
          </w:p>
          <w:p w14:paraId="6EB1BC0A" w14:textId="77777777" w:rsidR="00C026D4" w:rsidRPr="0073260C" w:rsidRDefault="00C026D4"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8"/>
                <w:szCs w:val="18"/>
                <w:u w:val="single"/>
              </w:rPr>
              <w:t xml:space="preserve"> </w:t>
            </w:r>
          </w:p>
          <w:p w14:paraId="3387AF83" w14:textId="77777777" w:rsidR="00C026D4" w:rsidRPr="0073260C" w:rsidRDefault="00C026D4" w:rsidP="004800B7">
            <w:pPr>
              <w:pStyle w:val="Default"/>
              <w:keepLines/>
              <w:widowControl w:val="0"/>
              <w:numPr>
                <w:ilvl w:val="0"/>
                <w:numId w:val="368"/>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w:t>
            </w:r>
            <w:r w:rsidRPr="0073260C">
              <w:rPr>
                <w:rFonts w:asciiTheme="minorHAnsi" w:hAnsiTheme="minorHAnsi" w:cstheme="minorHAnsi"/>
                <w:bCs/>
                <w:strike/>
                <w:color w:val="00B050"/>
                <w:sz w:val="16"/>
                <w:szCs w:val="16"/>
              </w:rPr>
              <w:t>Čestné vyhlásenie žiadateľa</w:t>
            </w:r>
          </w:p>
          <w:p w14:paraId="7765135F" w14:textId="77777777" w:rsidR="00C026D4" w:rsidRPr="0073260C" w:rsidRDefault="00C026D4" w:rsidP="004800B7">
            <w:pPr>
              <w:pStyle w:val="Default"/>
              <w:keepLines/>
              <w:widowControl w:val="0"/>
              <w:numPr>
                <w:ilvl w:val="0"/>
                <w:numId w:val="368"/>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(Podnikateľský plán) (Príloha 2B k príručke pre prijímateľa LEADER)</w:t>
            </w:r>
          </w:p>
          <w:p w14:paraId="7BA51B18"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080D6407" w14:textId="77777777" w:rsidR="00C026D4" w:rsidRPr="0073260C" w:rsidRDefault="00C026D4" w:rsidP="004800B7">
            <w:pPr>
              <w:pStyle w:val="Odsekzoznamu"/>
              <w:numPr>
                <w:ilvl w:val="0"/>
                <w:numId w:val="434"/>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3AB6AEFD" w14:textId="77777777" w:rsidTr="00165BA1">
        <w:trPr>
          <w:trHeight w:val="340"/>
        </w:trPr>
        <w:tc>
          <w:tcPr>
            <w:tcW w:w="200" w:type="pct"/>
            <w:shd w:val="clear" w:color="auto" w:fill="auto"/>
            <w:vAlign w:val="center"/>
          </w:tcPr>
          <w:p w14:paraId="4CDDBEBA"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7.</w:t>
            </w:r>
          </w:p>
        </w:tc>
        <w:tc>
          <w:tcPr>
            <w:tcW w:w="4800" w:type="pct"/>
            <w:shd w:val="clear" w:color="auto" w:fill="auto"/>
            <w:vAlign w:val="center"/>
          </w:tcPr>
          <w:p w14:paraId="71EAC28E"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Aktívny poľnohospodár</w:t>
            </w:r>
          </w:p>
          <w:p w14:paraId="5636AB62" w14:textId="77777777" w:rsidR="00C026D4" w:rsidRPr="0073260C" w:rsidRDefault="00C026D4" w:rsidP="00AB4072">
            <w:pPr>
              <w:spacing w:after="0" w:line="240" w:lineRule="auto"/>
              <w:ind w:left="-69" w:firstLine="69"/>
              <w:jc w:val="both"/>
              <w:rPr>
                <w:rStyle w:val="Hypertextovprepojenie"/>
                <w:rFonts w:cstheme="minorHAnsi"/>
                <w:strike/>
                <w:color w:val="00B050"/>
                <w:sz w:val="14"/>
                <w:szCs w:val="14"/>
                <w:u w:val="none"/>
              </w:rPr>
            </w:pPr>
            <w:r w:rsidRPr="0073260C">
              <w:rPr>
                <w:rFonts w:cstheme="minorHAnsi"/>
                <w:strike/>
                <w:color w:val="00B050"/>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p w14:paraId="0A59BABA" w14:textId="77777777" w:rsidR="00C026D4" w:rsidRPr="0073260C" w:rsidRDefault="00C026D4"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8"/>
                <w:szCs w:val="18"/>
                <w:u w:val="single"/>
              </w:rPr>
              <w:t xml:space="preserve"> </w:t>
            </w:r>
          </w:p>
          <w:p w14:paraId="2F5D292B" w14:textId="77777777" w:rsidR="00C026D4" w:rsidRPr="0073260C" w:rsidRDefault="00C026D4" w:rsidP="004800B7">
            <w:pPr>
              <w:pStyle w:val="Odsekzoznamu"/>
              <w:numPr>
                <w:ilvl w:val="0"/>
                <w:numId w:val="369"/>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Popis v projekte realizácie (Podnikateľský plán) (Príloha 2B k príručke pre prijímateľa LEADER)</w:t>
            </w:r>
          </w:p>
          <w:p w14:paraId="240127EC" w14:textId="77777777" w:rsidR="00C026D4" w:rsidRPr="0073260C" w:rsidRDefault="00C026D4" w:rsidP="004800B7">
            <w:pPr>
              <w:pStyle w:val="Odsekzoznamu"/>
              <w:numPr>
                <w:ilvl w:val="0"/>
                <w:numId w:val="369"/>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Tabuľka </w:t>
            </w:r>
            <w:r w:rsidRPr="0073260C">
              <w:rPr>
                <w:bCs/>
                <w:strike/>
                <w:color w:val="00B050"/>
                <w:sz w:val="16"/>
                <w:szCs w:val="16"/>
              </w:rPr>
              <w:t xml:space="preserve"> pre výpočet štandardného výstupu pre </w:t>
            </w:r>
            <w:proofErr w:type="spellStart"/>
            <w:r w:rsidRPr="0073260C">
              <w:rPr>
                <w:bCs/>
                <w:strike/>
                <w:color w:val="00B050"/>
                <w:sz w:val="16"/>
                <w:szCs w:val="16"/>
              </w:rPr>
              <w:t>podopatrenie</w:t>
            </w:r>
            <w:proofErr w:type="spellEnd"/>
            <w:r w:rsidRPr="0073260C">
              <w:rPr>
                <w:bCs/>
                <w:strike/>
                <w:color w:val="00B050"/>
                <w:sz w:val="16"/>
                <w:szCs w:val="16"/>
              </w:rPr>
              <w:t xml:space="preserve"> 6.1 (príloha č. 30B)</w:t>
            </w:r>
          </w:p>
          <w:p w14:paraId="5B653F48" w14:textId="77777777" w:rsidR="00C026D4" w:rsidRPr="0073260C" w:rsidRDefault="00C026D4" w:rsidP="004800B7">
            <w:pPr>
              <w:pStyle w:val="Default"/>
              <w:keepLines/>
              <w:widowControl w:val="0"/>
              <w:numPr>
                <w:ilvl w:val="0"/>
                <w:numId w:val="369"/>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w:t>
            </w:r>
            <w:r w:rsidRPr="0073260C">
              <w:rPr>
                <w:rFonts w:asciiTheme="minorHAnsi" w:hAnsiTheme="minorHAnsi" w:cstheme="minorHAnsi"/>
                <w:bCs/>
                <w:strike/>
                <w:color w:val="00B050"/>
                <w:sz w:val="16"/>
                <w:szCs w:val="16"/>
              </w:rPr>
              <w:t>Čestné vyhlásenie žiadateľa</w:t>
            </w:r>
            <w:r w:rsidRPr="0073260C">
              <w:rPr>
                <w:rFonts w:asciiTheme="minorHAnsi" w:hAnsiTheme="minorHAnsi" w:cstheme="minorHAnsi"/>
                <w:strike/>
                <w:color w:val="00B050"/>
                <w:sz w:val="16"/>
                <w:szCs w:val="16"/>
              </w:rPr>
              <w:t>)</w:t>
            </w:r>
          </w:p>
          <w:p w14:paraId="56398FFC" w14:textId="77777777" w:rsidR="00C026D4" w:rsidRPr="0073260C" w:rsidRDefault="00C026D4" w:rsidP="004800B7">
            <w:pPr>
              <w:pStyle w:val="Odsekzoznamu"/>
              <w:numPr>
                <w:ilvl w:val="0"/>
                <w:numId w:val="369"/>
              </w:numPr>
              <w:spacing w:after="0" w:line="240" w:lineRule="auto"/>
              <w:ind w:left="215" w:hanging="215"/>
              <w:jc w:val="both"/>
              <w:rPr>
                <w:rFonts w:cstheme="minorHAnsi"/>
                <w:strike/>
                <w:color w:val="00B050"/>
                <w:sz w:val="16"/>
                <w:szCs w:val="16"/>
              </w:rPr>
            </w:pPr>
            <w:r w:rsidRPr="0073260C">
              <w:rPr>
                <w:rFonts w:cstheme="minorHAnsi"/>
                <w:bCs/>
                <w:iCs/>
                <w:strike/>
                <w:color w:val="00B050"/>
                <w:sz w:val="16"/>
                <w:szCs w:val="16"/>
              </w:rPr>
              <w:t xml:space="preserve">Doklad o oprávnení podnikať, </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7955A6C9"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65EC70F7" w14:textId="77777777" w:rsidR="00C026D4" w:rsidRPr="0073260C" w:rsidRDefault="00C026D4" w:rsidP="004800B7">
            <w:pPr>
              <w:pStyle w:val="Odsekzoznamu"/>
              <w:numPr>
                <w:ilvl w:val="0"/>
                <w:numId w:val="435"/>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735394D8" w14:textId="77777777" w:rsidTr="00165BA1">
        <w:trPr>
          <w:trHeight w:val="340"/>
        </w:trPr>
        <w:tc>
          <w:tcPr>
            <w:tcW w:w="200" w:type="pct"/>
            <w:shd w:val="clear" w:color="auto" w:fill="auto"/>
            <w:vAlign w:val="center"/>
          </w:tcPr>
          <w:p w14:paraId="0D63F209"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8.</w:t>
            </w:r>
          </w:p>
        </w:tc>
        <w:tc>
          <w:tcPr>
            <w:tcW w:w="4800" w:type="pct"/>
            <w:shd w:val="clear" w:color="auto" w:fill="auto"/>
            <w:vAlign w:val="center"/>
          </w:tcPr>
          <w:p w14:paraId="4E48F9BE"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Druhá splátka</w:t>
            </w:r>
          </w:p>
          <w:p w14:paraId="60A1C9E2"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Pred vyplatením druhej splátky pomoci je príjemca pomoci povinný preukázať </w:t>
            </w:r>
            <w:hyperlink w:anchor="bod24_2" w:history="1">
              <w:r w:rsidRPr="0073260C">
                <w:rPr>
                  <w:rStyle w:val="Hypertextovprepojenie"/>
                  <w:rFonts w:cstheme="minorHAnsi"/>
                  <w:strike/>
                  <w:color w:val="00B050"/>
                  <w:sz w:val="16"/>
                  <w:szCs w:val="16"/>
                  <w:u w:val="none"/>
                </w:rPr>
                <w:t>správnu realizáciu</w:t>
              </w:r>
            </w:hyperlink>
            <w:r w:rsidRPr="0073260C">
              <w:rPr>
                <w:rFonts w:cstheme="minorHAnsi"/>
                <w:strike/>
                <w:color w:val="00B050"/>
                <w:sz w:val="16"/>
                <w:szCs w:val="16"/>
              </w:rPr>
              <w:t xml:space="preserve"> predloženého podnikateľského plánu.</w:t>
            </w:r>
          </w:p>
          <w:p w14:paraId="39CAD777" w14:textId="77777777" w:rsidR="00C026D4" w:rsidRPr="0073260C" w:rsidRDefault="00C026D4"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8"/>
                <w:szCs w:val="18"/>
                <w:u w:val="single"/>
              </w:rPr>
              <w:t xml:space="preserve"> </w:t>
            </w:r>
          </w:p>
          <w:p w14:paraId="35B8CD71" w14:textId="77777777" w:rsidR="00C026D4" w:rsidRPr="0073260C" w:rsidRDefault="00C026D4" w:rsidP="004800B7">
            <w:pPr>
              <w:pStyle w:val="Default"/>
              <w:keepLines/>
              <w:widowControl w:val="0"/>
              <w:numPr>
                <w:ilvl w:val="0"/>
                <w:numId w:val="370"/>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 xml:space="preserve">Tabuľka pre výpočet štandardného výstupu pre </w:t>
            </w:r>
            <w:proofErr w:type="spellStart"/>
            <w:r w:rsidRPr="0073260C">
              <w:rPr>
                <w:rFonts w:asciiTheme="minorHAnsi" w:hAnsiTheme="minorHAnsi" w:cstheme="minorHAnsi"/>
                <w:bCs/>
                <w:strike/>
                <w:color w:val="00B050"/>
                <w:sz w:val="16"/>
                <w:szCs w:val="16"/>
              </w:rPr>
              <w:t>podopatrenie</w:t>
            </w:r>
            <w:proofErr w:type="spellEnd"/>
            <w:r w:rsidRPr="0073260C">
              <w:rPr>
                <w:rFonts w:asciiTheme="minorHAnsi" w:hAnsiTheme="minorHAnsi" w:cstheme="minorHAnsi"/>
                <w:bCs/>
                <w:strike/>
                <w:color w:val="00B050"/>
                <w:sz w:val="16"/>
                <w:szCs w:val="16"/>
              </w:rPr>
              <w:t xml:space="preserve"> 6.1 (Príloha č. 30B),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0DAE4065" w14:textId="77777777" w:rsidR="00C026D4" w:rsidRPr="0073260C" w:rsidRDefault="00C026D4" w:rsidP="004800B7">
            <w:pPr>
              <w:pStyle w:val="Default"/>
              <w:keepLines/>
              <w:widowControl w:val="0"/>
              <w:numPr>
                <w:ilvl w:val="0"/>
                <w:numId w:val="370"/>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Oznámenie – Odpočet podnikateľského plánu </w:t>
            </w:r>
            <w:r w:rsidRPr="0073260C">
              <w:rPr>
                <w:rFonts w:asciiTheme="minorHAnsi" w:hAnsiTheme="minorHAnsi" w:cstheme="minorHAnsi"/>
                <w:bCs/>
                <w:strike/>
                <w:color w:val="00B050"/>
                <w:sz w:val="16"/>
                <w:szCs w:val="16"/>
              </w:rPr>
              <w:t xml:space="preserve">(Príloha č. 31B),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70E91C15" w14:textId="77777777" w:rsidR="00C026D4" w:rsidRPr="0073260C" w:rsidRDefault="00C026D4" w:rsidP="004800B7">
            <w:pPr>
              <w:pStyle w:val="Default"/>
              <w:keepLines/>
              <w:widowControl w:val="0"/>
              <w:numPr>
                <w:ilvl w:val="0"/>
                <w:numId w:val="370"/>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w:t>
            </w:r>
            <w:r w:rsidRPr="0073260C">
              <w:rPr>
                <w:rFonts w:asciiTheme="minorHAnsi" w:hAnsiTheme="minorHAnsi" w:cstheme="minorHAnsi"/>
                <w:bCs/>
                <w:strike/>
                <w:color w:val="00B050"/>
                <w:sz w:val="16"/>
                <w:szCs w:val="16"/>
              </w:rPr>
              <w:t>Čestné vyhlásenie žiadateľa</w:t>
            </w:r>
            <w:r w:rsidRPr="0073260C">
              <w:rPr>
                <w:rFonts w:asciiTheme="minorHAnsi" w:hAnsiTheme="minorHAnsi" w:cstheme="minorHAnsi"/>
                <w:strike/>
                <w:color w:val="00B050"/>
                <w:sz w:val="16"/>
                <w:szCs w:val="16"/>
              </w:rPr>
              <w:t>)</w:t>
            </w:r>
          </w:p>
          <w:p w14:paraId="39E75714" w14:textId="2DB800BB" w:rsidR="00C026D4" w:rsidRPr="0073260C" w:rsidRDefault="00C026D4" w:rsidP="004800B7">
            <w:pPr>
              <w:pStyle w:val="Default"/>
              <w:keepLines/>
              <w:widowControl w:val="0"/>
              <w:numPr>
                <w:ilvl w:val="0"/>
                <w:numId w:val="370"/>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Žiadosť o</w:t>
            </w:r>
            <w:r w:rsidR="00165BA1" w:rsidRPr="0073260C">
              <w:rPr>
                <w:rFonts w:asciiTheme="minorHAnsi" w:hAnsiTheme="minorHAnsi" w:cstheme="minorHAnsi"/>
                <w:strike/>
                <w:color w:val="00B050"/>
                <w:sz w:val="16"/>
                <w:szCs w:val="16"/>
              </w:rPr>
              <w:t> </w:t>
            </w:r>
            <w:r w:rsidRPr="0073260C">
              <w:rPr>
                <w:rFonts w:asciiTheme="minorHAnsi" w:hAnsiTheme="minorHAnsi" w:cstheme="minorHAnsi"/>
                <w:strike/>
                <w:color w:val="00B050"/>
                <w:sz w:val="16"/>
                <w:szCs w:val="16"/>
              </w:rPr>
              <w:t>platbu</w:t>
            </w:r>
            <w:r w:rsidR="00165BA1" w:rsidRPr="0073260C">
              <w:rPr>
                <w:rFonts w:asciiTheme="minorHAnsi" w:hAnsiTheme="minorHAnsi" w:cstheme="minorHAnsi"/>
                <w:strike/>
                <w:color w:val="00B050"/>
                <w:sz w:val="16"/>
                <w:szCs w:val="16"/>
              </w:rPr>
              <w:t xml:space="preserve"> (relevantné pri </w:t>
            </w:r>
            <w:proofErr w:type="spellStart"/>
            <w:r w:rsidR="00165BA1" w:rsidRPr="0073260C">
              <w:rPr>
                <w:rFonts w:asciiTheme="minorHAnsi" w:hAnsiTheme="minorHAnsi" w:cstheme="minorHAnsi"/>
                <w:strike/>
                <w:color w:val="00B050"/>
                <w:sz w:val="16"/>
                <w:szCs w:val="16"/>
              </w:rPr>
              <w:t>ŽoP</w:t>
            </w:r>
            <w:proofErr w:type="spellEnd"/>
            <w:r w:rsidR="00165BA1" w:rsidRPr="0073260C">
              <w:rPr>
                <w:rFonts w:asciiTheme="minorHAnsi" w:hAnsiTheme="minorHAnsi" w:cstheme="minorHAnsi"/>
                <w:strike/>
                <w:color w:val="00B050"/>
                <w:sz w:val="16"/>
                <w:szCs w:val="16"/>
              </w:rPr>
              <w:t xml:space="preserve">, v zmysle bodu 4 </w:t>
            </w:r>
            <w:r w:rsidR="00165BA1" w:rsidRPr="0073260C">
              <w:rPr>
                <w:rFonts w:asciiTheme="minorHAnsi" w:hAnsiTheme="minorHAnsi" w:cstheme="minorHAnsi"/>
                <w:b/>
                <w:strike/>
                <w:color w:val="00B050"/>
                <w:sz w:val="22"/>
                <w:szCs w:val="22"/>
              </w:rPr>
              <w:t xml:space="preserve"> </w:t>
            </w:r>
            <w:r w:rsidR="00165BA1" w:rsidRPr="0073260C">
              <w:rPr>
                <w:rFonts w:asciiTheme="minorHAnsi" w:hAnsiTheme="minorHAnsi" w:cstheme="minorHAnsi"/>
                <w:strike/>
                <w:color w:val="00B050"/>
                <w:sz w:val="16"/>
                <w:szCs w:val="16"/>
              </w:rPr>
              <w:t>PODMIENKY VYPLYVAJÚCE Z OSOBITNÝCH PREDPISOV, 4.1, d, ii)</w:t>
            </w:r>
          </w:p>
          <w:p w14:paraId="7B046112"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720CE254" w14:textId="77777777" w:rsidR="00C026D4" w:rsidRPr="0073260C" w:rsidRDefault="00C026D4" w:rsidP="004800B7">
            <w:pPr>
              <w:pStyle w:val="Default"/>
              <w:keepLines/>
              <w:widowControl w:val="0"/>
              <w:numPr>
                <w:ilvl w:val="0"/>
                <w:numId w:val="436"/>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63EC2D86" w14:textId="77777777" w:rsidTr="00165BA1">
        <w:trPr>
          <w:trHeight w:val="284"/>
        </w:trPr>
        <w:tc>
          <w:tcPr>
            <w:tcW w:w="5000" w:type="pct"/>
            <w:gridSpan w:val="2"/>
            <w:shd w:val="clear" w:color="auto" w:fill="FFC000"/>
            <w:vAlign w:val="center"/>
          </w:tcPr>
          <w:p w14:paraId="688204B3" w14:textId="77777777" w:rsidR="00C026D4" w:rsidRPr="0073260C" w:rsidRDefault="00C026D4" w:rsidP="00AB4072">
            <w:pPr>
              <w:pStyle w:val="Default"/>
              <w:keepLines/>
              <w:widowControl w:val="0"/>
              <w:rPr>
                <w:rFonts w:asciiTheme="minorHAnsi" w:hAnsiTheme="minorHAnsi" w:cstheme="minorHAnsi"/>
                <w:strike/>
                <w:color w:val="00B050"/>
                <w:sz w:val="18"/>
                <w:szCs w:val="18"/>
              </w:rPr>
            </w:pPr>
            <w:r w:rsidRPr="0073260C">
              <w:rPr>
                <w:rFonts w:asciiTheme="minorHAnsi" w:hAnsiTheme="minorHAnsi" w:cstheme="minorHAnsi"/>
                <w:b/>
                <w:strike/>
                <w:color w:val="00B050"/>
                <w:sz w:val="22"/>
                <w:szCs w:val="22"/>
              </w:rPr>
              <w:t>HODNOTIACE KRITÉRIA PRE VÝBER PROJEKTOV</w:t>
            </w:r>
          </w:p>
          <w:p w14:paraId="5EFB25F6" w14:textId="77777777" w:rsidR="00C026D4" w:rsidRPr="0073260C" w:rsidRDefault="00C026D4" w:rsidP="00AB4072">
            <w:pPr>
              <w:spacing w:after="0" w:line="240" w:lineRule="auto"/>
              <w:rPr>
                <w:rFonts w:cstheme="minorHAnsi"/>
                <w:strike/>
                <w:color w:val="00B050"/>
                <w:sz w:val="18"/>
                <w:szCs w:val="18"/>
              </w:rPr>
            </w:pPr>
            <w:r w:rsidRPr="0073260C">
              <w:rPr>
                <w:rFonts w:cstheme="minorHAnsi"/>
                <w:b/>
                <w:strike/>
                <w:color w:val="00B050"/>
                <w:sz w:val="18"/>
                <w:szCs w:val="18"/>
              </w:rPr>
              <w:t>Minimálna hranica požadovaných bodov (podmienka poskytnutia NFP) je 51.</w:t>
            </w:r>
          </w:p>
        </w:tc>
      </w:tr>
      <w:tr w:rsidR="0073260C" w:rsidRPr="0073260C" w14:paraId="42019DB9" w14:textId="77777777" w:rsidTr="00165BA1">
        <w:trPr>
          <w:trHeight w:val="284"/>
        </w:trPr>
        <w:tc>
          <w:tcPr>
            <w:tcW w:w="5000" w:type="pct"/>
            <w:gridSpan w:val="2"/>
            <w:shd w:val="clear" w:color="auto" w:fill="FFE599" w:themeFill="accent4" w:themeFillTint="66"/>
            <w:vAlign w:val="center"/>
          </w:tcPr>
          <w:p w14:paraId="769B61BE" w14:textId="77777777" w:rsidR="00C026D4" w:rsidRPr="0073260C" w:rsidRDefault="00C026D4" w:rsidP="00AB4072">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 xml:space="preserve">POVINNÉ KRITÉRIA </w:t>
            </w:r>
          </w:p>
        </w:tc>
      </w:tr>
      <w:tr w:rsidR="0073260C" w:rsidRPr="0073260C" w14:paraId="29E6A86E" w14:textId="77777777" w:rsidTr="00165BA1">
        <w:trPr>
          <w:trHeight w:val="340"/>
        </w:trPr>
        <w:tc>
          <w:tcPr>
            <w:tcW w:w="200" w:type="pct"/>
            <w:shd w:val="clear" w:color="auto" w:fill="FFF2CC" w:themeFill="accent4" w:themeFillTint="33"/>
            <w:vAlign w:val="center"/>
          </w:tcPr>
          <w:p w14:paraId="530CAB08" w14:textId="77777777" w:rsidR="00C026D4" w:rsidRPr="0073260C" w:rsidRDefault="00C026D4" w:rsidP="00AB4072">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shd w:val="clear" w:color="auto" w:fill="FFF2CC" w:themeFill="accent4" w:themeFillTint="33"/>
            <w:vAlign w:val="center"/>
          </w:tcPr>
          <w:p w14:paraId="280A302B" w14:textId="77777777" w:rsidR="00C026D4" w:rsidRPr="0073260C" w:rsidRDefault="00C026D4" w:rsidP="00AB4072">
            <w:pPr>
              <w:spacing w:after="0" w:line="240" w:lineRule="auto"/>
              <w:jc w:val="center"/>
              <w:rPr>
                <w:rFonts w:cstheme="minorHAnsi"/>
                <w:strike/>
                <w:color w:val="00B050"/>
                <w:sz w:val="16"/>
                <w:szCs w:val="16"/>
              </w:rPr>
            </w:pPr>
            <w:r w:rsidRPr="0073260C">
              <w:rPr>
                <w:rFonts w:cstheme="minorHAnsi"/>
                <w:b/>
                <w:strike/>
                <w:color w:val="00B050"/>
                <w:sz w:val="18"/>
                <w:szCs w:val="18"/>
              </w:rPr>
              <w:t>Popis a preukázanie kritéria</w:t>
            </w:r>
          </w:p>
        </w:tc>
      </w:tr>
      <w:tr w:rsidR="0073260C" w:rsidRPr="0073260C" w14:paraId="03A8A7C5" w14:textId="77777777" w:rsidTr="00165BA1">
        <w:trPr>
          <w:trHeight w:val="340"/>
        </w:trPr>
        <w:tc>
          <w:tcPr>
            <w:tcW w:w="200" w:type="pct"/>
            <w:shd w:val="clear" w:color="auto" w:fill="auto"/>
            <w:vAlign w:val="center"/>
          </w:tcPr>
          <w:p w14:paraId="10D85064"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00" w:type="pct"/>
            <w:shd w:val="clear" w:color="auto" w:fill="auto"/>
            <w:vAlign w:val="center"/>
          </w:tcPr>
          <w:p w14:paraId="5590CA4B"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Miera evidovanej nezamestnanosti</w:t>
            </w:r>
          </w:p>
          <w:p w14:paraId="2EAD8167"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Projekt sa realizuje v okrese s priemernou mierou evidovanej nezamestnanosti v roku predchádzajúcom roku vyhlásenia výzvy: </w:t>
            </w:r>
          </w:p>
          <w:p w14:paraId="514A244F" w14:textId="77777777" w:rsidR="00C026D4" w:rsidRPr="0073260C" w:rsidRDefault="00C026D4" w:rsidP="009F1D61">
            <w:pPr>
              <w:pStyle w:val="Odsekzoznamu"/>
              <w:numPr>
                <w:ilvl w:val="0"/>
                <w:numId w:val="131"/>
              </w:numPr>
              <w:spacing w:after="0" w:line="240" w:lineRule="auto"/>
              <w:ind w:left="313" w:hanging="283"/>
              <w:jc w:val="both"/>
              <w:rPr>
                <w:rFonts w:cstheme="minorHAnsi"/>
                <w:strike/>
                <w:color w:val="00B050"/>
                <w:sz w:val="16"/>
                <w:szCs w:val="16"/>
              </w:rPr>
            </w:pPr>
            <w:r w:rsidRPr="0073260C">
              <w:rPr>
                <w:rFonts w:cstheme="minorHAnsi"/>
                <w:strike/>
                <w:color w:val="00B050"/>
                <w:sz w:val="16"/>
                <w:szCs w:val="16"/>
              </w:rPr>
              <w:t>do 5% vrátane – 21 bodov</w:t>
            </w:r>
          </w:p>
          <w:p w14:paraId="245FC703" w14:textId="77777777" w:rsidR="00C026D4" w:rsidRPr="0073260C" w:rsidRDefault="00C026D4" w:rsidP="009F1D61">
            <w:pPr>
              <w:pStyle w:val="Odsekzoznamu"/>
              <w:numPr>
                <w:ilvl w:val="0"/>
                <w:numId w:val="131"/>
              </w:numPr>
              <w:spacing w:after="0" w:line="240" w:lineRule="auto"/>
              <w:ind w:left="313" w:hanging="283"/>
              <w:jc w:val="both"/>
              <w:rPr>
                <w:rFonts w:cstheme="minorHAnsi"/>
                <w:strike/>
                <w:color w:val="00B050"/>
                <w:sz w:val="16"/>
                <w:szCs w:val="16"/>
              </w:rPr>
            </w:pPr>
            <w:r w:rsidRPr="0073260C">
              <w:rPr>
                <w:rFonts w:cstheme="minorHAnsi"/>
                <w:strike/>
                <w:color w:val="00B050"/>
                <w:sz w:val="16"/>
                <w:szCs w:val="16"/>
              </w:rPr>
              <w:t xml:space="preserve">nad 5% - 22 bodov </w:t>
            </w:r>
          </w:p>
          <w:p w14:paraId="09628F8A" w14:textId="77777777" w:rsidR="00C026D4" w:rsidRPr="0073260C" w:rsidRDefault="00C026D4" w:rsidP="009F1D61">
            <w:pPr>
              <w:pStyle w:val="Odsekzoznamu"/>
              <w:numPr>
                <w:ilvl w:val="0"/>
                <w:numId w:val="131"/>
              </w:numPr>
              <w:spacing w:after="0" w:line="240" w:lineRule="auto"/>
              <w:ind w:left="313" w:hanging="283"/>
              <w:jc w:val="both"/>
              <w:rPr>
                <w:rFonts w:cstheme="minorHAnsi"/>
                <w:strike/>
                <w:color w:val="00B050"/>
                <w:sz w:val="16"/>
                <w:szCs w:val="16"/>
              </w:rPr>
            </w:pPr>
            <w:r w:rsidRPr="0073260C">
              <w:rPr>
                <w:rFonts w:cstheme="minorHAnsi"/>
                <w:strike/>
                <w:color w:val="00B050"/>
                <w:sz w:val="16"/>
                <w:szCs w:val="16"/>
              </w:rPr>
              <w:t xml:space="preserve">projekt sa realizuje VÝHRADNE v najmenej rozvinutých okresoch  v zmysle zákona 336/2015 </w:t>
            </w:r>
            <w:proofErr w:type="spellStart"/>
            <w:r w:rsidRPr="0073260C">
              <w:rPr>
                <w:rFonts w:cstheme="minorHAnsi"/>
                <w:strike/>
                <w:color w:val="00B050"/>
                <w:sz w:val="16"/>
                <w:szCs w:val="16"/>
              </w:rPr>
              <w:t>Z.z</w:t>
            </w:r>
            <w:proofErr w:type="spellEnd"/>
            <w:r w:rsidRPr="0073260C">
              <w:rPr>
                <w:rFonts w:cstheme="minorHAnsi"/>
                <w:strike/>
                <w:color w:val="00B050"/>
                <w:sz w:val="16"/>
                <w:szCs w:val="16"/>
              </w:rPr>
              <w:t xml:space="preserve">.  – 23 bodov </w:t>
            </w:r>
          </w:p>
          <w:p w14:paraId="2529659F" w14:textId="77777777" w:rsidR="00C026D4" w:rsidRPr="0073260C" w:rsidRDefault="00C026D4" w:rsidP="009F1D61">
            <w:pPr>
              <w:pStyle w:val="Odsekzoznamu"/>
              <w:numPr>
                <w:ilvl w:val="0"/>
                <w:numId w:val="131"/>
              </w:numPr>
              <w:spacing w:after="0" w:line="240" w:lineRule="auto"/>
              <w:ind w:left="313" w:hanging="283"/>
              <w:jc w:val="both"/>
              <w:rPr>
                <w:rFonts w:cstheme="minorHAnsi"/>
                <w:strike/>
                <w:color w:val="00B050"/>
                <w:sz w:val="16"/>
                <w:szCs w:val="16"/>
              </w:rPr>
            </w:pPr>
            <w:r w:rsidRPr="0073260C">
              <w:rPr>
                <w:rFonts w:cstheme="minorHAnsi"/>
                <w:strike/>
                <w:color w:val="00B050"/>
                <w:sz w:val="16"/>
                <w:szCs w:val="16"/>
              </w:rPr>
              <w:t>projekt sa realizuje VÝHRADNE v najmenej rozvinutom okrese Kežmarok alebo Rimavská Sobota</w:t>
            </w:r>
            <w:r w:rsidRPr="0073260C">
              <w:rPr>
                <w:rFonts w:cstheme="minorHAnsi"/>
                <w:b/>
                <w:strike/>
                <w:color w:val="00B050"/>
                <w:sz w:val="16"/>
                <w:szCs w:val="16"/>
              </w:rPr>
              <w:t xml:space="preserve"> </w:t>
            </w:r>
            <w:r w:rsidRPr="0073260C">
              <w:rPr>
                <w:rFonts w:cstheme="minorHAnsi"/>
                <w:strike/>
                <w:color w:val="00B050"/>
                <w:sz w:val="16"/>
                <w:szCs w:val="16"/>
              </w:rPr>
              <w:t xml:space="preserve"> v zmysle zákona 336/2015 </w:t>
            </w:r>
            <w:proofErr w:type="spellStart"/>
            <w:r w:rsidRPr="0073260C">
              <w:rPr>
                <w:rFonts w:cstheme="minorHAnsi"/>
                <w:strike/>
                <w:color w:val="00B050"/>
                <w:sz w:val="16"/>
                <w:szCs w:val="16"/>
              </w:rPr>
              <w:t>Z.z</w:t>
            </w:r>
            <w:proofErr w:type="spellEnd"/>
            <w:r w:rsidRPr="0073260C">
              <w:rPr>
                <w:rFonts w:cstheme="minorHAnsi"/>
                <w:b/>
                <w:strike/>
                <w:color w:val="00B050"/>
                <w:sz w:val="16"/>
                <w:szCs w:val="16"/>
              </w:rPr>
              <w:t xml:space="preserve">. – </w:t>
            </w:r>
            <w:r w:rsidRPr="0073260C">
              <w:rPr>
                <w:rFonts w:cstheme="minorHAnsi"/>
                <w:strike/>
                <w:color w:val="00B050"/>
                <w:sz w:val="16"/>
                <w:szCs w:val="16"/>
              </w:rPr>
              <w:t>24 bodov</w:t>
            </w:r>
          </w:p>
          <w:p w14:paraId="402C38FD" w14:textId="77777777" w:rsidR="00C026D4" w:rsidRPr="0073260C" w:rsidRDefault="00C026D4" w:rsidP="00AB4072">
            <w:pPr>
              <w:spacing w:after="0" w:line="240" w:lineRule="auto"/>
              <w:rPr>
                <w:rFonts w:cstheme="minorHAnsi"/>
                <w:strike/>
                <w:color w:val="00B050"/>
                <w:sz w:val="16"/>
                <w:szCs w:val="16"/>
              </w:rPr>
            </w:pPr>
            <w:r w:rsidRPr="0073260C">
              <w:rPr>
                <w:rFonts w:cstheme="minorHAnsi"/>
                <w:strike/>
                <w:color w:val="00B050"/>
                <w:sz w:val="16"/>
                <w:szCs w:val="16"/>
              </w:rPr>
              <w:t>Maximálny počet bodov je 24.</w:t>
            </w:r>
          </w:p>
          <w:p w14:paraId="7B930C89"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73260C">
              <w:rPr>
                <w:rStyle w:val="Vrazn"/>
                <w:rFonts w:cstheme="minorHAnsi"/>
                <w:b w:val="0"/>
                <w:strike/>
                <w:color w:val="00B050"/>
                <w:sz w:val="16"/>
                <w:szCs w:val="16"/>
              </w:rPr>
              <w:t>Ústredia práce, sociálnych vecí a rodiny</w:t>
            </w:r>
            <w:r w:rsidRPr="0073260C">
              <w:rPr>
                <w:rFonts w:cstheme="minorHAnsi"/>
                <w:strike/>
                <w:color w:val="00B050"/>
                <w:sz w:val="16"/>
                <w:szCs w:val="16"/>
              </w:rPr>
              <w:t xml:space="preserve"> k 31.12. predchádzajúcom podaniu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w:t>
            </w:r>
          </w:p>
          <w:p w14:paraId="5354E0AD" w14:textId="77777777" w:rsidR="00C026D4" w:rsidRPr="0073260C" w:rsidRDefault="00C026D4"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8"/>
                <w:szCs w:val="18"/>
                <w:u w:val="single"/>
              </w:rPr>
              <w:t xml:space="preserve"> </w:t>
            </w:r>
          </w:p>
          <w:p w14:paraId="7A3C1EE4" w14:textId="77777777" w:rsidR="00C026D4" w:rsidRPr="0073260C" w:rsidRDefault="00C026D4" w:rsidP="000E4642">
            <w:pPr>
              <w:pStyle w:val="Default"/>
              <w:keepLines/>
              <w:widowControl w:val="0"/>
              <w:numPr>
                <w:ilvl w:val="0"/>
                <w:numId w:val="20"/>
              </w:numPr>
              <w:ind w:left="172" w:hanging="14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(Podnikateľský plán) (Príloha 2B k príručke pre prijímateľa LEADER)</w:t>
            </w:r>
          </w:p>
          <w:p w14:paraId="6F7A0D0F"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3853D895" w14:textId="77777777" w:rsidR="00C026D4" w:rsidRPr="0073260C" w:rsidRDefault="00C026D4" w:rsidP="000E4642">
            <w:pPr>
              <w:pStyle w:val="Default"/>
              <w:keepLines/>
              <w:widowControl w:val="0"/>
              <w:numPr>
                <w:ilvl w:val="0"/>
                <w:numId w:val="20"/>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Overenie prostredníctvom </w:t>
            </w:r>
            <w:hyperlink r:id="rId56" w:history="1">
              <w:r w:rsidRPr="0073260C">
                <w:rPr>
                  <w:rStyle w:val="Hypertextovprepojenie"/>
                  <w:rFonts w:asciiTheme="minorHAnsi" w:hAnsiTheme="minorHAnsi" w:cstheme="minorHAnsi"/>
                  <w:strike/>
                  <w:color w:val="00B050"/>
                  <w:sz w:val="16"/>
                  <w:szCs w:val="16"/>
                </w:rPr>
                <w:t>http://www.upsvar.sk/statistiky/nezamestnanost-mesacne-statistiky.html?page_id=1254</w:t>
              </w:r>
            </w:hyperlink>
          </w:p>
        </w:tc>
      </w:tr>
      <w:tr w:rsidR="0073260C" w:rsidRPr="0073260C" w14:paraId="53783385" w14:textId="77777777" w:rsidTr="00165BA1">
        <w:trPr>
          <w:trHeight w:val="340"/>
        </w:trPr>
        <w:tc>
          <w:tcPr>
            <w:tcW w:w="200" w:type="pct"/>
            <w:shd w:val="clear" w:color="auto" w:fill="auto"/>
            <w:vAlign w:val="center"/>
          </w:tcPr>
          <w:p w14:paraId="7838E9A9"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2.</w:t>
            </w:r>
          </w:p>
        </w:tc>
        <w:tc>
          <w:tcPr>
            <w:tcW w:w="4800" w:type="pct"/>
            <w:shd w:val="clear" w:color="auto" w:fill="auto"/>
            <w:vAlign w:val="center"/>
          </w:tcPr>
          <w:p w14:paraId="3A68E1F8"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Samostatne hospodáriaci roľník</w:t>
            </w:r>
          </w:p>
          <w:p w14:paraId="64B1BE62"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Žiadateľom je samostatne hospodáriaci roľník – 25 bodov </w:t>
            </w:r>
          </w:p>
          <w:p w14:paraId="11E1A6E5" w14:textId="77777777" w:rsidR="00C026D4" w:rsidRPr="0073260C" w:rsidRDefault="00C026D4"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6"/>
                <w:szCs w:val="16"/>
                <w:u w:val="single"/>
              </w:rPr>
              <w:t>Forma a spôsob preukázania splnenia kritéria</w:t>
            </w:r>
            <w:r w:rsidRPr="0073260C">
              <w:rPr>
                <w:rFonts w:asciiTheme="minorHAnsi" w:hAnsiTheme="minorHAnsi" w:cstheme="minorHAnsi"/>
                <w:b/>
                <w:bCs/>
                <w:i/>
                <w:strike/>
                <w:color w:val="00B050"/>
                <w:sz w:val="16"/>
                <w:szCs w:val="16"/>
                <w:u w:val="single"/>
              </w:rPr>
              <w:t xml:space="preserve"> </w:t>
            </w:r>
          </w:p>
          <w:p w14:paraId="18CC6B3F" w14:textId="77777777" w:rsidR="00C026D4" w:rsidRPr="0073260C" w:rsidRDefault="00C026D4" w:rsidP="004800B7">
            <w:pPr>
              <w:pStyle w:val="Odsekzoznamu"/>
              <w:numPr>
                <w:ilvl w:val="0"/>
                <w:numId w:val="371"/>
              </w:numPr>
              <w:spacing w:after="0" w:line="240" w:lineRule="auto"/>
              <w:ind w:left="215" w:hanging="215"/>
              <w:jc w:val="both"/>
              <w:rPr>
                <w:rFonts w:cstheme="minorHAnsi"/>
                <w:bCs/>
                <w:strike/>
                <w:color w:val="00B050"/>
                <w:sz w:val="16"/>
                <w:szCs w:val="16"/>
              </w:rPr>
            </w:pPr>
            <w:r w:rsidRPr="0073260C">
              <w:rPr>
                <w:rFonts w:cstheme="minorHAnsi"/>
                <w:bCs/>
                <w:strike/>
                <w:color w:val="00B050"/>
                <w:sz w:val="16"/>
                <w:szCs w:val="16"/>
              </w:rPr>
              <w:t xml:space="preserve">Výpis z evidencie obecného úradu o súkromnom podnikaní občanov podľa zákona č. 105/1990 Zb.,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originálu alebo úradne overenej fotokópie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r w:rsidRPr="0073260C">
              <w:rPr>
                <w:rFonts w:cstheme="minorHAnsi"/>
                <w:bCs/>
                <w:strike/>
                <w:color w:val="00B050"/>
                <w:sz w:val="16"/>
                <w:szCs w:val="16"/>
              </w:rPr>
              <w:t xml:space="preserve"> (ak relevantné)</w:t>
            </w:r>
          </w:p>
          <w:p w14:paraId="753B115F"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76166045" w14:textId="77777777" w:rsidR="00C026D4" w:rsidRPr="0073260C" w:rsidRDefault="00C026D4" w:rsidP="004800B7">
            <w:pPr>
              <w:pStyle w:val="Odsekzoznamu"/>
              <w:numPr>
                <w:ilvl w:val="0"/>
                <w:numId w:val="371"/>
              </w:numPr>
              <w:spacing w:after="0" w:line="240" w:lineRule="auto"/>
              <w:ind w:left="215" w:hanging="215"/>
              <w:jc w:val="both"/>
              <w:rPr>
                <w:rFonts w:cstheme="minorHAnsi"/>
                <w:bCs/>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5447CF02" w14:textId="77777777" w:rsidTr="00165BA1">
        <w:trPr>
          <w:trHeight w:val="340"/>
        </w:trPr>
        <w:tc>
          <w:tcPr>
            <w:tcW w:w="200" w:type="pct"/>
            <w:shd w:val="clear" w:color="auto" w:fill="auto"/>
            <w:vAlign w:val="center"/>
          </w:tcPr>
          <w:p w14:paraId="455D6A48"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3.</w:t>
            </w:r>
          </w:p>
        </w:tc>
        <w:tc>
          <w:tcPr>
            <w:tcW w:w="4800" w:type="pct"/>
            <w:shd w:val="clear" w:color="auto" w:fill="auto"/>
            <w:vAlign w:val="center"/>
          </w:tcPr>
          <w:p w14:paraId="2BC31464"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Kategória „</w:t>
            </w:r>
            <w:proofErr w:type="spellStart"/>
            <w:r w:rsidRPr="0073260C">
              <w:rPr>
                <w:rFonts w:cstheme="minorHAnsi"/>
                <w:b/>
                <w:strike/>
                <w:color w:val="00B050"/>
                <w:sz w:val="18"/>
                <w:szCs w:val="18"/>
              </w:rPr>
              <w:t>mikropodnik</w:t>
            </w:r>
            <w:proofErr w:type="spellEnd"/>
            <w:r w:rsidRPr="0073260C">
              <w:rPr>
                <w:rFonts w:cstheme="minorHAnsi"/>
                <w:b/>
                <w:strike/>
                <w:color w:val="00B050"/>
                <w:sz w:val="18"/>
                <w:szCs w:val="18"/>
              </w:rPr>
              <w:t>“</w:t>
            </w:r>
          </w:p>
          <w:p w14:paraId="75F1F7B2"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Poľnohospodársky podnik žiadateľa, ktorým sa uchádza o NFP  z </w:t>
            </w:r>
            <w:proofErr w:type="spellStart"/>
            <w:r w:rsidRPr="0073260C">
              <w:rPr>
                <w:rFonts w:cstheme="minorHAnsi"/>
                <w:strike/>
                <w:color w:val="00B050"/>
                <w:sz w:val="16"/>
                <w:szCs w:val="16"/>
              </w:rPr>
              <w:t>podopatrenia</w:t>
            </w:r>
            <w:proofErr w:type="spellEnd"/>
            <w:r w:rsidRPr="0073260C">
              <w:rPr>
                <w:rFonts w:cstheme="minorHAnsi"/>
                <w:strike/>
                <w:color w:val="00B050"/>
                <w:sz w:val="16"/>
                <w:szCs w:val="16"/>
              </w:rPr>
              <w:t xml:space="preserve"> 6.1, spadá v zmysle odporúčania Komisie 2003/361/ES do kategórie „</w:t>
            </w:r>
            <w:proofErr w:type="spellStart"/>
            <w:r w:rsidRPr="0073260C">
              <w:rPr>
                <w:rFonts w:cstheme="minorHAnsi"/>
                <w:strike/>
                <w:color w:val="00B050"/>
                <w:sz w:val="16"/>
                <w:szCs w:val="16"/>
              </w:rPr>
              <w:t>mikropodnik</w:t>
            </w:r>
            <w:proofErr w:type="spellEnd"/>
            <w:r w:rsidRPr="0073260C">
              <w:rPr>
                <w:rFonts w:cstheme="minorHAnsi"/>
                <w:strike/>
                <w:color w:val="00B050"/>
                <w:sz w:val="16"/>
                <w:szCs w:val="16"/>
              </w:rPr>
              <w:t>“ – 10 bodov</w:t>
            </w:r>
          </w:p>
          <w:p w14:paraId="5EB870C8" w14:textId="77777777" w:rsidR="00C026D4" w:rsidRPr="0073260C" w:rsidRDefault="00C026D4"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8"/>
                <w:szCs w:val="18"/>
                <w:u w:val="single"/>
              </w:rPr>
              <w:t xml:space="preserve"> </w:t>
            </w:r>
          </w:p>
          <w:p w14:paraId="64CB9214" w14:textId="77777777" w:rsidR="00C026D4" w:rsidRPr="0073260C" w:rsidRDefault="00C026D4" w:rsidP="004800B7">
            <w:pPr>
              <w:pStyle w:val="Odsekzoznamu"/>
              <w:numPr>
                <w:ilvl w:val="0"/>
                <w:numId w:val="372"/>
              </w:numPr>
              <w:spacing w:after="0" w:line="240" w:lineRule="auto"/>
              <w:ind w:left="215" w:hanging="215"/>
              <w:jc w:val="both"/>
              <w:rPr>
                <w:rFonts w:cstheme="minorHAnsi"/>
                <w:b/>
                <w:strike/>
                <w:color w:val="00B050"/>
                <w:sz w:val="16"/>
                <w:szCs w:val="16"/>
              </w:rPr>
            </w:pPr>
            <w:r w:rsidRPr="0073260C">
              <w:rPr>
                <w:rFonts w:cstheme="minorHAnsi"/>
                <w:strike/>
                <w:color w:val="00B050"/>
                <w:sz w:val="16"/>
                <w:szCs w:val="16"/>
              </w:rPr>
              <w:t>Účtovná závierka za posledné a predposledné ukončené účtovné obdobie, možnosť využitia integračnej akcie „</w:t>
            </w:r>
            <w:r w:rsidRPr="0073260C">
              <w:rPr>
                <w:rFonts w:cstheme="minorHAnsi"/>
                <w:b/>
                <w:strike/>
                <w:color w:val="00B050"/>
                <w:sz w:val="16"/>
                <w:szCs w:val="16"/>
              </w:rPr>
              <w:t xml:space="preserve">Získanie informácie o účtovných závierkach“ v ITMS2014+ </w:t>
            </w:r>
          </w:p>
          <w:p w14:paraId="70AFF8E8" w14:textId="77777777" w:rsidR="00C026D4" w:rsidRPr="0073260C" w:rsidRDefault="00C026D4" w:rsidP="004800B7">
            <w:pPr>
              <w:pStyle w:val="Odsekzoznamu"/>
              <w:numPr>
                <w:ilvl w:val="0"/>
                <w:numId w:val="372"/>
              </w:numPr>
              <w:spacing w:after="0" w:line="240" w:lineRule="auto"/>
              <w:ind w:left="215" w:hanging="215"/>
              <w:jc w:val="both"/>
              <w:rPr>
                <w:rFonts w:cstheme="minorHAnsi"/>
                <w:b/>
                <w:bCs/>
                <w:i/>
                <w:strike/>
                <w:color w:val="00B050"/>
                <w:sz w:val="16"/>
                <w:szCs w:val="16"/>
                <w:u w:val="single"/>
              </w:rPr>
            </w:pPr>
            <w:r w:rsidRPr="0073260C">
              <w:rPr>
                <w:rFonts w:cstheme="minorHAnsi"/>
                <w:strike/>
                <w:color w:val="00B050"/>
                <w:sz w:val="16"/>
                <w:szCs w:val="16"/>
              </w:rPr>
              <w:t xml:space="preserve">Účtovná závierka za posledné a predposledné ukončené účtovné obdobie, podpísaný štatutárnym orgánom žiadateľa fotokópia </w:t>
            </w:r>
            <w:r w:rsidRPr="0073260C">
              <w:rPr>
                <w:rFonts w:cstheme="minorHAnsi"/>
                <w:b/>
                <w:strike/>
                <w:color w:val="00B050"/>
                <w:sz w:val="16"/>
                <w:szCs w:val="16"/>
              </w:rPr>
              <w:t>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(relevantné, len v prípade neúspešnej integračnej akcie)</w:t>
            </w:r>
          </w:p>
          <w:p w14:paraId="29ECCED9" w14:textId="77777777" w:rsidR="00C026D4" w:rsidRPr="0073260C" w:rsidRDefault="00C026D4" w:rsidP="004800B7">
            <w:pPr>
              <w:pStyle w:val="Odsekzoznamu"/>
              <w:numPr>
                <w:ilvl w:val="0"/>
                <w:numId w:val="372"/>
              </w:numPr>
              <w:spacing w:after="0" w:line="240" w:lineRule="auto"/>
              <w:ind w:left="215" w:hanging="215"/>
              <w:jc w:val="both"/>
              <w:rPr>
                <w:rFonts w:cstheme="minorHAnsi"/>
                <w:b/>
                <w:bCs/>
                <w:i/>
                <w:strike/>
                <w:color w:val="00B050"/>
                <w:sz w:val="16"/>
                <w:szCs w:val="16"/>
                <w:u w:val="single"/>
              </w:rPr>
            </w:pPr>
            <w:r w:rsidRPr="0073260C">
              <w:rPr>
                <w:rFonts w:cstheme="minorHAnsi"/>
                <w:strike/>
                <w:color w:val="00B050"/>
                <w:sz w:val="16"/>
                <w:szCs w:val="16"/>
              </w:rPr>
              <w:t xml:space="preserve">Vyhlásenie o veľkosti podniku (Príloha č. 16B) ,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7CC82A54"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260CCE01" w14:textId="77777777" w:rsidR="00C026D4" w:rsidRPr="0073260C" w:rsidRDefault="00C026D4" w:rsidP="004800B7">
            <w:pPr>
              <w:pStyle w:val="Odsekzoznamu"/>
              <w:numPr>
                <w:ilvl w:val="0"/>
                <w:numId w:val="437"/>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5A70E67B" w14:textId="77777777" w:rsidTr="00165BA1">
        <w:trPr>
          <w:trHeight w:val="340"/>
        </w:trPr>
        <w:tc>
          <w:tcPr>
            <w:tcW w:w="200" w:type="pct"/>
            <w:shd w:val="clear" w:color="auto" w:fill="auto"/>
            <w:vAlign w:val="center"/>
          </w:tcPr>
          <w:p w14:paraId="61DD66FA"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4.</w:t>
            </w:r>
          </w:p>
        </w:tc>
        <w:tc>
          <w:tcPr>
            <w:tcW w:w="4800" w:type="pct"/>
            <w:shd w:val="clear" w:color="auto" w:fill="auto"/>
            <w:vAlign w:val="center"/>
          </w:tcPr>
          <w:p w14:paraId="05C46A34" w14:textId="77777777" w:rsidR="00C026D4" w:rsidRPr="0073260C" w:rsidRDefault="00C026D4" w:rsidP="00AB4072">
            <w:pPr>
              <w:spacing w:after="0" w:line="240" w:lineRule="auto"/>
              <w:rPr>
                <w:rFonts w:cstheme="minorHAnsi"/>
                <w:b/>
                <w:strike/>
                <w:color w:val="00B050"/>
                <w:sz w:val="16"/>
                <w:szCs w:val="16"/>
              </w:rPr>
            </w:pPr>
            <w:r w:rsidRPr="0073260C">
              <w:rPr>
                <w:rFonts w:cstheme="minorHAnsi"/>
                <w:b/>
                <w:strike/>
                <w:color w:val="00B050"/>
                <w:sz w:val="16"/>
                <w:szCs w:val="16"/>
              </w:rPr>
              <w:t>Štandardný výstup</w:t>
            </w:r>
          </w:p>
          <w:p w14:paraId="5B2AF726" w14:textId="77777777" w:rsidR="00C026D4" w:rsidRPr="0073260C" w:rsidRDefault="00C026D4" w:rsidP="00AB4072">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 xml:space="preserve">Štandardný výstup žiadateľa pri podaní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je:</w:t>
            </w:r>
          </w:p>
          <w:p w14:paraId="1A5857BB" w14:textId="77777777" w:rsidR="00C026D4" w:rsidRPr="0073260C" w:rsidRDefault="00C026D4" w:rsidP="009F1D61">
            <w:pPr>
              <w:pStyle w:val="Odsekzoznamu"/>
              <w:numPr>
                <w:ilvl w:val="0"/>
                <w:numId w:val="132"/>
              </w:numPr>
              <w:spacing w:after="0" w:line="240" w:lineRule="auto"/>
              <w:ind w:left="285" w:hanging="285"/>
              <w:contextualSpacing w:val="0"/>
              <w:rPr>
                <w:rFonts w:cstheme="minorHAnsi"/>
                <w:strike/>
                <w:color w:val="00B050"/>
                <w:sz w:val="16"/>
                <w:szCs w:val="16"/>
              </w:rPr>
            </w:pPr>
            <w:r w:rsidRPr="0073260C">
              <w:rPr>
                <w:rFonts w:cstheme="minorHAnsi"/>
                <w:strike/>
                <w:color w:val="00B050"/>
                <w:sz w:val="16"/>
                <w:szCs w:val="16"/>
              </w:rPr>
              <w:t>viac ako 25 000€ - 20 bodov</w:t>
            </w:r>
          </w:p>
          <w:p w14:paraId="4A2A5C20" w14:textId="77777777" w:rsidR="00C026D4" w:rsidRPr="0073260C" w:rsidRDefault="00C026D4" w:rsidP="009F1D61">
            <w:pPr>
              <w:pStyle w:val="Odsekzoznamu"/>
              <w:numPr>
                <w:ilvl w:val="0"/>
                <w:numId w:val="132"/>
              </w:numPr>
              <w:spacing w:after="0" w:line="240" w:lineRule="auto"/>
              <w:ind w:left="285" w:hanging="285"/>
              <w:contextualSpacing w:val="0"/>
              <w:rPr>
                <w:rFonts w:cstheme="minorHAnsi"/>
                <w:strike/>
                <w:color w:val="00B050"/>
                <w:sz w:val="16"/>
                <w:szCs w:val="16"/>
              </w:rPr>
            </w:pPr>
            <w:r w:rsidRPr="0073260C">
              <w:rPr>
                <w:rFonts w:cstheme="minorHAnsi"/>
                <w:strike/>
                <w:color w:val="00B050"/>
                <w:sz w:val="16"/>
                <w:szCs w:val="16"/>
              </w:rPr>
              <w:t>do 25 000€ - 19 bodov</w:t>
            </w:r>
          </w:p>
          <w:p w14:paraId="561D247F" w14:textId="77777777" w:rsidR="00C026D4" w:rsidRPr="0073260C" w:rsidRDefault="00C026D4"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8"/>
                <w:szCs w:val="18"/>
                <w:u w:val="single"/>
              </w:rPr>
              <w:t xml:space="preserve"> </w:t>
            </w:r>
          </w:p>
          <w:p w14:paraId="370DF30E" w14:textId="77777777" w:rsidR="00C026D4" w:rsidRPr="0073260C" w:rsidRDefault="00C026D4" w:rsidP="004800B7">
            <w:pPr>
              <w:pStyle w:val="Odsekzoznamu"/>
              <w:numPr>
                <w:ilvl w:val="0"/>
                <w:numId w:val="373"/>
              </w:numPr>
              <w:spacing w:after="0" w:line="240" w:lineRule="auto"/>
              <w:ind w:left="215" w:hanging="215"/>
              <w:jc w:val="both"/>
              <w:rPr>
                <w:rFonts w:cstheme="minorHAnsi"/>
                <w:strike/>
                <w:color w:val="00B050"/>
                <w:sz w:val="16"/>
                <w:szCs w:val="16"/>
              </w:rPr>
            </w:pPr>
            <w:r w:rsidRPr="0073260C">
              <w:rPr>
                <w:rFonts w:cstheme="minorHAnsi"/>
                <w:bCs/>
                <w:strike/>
                <w:color w:val="00B050"/>
                <w:sz w:val="16"/>
                <w:szCs w:val="16"/>
              </w:rPr>
              <w:t xml:space="preserve">Tabuľka pre výpočet štandardného výstupu pre </w:t>
            </w:r>
            <w:proofErr w:type="spellStart"/>
            <w:r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6.1 (Príloha č. 30B),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2D322E8A" w14:textId="77777777" w:rsidR="00C026D4" w:rsidRPr="0073260C" w:rsidRDefault="00C026D4" w:rsidP="004800B7">
            <w:pPr>
              <w:pStyle w:val="Odsekzoznamu"/>
              <w:numPr>
                <w:ilvl w:val="0"/>
                <w:numId w:val="373"/>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lastRenderedPageBreak/>
              <w:t>Popis v projekte realizácie (Podnikateľský plán) (Príloha 2B k príručke pre prijímateľa LEADER)</w:t>
            </w:r>
          </w:p>
          <w:p w14:paraId="79301E6D"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460C2193" w14:textId="77777777" w:rsidR="00C026D4" w:rsidRPr="0073260C" w:rsidRDefault="00C026D4" w:rsidP="004800B7">
            <w:pPr>
              <w:pStyle w:val="Default"/>
              <w:keepLines/>
              <w:widowControl w:val="0"/>
              <w:numPr>
                <w:ilvl w:val="0"/>
                <w:numId w:val="438"/>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13505EBA" w14:textId="77777777" w:rsidTr="00165BA1">
        <w:trPr>
          <w:trHeight w:val="340"/>
        </w:trPr>
        <w:tc>
          <w:tcPr>
            <w:tcW w:w="200" w:type="pct"/>
            <w:shd w:val="clear" w:color="auto" w:fill="auto"/>
            <w:vAlign w:val="center"/>
          </w:tcPr>
          <w:p w14:paraId="3846F3F8"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5.</w:t>
            </w:r>
          </w:p>
        </w:tc>
        <w:tc>
          <w:tcPr>
            <w:tcW w:w="4800" w:type="pct"/>
            <w:shd w:val="clear" w:color="auto" w:fill="auto"/>
            <w:vAlign w:val="center"/>
          </w:tcPr>
          <w:p w14:paraId="150A5188"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Hodnota štandardného výstupu</w:t>
            </w:r>
          </w:p>
          <w:p w14:paraId="47E6791D" w14:textId="77777777" w:rsidR="00C026D4" w:rsidRPr="0073260C" w:rsidRDefault="00C026D4" w:rsidP="00AB4072">
            <w:pPr>
              <w:spacing w:after="0" w:line="240" w:lineRule="auto"/>
              <w:rPr>
                <w:rFonts w:cstheme="minorHAnsi"/>
                <w:strike/>
                <w:color w:val="00B050"/>
                <w:sz w:val="16"/>
                <w:szCs w:val="16"/>
              </w:rPr>
            </w:pPr>
            <w:r w:rsidRPr="0073260C">
              <w:rPr>
                <w:rFonts w:cstheme="minorHAnsi"/>
                <w:strike/>
                <w:color w:val="00B050"/>
                <w:sz w:val="16"/>
                <w:szCs w:val="16"/>
              </w:rPr>
              <w:t xml:space="preserve">Hodnota štandardného výstupu podniku pri podaní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nezahŕňa nasledovné komodity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xml:space="preserve">. žiadateľ ich v relevantnom roku neobhospodaroval): </w:t>
            </w:r>
            <w:r w:rsidRPr="0073260C">
              <w:rPr>
                <w:rFonts w:cstheme="minorHAnsi"/>
                <w:b/>
                <w:strike/>
                <w:color w:val="00B050"/>
                <w:sz w:val="16"/>
                <w:szCs w:val="16"/>
              </w:rPr>
              <w:t>repka</w:t>
            </w:r>
            <w:r w:rsidRPr="0073260C">
              <w:rPr>
                <w:rStyle w:val="Odkaznapoznmkupodiarou"/>
                <w:rFonts w:cstheme="minorHAnsi"/>
                <w:b/>
                <w:strike/>
                <w:color w:val="00B050"/>
                <w:sz w:val="16"/>
                <w:szCs w:val="16"/>
              </w:rPr>
              <w:footnoteReference w:id="37"/>
            </w:r>
            <w:r w:rsidRPr="0073260C">
              <w:rPr>
                <w:rFonts w:cstheme="minorHAnsi"/>
                <w:b/>
                <w:strike/>
                <w:color w:val="00B050"/>
                <w:sz w:val="16"/>
                <w:szCs w:val="16"/>
              </w:rPr>
              <w:t>, slnečnica</w:t>
            </w:r>
            <w:r w:rsidRPr="0073260C">
              <w:rPr>
                <w:rStyle w:val="Odkaznapoznmkupodiarou"/>
                <w:rFonts w:cstheme="minorHAnsi"/>
                <w:b/>
                <w:strike/>
                <w:color w:val="00B050"/>
                <w:sz w:val="16"/>
                <w:szCs w:val="16"/>
              </w:rPr>
              <w:footnoteReference w:id="38"/>
            </w:r>
            <w:r w:rsidRPr="0073260C">
              <w:rPr>
                <w:rFonts w:cstheme="minorHAnsi"/>
                <w:b/>
                <w:strike/>
                <w:color w:val="00B050"/>
                <w:sz w:val="16"/>
                <w:szCs w:val="16"/>
              </w:rPr>
              <w:t xml:space="preserve"> a/alebo kukurica na zrno</w:t>
            </w:r>
            <w:r w:rsidRPr="0073260C">
              <w:rPr>
                <w:rStyle w:val="Odkaznapoznmkupodiarou"/>
                <w:rFonts w:cstheme="minorHAnsi"/>
                <w:b/>
                <w:strike/>
                <w:color w:val="00B050"/>
                <w:sz w:val="16"/>
                <w:szCs w:val="16"/>
              </w:rPr>
              <w:footnoteReference w:id="39"/>
            </w:r>
            <w:r w:rsidRPr="0073260C">
              <w:rPr>
                <w:rFonts w:cstheme="minorHAnsi"/>
                <w:strike/>
                <w:color w:val="00B050"/>
                <w:sz w:val="16"/>
                <w:szCs w:val="16"/>
              </w:rPr>
              <w:t xml:space="preserve"> - 5 bodov</w:t>
            </w:r>
          </w:p>
          <w:p w14:paraId="6FC13BE7"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strike/>
                <w:color w:val="00B050"/>
                <w:sz w:val="16"/>
                <w:szCs w:val="16"/>
              </w:rPr>
              <w:t xml:space="preserve">Do štandardného výstupu, ktorý sa preukazuje pri podaní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sa započítavajú všetky komodity z tabuľky rozlíšenia ŠV, ktoré žiadateľ v prípade rastlinnej výroby preukazuje žiadosťou o priamu podporu na PPA  podanú v roku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na MAS.</w:t>
            </w:r>
          </w:p>
          <w:p w14:paraId="6323FC1C" w14:textId="77777777" w:rsidR="00C026D4" w:rsidRPr="0073260C" w:rsidRDefault="00C026D4"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8"/>
                <w:szCs w:val="18"/>
                <w:u w:val="single"/>
              </w:rPr>
              <w:t xml:space="preserve"> </w:t>
            </w:r>
          </w:p>
          <w:p w14:paraId="768BAD4A" w14:textId="77777777" w:rsidR="00C026D4" w:rsidRPr="0073260C" w:rsidRDefault="00C026D4" w:rsidP="004800B7">
            <w:pPr>
              <w:pStyle w:val="Odsekzoznamu"/>
              <w:numPr>
                <w:ilvl w:val="0"/>
                <w:numId w:val="373"/>
              </w:numPr>
              <w:spacing w:after="0" w:line="240" w:lineRule="auto"/>
              <w:ind w:left="215" w:hanging="215"/>
              <w:jc w:val="both"/>
              <w:rPr>
                <w:rFonts w:cstheme="minorHAnsi"/>
                <w:strike/>
                <w:color w:val="00B050"/>
                <w:sz w:val="16"/>
                <w:szCs w:val="16"/>
              </w:rPr>
            </w:pPr>
            <w:r w:rsidRPr="0073260C">
              <w:rPr>
                <w:rFonts w:cstheme="minorHAnsi"/>
                <w:bCs/>
                <w:strike/>
                <w:color w:val="00B050"/>
                <w:sz w:val="16"/>
                <w:szCs w:val="16"/>
              </w:rPr>
              <w:t xml:space="preserve">Tabuľka pre výpočet štandardného výstupu pre </w:t>
            </w:r>
            <w:proofErr w:type="spellStart"/>
            <w:r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6.1 (Príloha č. 30B),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6783D808" w14:textId="77777777" w:rsidR="00C026D4" w:rsidRPr="0073260C" w:rsidRDefault="00C026D4" w:rsidP="004800B7">
            <w:pPr>
              <w:pStyle w:val="Odsekzoznamu"/>
              <w:numPr>
                <w:ilvl w:val="0"/>
                <w:numId w:val="373"/>
              </w:numPr>
              <w:spacing w:after="0" w:line="240" w:lineRule="auto"/>
              <w:ind w:left="215" w:hanging="215"/>
              <w:jc w:val="both"/>
              <w:rPr>
                <w:rFonts w:cstheme="minorHAnsi"/>
                <w:b/>
                <w:strike/>
                <w:color w:val="00B050"/>
                <w:sz w:val="16"/>
                <w:szCs w:val="16"/>
              </w:rPr>
            </w:pPr>
            <w:r w:rsidRPr="0073260C">
              <w:rPr>
                <w:rFonts w:cstheme="minorHAnsi"/>
                <w:strike/>
                <w:color w:val="00B050"/>
                <w:sz w:val="16"/>
                <w:szCs w:val="16"/>
              </w:rPr>
              <w:t>Popis v projekte realizácie (Podnikateľský plán) (Príloha 2B k príručke pre prijímateľa LEADER)</w:t>
            </w:r>
          </w:p>
          <w:p w14:paraId="48039754"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4CD144FC" w14:textId="77777777" w:rsidR="00C026D4" w:rsidRPr="0073260C" w:rsidRDefault="00C026D4" w:rsidP="004800B7">
            <w:pPr>
              <w:pStyle w:val="Odsekzoznamu"/>
              <w:numPr>
                <w:ilvl w:val="0"/>
                <w:numId w:val="439"/>
              </w:numPr>
              <w:spacing w:after="0" w:line="240" w:lineRule="auto"/>
              <w:ind w:left="211" w:hanging="211"/>
              <w:rPr>
                <w:rFonts w:cstheme="minorHAnsi"/>
                <w:b/>
                <w:strike/>
                <w:color w:val="00B050"/>
                <w:sz w:val="18"/>
                <w:szCs w:val="18"/>
              </w:rPr>
            </w:pPr>
            <w:r w:rsidRPr="0073260C">
              <w:rPr>
                <w:rFonts w:cstheme="minorHAnsi"/>
                <w:strike/>
                <w:color w:val="00B050"/>
                <w:sz w:val="16"/>
                <w:szCs w:val="16"/>
              </w:rPr>
              <w:t>v zmysle dokumentácie uvedenej v časti „Forma a spôsob preukázania splnenia kritéria“</w:t>
            </w:r>
          </w:p>
        </w:tc>
      </w:tr>
      <w:tr w:rsidR="0073260C" w:rsidRPr="0073260C" w14:paraId="34C13BD0" w14:textId="77777777" w:rsidTr="00165BA1">
        <w:trPr>
          <w:trHeight w:val="340"/>
        </w:trPr>
        <w:tc>
          <w:tcPr>
            <w:tcW w:w="200" w:type="pct"/>
            <w:shd w:val="clear" w:color="auto" w:fill="auto"/>
            <w:vAlign w:val="center"/>
          </w:tcPr>
          <w:p w14:paraId="0D4EBD9F"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6.</w:t>
            </w:r>
          </w:p>
        </w:tc>
        <w:tc>
          <w:tcPr>
            <w:tcW w:w="4800" w:type="pct"/>
            <w:shd w:val="clear" w:color="auto" w:fill="auto"/>
            <w:vAlign w:val="center"/>
          </w:tcPr>
          <w:p w14:paraId="20CD2B25" w14:textId="41BDE17F" w:rsidR="00C026D4" w:rsidRPr="0073260C" w:rsidRDefault="00C026D4" w:rsidP="00B6665E">
            <w:pPr>
              <w:spacing w:after="0" w:line="240" w:lineRule="auto"/>
              <w:rPr>
                <w:rFonts w:cstheme="minorHAnsi"/>
                <w:b/>
                <w:bCs/>
                <w:strike/>
                <w:color w:val="00B050"/>
                <w:sz w:val="18"/>
                <w:szCs w:val="18"/>
              </w:rPr>
            </w:pPr>
            <w:r w:rsidRPr="0073260C">
              <w:rPr>
                <w:rFonts w:cstheme="minorHAnsi"/>
                <w:b/>
                <w:strike/>
                <w:color w:val="00B050"/>
                <w:sz w:val="18"/>
                <w:szCs w:val="18"/>
              </w:rPr>
              <w:t xml:space="preserve">Dĺžka </w:t>
            </w:r>
            <w:r w:rsidR="00B6665E" w:rsidRPr="0073260C">
              <w:rPr>
                <w:rFonts w:cstheme="minorHAnsi"/>
                <w:b/>
                <w:bCs/>
                <w:strike/>
                <w:color w:val="00B050"/>
                <w:sz w:val="18"/>
                <w:szCs w:val="18"/>
              </w:rPr>
              <w:t xml:space="preserve"> trvalého pobytu/</w:t>
            </w:r>
            <w:r w:rsidR="00B6665E" w:rsidRPr="0073260C">
              <w:rPr>
                <w:b/>
                <w:strike/>
                <w:color w:val="00B050"/>
                <w:sz w:val="18"/>
                <w:szCs w:val="18"/>
              </w:rPr>
              <w:t>prechodného pobytu/ sídla/prevádzky</w:t>
            </w:r>
            <w:r w:rsidR="00B6665E" w:rsidRPr="0073260C">
              <w:rPr>
                <w:rFonts w:cstheme="minorHAnsi"/>
                <w:b/>
                <w:bCs/>
                <w:strike/>
                <w:color w:val="00B050"/>
                <w:sz w:val="18"/>
                <w:szCs w:val="18"/>
              </w:rPr>
              <w:t xml:space="preserve"> žiadateľa </w:t>
            </w:r>
          </w:p>
          <w:p w14:paraId="79FCEE9F" w14:textId="43E9C17F"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Dĺžka </w:t>
            </w:r>
            <w:r w:rsidR="00B6665E" w:rsidRPr="0073260C">
              <w:rPr>
                <w:rFonts w:cstheme="minorHAnsi"/>
                <w:b/>
                <w:bCs/>
                <w:strike/>
                <w:color w:val="00B050"/>
                <w:sz w:val="18"/>
                <w:szCs w:val="18"/>
              </w:rPr>
              <w:t xml:space="preserve"> </w:t>
            </w:r>
            <w:r w:rsidR="00B6665E" w:rsidRPr="0073260C">
              <w:rPr>
                <w:rFonts w:cstheme="minorHAnsi"/>
                <w:bCs/>
                <w:strike/>
                <w:color w:val="00B050"/>
                <w:sz w:val="18"/>
                <w:szCs w:val="18"/>
              </w:rPr>
              <w:t>trvalého pobytu/</w:t>
            </w:r>
            <w:r w:rsidR="00B6665E" w:rsidRPr="0073260C">
              <w:rPr>
                <w:strike/>
                <w:color w:val="00B050"/>
                <w:sz w:val="18"/>
                <w:szCs w:val="18"/>
              </w:rPr>
              <w:t>prechodného pobytu/ sídla/prevádzky</w:t>
            </w:r>
            <w:r w:rsidR="00B6665E" w:rsidRPr="0073260C">
              <w:rPr>
                <w:rFonts w:cstheme="minorHAnsi"/>
                <w:bCs/>
                <w:strike/>
                <w:color w:val="00B050"/>
                <w:sz w:val="18"/>
                <w:szCs w:val="18"/>
              </w:rPr>
              <w:t xml:space="preserve"> žiadateľa</w:t>
            </w:r>
            <w:r w:rsidRPr="0073260C">
              <w:rPr>
                <w:rFonts w:cstheme="minorHAnsi"/>
                <w:strike/>
                <w:color w:val="00B050"/>
                <w:sz w:val="16"/>
                <w:szCs w:val="16"/>
              </w:rPr>
              <w:t xml:space="preserve"> (mladého farmára) v zmysle bodovacieho kritéria č. 8 je nepretržite:</w:t>
            </w:r>
          </w:p>
          <w:p w14:paraId="775B5533" w14:textId="77777777" w:rsidR="00C026D4" w:rsidRPr="0073260C" w:rsidRDefault="00C026D4" w:rsidP="009F1D61">
            <w:pPr>
              <w:pStyle w:val="Odsekzoznamu"/>
              <w:numPr>
                <w:ilvl w:val="0"/>
                <w:numId w:val="133"/>
              </w:numPr>
              <w:spacing w:after="0" w:line="240" w:lineRule="auto"/>
              <w:ind w:left="282" w:hanging="282"/>
              <w:contextualSpacing w:val="0"/>
              <w:jc w:val="both"/>
              <w:rPr>
                <w:rFonts w:cstheme="minorHAnsi"/>
                <w:strike/>
                <w:color w:val="00B050"/>
                <w:sz w:val="16"/>
                <w:szCs w:val="16"/>
              </w:rPr>
            </w:pPr>
            <w:r w:rsidRPr="0073260C">
              <w:rPr>
                <w:rFonts w:cstheme="minorHAnsi"/>
                <w:strike/>
                <w:color w:val="00B050"/>
                <w:sz w:val="16"/>
                <w:szCs w:val="16"/>
              </w:rPr>
              <w:t>aspoň 2 po sebe idúce roky –  4 body</w:t>
            </w:r>
          </w:p>
          <w:p w14:paraId="05E08715" w14:textId="77777777" w:rsidR="00C026D4" w:rsidRPr="0073260C" w:rsidRDefault="00C026D4" w:rsidP="009F1D61">
            <w:pPr>
              <w:pStyle w:val="Odsekzoznamu"/>
              <w:numPr>
                <w:ilvl w:val="0"/>
                <w:numId w:val="133"/>
              </w:numPr>
              <w:spacing w:after="0" w:line="240" w:lineRule="auto"/>
              <w:ind w:left="282" w:hanging="282"/>
              <w:contextualSpacing w:val="0"/>
              <w:jc w:val="both"/>
              <w:rPr>
                <w:rFonts w:cstheme="minorHAnsi"/>
                <w:strike/>
                <w:color w:val="00B050"/>
                <w:sz w:val="16"/>
                <w:szCs w:val="16"/>
              </w:rPr>
            </w:pPr>
            <w:r w:rsidRPr="0073260C">
              <w:rPr>
                <w:rFonts w:cstheme="minorHAnsi"/>
                <w:strike/>
                <w:color w:val="00B050"/>
                <w:sz w:val="16"/>
                <w:szCs w:val="16"/>
              </w:rPr>
              <w:t>aspoň  4 po sebe idúce roky – 6 bodov</w:t>
            </w:r>
          </w:p>
          <w:p w14:paraId="11AAE65B" w14:textId="77777777" w:rsidR="00C026D4" w:rsidRPr="0073260C" w:rsidRDefault="00C026D4" w:rsidP="00AB4072">
            <w:pPr>
              <w:spacing w:after="0" w:line="240" w:lineRule="auto"/>
              <w:jc w:val="both"/>
              <w:rPr>
                <w:rFonts w:cstheme="minorHAnsi"/>
                <w:strike/>
                <w:color w:val="00B050"/>
                <w:sz w:val="16"/>
                <w:szCs w:val="18"/>
              </w:rPr>
            </w:pPr>
            <w:r w:rsidRPr="0073260C">
              <w:rPr>
                <w:rFonts w:cstheme="minorHAnsi"/>
                <w:strike/>
                <w:color w:val="00B050"/>
                <w:sz w:val="16"/>
                <w:szCs w:val="18"/>
              </w:rPr>
              <w:t>Maximálny počet bodov je  6.</w:t>
            </w:r>
          </w:p>
          <w:p w14:paraId="6453ED99" w14:textId="6386B389" w:rsidR="00C026D4" w:rsidRPr="0073260C" w:rsidRDefault="00C026D4" w:rsidP="00AB4072">
            <w:pPr>
              <w:spacing w:after="0" w:line="240" w:lineRule="auto"/>
              <w:jc w:val="both"/>
              <w:rPr>
                <w:rFonts w:cstheme="minorHAnsi"/>
                <w:strike/>
                <w:color w:val="00B050"/>
                <w:sz w:val="16"/>
                <w:szCs w:val="18"/>
              </w:rPr>
            </w:pPr>
            <w:r w:rsidRPr="0073260C">
              <w:rPr>
                <w:rFonts w:cstheme="minorHAnsi"/>
                <w:strike/>
                <w:color w:val="00B050"/>
                <w:sz w:val="16"/>
                <w:szCs w:val="18"/>
              </w:rPr>
              <w:t xml:space="preserve">Posudzuje sa stav ku dňu podania </w:t>
            </w:r>
            <w:proofErr w:type="spellStart"/>
            <w:r w:rsidRPr="0073260C">
              <w:rPr>
                <w:rFonts w:cstheme="minorHAnsi"/>
                <w:strike/>
                <w:color w:val="00B050"/>
                <w:sz w:val="16"/>
                <w:szCs w:val="18"/>
              </w:rPr>
              <w:t>ŽoNFP</w:t>
            </w:r>
            <w:proofErr w:type="spellEnd"/>
            <w:r w:rsidRPr="0073260C">
              <w:rPr>
                <w:rFonts w:cstheme="minorHAnsi"/>
                <w:strike/>
                <w:color w:val="00B050"/>
                <w:sz w:val="16"/>
                <w:szCs w:val="18"/>
              </w:rPr>
              <w:t xml:space="preserve">. Body za uvedené kritérium sa pridelia, ak aspoň časť výmery/chovu v zmysle výberového kritéria č. 8 tohto </w:t>
            </w:r>
            <w:proofErr w:type="spellStart"/>
            <w:r w:rsidRPr="0073260C">
              <w:rPr>
                <w:rFonts w:cstheme="minorHAnsi"/>
                <w:strike/>
                <w:color w:val="00B050"/>
                <w:sz w:val="16"/>
                <w:szCs w:val="18"/>
              </w:rPr>
              <w:t>podopatrenia</w:t>
            </w:r>
            <w:proofErr w:type="spellEnd"/>
            <w:r w:rsidRPr="0073260C">
              <w:rPr>
                <w:rFonts w:cstheme="minorHAnsi"/>
                <w:strike/>
                <w:color w:val="00B050"/>
                <w:sz w:val="16"/>
                <w:szCs w:val="18"/>
              </w:rPr>
              <w:t xml:space="preserve">  sa nachádza </w:t>
            </w:r>
            <w:r w:rsidR="00B6665E" w:rsidRPr="0073260C">
              <w:rPr>
                <w:rFonts w:cstheme="minorHAnsi"/>
                <w:strike/>
                <w:color w:val="00B050"/>
                <w:sz w:val="16"/>
                <w:szCs w:val="18"/>
              </w:rPr>
              <w:t>na území MAS</w:t>
            </w:r>
            <w:r w:rsidRPr="0073260C">
              <w:rPr>
                <w:rFonts w:cstheme="minorHAnsi"/>
                <w:strike/>
                <w:color w:val="00B050"/>
                <w:sz w:val="16"/>
                <w:szCs w:val="18"/>
              </w:rPr>
              <w:t>.</w:t>
            </w:r>
          </w:p>
          <w:p w14:paraId="02CEFDCC" w14:textId="77777777" w:rsidR="00C026D4" w:rsidRPr="0073260C" w:rsidRDefault="00C026D4" w:rsidP="00AB4072">
            <w:pPr>
              <w:spacing w:after="0" w:line="240" w:lineRule="auto"/>
              <w:rPr>
                <w:rFonts w:cstheme="minorHAnsi"/>
                <w:b/>
                <w:bCs/>
                <w:i/>
                <w:strike/>
                <w:color w:val="00B050"/>
                <w:sz w:val="18"/>
                <w:szCs w:val="18"/>
                <w:u w:val="single"/>
              </w:rPr>
            </w:pPr>
            <w:r w:rsidRPr="0073260C">
              <w:rPr>
                <w:rFonts w:cstheme="minorHAnsi"/>
                <w:b/>
                <w:strike/>
                <w:color w:val="00B050"/>
                <w:sz w:val="18"/>
                <w:szCs w:val="18"/>
                <w:u w:val="single"/>
              </w:rPr>
              <w:t>Forma a spôsob preukázania splnenia kritéria</w:t>
            </w:r>
            <w:r w:rsidRPr="0073260C">
              <w:rPr>
                <w:rFonts w:cstheme="minorHAnsi"/>
                <w:b/>
                <w:bCs/>
                <w:i/>
                <w:strike/>
                <w:color w:val="00B050"/>
                <w:sz w:val="18"/>
                <w:szCs w:val="18"/>
                <w:u w:val="single"/>
              </w:rPr>
              <w:t xml:space="preserve"> </w:t>
            </w:r>
          </w:p>
          <w:p w14:paraId="59EB2E36" w14:textId="77777777" w:rsidR="00C026D4" w:rsidRPr="0073260C" w:rsidRDefault="00C026D4" w:rsidP="000E4642">
            <w:pPr>
              <w:pStyle w:val="Odsekzoznamu"/>
              <w:numPr>
                <w:ilvl w:val="0"/>
                <w:numId w:val="20"/>
              </w:numPr>
              <w:spacing w:after="0" w:line="240" w:lineRule="auto"/>
              <w:ind w:left="172" w:hanging="172"/>
              <w:jc w:val="both"/>
              <w:rPr>
                <w:rFonts w:cstheme="minorHAnsi"/>
                <w:strike/>
                <w:color w:val="00B050"/>
                <w:sz w:val="16"/>
                <w:szCs w:val="16"/>
              </w:rPr>
            </w:pPr>
            <w:r w:rsidRPr="0073260C">
              <w:rPr>
                <w:rFonts w:cstheme="minorHAnsi"/>
                <w:strike/>
                <w:color w:val="00B050"/>
                <w:sz w:val="16"/>
                <w:szCs w:val="16"/>
              </w:rPr>
              <w:t>Potvrdenie o trvalom pobyte,</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a lebo úradne overenej fotokópie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2E58A2D0"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196AE433" w14:textId="77777777" w:rsidR="00C026D4" w:rsidRPr="0073260C" w:rsidRDefault="00C026D4" w:rsidP="000E4642">
            <w:pPr>
              <w:pStyle w:val="Odsekzoznamu"/>
              <w:numPr>
                <w:ilvl w:val="0"/>
                <w:numId w:val="20"/>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0A2E7DEA" w14:textId="77777777" w:rsidTr="00165BA1">
        <w:trPr>
          <w:trHeight w:val="1713"/>
        </w:trPr>
        <w:tc>
          <w:tcPr>
            <w:tcW w:w="200" w:type="pct"/>
            <w:shd w:val="clear" w:color="auto" w:fill="auto"/>
            <w:vAlign w:val="center"/>
          </w:tcPr>
          <w:p w14:paraId="742078BF"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7.</w:t>
            </w:r>
          </w:p>
        </w:tc>
        <w:tc>
          <w:tcPr>
            <w:tcW w:w="4800" w:type="pct"/>
            <w:shd w:val="clear" w:color="auto" w:fill="auto"/>
            <w:vAlign w:val="center"/>
          </w:tcPr>
          <w:p w14:paraId="1CC51D97"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Žiadateľom je žena</w:t>
            </w:r>
          </w:p>
          <w:p w14:paraId="510CFA67" w14:textId="77777777" w:rsidR="00C026D4" w:rsidRPr="0073260C" w:rsidRDefault="00C026D4" w:rsidP="00AB4072">
            <w:pPr>
              <w:spacing w:after="0" w:line="240" w:lineRule="auto"/>
              <w:jc w:val="both"/>
              <w:rPr>
                <w:rFonts w:cstheme="minorHAnsi"/>
                <w:bCs/>
                <w:strike/>
                <w:color w:val="00B050"/>
                <w:sz w:val="16"/>
                <w:szCs w:val="16"/>
              </w:rPr>
            </w:pPr>
            <w:r w:rsidRPr="0073260C">
              <w:rPr>
                <w:rFonts w:cstheme="minorHAnsi"/>
                <w:bCs/>
                <w:strike/>
                <w:color w:val="00B050"/>
                <w:sz w:val="16"/>
                <w:szCs w:val="16"/>
              </w:rPr>
              <w:t>Žiadateľ je žena</w:t>
            </w:r>
            <w:r w:rsidRPr="0073260C">
              <w:rPr>
                <w:rStyle w:val="Odkaznapoznmkupodiarou"/>
                <w:rFonts w:cstheme="minorHAnsi"/>
                <w:bCs/>
                <w:strike/>
                <w:color w:val="00B050"/>
                <w:sz w:val="16"/>
                <w:szCs w:val="16"/>
              </w:rPr>
              <w:footnoteReference w:id="40"/>
            </w:r>
            <w:r w:rsidRPr="0073260C">
              <w:rPr>
                <w:rFonts w:cstheme="minorHAnsi"/>
                <w:bCs/>
                <w:strike/>
                <w:color w:val="00B050"/>
                <w:sz w:val="16"/>
                <w:szCs w:val="16"/>
              </w:rPr>
              <w:t xml:space="preserve"> - 3 body </w:t>
            </w:r>
          </w:p>
          <w:p w14:paraId="79EF255E" w14:textId="77777777" w:rsidR="00C026D4" w:rsidRPr="0073260C" w:rsidRDefault="00C026D4" w:rsidP="00AB4072">
            <w:pPr>
              <w:spacing w:after="0" w:line="240" w:lineRule="auto"/>
              <w:jc w:val="both"/>
              <w:rPr>
                <w:rFonts w:cstheme="minorHAnsi"/>
                <w:bCs/>
                <w:strike/>
                <w:color w:val="00B050"/>
                <w:sz w:val="18"/>
                <w:szCs w:val="18"/>
              </w:rPr>
            </w:pPr>
            <w:r w:rsidRPr="0073260C">
              <w:rPr>
                <w:rFonts w:cstheme="minorHAnsi"/>
                <w:strike/>
                <w:color w:val="00B050"/>
                <w:sz w:val="16"/>
                <w:szCs w:val="16"/>
                <w:lang w:eastAsia="sk-SK"/>
              </w:rPr>
              <w:t>Najvyšší predstaviteľ poľnohospodárskeho podniku = rozhodujúce právomoci</w:t>
            </w:r>
            <w:r w:rsidRPr="0073260C">
              <w:rPr>
                <w:rFonts w:cstheme="minorHAnsi"/>
                <w:strike/>
                <w:color w:val="00B050"/>
                <w:sz w:val="16"/>
                <w:szCs w:val="18"/>
                <w:lang w:eastAsia="sk-SK"/>
              </w:rPr>
              <w:t xml:space="preserve"> + min. 2/3 majetkový podiel.</w:t>
            </w:r>
          </w:p>
          <w:p w14:paraId="66799330" w14:textId="77777777" w:rsidR="00C026D4" w:rsidRPr="0073260C" w:rsidRDefault="00C026D4"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8"/>
                <w:szCs w:val="18"/>
                <w:u w:val="single"/>
              </w:rPr>
              <w:t xml:space="preserve"> </w:t>
            </w:r>
          </w:p>
          <w:p w14:paraId="61108502" w14:textId="77777777" w:rsidR="00C026D4" w:rsidRPr="0073260C" w:rsidRDefault="00C026D4" w:rsidP="000E4642">
            <w:pPr>
              <w:pStyle w:val="Odsekzoznamu"/>
              <w:numPr>
                <w:ilvl w:val="0"/>
                <w:numId w:val="20"/>
              </w:numPr>
              <w:spacing w:after="0" w:line="240" w:lineRule="auto"/>
              <w:ind w:left="211" w:hanging="185"/>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1 – Kapitálová štruktúra podniku) </w:t>
            </w:r>
          </w:p>
          <w:p w14:paraId="51CB7F22" w14:textId="77777777" w:rsidR="00C026D4" w:rsidRPr="0073260C" w:rsidRDefault="00C026D4" w:rsidP="000E4642">
            <w:pPr>
              <w:pStyle w:val="Odsekzoznamu"/>
              <w:numPr>
                <w:ilvl w:val="0"/>
                <w:numId w:val="20"/>
              </w:numPr>
              <w:spacing w:after="0" w:line="240" w:lineRule="auto"/>
              <w:ind w:left="211" w:hanging="185"/>
              <w:jc w:val="both"/>
              <w:rPr>
                <w:rFonts w:cstheme="minorHAnsi"/>
                <w:strike/>
                <w:color w:val="00B050"/>
                <w:sz w:val="16"/>
                <w:szCs w:val="16"/>
              </w:rPr>
            </w:pPr>
            <w:r w:rsidRPr="0073260C">
              <w:rPr>
                <w:rFonts w:cstheme="minorHAnsi"/>
                <w:strike/>
                <w:color w:val="00B050"/>
                <w:sz w:val="16"/>
                <w:szCs w:val="16"/>
              </w:rPr>
              <w:t>Popis v projekte realizácie (Podnikateľský plán) (Príloha 2B k príručke pre prijímateľa LEADER)</w:t>
            </w:r>
          </w:p>
          <w:p w14:paraId="06D91A4A"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51D241AD" w14:textId="77777777" w:rsidR="00C026D4" w:rsidRPr="0073260C" w:rsidRDefault="00C026D4" w:rsidP="004800B7">
            <w:pPr>
              <w:pStyle w:val="Odsekzoznamu"/>
              <w:numPr>
                <w:ilvl w:val="0"/>
                <w:numId w:val="440"/>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6AA6F8E8" w14:textId="77777777" w:rsidTr="00165BA1">
        <w:trPr>
          <w:trHeight w:val="340"/>
        </w:trPr>
        <w:tc>
          <w:tcPr>
            <w:tcW w:w="200" w:type="pct"/>
            <w:shd w:val="clear" w:color="auto" w:fill="auto"/>
            <w:vAlign w:val="center"/>
          </w:tcPr>
          <w:p w14:paraId="34A13B59"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8.</w:t>
            </w:r>
          </w:p>
        </w:tc>
        <w:tc>
          <w:tcPr>
            <w:tcW w:w="4800" w:type="pct"/>
            <w:shd w:val="clear" w:color="auto" w:fill="auto"/>
            <w:vAlign w:val="center"/>
          </w:tcPr>
          <w:p w14:paraId="7BBA5C97" w14:textId="77777777" w:rsidR="008429B1" w:rsidRPr="0073260C" w:rsidRDefault="00C026D4" w:rsidP="00234A7A">
            <w:pPr>
              <w:spacing w:after="0" w:line="240" w:lineRule="auto"/>
              <w:rPr>
                <w:rFonts w:cstheme="minorHAnsi"/>
                <w:b/>
                <w:bCs/>
                <w:strike/>
                <w:color w:val="00B050"/>
                <w:sz w:val="18"/>
                <w:szCs w:val="18"/>
              </w:rPr>
            </w:pPr>
            <w:r w:rsidRPr="0073260C">
              <w:rPr>
                <w:rFonts w:cstheme="minorHAnsi"/>
                <w:b/>
                <w:bCs/>
                <w:strike/>
                <w:color w:val="00B050"/>
                <w:sz w:val="18"/>
                <w:szCs w:val="18"/>
              </w:rPr>
              <w:t>Trvalý pobyt</w:t>
            </w:r>
            <w:r w:rsidR="00B6665E" w:rsidRPr="0073260C">
              <w:rPr>
                <w:rFonts w:cstheme="minorHAnsi"/>
                <w:b/>
                <w:bCs/>
                <w:strike/>
                <w:color w:val="00B050"/>
                <w:sz w:val="18"/>
                <w:szCs w:val="18"/>
              </w:rPr>
              <w:t>/</w:t>
            </w:r>
            <w:r w:rsidR="00B6665E" w:rsidRPr="0073260C">
              <w:rPr>
                <w:b/>
                <w:strike/>
                <w:color w:val="00B050"/>
                <w:sz w:val="18"/>
                <w:szCs w:val="18"/>
              </w:rPr>
              <w:t>prechodný pobyt/ sídlo/prevádzka</w:t>
            </w:r>
            <w:r w:rsidRPr="0073260C">
              <w:rPr>
                <w:rFonts w:cstheme="minorHAnsi"/>
                <w:b/>
                <w:bCs/>
                <w:strike/>
                <w:color w:val="00B050"/>
                <w:sz w:val="18"/>
                <w:szCs w:val="18"/>
              </w:rPr>
              <w:t xml:space="preserve"> žiadateľa </w:t>
            </w:r>
          </w:p>
          <w:p w14:paraId="40995B61" w14:textId="29C4BE04" w:rsidR="00593065" w:rsidRPr="0073260C" w:rsidRDefault="00593065" w:rsidP="00234A7A">
            <w:pPr>
              <w:spacing w:after="0" w:line="240" w:lineRule="auto"/>
              <w:rPr>
                <w:rFonts w:cstheme="minorHAnsi"/>
                <w:bCs/>
                <w:strike/>
                <w:color w:val="00B050"/>
                <w:sz w:val="16"/>
                <w:szCs w:val="16"/>
              </w:rPr>
            </w:pPr>
            <w:r w:rsidRPr="0073260C">
              <w:rPr>
                <w:rFonts w:cstheme="minorHAnsi"/>
                <w:bCs/>
                <w:strike/>
                <w:color w:val="00B050"/>
                <w:sz w:val="16"/>
                <w:szCs w:val="16"/>
              </w:rPr>
              <w:t>Aspoň 50% pôdy, na ktorej hospodári poľnohospodársky podnik žiadateľa, sa nachádza na území MAS – 7 bodov</w:t>
            </w:r>
          </w:p>
          <w:p w14:paraId="6ED22701" w14:textId="77777777" w:rsidR="00D0045F" w:rsidRPr="0073260C" w:rsidRDefault="00D0045F" w:rsidP="00D0045F">
            <w:pPr>
              <w:spacing w:after="0" w:line="240" w:lineRule="auto"/>
              <w:jc w:val="both"/>
              <w:rPr>
                <w:rFonts w:cstheme="minorHAnsi"/>
                <w:strike/>
                <w:color w:val="00B050"/>
                <w:sz w:val="16"/>
                <w:szCs w:val="18"/>
                <w:lang w:eastAsia="sk-SK"/>
              </w:rPr>
            </w:pPr>
            <w:r w:rsidRPr="0073260C">
              <w:rPr>
                <w:rFonts w:cstheme="minorHAnsi"/>
                <w:strike/>
                <w:color w:val="00B050"/>
                <w:sz w:val="16"/>
                <w:szCs w:val="18"/>
                <w:lang w:eastAsia="sk-SK"/>
              </w:rPr>
              <w:t xml:space="preserve">Preukazuje sa na základe žiadosti o priame platby podanej v roku podania </w:t>
            </w:r>
            <w:proofErr w:type="spellStart"/>
            <w:r w:rsidRPr="0073260C">
              <w:rPr>
                <w:rFonts w:cstheme="minorHAnsi"/>
                <w:strike/>
                <w:color w:val="00B050"/>
                <w:sz w:val="16"/>
                <w:szCs w:val="18"/>
                <w:lang w:eastAsia="sk-SK"/>
              </w:rPr>
              <w:t>ŽoNFP</w:t>
            </w:r>
            <w:proofErr w:type="spellEnd"/>
            <w:r w:rsidRPr="0073260C">
              <w:rPr>
                <w:rFonts w:cstheme="minorHAnsi"/>
                <w:strike/>
                <w:color w:val="00B050"/>
                <w:sz w:val="16"/>
                <w:szCs w:val="18"/>
                <w:lang w:eastAsia="sk-SK"/>
              </w:rPr>
              <w:t xml:space="preserve"> na MAS . Ak sa podnik zaoberá len živočíšnou výrobou, </w:t>
            </w:r>
            <w:proofErr w:type="spellStart"/>
            <w:r w:rsidRPr="0073260C">
              <w:rPr>
                <w:rFonts w:cstheme="minorHAnsi"/>
                <w:strike/>
                <w:color w:val="00B050"/>
                <w:sz w:val="16"/>
                <w:szCs w:val="18"/>
                <w:lang w:eastAsia="sk-SK"/>
              </w:rPr>
              <w:t>t.j</w:t>
            </w:r>
            <w:proofErr w:type="spellEnd"/>
            <w:r w:rsidRPr="0073260C">
              <w:rPr>
                <w:rFonts w:cstheme="minorHAnsi"/>
                <w:strike/>
                <w:color w:val="00B050"/>
                <w:sz w:val="16"/>
                <w:szCs w:val="18"/>
                <w:lang w:eastAsia="sk-SK"/>
              </w:rPr>
              <w:t xml:space="preserve">. nežiadal v roku podania </w:t>
            </w:r>
            <w:proofErr w:type="spellStart"/>
            <w:r w:rsidRPr="0073260C">
              <w:rPr>
                <w:rFonts w:cstheme="minorHAnsi"/>
                <w:strike/>
                <w:color w:val="00B050"/>
                <w:sz w:val="16"/>
                <w:szCs w:val="18"/>
                <w:lang w:eastAsia="sk-SK"/>
              </w:rPr>
              <w:t>ŽoNFP</w:t>
            </w:r>
            <w:proofErr w:type="spellEnd"/>
            <w:r w:rsidRPr="0073260C">
              <w:rPr>
                <w:rFonts w:cstheme="minorHAnsi"/>
                <w:strike/>
                <w:color w:val="00B050"/>
                <w:sz w:val="16"/>
                <w:szCs w:val="18"/>
                <w:lang w:eastAsia="sk-SK"/>
              </w:rPr>
              <w:t xml:space="preserve"> o priame platby na plochu, smerodajným pre pridelenie bodov je územie MAS, v ktorom je ku dňu podania </w:t>
            </w:r>
            <w:proofErr w:type="spellStart"/>
            <w:r w:rsidRPr="0073260C">
              <w:rPr>
                <w:rFonts w:cstheme="minorHAnsi"/>
                <w:strike/>
                <w:color w:val="00B050"/>
                <w:sz w:val="16"/>
                <w:szCs w:val="18"/>
                <w:lang w:eastAsia="sk-SK"/>
              </w:rPr>
              <w:t>ŽoNFP</w:t>
            </w:r>
            <w:proofErr w:type="spellEnd"/>
            <w:r w:rsidRPr="0073260C">
              <w:rPr>
                <w:rFonts w:cstheme="minorHAnsi"/>
                <w:strike/>
                <w:color w:val="00B050"/>
                <w:sz w:val="16"/>
                <w:szCs w:val="18"/>
                <w:lang w:eastAsia="sk-SK"/>
              </w:rPr>
              <w:t xml:space="preserve"> registrovaný chov zvierat.  V prípade, ak podnikanie v živočíšnej výrobe zahŕňa viac druhov zvierat (napr. ošípané a hydina), body sa pridelia podľa % štandardného výstupu poľnohospodárskeho podniku, </w:t>
            </w:r>
            <w:proofErr w:type="spellStart"/>
            <w:r w:rsidRPr="0073260C">
              <w:rPr>
                <w:rFonts w:cstheme="minorHAnsi"/>
                <w:strike/>
                <w:color w:val="00B050"/>
                <w:sz w:val="16"/>
                <w:szCs w:val="18"/>
                <w:lang w:eastAsia="sk-SK"/>
              </w:rPr>
              <w:t>t.j</w:t>
            </w:r>
            <w:proofErr w:type="spellEnd"/>
            <w:r w:rsidRPr="0073260C">
              <w:rPr>
                <w:rFonts w:cstheme="minorHAnsi"/>
                <w:strike/>
                <w:color w:val="00B050"/>
                <w:sz w:val="16"/>
                <w:szCs w:val="18"/>
                <w:lang w:eastAsia="sk-SK"/>
              </w:rPr>
              <w:t>. body sa pridelia, ak sa min. 50% štandardného výstupu nachádza  na území MAS.</w:t>
            </w:r>
          </w:p>
          <w:p w14:paraId="5BF0EB81" w14:textId="3046063E" w:rsidR="00593065" w:rsidRPr="0073260C" w:rsidRDefault="00D0045F" w:rsidP="00AB4072">
            <w:pPr>
              <w:spacing w:after="0" w:line="240" w:lineRule="auto"/>
              <w:rPr>
                <w:rFonts w:cstheme="minorHAnsi"/>
                <w:strike/>
                <w:color w:val="00B050"/>
                <w:sz w:val="16"/>
                <w:szCs w:val="18"/>
                <w:lang w:eastAsia="sk-SK"/>
              </w:rPr>
            </w:pPr>
            <w:r w:rsidRPr="0073260C">
              <w:rPr>
                <w:rFonts w:cstheme="minorHAnsi"/>
                <w:strike/>
                <w:color w:val="00B050"/>
                <w:sz w:val="16"/>
                <w:szCs w:val="18"/>
                <w:lang w:eastAsia="sk-SK"/>
              </w:rPr>
              <w:t>Ak sa podnik zaoberá aj rastlinnou výrobou (poberá priame platby na plochu), aj živočíšnou výrobou, smerodajnou pre pridelenie bodov je rastlinná výroba.</w:t>
            </w:r>
          </w:p>
          <w:p w14:paraId="2C287A7F" w14:textId="77777777" w:rsidR="00C026D4" w:rsidRPr="0073260C" w:rsidRDefault="00C026D4"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7F015EE" w14:textId="776CAC6F" w:rsidR="00C026D4" w:rsidRPr="0073260C" w:rsidRDefault="00C026D4" w:rsidP="004800B7">
            <w:pPr>
              <w:pStyle w:val="Odsekzoznamu"/>
              <w:numPr>
                <w:ilvl w:val="0"/>
                <w:numId w:val="374"/>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Potvrdenie o trvalom pobyte</w:t>
            </w:r>
            <w:r w:rsidR="00B6665E" w:rsidRPr="0073260C">
              <w:rPr>
                <w:rFonts w:cstheme="minorHAnsi"/>
                <w:strike/>
                <w:color w:val="00B050"/>
                <w:sz w:val="16"/>
                <w:szCs w:val="16"/>
              </w:rPr>
              <w:t xml:space="preserve"> </w:t>
            </w:r>
            <w:r w:rsidR="00B6665E" w:rsidRPr="0073260C">
              <w:rPr>
                <w:rFonts w:cstheme="minorHAnsi"/>
                <w:bCs/>
                <w:strike/>
                <w:color w:val="00B050"/>
                <w:sz w:val="18"/>
                <w:szCs w:val="18"/>
              </w:rPr>
              <w:t>/</w:t>
            </w:r>
            <w:r w:rsidR="00B6665E" w:rsidRPr="0073260C">
              <w:rPr>
                <w:strike/>
                <w:color w:val="00B050"/>
                <w:sz w:val="18"/>
                <w:szCs w:val="18"/>
              </w:rPr>
              <w:t>prechodnom pobyte/ sídle/prevádzke</w:t>
            </w:r>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a lebo úradne overenej fotokópie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w:t>
            </w:r>
          </w:p>
          <w:p w14:paraId="4086235A" w14:textId="77777777" w:rsidR="00C026D4" w:rsidRPr="0073260C" w:rsidRDefault="00C026D4" w:rsidP="004800B7">
            <w:pPr>
              <w:pStyle w:val="Odsekzoznamu"/>
              <w:numPr>
                <w:ilvl w:val="0"/>
                <w:numId w:val="374"/>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Popis v projekte realizácie (Podnikateľský plán) (Príloha 2B k príručke pre prijímateľa LEADER)</w:t>
            </w:r>
          </w:p>
          <w:p w14:paraId="75071001" w14:textId="77777777" w:rsidR="00C026D4" w:rsidRPr="0073260C" w:rsidRDefault="00C026D4"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2AFDEE2D" w14:textId="77777777" w:rsidR="00C026D4" w:rsidRPr="0073260C" w:rsidRDefault="00C026D4" w:rsidP="004800B7">
            <w:pPr>
              <w:pStyle w:val="Odsekzoznamu"/>
              <w:numPr>
                <w:ilvl w:val="0"/>
                <w:numId w:val="441"/>
              </w:numPr>
              <w:spacing w:after="0" w:line="240" w:lineRule="auto"/>
              <w:ind w:left="211" w:hanging="211"/>
              <w:rPr>
                <w:rFonts w:cstheme="minorHAnsi"/>
                <w:strike/>
                <w:color w:val="00B050"/>
                <w:sz w:val="16"/>
                <w:szCs w:val="18"/>
                <w:lang w:eastAsia="sk-SK"/>
              </w:rPr>
            </w:pPr>
            <w:r w:rsidRPr="0073260C">
              <w:rPr>
                <w:rFonts w:cstheme="minorHAnsi"/>
                <w:strike/>
                <w:color w:val="00B050"/>
                <w:sz w:val="16"/>
                <w:szCs w:val="16"/>
              </w:rPr>
              <w:t>v zmysle dokumentácie uvedenej v časti „Forma a spôsob preukázania splnenia kritéria“</w:t>
            </w:r>
          </w:p>
        </w:tc>
      </w:tr>
      <w:tr w:rsidR="0073260C" w:rsidRPr="0073260C" w14:paraId="736614F1" w14:textId="77777777" w:rsidTr="00165BA1">
        <w:trPr>
          <w:trHeight w:val="284"/>
        </w:trPr>
        <w:tc>
          <w:tcPr>
            <w:tcW w:w="5000" w:type="pct"/>
            <w:gridSpan w:val="2"/>
            <w:shd w:val="clear" w:color="auto" w:fill="FFE599" w:themeFill="accent4" w:themeFillTint="66"/>
            <w:vAlign w:val="center"/>
          </w:tcPr>
          <w:p w14:paraId="28E1A43A" w14:textId="3BFBEC28" w:rsidR="002D4420" w:rsidRPr="0073260C" w:rsidRDefault="002D4420" w:rsidP="002D4420">
            <w:pPr>
              <w:pStyle w:val="Default"/>
              <w:keepLines/>
              <w:widowControl w:val="0"/>
              <w:jc w:val="both"/>
              <w:rPr>
                <w:rFonts w:asciiTheme="minorHAnsi" w:hAnsiTheme="minorHAnsi" w:cstheme="minorHAnsi"/>
                <w:b/>
                <w:bCs/>
                <w:strike/>
                <w:color w:val="00B050"/>
                <w:sz w:val="16"/>
                <w:szCs w:val="16"/>
              </w:rPr>
            </w:pPr>
            <w:r w:rsidRPr="0073260C">
              <w:rPr>
                <w:rFonts w:asciiTheme="minorHAnsi" w:hAnsiTheme="minorHAnsi" w:cstheme="minorHAnsi"/>
                <w:b/>
                <w:strike/>
                <w:color w:val="00B050"/>
                <w:sz w:val="22"/>
                <w:szCs w:val="22"/>
              </w:rPr>
              <w:t>VOLITEĽNÉ KRITÉRIA – NEUPLATŇUJE SA</w:t>
            </w:r>
          </w:p>
        </w:tc>
      </w:tr>
      <w:tr w:rsidR="0073260C" w:rsidRPr="0073260C" w14:paraId="182AA79E" w14:textId="77777777" w:rsidTr="00165BA1">
        <w:trPr>
          <w:trHeight w:val="284"/>
        </w:trPr>
        <w:tc>
          <w:tcPr>
            <w:tcW w:w="5000" w:type="pct"/>
            <w:gridSpan w:val="2"/>
            <w:shd w:val="clear" w:color="auto" w:fill="auto"/>
            <w:vAlign w:val="center"/>
          </w:tcPr>
          <w:p w14:paraId="22A7BDD7" w14:textId="77777777" w:rsidR="002D4420" w:rsidRPr="0073260C" w:rsidRDefault="002D4420" w:rsidP="002D4420">
            <w:pPr>
              <w:pStyle w:val="Default"/>
              <w:keepLines/>
              <w:widowControl w:val="0"/>
              <w:jc w:val="both"/>
              <w:rPr>
                <w:rFonts w:asciiTheme="minorHAnsi" w:hAnsiTheme="minorHAnsi" w:cstheme="minorHAnsi"/>
                <w:b/>
                <w:strike/>
                <w:color w:val="00B050"/>
                <w:sz w:val="18"/>
                <w:szCs w:val="18"/>
              </w:rPr>
            </w:pPr>
            <w:r w:rsidRPr="0073260C">
              <w:rPr>
                <w:rFonts w:asciiTheme="minorHAnsi" w:hAnsiTheme="minorHAnsi" w:cstheme="minorHAnsi"/>
                <w:b/>
                <w:bCs/>
                <w:strike/>
                <w:color w:val="00B050"/>
                <w:sz w:val="16"/>
                <w:szCs w:val="16"/>
              </w:rPr>
              <w:lastRenderedPageBreak/>
              <w:t xml:space="preserve">Princípy uplatnenia  výberu: </w:t>
            </w:r>
            <w:r w:rsidRPr="0073260C">
              <w:rPr>
                <w:rFonts w:asciiTheme="minorHAnsi" w:hAnsiTheme="minorHAnsi" w:cstheme="minorHAnsi"/>
                <w:strike/>
                <w:color w:val="00B050"/>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73260C">
              <w:rPr>
                <w:rFonts w:asciiTheme="minorHAnsi" w:hAnsiTheme="minorHAnsi" w:cstheme="minorHAnsi"/>
                <w:strike/>
                <w:color w:val="00B050"/>
                <w:sz w:val="16"/>
                <w:szCs w:val="16"/>
              </w:rPr>
              <w:t xml:space="preserve">a vytvorí sa hranica finančných možností </w:t>
            </w:r>
            <w:r w:rsidRPr="0073260C">
              <w:rPr>
                <w:rFonts w:asciiTheme="minorHAnsi" w:hAnsiTheme="minorHAnsi" w:cstheme="minorHAnsi"/>
                <w:strike/>
                <w:color w:val="00B050"/>
                <w:sz w:val="16"/>
                <w:szCs w:val="16"/>
                <w:lang w:eastAsia="sk-SK"/>
              </w:rPr>
              <w:t>(posúdi sa súčet finančných požiadaviek všetkých zoradených projektov s finančnou alokáciou).</w:t>
            </w:r>
          </w:p>
        </w:tc>
      </w:tr>
      <w:tr w:rsidR="0073260C" w:rsidRPr="0073260C" w14:paraId="20EE8B81" w14:textId="77777777" w:rsidTr="00165BA1">
        <w:trPr>
          <w:trHeight w:val="284"/>
        </w:trPr>
        <w:tc>
          <w:tcPr>
            <w:tcW w:w="5000" w:type="pct"/>
            <w:gridSpan w:val="2"/>
            <w:shd w:val="clear" w:color="auto" w:fill="auto"/>
            <w:vAlign w:val="center"/>
          </w:tcPr>
          <w:p w14:paraId="65125D78" w14:textId="77777777" w:rsidR="00392A79" w:rsidRPr="0073260C" w:rsidRDefault="00DC0867" w:rsidP="00AC38EC">
            <w:pPr>
              <w:spacing w:after="0" w:line="240" w:lineRule="auto"/>
              <w:jc w:val="both"/>
              <w:rPr>
                <w:rFonts w:cstheme="minorHAnsi"/>
                <w:strike/>
                <w:color w:val="00B050"/>
                <w:sz w:val="16"/>
                <w:szCs w:val="16"/>
              </w:rPr>
            </w:pPr>
            <w:r w:rsidRPr="0073260C">
              <w:rPr>
                <w:strike/>
                <w:color w:val="00B050"/>
                <w:sz w:val="18"/>
                <w:szCs w:val="18"/>
              </w:rPr>
              <w:t xml:space="preserve">Rozlišovacie kritériá:  </w:t>
            </w:r>
            <w:r w:rsidR="00AC38EC" w:rsidRPr="0073260C">
              <w:rPr>
                <w:rFonts w:cstheme="minorHAnsi"/>
                <w:strike/>
                <w:color w:val="00B050"/>
                <w:sz w:val="16"/>
                <w:szCs w:val="16"/>
              </w:rPr>
              <w:t xml:space="preserve"> </w:t>
            </w:r>
          </w:p>
          <w:p w14:paraId="024A483F" w14:textId="355DA868" w:rsidR="00DC0867" w:rsidRPr="0073260C" w:rsidRDefault="00DC0867" w:rsidP="00AC38EC">
            <w:pPr>
              <w:spacing w:after="0" w:line="240" w:lineRule="auto"/>
              <w:jc w:val="both"/>
              <w:rPr>
                <w:rFonts w:cstheme="minorHAnsi"/>
                <w:strike/>
                <w:color w:val="00B050"/>
                <w:sz w:val="16"/>
                <w:szCs w:val="16"/>
              </w:rPr>
            </w:pPr>
            <w:r w:rsidRPr="0073260C">
              <w:rPr>
                <w:strike/>
                <w:color w:val="00B050"/>
                <w:sz w:val="18"/>
                <w:szCs w:val="18"/>
              </w:rPr>
              <w:t xml:space="preserve">V prípade, že požiadavka na finančné prostriedky prevýši finančný limit na kontrahovanie, budú pri výbere zoradené/uprednostnené </w:t>
            </w:r>
            <w:proofErr w:type="spellStart"/>
            <w:r w:rsidRPr="0073260C">
              <w:rPr>
                <w:strike/>
                <w:color w:val="00B050"/>
                <w:sz w:val="18"/>
                <w:szCs w:val="18"/>
              </w:rPr>
              <w:t>ŽoNFP</w:t>
            </w:r>
            <w:proofErr w:type="spellEnd"/>
            <w:r w:rsidRPr="0073260C">
              <w:rPr>
                <w:strike/>
                <w:color w:val="00B050"/>
                <w:sz w:val="18"/>
                <w:szCs w:val="18"/>
              </w:rPr>
              <w:t xml:space="preserve"> v prípade rovnakého počtu bodov podľa nasledovných kritérií podľa poradia:</w:t>
            </w:r>
          </w:p>
          <w:p w14:paraId="76C2453E" w14:textId="77777777" w:rsidR="00DC0867" w:rsidRPr="0073260C" w:rsidRDefault="00DC0867" w:rsidP="004800B7">
            <w:pPr>
              <w:pStyle w:val="Odsekzoznamu"/>
              <w:numPr>
                <w:ilvl w:val="0"/>
                <w:numId w:val="549"/>
              </w:numPr>
              <w:spacing w:after="0" w:line="240" w:lineRule="auto"/>
              <w:ind w:left="351" w:hanging="284"/>
              <w:rPr>
                <w:strike/>
                <w:color w:val="00B050"/>
                <w:sz w:val="18"/>
                <w:szCs w:val="18"/>
              </w:rPr>
            </w:pPr>
            <w:r w:rsidRPr="0073260C">
              <w:rPr>
                <w:strike/>
                <w:color w:val="00B050"/>
                <w:sz w:val="18"/>
                <w:szCs w:val="18"/>
              </w:rPr>
              <w:t>podnikateľský plán je zameraný v prevažnej miere (viac ako 50% štandardného výstupu) na živočíšnu výrobu, pričom do štandardného výstupu sa v prípade tohto kritéria nezahŕňajú kone, aj keď ich žiadateľ chová (je uvedené v podnikateľskom pláne žiadateľa)</w:t>
            </w:r>
          </w:p>
          <w:p w14:paraId="15E749C0" w14:textId="77777777" w:rsidR="00DC0867" w:rsidRPr="0073260C" w:rsidRDefault="00DC0867" w:rsidP="004800B7">
            <w:pPr>
              <w:pStyle w:val="Odsekzoznamu"/>
              <w:numPr>
                <w:ilvl w:val="0"/>
                <w:numId w:val="549"/>
              </w:numPr>
              <w:spacing w:after="0" w:line="240" w:lineRule="auto"/>
              <w:ind w:left="351" w:hanging="284"/>
              <w:rPr>
                <w:strike/>
                <w:color w:val="00B050"/>
                <w:sz w:val="18"/>
                <w:szCs w:val="18"/>
              </w:rPr>
            </w:pPr>
            <w:r w:rsidRPr="0073260C">
              <w:rPr>
                <w:strike/>
                <w:color w:val="00B050"/>
                <w:sz w:val="18"/>
                <w:szCs w:val="18"/>
              </w:rPr>
              <w:t>viac bodov za kritérium č. 1 (vyššia nezamestnanosť v okrese)</w:t>
            </w:r>
          </w:p>
          <w:p w14:paraId="2C3A3E38" w14:textId="77777777" w:rsidR="00DC0867" w:rsidRPr="0073260C" w:rsidRDefault="00DC0867" w:rsidP="004800B7">
            <w:pPr>
              <w:pStyle w:val="Odsekzoznamu"/>
              <w:numPr>
                <w:ilvl w:val="0"/>
                <w:numId w:val="549"/>
              </w:numPr>
              <w:spacing w:after="0" w:line="240" w:lineRule="auto"/>
              <w:ind w:left="351" w:hanging="284"/>
              <w:rPr>
                <w:strike/>
                <w:color w:val="00B050"/>
                <w:sz w:val="18"/>
                <w:szCs w:val="18"/>
              </w:rPr>
            </w:pPr>
            <w:r w:rsidRPr="0073260C">
              <w:rPr>
                <w:strike/>
                <w:color w:val="00B050"/>
                <w:sz w:val="18"/>
                <w:szCs w:val="18"/>
              </w:rPr>
              <w:t>žiadateľ je žena (kritérium č. 7)</w:t>
            </w:r>
          </w:p>
          <w:p w14:paraId="05BFD91C" w14:textId="6F9B19D0" w:rsidR="00DC0867" w:rsidRPr="0073260C" w:rsidRDefault="00DC0867" w:rsidP="004800B7">
            <w:pPr>
              <w:pStyle w:val="Odsekzoznamu"/>
              <w:numPr>
                <w:ilvl w:val="0"/>
                <w:numId w:val="549"/>
              </w:numPr>
              <w:spacing w:after="0" w:line="240" w:lineRule="auto"/>
              <w:ind w:left="351" w:hanging="284"/>
              <w:rPr>
                <w:strike/>
                <w:color w:val="00B050"/>
                <w:sz w:val="18"/>
                <w:szCs w:val="18"/>
              </w:rPr>
            </w:pPr>
            <w:r w:rsidRPr="0073260C">
              <w:rPr>
                <w:strike/>
                <w:color w:val="00B050"/>
                <w:sz w:val="18"/>
                <w:szCs w:val="18"/>
              </w:rPr>
              <w:t>mladší žiadateľ (v zmysle podmienky poskytnutia príspevku oprávnenosť žiadateľa)</w:t>
            </w:r>
          </w:p>
          <w:p w14:paraId="094115D0" w14:textId="38FE1030" w:rsidR="002D4420" w:rsidRPr="0073260C" w:rsidRDefault="002D4420" w:rsidP="00AC38EC">
            <w:pPr>
              <w:spacing w:after="0" w:line="240" w:lineRule="auto"/>
              <w:rPr>
                <w:strike/>
                <w:color w:val="00B050"/>
              </w:rPr>
            </w:pPr>
            <w:r w:rsidRPr="0073260C">
              <w:rPr>
                <w:rFonts w:cstheme="minorHAnsi"/>
                <w:strike/>
                <w:color w:val="00B050"/>
                <w:sz w:val="18"/>
                <w:szCs w:val="18"/>
              </w:rPr>
              <w:t>Ak by sa ani pri takomto postupnom uplatnení kritérií nevedelo určiť konečné poradie pri rovnosti bodov,  MAS uplatní princíp nižších oprávnených výdavkov v rámci projektu.</w:t>
            </w:r>
          </w:p>
        </w:tc>
      </w:tr>
    </w:tbl>
    <w:p w14:paraId="7A6A9D84" w14:textId="77777777" w:rsidR="00C026D4" w:rsidRPr="00292CB0" w:rsidRDefault="00C026D4" w:rsidP="00CE03FF"/>
    <w:p w14:paraId="6729BFFF" w14:textId="77777777" w:rsidR="00C026D4" w:rsidRPr="00292CB0" w:rsidRDefault="00C026D4" w:rsidP="00CE03FF"/>
    <w:p w14:paraId="47B77AF8" w14:textId="77777777" w:rsidR="00C026D4" w:rsidRPr="00292CB0" w:rsidRDefault="00C026D4" w:rsidP="00CE03FF"/>
    <w:p w14:paraId="64F5540F" w14:textId="77777777" w:rsidR="00C026D4" w:rsidRPr="00292CB0" w:rsidRDefault="00C026D4" w:rsidP="00C026D4">
      <w:pPr>
        <w:pStyle w:val="tlXY"/>
        <w:spacing w:before="0" w:after="0"/>
        <w:outlineLvl w:val="0"/>
        <w:rPr>
          <w:rFonts w:cstheme="minorHAnsi"/>
          <w:color w:val="auto"/>
          <w:szCs w:val="28"/>
        </w:rPr>
      </w:pPr>
      <w:r w:rsidRPr="00292CB0">
        <w:rPr>
          <w:rFonts w:cstheme="minorHAnsi"/>
          <w:color w:val="auto"/>
          <w:szCs w:val="28"/>
        </w:rPr>
        <w:br w:type="page"/>
      </w:r>
    </w:p>
    <w:p w14:paraId="32A6A6BB" w14:textId="77777777" w:rsidR="00C026D4" w:rsidRPr="0073260C" w:rsidRDefault="00C026D4" w:rsidP="00C026D4">
      <w:pPr>
        <w:pStyle w:val="tlXY"/>
        <w:spacing w:before="0" w:after="0"/>
        <w:outlineLvl w:val="0"/>
        <w:rPr>
          <w:rFonts w:cstheme="minorHAnsi"/>
          <w:strike/>
          <w:color w:val="00B050"/>
          <w:sz w:val="24"/>
          <w:szCs w:val="24"/>
        </w:rPr>
      </w:pPr>
      <w:bookmarkStart w:id="22" w:name="_Toc104282836"/>
      <w:proofErr w:type="spellStart"/>
      <w:r w:rsidRPr="0073260C">
        <w:rPr>
          <w:rFonts w:cstheme="minorHAnsi"/>
          <w:strike/>
          <w:color w:val="00B050"/>
          <w:sz w:val="24"/>
          <w:szCs w:val="24"/>
        </w:rPr>
        <w:lastRenderedPageBreak/>
        <w:t>Podopatrenie</w:t>
      </w:r>
      <w:proofErr w:type="spellEnd"/>
      <w:r w:rsidRPr="0073260C">
        <w:rPr>
          <w:rFonts w:cstheme="minorHAnsi"/>
          <w:strike/>
          <w:color w:val="00B050"/>
          <w:sz w:val="24"/>
          <w:szCs w:val="24"/>
        </w:rPr>
        <w:t xml:space="preserve"> 6.3 Pomoc na začatie podnikateľskej činnosti na rozvoj malých poľnohospodárskych podnikov</w:t>
      </w:r>
      <w:bookmarkEnd w:id="22"/>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73260C" w:rsidRPr="0073260C" w14:paraId="2FA3CC33" w14:textId="77777777" w:rsidTr="00AB4072">
        <w:trPr>
          <w:trHeight w:val="284"/>
        </w:trPr>
        <w:tc>
          <w:tcPr>
            <w:tcW w:w="5000" w:type="pct"/>
            <w:shd w:val="clear" w:color="auto" w:fill="FFC000"/>
            <w:vAlign w:val="center"/>
          </w:tcPr>
          <w:p w14:paraId="3E572143" w14:textId="3BD4120D" w:rsidR="00C026D4" w:rsidRPr="0073260C" w:rsidRDefault="00C026D4" w:rsidP="004800B7">
            <w:pPr>
              <w:pStyle w:val="Standard"/>
              <w:numPr>
                <w:ilvl w:val="2"/>
                <w:numId w:val="530"/>
              </w:numPr>
              <w:tabs>
                <w:tab w:val="left" w:pos="709"/>
              </w:tabs>
              <w:jc w:val="center"/>
              <w:rPr>
                <w:rFonts w:asciiTheme="minorHAnsi" w:hAnsiTheme="minorHAnsi" w:cstheme="minorHAnsi"/>
                <w:b/>
                <w:caps/>
                <w:strike/>
                <w:color w:val="00B050"/>
                <w:sz w:val="28"/>
                <w:szCs w:val="28"/>
              </w:rPr>
            </w:pPr>
            <w:r w:rsidRPr="0073260C">
              <w:rPr>
                <w:rFonts w:asciiTheme="minorHAnsi" w:hAnsiTheme="minorHAnsi" w:cstheme="minorHAnsi"/>
                <w:b/>
                <w:caps/>
                <w:strike/>
                <w:color w:val="00B050"/>
                <w:sz w:val="28"/>
                <w:szCs w:val="28"/>
              </w:rPr>
              <w:t>ŠpecificKÁ PRE PODOPATRENIE</w:t>
            </w:r>
          </w:p>
        </w:tc>
      </w:tr>
      <w:tr w:rsidR="0073260C" w:rsidRPr="0073260C" w14:paraId="71BED8B9" w14:textId="77777777" w:rsidTr="00AB4072">
        <w:trPr>
          <w:trHeight w:val="284"/>
        </w:trPr>
        <w:tc>
          <w:tcPr>
            <w:tcW w:w="5000" w:type="pct"/>
            <w:shd w:val="clear" w:color="auto" w:fill="FFFFFF" w:themeFill="background1"/>
            <w:vAlign w:val="center"/>
          </w:tcPr>
          <w:p w14:paraId="39DD9798" w14:textId="77777777" w:rsidR="00C026D4" w:rsidRPr="0073260C" w:rsidRDefault="00C026D4" w:rsidP="009F1D61">
            <w:pPr>
              <w:pStyle w:val="Odsekzoznamu"/>
              <w:numPr>
                <w:ilvl w:val="0"/>
                <w:numId w:val="66"/>
              </w:numPr>
              <w:tabs>
                <w:tab w:val="left" w:pos="426"/>
              </w:tabs>
              <w:suppressAutoHyphens/>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 xml:space="preserve">Suma finančných prostriedkov z verejných zdrojov, požadovaná žiadateľom vo formulári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v deň jej predloženia na MAS je konečná a nie je možné ju v rámci procesu spracovávania dodatočne zvyšovať.</w:t>
            </w:r>
          </w:p>
          <w:p w14:paraId="050D7E9C" w14:textId="77777777" w:rsidR="00C026D4" w:rsidRPr="0073260C" w:rsidRDefault="00C026D4" w:rsidP="009F1D61">
            <w:pPr>
              <w:pStyle w:val="Odsekzoznamu"/>
              <w:numPr>
                <w:ilvl w:val="0"/>
                <w:numId w:val="66"/>
              </w:numPr>
              <w:tabs>
                <w:tab w:val="left" w:pos="426"/>
              </w:tabs>
              <w:suppressAutoHyphens/>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 xml:space="preserve">Pred uzavretím Zmluvy o poskytnutí NFP neexistuje právny nárok na poskytnutie nenávratného finančného príspevku. </w:t>
            </w:r>
          </w:p>
        </w:tc>
      </w:tr>
    </w:tbl>
    <w:p w14:paraId="418D17EF" w14:textId="77777777" w:rsidR="00C026D4" w:rsidRPr="0073260C" w:rsidRDefault="00C026D4" w:rsidP="00C026D4">
      <w:pPr>
        <w:spacing w:after="0" w:line="240" w:lineRule="auto"/>
        <w:rPr>
          <w:rFonts w:cstheme="minorHAnsi"/>
          <w:b/>
          <w:strike/>
          <w:color w:val="00B05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2076"/>
        <w:gridCol w:w="11389"/>
      </w:tblGrid>
      <w:tr w:rsidR="0073260C" w:rsidRPr="0073260C" w14:paraId="00001A5D" w14:textId="77777777" w:rsidTr="00D249DE">
        <w:trPr>
          <w:trHeight w:val="284"/>
        </w:trPr>
        <w:tc>
          <w:tcPr>
            <w:tcW w:w="5000" w:type="pct"/>
            <w:gridSpan w:val="4"/>
            <w:shd w:val="clear" w:color="auto" w:fill="FFC000"/>
            <w:vAlign w:val="center"/>
          </w:tcPr>
          <w:p w14:paraId="5CDC06DC" w14:textId="743EFF99" w:rsidR="00C026D4" w:rsidRPr="0073260C" w:rsidRDefault="00AB1357" w:rsidP="00AB4072">
            <w:pPr>
              <w:spacing w:after="0" w:line="240" w:lineRule="auto"/>
              <w:jc w:val="center"/>
              <w:rPr>
                <w:rFonts w:cstheme="minorHAnsi"/>
                <w:b/>
                <w:strike/>
                <w:color w:val="00B050"/>
                <w:sz w:val="28"/>
                <w:szCs w:val="28"/>
              </w:rPr>
            </w:pPr>
            <w:r w:rsidRPr="0073260C">
              <w:rPr>
                <w:rFonts w:cstheme="minorHAnsi"/>
                <w:b/>
                <w:strike/>
                <w:color w:val="00B050"/>
                <w:sz w:val="28"/>
                <w:szCs w:val="28"/>
              </w:rPr>
              <w:t xml:space="preserve">3.1.2 </w:t>
            </w:r>
            <w:r w:rsidR="00C026D4" w:rsidRPr="0073260C">
              <w:rPr>
                <w:rFonts w:cstheme="minorHAnsi"/>
                <w:b/>
                <w:caps/>
                <w:strike/>
                <w:color w:val="00B050"/>
                <w:sz w:val="28"/>
                <w:szCs w:val="28"/>
              </w:rPr>
              <w:t>Špecifické podmienky poskytnutia príspevku</w:t>
            </w:r>
          </w:p>
        </w:tc>
      </w:tr>
      <w:tr w:rsidR="0073260C" w:rsidRPr="0073260C" w14:paraId="62C92B2A" w14:textId="77777777" w:rsidTr="00D249DE">
        <w:trPr>
          <w:trHeight w:val="284"/>
        </w:trPr>
        <w:tc>
          <w:tcPr>
            <w:tcW w:w="5000" w:type="pct"/>
            <w:gridSpan w:val="4"/>
            <w:shd w:val="clear" w:color="auto" w:fill="FFE599" w:themeFill="accent4" w:themeFillTint="66"/>
            <w:vAlign w:val="center"/>
          </w:tcPr>
          <w:p w14:paraId="1F001F9A" w14:textId="77777777" w:rsidR="00C026D4" w:rsidRPr="0073260C" w:rsidRDefault="00C026D4" w:rsidP="00AB4072">
            <w:pPr>
              <w:spacing w:after="0" w:line="240" w:lineRule="auto"/>
              <w:rPr>
                <w:rFonts w:cstheme="minorHAnsi"/>
                <w:b/>
                <w:strike/>
                <w:color w:val="00B050"/>
                <w:sz w:val="22"/>
                <w:szCs w:val="22"/>
              </w:rPr>
            </w:pPr>
            <w:r w:rsidRPr="0073260C">
              <w:rPr>
                <w:rFonts w:cstheme="minorHAnsi"/>
                <w:b/>
                <w:strike/>
                <w:color w:val="00B050"/>
                <w:sz w:val="22"/>
                <w:szCs w:val="22"/>
              </w:rPr>
              <w:t>1. OPRÁVNENOSŤ ŽIADATEĽA</w:t>
            </w:r>
          </w:p>
        </w:tc>
      </w:tr>
      <w:tr w:rsidR="0073260C" w:rsidRPr="0073260C" w14:paraId="7C908E80" w14:textId="77777777" w:rsidTr="00D249DE">
        <w:trPr>
          <w:trHeight w:val="284"/>
        </w:trPr>
        <w:tc>
          <w:tcPr>
            <w:tcW w:w="196" w:type="pct"/>
            <w:shd w:val="clear" w:color="auto" w:fill="FFF2CC" w:themeFill="accent4" w:themeFillTint="33"/>
            <w:vAlign w:val="center"/>
          </w:tcPr>
          <w:p w14:paraId="5A89D82D" w14:textId="77777777" w:rsidR="00C026D4" w:rsidRPr="0073260C" w:rsidRDefault="00C026D4" w:rsidP="00AB4072">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4" w:type="pct"/>
            <w:gridSpan w:val="3"/>
            <w:shd w:val="clear" w:color="auto" w:fill="FFF2CC" w:themeFill="accent4" w:themeFillTint="33"/>
            <w:vAlign w:val="center"/>
          </w:tcPr>
          <w:p w14:paraId="75372217" w14:textId="77777777" w:rsidR="00C026D4" w:rsidRPr="0073260C" w:rsidRDefault="00C026D4" w:rsidP="00AB4072">
            <w:pPr>
              <w:spacing w:after="0" w:line="240" w:lineRule="auto"/>
              <w:jc w:val="center"/>
              <w:rPr>
                <w:rFonts w:cstheme="minorHAnsi"/>
                <w:b/>
                <w:strike/>
                <w:color w:val="00B050"/>
                <w:sz w:val="18"/>
                <w:szCs w:val="18"/>
              </w:rPr>
            </w:pPr>
            <w:r w:rsidRPr="0073260C">
              <w:rPr>
                <w:rFonts w:cstheme="minorHAnsi"/>
                <w:b/>
                <w:strike/>
                <w:color w:val="00B050"/>
                <w:sz w:val="18"/>
                <w:szCs w:val="18"/>
              </w:rPr>
              <w:t xml:space="preserve">Podmienka poskytnutia príspevku (PPP) a jej popis  </w:t>
            </w:r>
          </w:p>
          <w:p w14:paraId="5F23D433" w14:textId="77777777" w:rsidR="00C026D4" w:rsidRPr="0073260C" w:rsidRDefault="00C026D4" w:rsidP="00AB4072">
            <w:pPr>
              <w:spacing w:after="0" w:line="240" w:lineRule="auto"/>
              <w:jc w:val="center"/>
              <w:rPr>
                <w:rFonts w:cstheme="minorHAnsi"/>
                <w:b/>
                <w:strike/>
                <w:color w:val="00B050"/>
                <w:sz w:val="14"/>
                <w:szCs w:val="14"/>
              </w:rPr>
            </w:pPr>
          </w:p>
        </w:tc>
      </w:tr>
      <w:tr w:rsidR="0073260C" w:rsidRPr="0073260C" w14:paraId="7B083126" w14:textId="77777777" w:rsidTr="00D249DE">
        <w:trPr>
          <w:trHeight w:val="284"/>
        </w:trPr>
        <w:tc>
          <w:tcPr>
            <w:tcW w:w="196" w:type="pct"/>
            <w:shd w:val="clear" w:color="auto" w:fill="auto"/>
            <w:vAlign w:val="center"/>
          </w:tcPr>
          <w:p w14:paraId="50B7CCDE"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04" w:type="pct"/>
            <w:gridSpan w:val="3"/>
            <w:shd w:val="clear" w:color="auto" w:fill="auto"/>
            <w:vAlign w:val="center"/>
          </w:tcPr>
          <w:p w14:paraId="363B50F8" w14:textId="77777777" w:rsidR="00C026D4" w:rsidRPr="0073260C" w:rsidRDefault="00C026D4" w:rsidP="00AB4072">
            <w:pPr>
              <w:spacing w:after="0" w:line="240" w:lineRule="auto"/>
              <w:rPr>
                <w:rFonts w:cstheme="minorHAnsi"/>
                <w:b/>
                <w:strike/>
                <w:color w:val="00B050"/>
                <w:sz w:val="16"/>
                <w:szCs w:val="16"/>
              </w:rPr>
            </w:pPr>
            <w:r w:rsidRPr="0073260C">
              <w:rPr>
                <w:rFonts w:cstheme="minorHAnsi"/>
                <w:b/>
                <w:strike/>
                <w:color w:val="00B050"/>
                <w:sz w:val="16"/>
                <w:szCs w:val="16"/>
              </w:rPr>
              <w:t>Oprávnenosť žiadateľa</w:t>
            </w:r>
          </w:p>
          <w:p w14:paraId="1C9DF849" w14:textId="77777777" w:rsidR="00C026D4" w:rsidRPr="0073260C" w:rsidRDefault="00C026D4" w:rsidP="00AB4072">
            <w:pPr>
              <w:suppressAutoHyphens/>
              <w:spacing w:after="0" w:line="240" w:lineRule="auto"/>
              <w:jc w:val="both"/>
              <w:rPr>
                <w:rFonts w:cstheme="minorHAnsi"/>
                <w:strike/>
                <w:color w:val="00B050"/>
                <w:sz w:val="16"/>
                <w:szCs w:val="16"/>
              </w:rPr>
            </w:pPr>
            <w:r w:rsidRPr="0073260C">
              <w:rPr>
                <w:rFonts w:cstheme="minorHAnsi"/>
                <w:bCs/>
                <w:strike/>
                <w:color w:val="00B050"/>
                <w:sz w:val="16"/>
                <w:szCs w:val="16"/>
              </w:rPr>
              <w:t>Oprávneným žiadateľom (prijímateľom) je malý poľnohospodársky podnik - fyzická alebo právnická osoba (</w:t>
            </w:r>
            <w:proofErr w:type="spellStart"/>
            <w:r w:rsidRPr="0073260C">
              <w:rPr>
                <w:rFonts w:cstheme="minorHAnsi"/>
                <w:bCs/>
                <w:strike/>
                <w:color w:val="00B050"/>
                <w:sz w:val="16"/>
                <w:szCs w:val="16"/>
              </w:rPr>
              <w:t>mikropodnik</w:t>
            </w:r>
            <w:proofErr w:type="spellEnd"/>
            <w:r w:rsidRPr="0073260C">
              <w:rPr>
                <w:rFonts w:cstheme="minorHAnsi"/>
                <w:bCs/>
                <w:strike/>
                <w:color w:val="00B050"/>
                <w:sz w:val="16"/>
                <w:szCs w:val="16"/>
              </w:rPr>
              <w:t xml:space="preserve"> v zmysle odporúčania Komisie 2003/361/ES) podnikajúca v poľnohospodárskej prvovýrobe, ktorej výrobný potenciál poľnohospodárskeho podniku, meraný štandardným výstupom prevyšuje 4 000 EUR a neprevyšuje 9 999 EUR.</w:t>
            </w:r>
            <w:r w:rsidRPr="0073260C">
              <w:rPr>
                <w:rFonts w:cstheme="minorHAnsi"/>
                <w:strike/>
                <w:color w:val="00B050"/>
                <w:sz w:val="16"/>
                <w:szCs w:val="16"/>
              </w:rPr>
              <w:t xml:space="preserve"> Poľnohospodársky podnik je podnik, ktorý má v doklade o oprávnení podnikať uvedenú poľnohospodársku činnosť (živočíšna výroba/alebo rastlinná výroba). Za poľnohospodársky podnik sa pre potreby tohto </w:t>
            </w:r>
            <w:proofErr w:type="spellStart"/>
            <w:r w:rsidRPr="0073260C">
              <w:rPr>
                <w:rFonts w:cstheme="minorHAnsi"/>
                <w:strike/>
                <w:color w:val="00B050"/>
                <w:sz w:val="16"/>
                <w:szCs w:val="16"/>
              </w:rPr>
              <w:t>podopatrenia</w:t>
            </w:r>
            <w:proofErr w:type="spellEnd"/>
            <w:r w:rsidRPr="0073260C">
              <w:rPr>
                <w:rFonts w:cstheme="minorHAnsi"/>
                <w:strike/>
                <w:color w:val="00B050"/>
                <w:sz w:val="16"/>
                <w:szCs w:val="16"/>
              </w:rPr>
              <w:t xml:space="preserve"> nepovažuje podnik, ktorý má v oprávnení podnikať uvedené len poskytovanie služieb v poľnohospodárstve,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musí ísť o podnik, ktorý vlastní alebo má prenajatú pôdu, ktorú obrába a/alebo ktorý chová hospodárske zvieratá.</w:t>
            </w:r>
          </w:p>
          <w:p w14:paraId="734AD937" w14:textId="77777777" w:rsidR="00C026D4" w:rsidRPr="0073260C" w:rsidRDefault="00C026D4" w:rsidP="00AB4072">
            <w:pPr>
              <w:suppressAutoHyphens/>
              <w:spacing w:after="0" w:line="240" w:lineRule="auto"/>
              <w:jc w:val="both"/>
              <w:rPr>
                <w:rFonts w:cstheme="minorHAnsi"/>
                <w:strike/>
                <w:color w:val="00B050"/>
                <w:sz w:val="16"/>
                <w:szCs w:val="16"/>
              </w:rPr>
            </w:pPr>
            <w:r w:rsidRPr="0073260C">
              <w:rPr>
                <w:rFonts w:cstheme="minorHAnsi"/>
                <w:strike/>
                <w:color w:val="00B050"/>
                <w:sz w:val="16"/>
                <w:szCs w:val="16"/>
              </w:rPr>
              <w:t xml:space="preserve">Príručka EK pre používateľov k definícii MSP tvorí </w:t>
            </w:r>
            <w:r w:rsidRPr="0073260C">
              <w:rPr>
                <w:rFonts w:cstheme="minorHAnsi"/>
                <w:bCs/>
                <w:strike/>
                <w:color w:val="00B050"/>
                <w:sz w:val="16"/>
                <w:szCs w:val="16"/>
              </w:rPr>
              <w:t>Prílohu č. 18B</w:t>
            </w:r>
            <w:r w:rsidRPr="0073260C">
              <w:rPr>
                <w:rFonts w:cstheme="minorHAnsi"/>
                <w:b/>
                <w:bCs/>
                <w:strike/>
                <w:color w:val="00B050"/>
                <w:sz w:val="16"/>
                <w:szCs w:val="16"/>
              </w:rPr>
              <w:t xml:space="preserve"> </w:t>
            </w:r>
            <w:r w:rsidRPr="0073260C">
              <w:rPr>
                <w:rFonts w:cstheme="minorHAnsi"/>
                <w:bCs/>
                <w:strike/>
                <w:color w:val="00B050"/>
                <w:sz w:val="16"/>
                <w:szCs w:val="16"/>
              </w:rPr>
              <w:t xml:space="preserve">príručky pre prijímateľa LEADER.  Žiadateľ musí mať najneskôr ku dňu podania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v doklade o oprávnení podnikať uvedenú činnosť týkajúcu sa poľnohospodárskej prvovýroby.</w:t>
            </w:r>
          </w:p>
          <w:p w14:paraId="197C04E0" w14:textId="77777777" w:rsidR="00C026D4" w:rsidRPr="0073260C" w:rsidRDefault="00C026D4" w:rsidP="00AB4072">
            <w:pPr>
              <w:suppressAutoHyphens/>
              <w:spacing w:after="0" w:line="240" w:lineRule="auto"/>
              <w:jc w:val="both"/>
              <w:rPr>
                <w:rFonts w:cstheme="minorHAnsi"/>
                <w:bCs/>
                <w:strike/>
                <w:color w:val="00B050"/>
                <w:sz w:val="16"/>
                <w:szCs w:val="16"/>
              </w:rPr>
            </w:pPr>
          </w:p>
          <w:p w14:paraId="45D3BC73"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b/>
                <w:strike/>
                <w:color w:val="00B050"/>
                <w:sz w:val="16"/>
                <w:szCs w:val="16"/>
              </w:rPr>
              <w:t>Š</w:t>
            </w:r>
            <w:r w:rsidRPr="0073260C">
              <w:rPr>
                <w:rFonts w:cstheme="minorHAnsi"/>
                <w:b/>
                <w:iCs/>
                <w:strike/>
                <w:color w:val="00B050"/>
                <w:sz w:val="16"/>
                <w:szCs w:val="16"/>
              </w:rPr>
              <w:t>tandardný výstup poľnohospodárskeho podniku</w:t>
            </w:r>
            <w:r w:rsidRPr="0073260C">
              <w:rPr>
                <w:rFonts w:cstheme="minorHAnsi"/>
                <w:i/>
                <w:iCs/>
                <w:strike/>
                <w:color w:val="00B050"/>
                <w:sz w:val="16"/>
                <w:szCs w:val="16"/>
              </w:rPr>
              <w:t> </w:t>
            </w:r>
            <w:r w:rsidRPr="0073260C">
              <w:rPr>
                <w:rFonts w:cstheme="minorHAnsi"/>
                <w:strike/>
                <w:color w:val="00B050"/>
                <w:sz w:val="16"/>
                <w:szCs w:val="16"/>
              </w:rPr>
              <w:t>predstavuje súčet štandardných výstupov každej komodity, ktorú daný podnik obhospodaruje. Preukazuje sa na IČO žiadateľa evidovaného v IACS a CEHZ. Do výpočtu štandardného výstupu sa nezarátavajú rýchlorastúce dreviny číselného kódu plodiny v SAPS 2021 s označením 930 až 945 vrátane.</w:t>
            </w:r>
          </w:p>
          <w:p w14:paraId="66F14EA8"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Za základ pre výpočet štandardného výstupu podniku sa použijú koeficienty štandardného výstupu uvedené v prílohe  v Prílohe č. 33B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ak sa podnik zaoberá produkciou akejkoľvek komodity uvedenej v tabuľke v Prílohe č. 32B, je povinný si ju zahrnúť do výpočtu štandardného výstupu jeho podniku).</w:t>
            </w:r>
          </w:p>
          <w:p w14:paraId="52637CCA"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Uvedené sa týka aj výpočtu </w:t>
            </w:r>
            <w:hyperlink w:anchor="štandardný_výstup" w:history="1">
              <w:r w:rsidRPr="0073260C">
                <w:rPr>
                  <w:rStyle w:val="Hypertextovprepojenie"/>
                  <w:rFonts w:cstheme="minorHAnsi"/>
                  <w:strike/>
                  <w:color w:val="00B050"/>
                  <w:sz w:val="16"/>
                  <w:szCs w:val="16"/>
                </w:rPr>
                <w:t>štandardného výstupu</w:t>
              </w:r>
            </w:hyperlink>
            <w:r w:rsidRPr="0073260C">
              <w:rPr>
                <w:rFonts w:cstheme="minorHAnsi"/>
                <w:strike/>
                <w:color w:val="00B050"/>
                <w:sz w:val="16"/>
                <w:szCs w:val="16"/>
              </w:rPr>
              <w:t xml:space="preserve">, ktorý sa bude preukazovať pred vyplatením </w:t>
            </w:r>
            <w:r w:rsidRPr="0073260C">
              <w:rPr>
                <w:rFonts w:cstheme="minorHAnsi"/>
                <w:b/>
                <w:bCs/>
                <w:strike/>
                <w:color w:val="00B050"/>
                <w:sz w:val="16"/>
                <w:szCs w:val="16"/>
              </w:rPr>
              <w:t xml:space="preserve">poslednej </w:t>
            </w:r>
            <w:r w:rsidRPr="0073260C">
              <w:rPr>
                <w:rFonts w:cstheme="minorHAnsi"/>
                <w:strike/>
                <w:color w:val="00B050"/>
                <w:sz w:val="16"/>
                <w:szCs w:val="16"/>
              </w:rPr>
              <w:t>splátky podpory.</w:t>
            </w:r>
          </w:p>
          <w:p w14:paraId="4DB73197"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Hodnota </w:t>
            </w:r>
            <w:hyperlink w:anchor="štandardný_výstup" w:history="1">
              <w:r w:rsidRPr="0073260C">
                <w:rPr>
                  <w:rStyle w:val="Hypertextovprepojenie"/>
                  <w:rFonts w:cstheme="minorHAnsi"/>
                  <w:strike/>
                  <w:color w:val="00B050"/>
                  <w:sz w:val="16"/>
                  <w:szCs w:val="16"/>
                </w:rPr>
                <w:t>štandardného výstupu</w:t>
              </w:r>
            </w:hyperlink>
            <w:r w:rsidRPr="0073260C">
              <w:rPr>
                <w:rFonts w:cstheme="minorHAnsi"/>
                <w:strike/>
                <w:color w:val="00B050"/>
                <w:sz w:val="16"/>
                <w:szCs w:val="16"/>
              </w:rPr>
              <w:t xml:space="preserve"> podniku, ktorá </w:t>
            </w:r>
            <w:r w:rsidRPr="0073260C">
              <w:rPr>
                <w:rFonts w:cstheme="minorHAnsi"/>
                <w:strike/>
                <w:color w:val="00B050"/>
                <w:sz w:val="16"/>
                <w:szCs w:val="16"/>
                <w:u w:val="single"/>
              </w:rPr>
              <w:t xml:space="preserve">pri podaní </w:t>
            </w:r>
            <w:proofErr w:type="spellStart"/>
            <w:r w:rsidRPr="0073260C">
              <w:rPr>
                <w:rFonts w:cstheme="minorHAnsi"/>
                <w:strike/>
                <w:color w:val="00B050"/>
                <w:sz w:val="16"/>
                <w:szCs w:val="16"/>
                <w:u w:val="single"/>
              </w:rPr>
              <w:t>ŽoNFP</w:t>
            </w:r>
            <w:proofErr w:type="spellEnd"/>
            <w:r w:rsidRPr="0073260C">
              <w:rPr>
                <w:rFonts w:cstheme="minorHAnsi"/>
                <w:strike/>
                <w:color w:val="00B050"/>
                <w:sz w:val="16"/>
                <w:szCs w:val="16"/>
              </w:rPr>
              <w:t xml:space="preserve"> musí byť v intervale od 4 000 (vrátane) EUR do 9 999 EUR (vrátane), sa</w:t>
            </w:r>
            <w:r w:rsidRPr="0073260C">
              <w:rPr>
                <w:rFonts w:cstheme="minorHAnsi"/>
                <w:iCs/>
                <w:strike/>
                <w:color w:val="00B050"/>
                <w:sz w:val="16"/>
                <w:szCs w:val="16"/>
              </w:rPr>
              <w:t xml:space="preserve"> preukazuje nasledovne</w:t>
            </w:r>
            <w:r w:rsidRPr="0073260C">
              <w:rPr>
                <w:rFonts w:cstheme="minorHAnsi"/>
                <w:strike/>
                <w:color w:val="00B050"/>
                <w:sz w:val="16"/>
                <w:szCs w:val="16"/>
              </w:rPr>
              <w:t>:</w:t>
            </w:r>
          </w:p>
          <w:p w14:paraId="07F65064" w14:textId="77777777" w:rsidR="00C026D4" w:rsidRPr="0073260C" w:rsidRDefault="00C026D4" w:rsidP="004800B7">
            <w:pPr>
              <w:numPr>
                <w:ilvl w:val="0"/>
                <w:numId w:val="375"/>
              </w:numPr>
              <w:suppressAutoHyphens/>
              <w:spacing w:after="0" w:line="240" w:lineRule="auto"/>
              <w:ind w:left="368" w:hanging="284"/>
              <w:jc w:val="both"/>
              <w:rPr>
                <w:rFonts w:cstheme="minorHAnsi"/>
                <w:strike/>
                <w:color w:val="00B050"/>
                <w:sz w:val="16"/>
                <w:szCs w:val="16"/>
              </w:rPr>
            </w:pPr>
            <w:r w:rsidRPr="0073260C">
              <w:rPr>
                <w:rFonts w:cstheme="minorHAnsi"/>
                <w:strike/>
                <w:color w:val="00B050"/>
                <w:sz w:val="16"/>
                <w:szCs w:val="16"/>
              </w:rPr>
              <w:t>v prípade rastlinnej výroby žiadosťou o priamu podporu na PPA</w:t>
            </w:r>
            <w:r w:rsidRPr="0073260C">
              <w:rPr>
                <w:rStyle w:val="Odkaznapoznmkupodiarou"/>
                <w:rFonts w:cstheme="minorHAnsi"/>
                <w:strike/>
                <w:color w:val="00B050"/>
                <w:sz w:val="16"/>
                <w:szCs w:val="16"/>
              </w:rPr>
              <w:footnoteReference w:id="41"/>
            </w:r>
            <w:r w:rsidRPr="0073260C">
              <w:rPr>
                <w:rFonts w:cstheme="minorHAnsi"/>
                <w:strike/>
                <w:color w:val="00B050"/>
                <w:sz w:val="16"/>
                <w:szCs w:val="16"/>
              </w:rPr>
              <w:t xml:space="preserve">, ktorú podal po vyhlásení výzvy na predkladanie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w:t>
            </w:r>
          </w:p>
          <w:p w14:paraId="0F76BA56" w14:textId="77777777" w:rsidR="00C026D4" w:rsidRPr="0073260C" w:rsidRDefault="00C026D4" w:rsidP="004800B7">
            <w:pPr>
              <w:numPr>
                <w:ilvl w:val="0"/>
                <w:numId w:val="375"/>
              </w:numPr>
              <w:suppressAutoHyphens/>
              <w:spacing w:after="0" w:line="240" w:lineRule="auto"/>
              <w:ind w:left="368" w:hanging="284"/>
              <w:jc w:val="both"/>
              <w:rPr>
                <w:rFonts w:cstheme="minorHAnsi"/>
                <w:strike/>
                <w:color w:val="00B050"/>
                <w:sz w:val="16"/>
                <w:szCs w:val="16"/>
              </w:rPr>
            </w:pPr>
            <w:r w:rsidRPr="0073260C">
              <w:rPr>
                <w:rFonts w:cstheme="minorHAnsi"/>
                <w:strike/>
                <w:color w:val="00B050"/>
                <w:sz w:val="16"/>
                <w:szCs w:val="16"/>
              </w:rPr>
              <w:t xml:space="preserve">v prípade živočíšnej výroby registráciou všetkých zvierat v Centrálnej evidencii hospodárskych zvierat, resp. v obdobnej evidencii ku dňu podania </w:t>
            </w:r>
            <w:proofErr w:type="spellStart"/>
            <w:r w:rsidRPr="0073260C">
              <w:rPr>
                <w:rFonts w:cstheme="minorHAnsi"/>
                <w:strike/>
                <w:color w:val="00B050"/>
                <w:sz w:val="16"/>
                <w:szCs w:val="16"/>
              </w:rPr>
              <w:t>ŽoNFP</w:t>
            </w:r>
            <w:proofErr w:type="spellEnd"/>
            <w:r w:rsidRPr="0073260C">
              <w:rPr>
                <w:rStyle w:val="Odkaznapoznmkupodiarou"/>
                <w:rFonts w:cstheme="minorHAnsi"/>
                <w:strike/>
                <w:color w:val="00B050"/>
                <w:sz w:val="16"/>
                <w:szCs w:val="16"/>
              </w:rPr>
              <w:footnoteReference w:id="42"/>
            </w:r>
            <w:r w:rsidRPr="0073260C">
              <w:rPr>
                <w:rFonts w:cstheme="minorHAnsi"/>
                <w:strike/>
                <w:color w:val="00B050"/>
                <w:sz w:val="16"/>
                <w:szCs w:val="16"/>
              </w:rPr>
              <w:t>.</w:t>
            </w:r>
          </w:p>
          <w:p w14:paraId="58D73CF3"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544A0999" w14:textId="77777777" w:rsidR="00C026D4" w:rsidRPr="0073260C" w:rsidRDefault="00C026D4" w:rsidP="004800B7">
            <w:pPr>
              <w:pStyle w:val="Odsekzoznamu"/>
              <w:numPr>
                <w:ilvl w:val="0"/>
                <w:numId w:val="376"/>
              </w:numPr>
              <w:spacing w:after="0" w:line="240" w:lineRule="auto"/>
              <w:ind w:left="229" w:hanging="229"/>
              <w:jc w:val="both"/>
              <w:rPr>
                <w:rFonts w:cstheme="minorHAnsi"/>
                <w:b/>
                <w:bCs/>
                <w:i/>
                <w:strike/>
                <w:color w:val="00B050"/>
                <w:sz w:val="16"/>
                <w:szCs w:val="16"/>
                <w:u w:val="single"/>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sidDel="00F424D4">
              <w:rPr>
                <w:rFonts w:cstheme="minorHAnsi"/>
                <w:strike/>
                <w:color w:val="00B050"/>
                <w:sz w:val="16"/>
                <w:szCs w:val="16"/>
              </w:rPr>
              <w:t xml:space="preserve"> </w:t>
            </w:r>
            <w:r w:rsidRPr="0073260C">
              <w:rPr>
                <w:rFonts w:cstheme="minorHAnsi"/>
                <w:strike/>
                <w:color w:val="00B050"/>
                <w:sz w:val="16"/>
                <w:szCs w:val="16"/>
              </w:rPr>
              <w:t xml:space="preserve">(tabuľka č. 1 - </w:t>
            </w:r>
            <w:r w:rsidRPr="0073260C">
              <w:rPr>
                <w:rFonts w:cstheme="minorHAnsi"/>
                <w:bCs/>
                <w:strike/>
                <w:color w:val="00B050"/>
                <w:sz w:val="16"/>
                <w:szCs w:val="16"/>
              </w:rPr>
              <w:t>Identifikácia žiadateľa)</w:t>
            </w:r>
          </w:p>
          <w:p w14:paraId="375F0BD3" w14:textId="77777777" w:rsidR="00C026D4" w:rsidRPr="0073260C" w:rsidRDefault="00C026D4" w:rsidP="004800B7">
            <w:pPr>
              <w:pStyle w:val="Odsekzoznamu"/>
              <w:numPr>
                <w:ilvl w:val="0"/>
                <w:numId w:val="376"/>
              </w:numPr>
              <w:spacing w:after="0" w:line="240" w:lineRule="auto"/>
              <w:ind w:left="229" w:hanging="229"/>
              <w:jc w:val="both"/>
              <w:rPr>
                <w:rFonts w:cstheme="minorHAnsi"/>
                <w:b/>
                <w:bCs/>
                <w:strike/>
                <w:color w:val="00B050"/>
                <w:sz w:val="16"/>
                <w:szCs w:val="16"/>
              </w:rPr>
            </w:pPr>
            <w:r w:rsidRPr="0073260C">
              <w:rPr>
                <w:rFonts w:cstheme="minorHAnsi"/>
                <w:bCs/>
                <w:strike/>
                <w:color w:val="00B050"/>
                <w:sz w:val="16"/>
                <w:szCs w:val="16"/>
              </w:rPr>
              <w:t xml:space="preserve">Popis v projekte realizácie (Podnikateľský plán) (Príloha 2B k príručke pre prijímateľa LEADER),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54555DF1" w14:textId="77777777" w:rsidR="00C026D4" w:rsidRPr="0073260C" w:rsidRDefault="00C026D4" w:rsidP="004800B7">
            <w:pPr>
              <w:pStyle w:val="Odsekzoznamu"/>
              <w:numPr>
                <w:ilvl w:val="0"/>
                <w:numId w:val="376"/>
              </w:numPr>
              <w:spacing w:after="0" w:line="240" w:lineRule="auto"/>
              <w:ind w:left="229" w:hanging="229"/>
              <w:jc w:val="both"/>
              <w:rPr>
                <w:rFonts w:cstheme="minorHAnsi"/>
                <w:strike/>
                <w:color w:val="00B050"/>
                <w:sz w:val="16"/>
                <w:szCs w:val="16"/>
              </w:rPr>
            </w:pPr>
            <w:r w:rsidRPr="0073260C">
              <w:rPr>
                <w:rFonts w:cstheme="minorHAnsi"/>
                <w:strike/>
                <w:color w:val="00B050"/>
                <w:sz w:val="16"/>
                <w:szCs w:val="16"/>
              </w:rPr>
              <w:t>Zmluva o vedení bankového účtu žiadateľa alebo potvrdenie banky o vedení bankového účtu žiadateľa vrátane uvedenia čísla bankového účtu vo formáte IBAN,</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fotokópie</w:t>
            </w:r>
            <w:r w:rsidRPr="0073260C">
              <w:rPr>
                <w:rFonts w:cstheme="minorHAnsi"/>
                <w:strike/>
                <w:color w:val="00B050"/>
                <w:sz w:val="16"/>
                <w:szCs w:val="16"/>
              </w:rPr>
              <w:t xml:space="preserve"> </w:t>
            </w:r>
            <w:r w:rsidRPr="0073260C">
              <w:rPr>
                <w:rFonts w:cstheme="minorHAnsi"/>
                <w:b/>
                <w:strike/>
                <w:color w:val="00B050"/>
                <w:sz w:val="16"/>
                <w:szCs w:val="16"/>
              </w:rPr>
              <w:t>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6A01BA8B" w14:textId="77777777" w:rsidR="00C026D4" w:rsidRPr="0073260C" w:rsidRDefault="00C026D4" w:rsidP="004800B7">
            <w:pPr>
              <w:pStyle w:val="Odsekzoznamu"/>
              <w:numPr>
                <w:ilvl w:val="0"/>
                <w:numId w:val="376"/>
              </w:numPr>
              <w:spacing w:after="0" w:line="240" w:lineRule="auto"/>
              <w:ind w:left="229" w:hanging="229"/>
              <w:jc w:val="both"/>
              <w:rPr>
                <w:rFonts w:cstheme="minorHAnsi"/>
                <w:b/>
                <w:strike/>
                <w:color w:val="00B050"/>
                <w:sz w:val="16"/>
                <w:szCs w:val="16"/>
              </w:rPr>
            </w:pPr>
            <w:r w:rsidRPr="0073260C">
              <w:rPr>
                <w:rFonts w:cstheme="minorHAnsi"/>
                <w:strike/>
                <w:color w:val="00B050"/>
                <w:sz w:val="16"/>
                <w:szCs w:val="16"/>
              </w:rPr>
              <w:t>Účtovná závierka za posledné a predposledné ukončené účtovné obdobie, možnosť využitia integračnej akcie „</w:t>
            </w:r>
            <w:r w:rsidRPr="0073260C">
              <w:rPr>
                <w:rFonts w:cstheme="minorHAnsi"/>
                <w:b/>
                <w:strike/>
                <w:color w:val="00B050"/>
                <w:sz w:val="16"/>
                <w:szCs w:val="16"/>
              </w:rPr>
              <w:t xml:space="preserve">Získanie informácie o účtovných závierkach“ v ITMS2014+ </w:t>
            </w:r>
          </w:p>
          <w:p w14:paraId="5F5E5816" w14:textId="77777777" w:rsidR="00C026D4" w:rsidRPr="0073260C" w:rsidRDefault="00C026D4" w:rsidP="004800B7">
            <w:pPr>
              <w:pStyle w:val="Odsekzoznamu"/>
              <w:numPr>
                <w:ilvl w:val="0"/>
                <w:numId w:val="376"/>
              </w:numPr>
              <w:spacing w:after="0" w:line="240" w:lineRule="auto"/>
              <w:ind w:left="229" w:hanging="229"/>
              <w:jc w:val="both"/>
              <w:rPr>
                <w:rFonts w:cstheme="minorHAnsi"/>
                <w:strike/>
                <w:color w:val="00B050"/>
                <w:sz w:val="16"/>
                <w:szCs w:val="16"/>
              </w:rPr>
            </w:pPr>
            <w:r w:rsidRPr="0073260C">
              <w:rPr>
                <w:rFonts w:cstheme="minorHAnsi"/>
                <w:strike/>
                <w:color w:val="00B050"/>
                <w:sz w:val="16"/>
                <w:szCs w:val="16"/>
              </w:rPr>
              <w:t xml:space="preserve">Účtovná závierka za posledné a predposledné ukončené účtovné obdobie, podpísaný štatutárnym orgánom žiadateľa fotokópia </w:t>
            </w:r>
            <w:r w:rsidRPr="0073260C">
              <w:rPr>
                <w:rFonts w:cstheme="minorHAnsi"/>
                <w:b/>
                <w:strike/>
                <w:color w:val="00B050"/>
                <w:sz w:val="16"/>
                <w:szCs w:val="16"/>
              </w:rPr>
              <w:t>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(relevantné, len v prípade neúspešnej integračnej akcie)</w:t>
            </w:r>
          </w:p>
          <w:p w14:paraId="41662BEB" w14:textId="77777777" w:rsidR="00C026D4" w:rsidRPr="0073260C" w:rsidRDefault="00C026D4" w:rsidP="004800B7">
            <w:pPr>
              <w:pStyle w:val="Odsekzoznamu"/>
              <w:numPr>
                <w:ilvl w:val="0"/>
                <w:numId w:val="376"/>
              </w:numPr>
              <w:spacing w:after="0" w:line="240" w:lineRule="auto"/>
              <w:ind w:left="229" w:hanging="229"/>
              <w:jc w:val="both"/>
              <w:rPr>
                <w:rFonts w:cstheme="minorHAnsi"/>
                <w:strike/>
                <w:color w:val="00B050"/>
                <w:sz w:val="16"/>
                <w:szCs w:val="16"/>
              </w:rPr>
            </w:pPr>
            <w:r w:rsidRPr="0073260C">
              <w:rPr>
                <w:rFonts w:cstheme="minorHAnsi"/>
                <w:strike/>
                <w:color w:val="00B050"/>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07AFADBE" w14:textId="77777777" w:rsidR="00C026D4" w:rsidRPr="0073260C" w:rsidRDefault="00C026D4" w:rsidP="004800B7">
            <w:pPr>
              <w:pStyle w:val="Odsekzoznamu"/>
              <w:numPr>
                <w:ilvl w:val="0"/>
                <w:numId w:val="376"/>
              </w:numPr>
              <w:spacing w:after="0" w:line="240" w:lineRule="auto"/>
              <w:ind w:left="229" w:hanging="229"/>
              <w:jc w:val="both"/>
              <w:rPr>
                <w:rFonts w:cstheme="minorHAnsi"/>
                <w:strike/>
                <w:color w:val="00B050"/>
                <w:sz w:val="16"/>
                <w:szCs w:val="16"/>
              </w:rPr>
            </w:pPr>
            <w:r w:rsidRPr="0073260C">
              <w:rPr>
                <w:rFonts w:cstheme="minorHAnsi"/>
                <w:strike/>
                <w:color w:val="00B050"/>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fotokópie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Pri elektronickom podávaní daňového priznania postačuje Správa o odoslaní podania z aplikácie </w:t>
            </w:r>
            <w:proofErr w:type="spellStart"/>
            <w:r w:rsidRPr="0073260C">
              <w:rPr>
                <w:rFonts w:cstheme="minorHAnsi"/>
                <w:strike/>
                <w:color w:val="00B050"/>
                <w:sz w:val="16"/>
                <w:szCs w:val="16"/>
              </w:rPr>
              <w:t>eDANE</w:t>
            </w:r>
            <w:proofErr w:type="spellEnd"/>
            <w:r w:rsidRPr="0073260C">
              <w:rPr>
                <w:rFonts w:cstheme="minorHAnsi"/>
                <w:strike/>
                <w:color w:val="00B050"/>
                <w:sz w:val="16"/>
                <w:szCs w:val="16"/>
              </w:rPr>
              <w:t xml:space="preserve">, ktorou preukáže, že daňové priznanie bolo elektronickou podateľňou prijaté,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alebo fotokópie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79A8FD8E" w14:textId="77777777" w:rsidR="00C026D4" w:rsidRPr="0073260C" w:rsidRDefault="00C026D4" w:rsidP="004800B7">
            <w:pPr>
              <w:pStyle w:val="Default"/>
              <w:numPr>
                <w:ilvl w:val="0"/>
                <w:numId w:val="376"/>
              </w:numPr>
              <w:ind w:left="229" w:hanging="229"/>
              <w:jc w:val="both"/>
              <w:rPr>
                <w:rFonts w:asciiTheme="minorHAnsi" w:hAnsiTheme="minorHAnsi" w:cstheme="minorHAnsi"/>
                <w:strike/>
                <w:color w:val="00B050"/>
                <w:sz w:val="16"/>
                <w:szCs w:val="16"/>
              </w:rPr>
            </w:pPr>
            <w:r w:rsidRPr="0073260C">
              <w:rPr>
                <w:rFonts w:asciiTheme="minorHAnsi" w:eastAsiaTheme="minorEastAsia" w:hAnsiTheme="minorHAnsi" w:cstheme="minorHAnsi"/>
                <w:strike/>
                <w:color w:val="00B050"/>
                <w:sz w:val="16"/>
                <w:szCs w:val="16"/>
                <w:lang w:eastAsia="sk-SK"/>
              </w:rPr>
              <w:t>Čestné vyhlásenie žiadateľa ku konfliktu záujmu</w:t>
            </w:r>
            <w:r w:rsidRPr="0073260C">
              <w:rPr>
                <w:rFonts w:asciiTheme="minorHAnsi" w:eastAsiaTheme="minorEastAsia" w:hAnsiTheme="minorHAnsi" w:cstheme="minorHAnsi"/>
                <w:b/>
                <w:strike/>
                <w:color w:val="00B050"/>
                <w:sz w:val="16"/>
                <w:szCs w:val="16"/>
                <w:lang w:eastAsia="sk-SK"/>
              </w:rPr>
              <w:t xml:space="preserve"> </w:t>
            </w:r>
            <w:r w:rsidRPr="0073260C">
              <w:rPr>
                <w:rFonts w:asciiTheme="minorHAnsi" w:eastAsiaTheme="minorEastAsia" w:hAnsiTheme="minorHAnsi" w:cstheme="minorHAnsi"/>
                <w:strike/>
                <w:color w:val="00B050"/>
                <w:sz w:val="16"/>
                <w:szCs w:val="16"/>
                <w:lang w:eastAsia="sk-SK"/>
              </w:rPr>
              <w:t>(</w:t>
            </w:r>
            <w:r w:rsidRPr="0073260C">
              <w:rPr>
                <w:rFonts w:asciiTheme="minorHAnsi" w:hAnsiTheme="minorHAnsi" w:cstheme="minorHAnsi"/>
                <w:bCs/>
                <w:strike/>
                <w:color w:val="00B050"/>
                <w:sz w:val="16"/>
                <w:szCs w:val="16"/>
              </w:rPr>
              <w:t xml:space="preserve">Príloha č.21B),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w:t>
            </w:r>
            <w:r w:rsidRPr="0073260C">
              <w:rPr>
                <w:rFonts w:asciiTheme="minorHAnsi" w:hAnsiTheme="minorHAnsi" w:cstheme="minorHAnsi"/>
                <w:strike/>
                <w:color w:val="00B050"/>
                <w:sz w:val="16"/>
                <w:szCs w:val="16"/>
              </w:rPr>
              <w:t xml:space="preserve"> </w:t>
            </w:r>
            <w:r w:rsidRPr="0073260C">
              <w:rPr>
                <w:rFonts w:asciiTheme="minorHAnsi" w:hAnsiTheme="minorHAnsi" w:cstheme="minorHAnsi"/>
                <w:b/>
                <w:strike/>
                <w:color w:val="00B050"/>
                <w:sz w:val="16"/>
                <w:szCs w:val="16"/>
              </w:rPr>
              <w:t>originálu alebo úradne overenej fotokópie</w:t>
            </w:r>
            <w:r w:rsidRPr="0073260C">
              <w:rPr>
                <w:rFonts w:asciiTheme="minorHAnsi" w:hAnsiTheme="minorHAnsi" w:cstheme="minorHAnsi"/>
                <w:strike/>
                <w:color w:val="00B050"/>
                <w:sz w:val="16"/>
                <w:szCs w:val="16"/>
              </w:rPr>
              <w:t xml:space="preserve"> </w:t>
            </w:r>
            <w:r w:rsidRPr="0073260C">
              <w:rPr>
                <w:rFonts w:asciiTheme="minorHAnsi" w:hAnsiTheme="minorHAnsi" w:cstheme="minorHAnsi"/>
                <w:b/>
                <w:strike/>
                <w:color w:val="00B050"/>
                <w:sz w:val="16"/>
                <w:szCs w:val="16"/>
              </w:rPr>
              <w:t>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63141EE1" w14:textId="77777777" w:rsidR="00C026D4" w:rsidRPr="0073260C" w:rsidRDefault="00C026D4" w:rsidP="004800B7">
            <w:pPr>
              <w:pStyle w:val="Odsekzoznamu"/>
              <w:numPr>
                <w:ilvl w:val="0"/>
                <w:numId w:val="376"/>
              </w:numPr>
              <w:spacing w:after="0" w:line="240" w:lineRule="auto"/>
              <w:ind w:left="229" w:hanging="229"/>
              <w:jc w:val="both"/>
              <w:rPr>
                <w:rFonts w:cstheme="minorHAnsi"/>
                <w:strike/>
                <w:color w:val="00B050"/>
                <w:sz w:val="16"/>
                <w:szCs w:val="16"/>
              </w:rPr>
            </w:pPr>
            <w:r w:rsidRPr="0073260C">
              <w:rPr>
                <w:rFonts w:cstheme="minorHAnsi"/>
                <w:strike/>
                <w:color w:val="00B050"/>
                <w:sz w:val="16"/>
                <w:szCs w:val="16"/>
              </w:rPr>
              <w:t>Vyhlásenie o veľkosti podniku</w:t>
            </w:r>
            <w:r w:rsidRPr="0073260C" w:rsidDel="00D13DAC">
              <w:rPr>
                <w:rFonts w:cstheme="minorHAnsi"/>
                <w:strike/>
                <w:color w:val="00B050"/>
                <w:sz w:val="16"/>
                <w:szCs w:val="16"/>
              </w:rPr>
              <w:t xml:space="preserve"> </w:t>
            </w:r>
            <w:r w:rsidRPr="0073260C">
              <w:rPr>
                <w:rFonts w:cstheme="minorHAnsi"/>
                <w:strike/>
                <w:color w:val="00B050"/>
                <w:sz w:val="16"/>
                <w:szCs w:val="16"/>
              </w:rPr>
              <w:t xml:space="preserve">(Príloha č.16B),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b/>
                <w:bCs/>
                <w:strike/>
                <w:color w:val="00B050"/>
                <w:sz w:val="16"/>
                <w:szCs w:val="16"/>
              </w:rPr>
              <w:t xml:space="preserve"> </w:t>
            </w:r>
          </w:p>
          <w:p w14:paraId="15F185F7" w14:textId="77777777" w:rsidR="00C026D4" w:rsidRPr="0073260C" w:rsidRDefault="00C026D4" w:rsidP="004800B7">
            <w:pPr>
              <w:pStyle w:val="Odsekzoznamu"/>
              <w:numPr>
                <w:ilvl w:val="0"/>
                <w:numId w:val="376"/>
              </w:numPr>
              <w:spacing w:after="0" w:line="240" w:lineRule="auto"/>
              <w:ind w:left="229" w:hanging="229"/>
              <w:rPr>
                <w:rFonts w:cstheme="minorHAnsi"/>
                <w:strike/>
                <w:color w:val="00B050"/>
                <w:sz w:val="16"/>
                <w:szCs w:val="16"/>
              </w:rPr>
            </w:pPr>
            <w:r w:rsidRPr="0073260C">
              <w:rPr>
                <w:rFonts w:cstheme="minorHAnsi"/>
                <w:bCs/>
                <w:strike/>
                <w:color w:val="00B050"/>
                <w:sz w:val="16"/>
                <w:szCs w:val="16"/>
              </w:rPr>
              <w:lastRenderedPageBreak/>
              <w:t>Doklad o oprávnení podnikať:</w:t>
            </w:r>
          </w:p>
          <w:p w14:paraId="6DAD219B" w14:textId="77777777" w:rsidR="00C026D4" w:rsidRPr="0073260C" w:rsidRDefault="00C026D4" w:rsidP="004800B7">
            <w:pPr>
              <w:pStyle w:val="Odsekzoznamu"/>
              <w:numPr>
                <w:ilvl w:val="0"/>
                <w:numId w:val="377"/>
              </w:numPr>
              <w:spacing w:after="0" w:line="240" w:lineRule="auto"/>
              <w:ind w:left="371" w:hanging="142"/>
              <w:jc w:val="both"/>
              <w:rPr>
                <w:rFonts w:cstheme="minorHAnsi"/>
                <w:b/>
                <w:strike/>
                <w:color w:val="00B050"/>
                <w:sz w:val="16"/>
                <w:szCs w:val="16"/>
              </w:rPr>
            </w:pPr>
            <w:r w:rsidRPr="0073260C">
              <w:rPr>
                <w:rFonts w:cstheme="minorHAnsi"/>
                <w:strike/>
                <w:color w:val="00B050"/>
                <w:sz w:val="16"/>
                <w:szCs w:val="16"/>
              </w:rPr>
              <w:t>výpis z obchodného registra (</w:t>
            </w:r>
            <w:r w:rsidRPr="0073260C">
              <w:rPr>
                <w:rFonts w:cstheme="minorHAnsi"/>
                <w:b/>
                <w:iCs/>
                <w:strike/>
                <w:color w:val="00B050"/>
                <w:sz w:val="16"/>
                <w:szCs w:val="16"/>
              </w:rPr>
              <w:t xml:space="preserve">možnosť využitia integračnej akcie </w:t>
            </w:r>
            <w:r w:rsidRPr="0073260C">
              <w:rPr>
                <w:rFonts w:cstheme="minorHAnsi"/>
                <w:b/>
                <w:bCs/>
                <w:iCs/>
                <w:strike/>
                <w:color w:val="00B050"/>
                <w:sz w:val="16"/>
                <w:szCs w:val="16"/>
              </w:rPr>
              <w:t xml:space="preserve">„Získanie Výpisu z Obchodného registra SR“ </w:t>
            </w:r>
            <w:r w:rsidRPr="0073260C">
              <w:rPr>
                <w:rFonts w:cstheme="minorHAnsi"/>
                <w:b/>
                <w:iCs/>
                <w:strike/>
                <w:color w:val="00B050"/>
                <w:sz w:val="16"/>
                <w:szCs w:val="16"/>
              </w:rPr>
              <w:t>v ITMS2014+</w:t>
            </w:r>
            <w:r w:rsidRPr="0073260C">
              <w:rPr>
                <w:rFonts w:cstheme="minorHAnsi"/>
                <w:strike/>
                <w:color w:val="00B050"/>
                <w:sz w:val="16"/>
                <w:szCs w:val="16"/>
              </w:rPr>
              <w:t xml:space="preserve">, resp. iného príslušného registra,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originálu alebo úradne overenej fotokópie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25EF1F16" w14:textId="77777777" w:rsidR="00C026D4" w:rsidRPr="0073260C" w:rsidRDefault="00C026D4" w:rsidP="004800B7">
            <w:pPr>
              <w:pStyle w:val="Odsekzoznamu"/>
              <w:numPr>
                <w:ilvl w:val="0"/>
                <w:numId w:val="377"/>
              </w:numPr>
              <w:spacing w:after="0" w:line="240" w:lineRule="auto"/>
              <w:ind w:left="371" w:hanging="142"/>
              <w:jc w:val="both"/>
              <w:rPr>
                <w:rFonts w:cstheme="minorHAnsi"/>
                <w:strike/>
                <w:color w:val="00B050"/>
                <w:sz w:val="16"/>
                <w:szCs w:val="16"/>
              </w:rPr>
            </w:pPr>
            <w:r w:rsidRPr="0073260C">
              <w:rPr>
                <w:rFonts w:cstheme="minorHAnsi"/>
                <w:strike/>
                <w:color w:val="00B050"/>
                <w:sz w:val="16"/>
                <w:szCs w:val="16"/>
              </w:rPr>
              <w:t xml:space="preserve">výpis z evidencie obecného úradu o súkromnom podnikaní občanov podľa zákona č. 105/1990 Zb.,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originálu alebo úradne overenej fotokópie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6188587F"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46B7E13E" w14:textId="77777777" w:rsidR="00C026D4" w:rsidRPr="0073260C" w:rsidRDefault="00C026D4" w:rsidP="004800B7">
            <w:pPr>
              <w:pStyle w:val="Odsekzoznamu"/>
              <w:numPr>
                <w:ilvl w:val="0"/>
                <w:numId w:val="378"/>
              </w:numPr>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PPP“</w:t>
            </w:r>
          </w:p>
          <w:p w14:paraId="1748F0F3" w14:textId="77777777" w:rsidR="00C026D4" w:rsidRPr="0073260C" w:rsidRDefault="00C026D4" w:rsidP="004800B7">
            <w:pPr>
              <w:pStyle w:val="Odsekzoznamu"/>
              <w:numPr>
                <w:ilvl w:val="0"/>
                <w:numId w:val="378"/>
              </w:numPr>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 xml:space="preserve">prostredníctvom integračnej akcie ITMS2014+, resp. overenia informácií  na portáli oversi.gov.sk - len v prípade nefunkčnosti integračnej akcie v ITMS2014+. </w:t>
            </w:r>
          </w:p>
          <w:p w14:paraId="6450638E" w14:textId="77777777" w:rsidR="00C026D4" w:rsidRPr="0073260C" w:rsidRDefault="00C026D4" w:rsidP="004800B7">
            <w:pPr>
              <w:pStyle w:val="Odsekzoznamu"/>
              <w:numPr>
                <w:ilvl w:val="0"/>
                <w:numId w:val="378"/>
              </w:numPr>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 xml:space="preserve">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Pokiaľ je týchto osôb viacero je potrebné, aby súhlas udelila každá fyzická osoba samostatne na samostatnom tlačive.</w:t>
            </w:r>
          </w:p>
        </w:tc>
      </w:tr>
      <w:tr w:rsidR="0073260C" w:rsidRPr="0073260C" w14:paraId="5F59B0E6" w14:textId="77777777" w:rsidTr="00D249DE">
        <w:trPr>
          <w:trHeight w:val="284"/>
        </w:trPr>
        <w:tc>
          <w:tcPr>
            <w:tcW w:w="196" w:type="pct"/>
            <w:shd w:val="clear" w:color="auto" w:fill="auto"/>
            <w:vAlign w:val="center"/>
          </w:tcPr>
          <w:p w14:paraId="04527499"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2.</w:t>
            </w:r>
          </w:p>
        </w:tc>
        <w:tc>
          <w:tcPr>
            <w:tcW w:w="4804" w:type="pct"/>
            <w:gridSpan w:val="3"/>
            <w:shd w:val="clear" w:color="auto" w:fill="auto"/>
            <w:vAlign w:val="center"/>
          </w:tcPr>
          <w:p w14:paraId="6A4FB35F" w14:textId="77777777" w:rsidR="00C026D4" w:rsidRPr="0073260C" w:rsidRDefault="00C026D4" w:rsidP="00AB4072">
            <w:pPr>
              <w:suppressAutoHyphens/>
              <w:spacing w:after="0" w:line="240" w:lineRule="auto"/>
              <w:jc w:val="both"/>
              <w:rPr>
                <w:rFonts w:cstheme="minorHAnsi"/>
                <w:b/>
                <w:strike/>
                <w:color w:val="00B050"/>
                <w:sz w:val="18"/>
                <w:szCs w:val="18"/>
              </w:rPr>
            </w:pPr>
            <w:r w:rsidRPr="0073260C">
              <w:rPr>
                <w:rFonts w:cstheme="minorHAnsi"/>
                <w:b/>
                <w:strike/>
                <w:color w:val="00B050"/>
                <w:sz w:val="18"/>
                <w:szCs w:val="18"/>
              </w:rPr>
              <w:t>Poľnohospodárska činnosť podniku</w:t>
            </w:r>
          </w:p>
          <w:p w14:paraId="0EA140A5" w14:textId="77777777" w:rsidR="00C026D4" w:rsidRPr="0073260C" w:rsidRDefault="00C026D4" w:rsidP="00AB4072">
            <w:pPr>
              <w:suppressAutoHyphens/>
              <w:spacing w:after="0" w:line="240" w:lineRule="auto"/>
              <w:jc w:val="both"/>
              <w:rPr>
                <w:rFonts w:cstheme="minorHAnsi"/>
                <w:strike/>
                <w:color w:val="00B050"/>
                <w:sz w:val="16"/>
                <w:szCs w:val="16"/>
              </w:rPr>
            </w:pPr>
            <w:r w:rsidRPr="0073260C">
              <w:rPr>
                <w:rFonts w:cstheme="minorHAnsi"/>
                <w:strike/>
                <w:color w:val="00B050"/>
                <w:sz w:val="16"/>
                <w:szCs w:val="16"/>
              </w:rPr>
              <w:t xml:space="preserve">Preukázanie poľnohospodárskej činnosti podniku </w:t>
            </w:r>
            <w:r w:rsidRPr="0073260C">
              <w:rPr>
                <w:rFonts w:cstheme="minorHAnsi"/>
                <w:b/>
                <w:strike/>
                <w:color w:val="00B050"/>
                <w:sz w:val="16"/>
                <w:szCs w:val="16"/>
              </w:rPr>
              <w:t>minimálne 24 mesiacov</w:t>
            </w:r>
            <w:r w:rsidRPr="0073260C">
              <w:rPr>
                <w:rFonts w:cstheme="minorHAnsi"/>
                <w:strike/>
                <w:color w:val="00B050"/>
                <w:sz w:val="16"/>
                <w:szCs w:val="16"/>
              </w:rPr>
              <w:t xml:space="preserve"> pred dátumom podania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Vykonávanie poľnohospodárskej činnosti podniku </w:t>
            </w:r>
            <w:r w:rsidRPr="0073260C">
              <w:rPr>
                <w:rFonts w:cstheme="minorHAnsi"/>
                <w:b/>
                <w:strike/>
                <w:color w:val="00B050"/>
                <w:sz w:val="16"/>
                <w:szCs w:val="16"/>
              </w:rPr>
              <w:t>min. 24 mesiacov</w:t>
            </w:r>
            <w:r w:rsidRPr="0073260C">
              <w:rPr>
                <w:rFonts w:cstheme="minorHAnsi"/>
                <w:strike/>
                <w:color w:val="00B050"/>
                <w:sz w:val="16"/>
                <w:szCs w:val="16"/>
              </w:rPr>
              <w:t xml:space="preserve"> pred dátumom podania </w:t>
            </w:r>
            <w:proofErr w:type="spellStart"/>
            <w:r w:rsidRPr="0073260C">
              <w:rPr>
                <w:rFonts w:cstheme="minorHAnsi"/>
                <w:strike/>
                <w:color w:val="00B050"/>
                <w:sz w:val="16"/>
                <w:szCs w:val="16"/>
              </w:rPr>
              <w:t>ŽoNFP</w:t>
            </w:r>
            <w:proofErr w:type="spellEnd"/>
            <w:r w:rsidRPr="0073260C">
              <w:rPr>
                <w:rFonts w:cstheme="minorHAnsi"/>
                <w:bCs/>
                <w:iCs/>
                <w:strike/>
                <w:color w:val="00B050"/>
                <w:sz w:val="16"/>
                <w:szCs w:val="16"/>
              </w:rPr>
              <w:t xml:space="preserve"> na základe žiadostí o priamu podporu žiadateľa</w:t>
            </w:r>
            <w:r w:rsidRPr="0073260C">
              <w:rPr>
                <w:rStyle w:val="Odkaznapoznmkupodiarou"/>
                <w:rFonts w:cstheme="minorHAnsi"/>
                <w:bCs/>
                <w:strike/>
                <w:color w:val="00B050"/>
                <w:sz w:val="16"/>
                <w:szCs w:val="16"/>
              </w:rPr>
              <w:footnoteReference w:id="43"/>
            </w:r>
            <w:r w:rsidRPr="0073260C">
              <w:rPr>
                <w:rFonts w:cstheme="minorHAnsi"/>
                <w:bCs/>
                <w:iCs/>
                <w:strike/>
                <w:color w:val="00B050"/>
                <w:sz w:val="16"/>
                <w:szCs w:val="16"/>
              </w:rPr>
              <w:t xml:space="preserve"> za 2 roky pred podaním </w:t>
            </w:r>
            <w:proofErr w:type="spellStart"/>
            <w:r w:rsidRPr="0073260C">
              <w:rPr>
                <w:rFonts w:cstheme="minorHAnsi"/>
                <w:bCs/>
                <w:iCs/>
                <w:strike/>
                <w:color w:val="00B050"/>
                <w:sz w:val="16"/>
                <w:szCs w:val="16"/>
              </w:rPr>
              <w:t>ŽoNFP</w:t>
            </w:r>
            <w:proofErr w:type="spellEnd"/>
            <w:r w:rsidRPr="0073260C">
              <w:rPr>
                <w:rFonts w:cstheme="minorHAnsi"/>
                <w:bCs/>
                <w:iCs/>
                <w:strike/>
                <w:color w:val="00B050"/>
                <w:sz w:val="16"/>
                <w:szCs w:val="16"/>
                <w:lang w:eastAsia="sk-SK"/>
              </w:rPr>
              <w:t xml:space="preserve"> </w:t>
            </w:r>
            <w:r w:rsidRPr="0073260C">
              <w:rPr>
                <w:rFonts w:cstheme="minorHAnsi"/>
                <w:bCs/>
                <w:iCs/>
                <w:strike/>
                <w:color w:val="00B050"/>
                <w:sz w:val="16"/>
                <w:szCs w:val="16"/>
              </w:rPr>
              <w:t xml:space="preserve">na sekcii priamych podpôr PPA a/alebo na základe evidencie zvierat žiadateľa v Centrálnej evidencii hospodárskych zvierat, resp. v obdobnej evidencii v 2 rokoch  pred podaním </w:t>
            </w:r>
            <w:proofErr w:type="spellStart"/>
            <w:r w:rsidRPr="0073260C">
              <w:rPr>
                <w:rFonts w:cstheme="minorHAnsi"/>
                <w:bCs/>
                <w:iCs/>
                <w:strike/>
                <w:color w:val="00B050"/>
                <w:sz w:val="16"/>
                <w:szCs w:val="16"/>
              </w:rPr>
              <w:t>ŽoNFP</w:t>
            </w:r>
            <w:proofErr w:type="spellEnd"/>
            <w:r w:rsidRPr="0073260C">
              <w:rPr>
                <w:rFonts w:cstheme="minorHAnsi"/>
                <w:bCs/>
                <w:iCs/>
                <w:strike/>
                <w:color w:val="00B050"/>
                <w:sz w:val="16"/>
                <w:szCs w:val="16"/>
              </w:rPr>
              <w:t xml:space="preserve">. </w:t>
            </w:r>
          </w:p>
          <w:p w14:paraId="5B39BA74" w14:textId="77777777" w:rsidR="00C026D4" w:rsidRPr="0073260C" w:rsidRDefault="00C026D4" w:rsidP="00AB4072">
            <w:pPr>
              <w:suppressAutoHyphens/>
              <w:spacing w:after="0" w:line="240" w:lineRule="auto"/>
              <w:jc w:val="both"/>
              <w:rPr>
                <w:rFonts w:cstheme="minorHAnsi"/>
                <w:strike/>
                <w:color w:val="00B050"/>
                <w:sz w:val="16"/>
                <w:szCs w:val="16"/>
              </w:rPr>
            </w:pPr>
            <w:r w:rsidRPr="0073260C">
              <w:rPr>
                <w:rFonts w:cstheme="minorHAnsi"/>
                <w:strike/>
                <w:color w:val="00B050"/>
                <w:sz w:val="16"/>
                <w:szCs w:val="16"/>
              </w:rPr>
              <w:t xml:space="preserve">Na podporu </w:t>
            </w:r>
            <w:r w:rsidRPr="0073260C">
              <w:rPr>
                <w:rFonts w:cstheme="minorHAnsi"/>
                <w:b/>
                <w:strike/>
                <w:color w:val="00B050"/>
                <w:sz w:val="16"/>
                <w:szCs w:val="16"/>
              </w:rPr>
              <w:t>nie je</w:t>
            </w:r>
            <w:r w:rsidRPr="0073260C">
              <w:rPr>
                <w:rFonts w:cstheme="minorHAnsi"/>
                <w:strike/>
                <w:color w:val="00B050"/>
                <w:sz w:val="16"/>
                <w:szCs w:val="16"/>
              </w:rPr>
              <w:t xml:space="preserve"> oprávnený žiadateľ, ktorému bola schválená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rámci predchádzajúcich výziev na </w:t>
            </w:r>
            <w:proofErr w:type="spellStart"/>
            <w:r w:rsidRPr="0073260C">
              <w:rPr>
                <w:rFonts w:cstheme="minorHAnsi"/>
                <w:strike/>
                <w:color w:val="00B050"/>
                <w:sz w:val="16"/>
                <w:szCs w:val="16"/>
              </w:rPr>
              <w:t>podopatrenie</w:t>
            </w:r>
            <w:proofErr w:type="spellEnd"/>
            <w:r w:rsidRPr="0073260C">
              <w:rPr>
                <w:rFonts w:cstheme="minorHAnsi"/>
                <w:strike/>
                <w:color w:val="00B050"/>
                <w:sz w:val="16"/>
                <w:szCs w:val="16"/>
              </w:rPr>
              <w:t xml:space="preserve"> 6.3 v rámci PRV SR 2014 – 2022 a/alebo v rámci výzve na predkladanie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príslušnej MAS. Na podporu </w:t>
            </w:r>
            <w:r w:rsidRPr="0073260C">
              <w:rPr>
                <w:rFonts w:cstheme="minorHAnsi"/>
                <w:b/>
                <w:strike/>
                <w:color w:val="00B050"/>
                <w:sz w:val="16"/>
                <w:szCs w:val="16"/>
              </w:rPr>
              <w:t>nie je</w:t>
            </w:r>
            <w:r w:rsidRPr="0073260C">
              <w:rPr>
                <w:rFonts w:cstheme="minorHAnsi"/>
                <w:strike/>
                <w:color w:val="00B050"/>
                <w:sz w:val="16"/>
                <w:szCs w:val="16"/>
              </w:rPr>
              <w:t xml:space="preserve"> oprávnený žiadateľ, ktorému bola schválená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rámci predchádzajúcich výziev na </w:t>
            </w:r>
            <w:proofErr w:type="spellStart"/>
            <w:r w:rsidRPr="0073260C">
              <w:rPr>
                <w:rFonts w:cstheme="minorHAnsi"/>
                <w:strike/>
                <w:color w:val="00B050"/>
                <w:sz w:val="16"/>
                <w:szCs w:val="16"/>
              </w:rPr>
              <w:t>podopatrenie</w:t>
            </w:r>
            <w:proofErr w:type="spellEnd"/>
            <w:r w:rsidRPr="0073260C">
              <w:rPr>
                <w:rFonts w:cstheme="minorHAnsi"/>
                <w:strike/>
                <w:color w:val="00B050"/>
                <w:sz w:val="16"/>
                <w:szCs w:val="16"/>
              </w:rPr>
              <w:t xml:space="preserve"> 6.3 v rámci PRV SR 2014 – 2022 a/alebo v rámci výzve na predkladanie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príslušnej MAS.</w:t>
            </w:r>
          </w:p>
          <w:p w14:paraId="50B2DD0A" w14:textId="77777777" w:rsidR="00C026D4" w:rsidRPr="0073260C" w:rsidRDefault="00C026D4"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78D6ADDC" w14:textId="77777777" w:rsidR="00C026D4" w:rsidRPr="0073260C" w:rsidRDefault="00C026D4" w:rsidP="004800B7">
            <w:pPr>
              <w:pStyle w:val="Textkomentra"/>
              <w:numPr>
                <w:ilvl w:val="0"/>
                <w:numId w:val="504"/>
              </w:numPr>
              <w:spacing w:after="0" w:line="240" w:lineRule="auto"/>
              <w:ind w:left="229" w:hanging="229"/>
              <w:jc w:val="both"/>
              <w:rPr>
                <w:rFonts w:cstheme="minorHAnsi"/>
                <w:bCs/>
                <w:iCs/>
                <w:strike/>
                <w:color w:val="00B050"/>
                <w:sz w:val="16"/>
                <w:szCs w:val="16"/>
                <w:lang w:eastAsia="sk-SK"/>
              </w:rPr>
            </w:pPr>
            <w:r w:rsidRPr="0073260C">
              <w:rPr>
                <w:rFonts w:cstheme="minorHAnsi"/>
                <w:bCs/>
                <w:iCs/>
                <w:strike/>
                <w:color w:val="00B050"/>
                <w:sz w:val="16"/>
                <w:szCs w:val="16"/>
                <w:lang w:eastAsia="sk-SK"/>
              </w:rPr>
              <w:t xml:space="preserve">Žiadateľ, ktorý nežiadal ako podnikateľ </w:t>
            </w:r>
            <w:r w:rsidRPr="0073260C">
              <w:rPr>
                <w:rFonts w:cstheme="minorHAnsi"/>
                <w:bCs/>
                <w:iCs/>
                <w:strike/>
                <w:color w:val="00B050"/>
                <w:sz w:val="16"/>
                <w:szCs w:val="16"/>
              </w:rPr>
              <w:t xml:space="preserve">v 2 rokoch  pred podaním </w:t>
            </w:r>
            <w:proofErr w:type="spellStart"/>
            <w:r w:rsidRPr="0073260C">
              <w:rPr>
                <w:rFonts w:cstheme="minorHAnsi"/>
                <w:bCs/>
                <w:iCs/>
                <w:strike/>
                <w:color w:val="00B050"/>
                <w:sz w:val="16"/>
                <w:szCs w:val="16"/>
              </w:rPr>
              <w:t>ŽoNFP</w:t>
            </w:r>
            <w:proofErr w:type="spellEnd"/>
            <w:r w:rsidRPr="0073260C">
              <w:rPr>
                <w:rFonts w:cstheme="minorHAnsi"/>
                <w:bCs/>
                <w:iCs/>
                <w:strike/>
                <w:color w:val="00B050"/>
                <w:sz w:val="16"/>
                <w:szCs w:val="16"/>
                <w:lang w:eastAsia="sk-SK"/>
              </w:rPr>
              <w:t xml:space="preserve"> o priame platby na plochu a súčasne nemal ako podnikateľ </w:t>
            </w:r>
            <w:r w:rsidRPr="0073260C">
              <w:rPr>
                <w:rFonts w:cstheme="minorHAnsi"/>
                <w:bCs/>
                <w:iCs/>
                <w:strike/>
                <w:color w:val="00B050"/>
                <w:sz w:val="16"/>
                <w:szCs w:val="16"/>
              </w:rPr>
              <w:t xml:space="preserve">v 2 rokoch  pred podaním </w:t>
            </w:r>
            <w:proofErr w:type="spellStart"/>
            <w:r w:rsidRPr="0073260C">
              <w:rPr>
                <w:rFonts w:cstheme="minorHAnsi"/>
                <w:bCs/>
                <w:iCs/>
                <w:strike/>
                <w:color w:val="00B050"/>
                <w:sz w:val="16"/>
                <w:szCs w:val="16"/>
              </w:rPr>
              <w:t>ŽoNFP</w:t>
            </w:r>
            <w:proofErr w:type="spellEnd"/>
            <w:r w:rsidRPr="0073260C">
              <w:rPr>
                <w:rFonts w:cstheme="minorHAnsi"/>
                <w:bCs/>
                <w:iCs/>
                <w:strike/>
                <w:color w:val="00B050"/>
                <w:sz w:val="16"/>
                <w:szCs w:val="16"/>
                <w:lang w:eastAsia="sk-SK"/>
              </w:rPr>
              <w:t xml:space="preserve"> registrované zvieratá v Centrálnej evidencii hospodárskych zvierat, resp. v obdobnej evidencii, poľnohospodársku činnosť svojho podniku </w:t>
            </w:r>
            <w:r w:rsidRPr="0073260C">
              <w:rPr>
                <w:rFonts w:cstheme="minorHAnsi"/>
                <w:bCs/>
                <w:iCs/>
                <w:strike/>
                <w:color w:val="00B050"/>
                <w:sz w:val="16"/>
                <w:szCs w:val="16"/>
              </w:rPr>
              <w:t xml:space="preserve">v 2 rokoch  pred podaním </w:t>
            </w:r>
            <w:proofErr w:type="spellStart"/>
            <w:r w:rsidRPr="0073260C">
              <w:rPr>
                <w:rFonts w:cstheme="minorHAnsi"/>
                <w:bCs/>
                <w:iCs/>
                <w:strike/>
                <w:color w:val="00B050"/>
                <w:sz w:val="16"/>
                <w:szCs w:val="16"/>
              </w:rPr>
              <w:t>ŽoNFP</w:t>
            </w:r>
            <w:proofErr w:type="spellEnd"/>
            <w:r w:rsidRPr="0073260C">
              <w:rPr>
                <w:rFonts w:cstheme="minorHAnsi"/>
                <w:bCs/>
                <w:iCs/>
                <w:strike/>
                <w:color w:val="00B050"/>
                <w:sz w:val="16"/>
                <w:szCs w:val="16"/>
                <w:lang w:eastAsia="sk-SK"/>
              </w:rPr>
              <w:t xml:space="preserve"> preukáže:</w:t>
            </w:r>
          </w:p>
          <w:p w14:paraId="5ED8B9F8" w14:textId="77777777" w:rsidR="00C026D4" w:rsidRPr="0073260C" w:rsidRDefault="00C026D4" w:rsidP="004800B7">
            <w:pPr>
              <w:pStyle w:val="Odsekzoznamu"/>
              <w:numPr>
                <w:ilvl w:val="0"/>
                <w:numId w:val="505"/>
              </w:numPr>
              <w:spacing w:after="0" w:line="240" w:lineRule="auto"/>
              <w:jc w:val="both"/>
              <w:rPr>
                <w:rFonts w:cstheme="minorHAnsi"/>
                <w:strike/>
                <w:color w:val="00B050"/>
                <w:sz w:val="16"/>
                <w:szCs w:val="16"/>
              </w:rPr>
            </w:pPr>
            <w:r w:rsidRPr="0073260C">
              <w:rPr>
                <w:rFonts w:cstheme="minorHAnsi"/>
                <w:bCs/>
                <w:iCs/>
                <w:strike/>
                <w:color w:val="00B050"/>
                <w:sz w:val="16"/>
                <w:szCs w:val="16"/>
                <w:lang w:eastAsia="sk-SK"/>
              </w:rPr>
              <w:t>na základe výpisu z evidencie SHR, Obchodného registra SR, resp. iného príslušného registra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originálu alebo úradne overenej fotokópie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r w:rsidRPr="0073260C">
              <w:rPr>
                <w:rFonts w:cstheme="minorHAnsi"/>
                <w:bCs/>
                <w:iCs/>
                <w:strike/>
                <w:color w:val="00B050"/>
                <w:sz w:val="16"/>
                <w:szCs w:val="16"/>
                <w:lang w:eastAsia="sk-SK"/>
              </w:rPr>
              <w:t>, z ktorého vyplýva, že žiadateľ:</w:t>
            </w:r>
          </w:p>
          <w:p w14:paraId="3B635269" w14:textId="77777777" w:rsidR="00C026D4" w:rsidRPr="0073260C" w:rsidRDefault="00C026D4" w:rsidP="004800B7">
            <w:pPr>
              <w:pStyle w:val="Textkomentra"/>
              <w:numPr>
                <w:ilvl w:val="1"/>
                <w:numId w:val="379"/>
              </w:numPr>
              <w:suppressAutoHyphens/>
              <w:spacing w:after="0" w:line="240" w:lineRule="auto"/>
              <w:ind w:left="938" w:hanging="284"/>
              <w:jc w:val="both"/>
              <w:rPr>
                <w:rFonts w:cstheme="minorHAnsi"/>
                <w:bCs/>
                <w:iCs/>
                <w:strike/>
                <w:color w:val="00B050"/>
                <w:sz w:val="16"/>
                <w:szCs w:val="16"/>
                <w:lang w:eastAsia="sk-SK"/>
              </w:rPr>
            </w:pPr>
            <w:r w:rsidRPr="0073260C">
              <w:rPr>
                <w:rFonts w:cstheme="minorHAnsi"/>
                <w:bCs/>
                <w:iCs/>
                <w:strike/>
                <w:color w:val="00B050"/>
                <w:sz w:val="16"/>
                <w:szCs w:val="16"/>
                <w:lang w:eastAsia="sk-SK"/>
              </w:rPr>
              <w:t xml:space="preserve">má v „predmete činnosti“ uvedené poľnohospodárstvo (pestovanie plodín/chov zvierat) ako oblasť podnikania </w:t>
            </w:r>
            <w:r w:rsidRPr="0073260C">
              <w:rPr>
                <w:rFonts w:cstheme="minorHAnsi"/>
                <w:bCs/>
                <w:i/>
                <w:iCs/>
                <w:strike/>
                <w:color w:val="00B050"/>
                <w:sz w:val="16"/>
                <w:szCs w:val="16"/>
              </w:rPr>
              <w:t xml:space="preserve"> a to neprerušene </w:t>
            </w:r>
            <w:r w:rsidRPr="0073260C">
              <w:rPr>
                <w:rFonts w:cstheme="minorHAnsi"/>
                <w:bCs/>
                <w:iCs/>
                <w:strike/>
                <w:color w:val="00B050"/>
                <w:sz w:val="16"/>
                <w:szCs w:val="16"/>
                <w:lang w:eastAsia="sk-SK"/>
              </w:rPr>
              <w:t> </w:t>
            </w:r>
          </w:p>
          <w:p w14:paraId="6C5D4E86" w14:textId="77777777" w:rsidR="00C026D4" w:rsidRPr="0073260C" w:rsidRDefault="00C026D4" w:rsidP="004800B7">
            <w:pPr>
              <w:pStyle w:val="Textkomentra"/>
              <w:numPr>
                <w:ilvl w:val="1"/>
                <w:numId w:val="379"/>
              </w:numPr>
              <w:suppressAutoHyphens/>
              <w:spacing w:after="0" w:line="240" w:lineRule="auto"/>
              <w:ind w:left="938" w:hanging="284"/>
              <w:jc w:val="both"/>
              <w:rPr>
                <w:rFonts w:cstheme="minorHAnsi"/>
                <w:bCs/>
                <w:iCs/>
                <w:strike/>
                <w:color w:val="00B050"/>
                <w:sz w:val="16"/>
                <w:szCs w:val="16"/>
                <w:lang w:eastAsia="sk-SK"/>
              </w:rPr>
            </w:pPr>
            <w:r w:rsidRPr="0073260C">
              <w:rPr>
                <w:rFonts w:cstheme="minorHAnsi"/>
                <w:bCs/>
                <w:iCs/>
                <w:strike/>
                <w:color w:val="00B050"/>
                <w:sz w:val="16"/>
                <w:szCs w:val="16"/>
                <w:lang w:eastAsia="sk-SK"/>
              </w:rPr>
              <w:t xml:space="preserve">ku dňu podania </w:t>
            </w:r>
            <w:proofErr w:type="spellStart"/>
            <w:r w:rsidRPr="0073260C">
              <w:rPr>
                <w:rFonts w:cstheme="minorHAnsi"/>
                <w:bCs/>
                <w:iCs/>
                <w:strike/>
                <w:color w:val="00B050"/>
                <w:sz w:val="16"/>
                <w:szCs w:val="16"/>
                <w:lang w:eastAsia="sk-SK"/>
              </w:rPr>
              <w:t>ŽoNFP</w:t>
            </w:r>
            <w:proofErr w:type="spellEnd"/>
            <w:r w:rsidRPr="0073260C">
              <w:rPr>
                <w:rFonts w:cstheme="minorHAnsi"/>
                <w:bCs/>
                <w:iCs/>
                <w:strike/>
                <w:color w:val="00B050"/>
                <w:sz w:val="16"/>
                <w:szCs w:val="16"/>
                <w:lang w:eastAsia="sk-SK"/>
              </w:rPr>
              <w:t xml:space="preserve"> v danom „predmete činnosti“ podniká neprerušene minimálne 24 mesiacov </w:t>
            </w:r>
            <w:r w:rsidRPr="0073260C">
              <w:rPr>
                <w:rFonts w:cstheme="minorHAnsi"/>
                <w:b/>
                <w:bCs/>
                <w:iCs/>
                <w:strike/>
                <w:color w:val="00B050"/>
                <w:sz w:val="16"/>
                <w:szCs w:val="16"/>
                <w:lang w:eastAsia="sk-SK"/>
              </w:rPr>
              <w:t> </w:t>
            </w:r>
          </w:p>
          <w:p w14:paraId="529A565A" w14:textId="77777777" w:rsidR="00C026D4" w:rsidRPr="0073260C" w:rsidRDefault="00C026D4" w:rsidP="00AB4072">
            <w:pPr>
              <w:pStyle w:val="Textkomentra"/>
              <w:spacing w:after="0" w:line="240" w:lineRule="auto"/>
              <w:ind w:left="567"/>
              <w:jc w:val="both"/>
              <w:rPr>
                <w:rFonts w:cstheme="minorHAnsi"/>
                <w:bCs/>
                <w:iCs/>
                <w:strike/>
                <w:color w:val="00B050"/>
                <w:sz w:val="16"/>
                <w:szCs w:val="16"/>
                <w:lang w:eastAsia="sk-SK"/>
              </w:rPr>
            </w:pPr>
            <w:r w:rsidRPr="0073260C">
              <w:rPr>
                <w:rFonts w:cstheme="minorHAnsi"/>
                <w:b/>
                <w:bCs/>
                <w:iCs/>
                <w:strike/>
                <w:color w:val="00B050"/>
                <w:sz w:val="16"/>
                <w:szCs w:val="16"/>
                <w:lang w:eastAsia="sk-SK"/>
              </w:rPr>
              <w:t>a ZÁROVEŇ</w:t>
            </w:r>
          </w:p>
          <w:p w14:paraId="05EF954A" w14:textId="77777777" w:rsidR="00C026D4" w:rsidRPr="0073260C" w:rsidRDefault="00C026D4" w:rsidP="004800B7">
            <w:pPr>
              <w:pStyle w:val="Textkomentra"/>
              <w:numPr>
                <w:ilvl w:val="0"/>
                <w:numId w:val="379"/>
              </w:numPr>
              <w:suppressAutoHyphens/>
              <w:spacing w:after="0" w:line="240" w:lineRule="auto"/>
              <w:ind w:left="654" w:hanging="283"/>
              <w:jc w:val="both"/>
              <w:rPr>
                <w:rFonts w:cstheme="minorHAnsi"/>
                <w:bCs/>
                <w:iCs/>
                <w:strike/>
                <w:color w:val="00B050"/>
                <w:sz w:val="16"/>
                <w:szCs w:val="16"/>
                <w:lang w:eastAsia="sk-SK"/>
              </w:rPr>
            </w:pPr>
            <w:r w:rsidRPr="0073260C">
              <w:rPr>
                <w:rFonts w:cstheme="minorHAnsi"/>
                <w:bCs/>
                <w:iCs/>
                <w:strike/>
                <w:color w:val="00B050"/>
                <w:sz w:val="16"/>
                <w:szCs w:val="16"/>
                <w:lang w:eastAsia="sk-SK"/>
              </w:rPr>
              <w:t>žiadateľ bude vedieť deklarovať príjmy/výdavky za vlastnú poľnohospodársku činnosť nasledovne:</w:t>
            </w:r>
          </w:p>
          <w:p w14:paraId="533EDC26" w14:textId="77777777" w:rsidR="00C026D4" w:rsidRPr="0073260C" w:rsidRDefault="00C026D4" w:rsidP="004800B7">
            <w:pPr>
              <w:pStyle w:val="Textkomentra"/>
              <w:numPr>
                <w:ilvl w:val="1"/>
                <w:numId w:val="379"/>
              </w:numPr>
              <w:suppressAutoHyphens/>
              <w:spacing w:after="0" w:line="240" w:lineRule="auto"/>
              <w:ind w:left="938" w:hanging="284"/>
              <w:jc w:val="both"/>
              <w:rPr>
                <w:rFonts w:cstheme="minorHAnsi"/>
                <w:bCs/>
                <w:iCs/>
                <w:strike/>
                <w:color w:val="00B050"/>
                <w:sz w:val="16"/>
                <w:szCs w:val="16"/>
                <w:lang w:eastAsia="sk-SK"/>
              </w:rPr>
            </w:pPr>
            <w:r w:rsidRPr="0073260C">
              <w:rPr>
                <w:rFonts w:cstheme="minorHAnsi"/>
                <w:bCs/>
                <w:iCs/>
                <w:strike/>
                <w:color w:val="00B050"/>
                <w:sz w:val="16"/>
                <w:szCs w:val="16"/>
                <w:lang w:eastAsia="sk-SK"/>
              </w:rPr>
              <w:t xml:space="preserve">na základe daňového priznania podniku za </w:t>
            </w:r>
            <w:r w:rsidRPr="0073260C">
              <w:rPr>
                <w:rFonts w:cstheme="minorHAnsi"/>
                <w:bCs/>
                <w:iCs/>
                <w:strike/>
                <w:color w:val="00B050"/>
                <w:sz w:val="16"/>
                <w:szCs w:val="16"/>
              </w:rPr>
              <w:t xml:space="preserve"> 2 roky pred podaním </w:t>
            </w:r>
            <w:proofErr w:type="spellStart"/>
            <w:r w:rsidRPr="0073260C">
              <w:rPr>
                <w:rFonts w:cstheme="minorHAnsi"/>
                <w:bCs/>
                <w:iCs/>
                <w:strike/>
                <w:color w:val="00B050"/>
                <w:sz w:val="16"/>
                <w:szCs w:val="16"/>
              </w:rPr>
              <w:t>ŽoNFP</w:t>
            </w:r>
            <w:proofErr w:type="spellEnd"/>
            <w:r w:rsidRPr="0073260C">
              <w:rPr>
                <w:rFonts w:cstheme="minorHAnsi"/>
                <w:bCs/>
                <w:iCs/>
                <w:strike/>
                <w:color w:val="00B050"/>
                <w:sz w:val="16"/>
                <w:szCs w:val="16"/>
                <w:lang w:eastAsia="sk-SK"/>
              </w:rPr>
              <w:t xml:space="preserve"> , z ktorých vyplýva, že žiadateľ mal príjmy/výdavky z poľnohospodárskej prvovýroby </w:t>
            </w:r>
            <w:r w:rsidRPr="0073260C">
              <w:rPr>
                <w:rFonts w:cstheme="minorHAnsi"/>
                <w:b/>
                <w:bCs/>
                <w:iCs/>
                <w:strike/>
                <w:color w:val="00B050"/>
                <w:sz w:val="16"/>
                <w:szCs w:val="16"/>
                <w:lang w:eastAsia="sk-SK"/>
              </w:rPr>
              <w:t xml:space="preserve">ALEBO </w:t>
            </w:r>
          </w:p>
          <w:p w14:paraId="2D907459" w14:textId="77777777" w:rsidR="00C026D4" w:rsidRPr="0073260C" w:rsidRDefault="00C026D4" w:rsidP="004800B7">
            <w:pPr>
              <w:pStyle w:val="Textkomentra"/>
              <w:numPr>
                <w:ilvl w:val="1"/>
                <w:numId w:val="379"/>
              </w:numPr>
              <w:suppressAutoHyphens/>
              <w:spacing w:after="0" w:line="240" w:lineRule="auto"/>
              <w:ind w:left="938" w:hanging="284"/>
              <w:jc w:val="both"/>
              <w:rPr>
                <w:rFonts w:cstheme="minorHAnsi"/>
                <w:strike/>
                <w:color w:val="00B050"/>
                <w:sz w:val="16"/>
                <w:szCs w:val="16"/>
              </w:rPr>
            </w:pPr>
            <w:r w:rsidRPr="0073260C">
              <w:rPr>
                <w:rFonts w:cstheme="minorHAnsi"/>
                <w:bCs/>
                <w:iCs/>
                <w:strike/>
                <w:color w:val="00B050"/>
                <w:sz w:val="16"/>
                <w:szCs w:val="16"/>
              </w:rPr>
              <w:t xml:space="preserve">na základe preukázania faktúr vystavených  za 2 roky pred podaním </w:t>
            </w:r>
            <w:proofErr w:type="spellStart"/>
            <w:r w:rsidRPr="0073260C">
              <w:rPr>
                <w:rFonts w:cstheme="minorHAnsi"/>
                <w:bCs/>
                <w:iCs/>
                <w:strike/>
                <w:color w:val="00B050"/>
                <w:sz w:val="16"/>
                <w:szCs w:val="16"/>
              </w:rPr>
              <w:t>ŽoNFP</w:t>
            </w:r>
            <w:proofErr w:type="spellEnd"/>
            <w:r w:rsidRPr="0073260C">
              <w:rPr>
                <w:rFonts w:cstheme="minorHAnsi"/>
                <w:bCs/>
                <w:iCs/>
                <w:strike/>
                <w:color w:val="00B050"/>
                <w:sz w:val="16"/>
                <w:szCs w:val="16"/>
                <w:lang w:eastAsia="sk-SK"/>
              </w:rPr>
              <w:t xml:space="preserve"> </w:t>
            </w:r>
            <w:r w:rsidRPr="0073260C">
              <w:rPr>
                <w:rFonts w:cstheme="minorHAnsi"/>
                <w:bCs/>
                <w:iCs/>
                <w:strike/>
                <w:color w:val="00B050"/>
                <w:sz w:val="16"/>
                <w:szCs w:val="16"/>
              </w:rPr>
              <w:t xml:space="preserve"> za vlastnú poľnohospodársku činnosť podniku (preukazovanie tržieb/výdavkov sa týka priamo žiadateľa, tzn. na IČO žiadateľa).</w:t>
            </w:r>
          </w:p>
          <w:p w14:paraId="19CC4C4E"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4D981B3C" w14:textId="77777777" w:rsidR="00C026D4" w:rsidRPr="0073260C" w:rsidRDefault="00C026D4"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dokumentácie uvedenej v časti „Forma a spôsob preukázania splnenia PPP“</w:t>
            </w:r>
          </w:p>
        </w:tc>
      </w:tr>
      <w:tr w:rsidR="0073260C" w:rsidRPr="0073260C" w14:paraId="698A64DF" w14:textId="77777777" w:rsidTr="00D249DE">
        <w:trPr>
          <w:trHeight w:val="284"/>
        </w:trPr>
        <w:tc>
          <w:tcPr>
            <w:tcW w:w="5000" w:type="pct"/>
            <w:gridSpan w:val="4"/>
            <w:shd w:val="clear" w:color="auto" w:fill="FFE599" w:themeFill="accent4" w:themeFillTint="66"/>
            <w:vAlign w:val="center"/>
          </w:tcPr>
          <w:p w14:paraId="0EE45B2C" w14:textId="77777777" w:rsidR="00C026D4" w:rsidRPr="0073260C" w:rsidRDefault="00C026D4" w:rsidP="00AB4072">
            <w:pPr>
              <w:spacing w:after="0" w:line="240" w:lineRule="auto"/>
              <w:rPr>
                <w:rFonts w:cstheme="minorHAnsi"/>
                <w:b/>
                <w:strike/>
                <w:color w:val="00B050"/>
                <w:sz w:val="22"/>
                <w:szCs w:val="22"/>
              </w:rPr>
            </w:pPr>
            <w:r w:rsidRPr="0073260C">
              <w:rPr>
                <w:rFonts w:cstheme="minorHAnsi"/>
                <w:b/>
                <w:strike/>
                <w:color w:val="00B050"/>
                <w:sz w:val="22"/>
                <w:szCs w:val="22"/>
              </w:rPr>
              <w:t>2. OPRÁVNENOSŤ AKTIVÍT A VÝDAVKOV REALIZÁCIE PROJEKTU</w:t>
            </w:r>
          </w:p>
        </w:tc>
      </w:tr>
      <w:tr w:rsidR="0073260C" w:rsidRPr="0073260C" w14:paraId="5E3EBC16" w14:textId="77777777" w:rsidTr="00D249DE">
        <w:trPr>
          <w:trHeight w:val="284"/>
        </w:trPr>
        <w:tc>
          <w:tcPr>
            <w:tcW w:w="196" w:type="pct"/>
            <w:shd w:val="clear" w:color="auto" w:fill="FFF2CC" w:themeFill="accent4" w:themeFillTint="33"/>
            <w:vAlign w:val="center"/>
          </w:tcPr>
          <w:p w14:paraId="7D4CC08F" w14:textId="77777777" w:rsidR="00C026D4" w:rsidRPr="0073260C" w:rsidRDefault="00C026D4" w:rsidP="00AB4072">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4" w:type="pct"/>
            <w:gridSpan w:val="3"/>
            <w:shd w:val="clear" w:color="auto" w:fill="FFF2CC" w:themeFill="accent4" w:themeFillTint="33"/>
            <w:vAlign w:val="center"/>
          </w:tcPr>
          <w:p w14:paraId="04843054" w14:textId="77777777" w:rsidR="00C026D4" w:rsidRPr="0073260C" w:rsidRDefault="00C026D4" w:rsidP="00AB4072">
            <w:pPr>
              <w:pStyle w:val="Default"/>
              <w:jc w:val="center"/>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Podmienka poskytnutia príspevku (PPP) a jej popis  </w:t>
            </w:r>
          </w:p>
        </w:tc>
      </w:tr>
      <w:tr w:rsidR="0073260C" w:rsidRPr="0073260C" w14:paraId="6B14CB4E" w14:textId="77777777" w:rsidTr="00D249DE">
        <w:trPr>
          <w:trHeight w:val="284"/>
        </w:trPr>
        <w:tc>
          <w:tcPr>
            <w:tcW w:w="196" w:type="pct"/>
            <w:shd w:val="clear" w:color="auto" w:fill="auto"/>
            <w:vAlign w:val="center"/>
          </w:tcPr>
          <w:p w14:paraId="27C29353"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04" w:type="pct"/>
            <w:gridSpan w:val="3"/>
            <w:shd w:val="clear" w:color="auto" w:fill="auto"/>
            <w:vAlign w:val="center"/>
          </w:tcPr>
          <w:p w14:paraId="6E9AB03D" w14:textId="77777777" w:rsidR="00C026D4" w:rsidRPr="0073260C" w:rsidRDefault="00C026D4" w:rsidP="00AB4072">
            <w:pPr>
              <w:pStyle w:val="Default"/>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Podmienka oprávnenosti aktivít projektu (oprávnené činnosti)/projekty</w:t>
            </w:r>
          </w:p>
          <w:p w14:paraId="3F68133D" w14:textId="77777777" w:rsidR="00C026D4" w:rsidRPr="0073260C" w:rsidRDefault="00C026D4" w:rsidP="00AB4072">
            <w:pPr>
              <w:spacing w:after="0" w:line="240" w:lineRule="auto"/>
              <w:jc w:val="both"/>
              <w:rPr>
                <w:rFonts w:cstheme="minorHAnsi"/>
                <w:bCs/>
                <w:strike/>
                <w:color w:val="00B050"/>
                <w:sz w:val="14"/>
                <w:szCs w:val="14"/>
                <w:lang w:eastAsia="sk-SK"/>
              </w:rPr>
            </w:pPr>
            <w:r w:rsidRPr="0073260C">
              <w:rPr>
                <w:rFonts w:cstheme="minorHAnsi"/>
                <w:bCs/>
                <w:strike/>
                <w:color w:val="00B050"/>
                <w:sz w:val="16"/>
                <w:szCs w:val="16"/>
              </w:rPr>
              <w:t>Oprávnené aktivity projektu (činnosti), ktoré žiadateľ musí spĺňať sú oprávnené aktivity projektu (činnosti) v zmysle stratégie CLLD príslušnej MAS, pričom musia byť splnené aj nasledovné podmienky (ak relevantné):</w:t>
            </w:r>
            <w:r w:rsidRPr="0073260C">
              <w:rPr>
                <w:rFonts w:cstheme="minorHAnsi"/>
                <w:i/>
                <w:strike/>
                <w:color w:val="00B050"/>
                <w:sz w:val="16"/>
                <w:szCs w:val="16"/>
              </w:rPr>
              <w:t xml:space="preserve">  </w:t>
            </w:r>
            <w:r w:rsidRPr="0073260C">
              <w:rPr>
                <w:rFonts w:cstheme="minorHAnsi"/>
                <w:b/>
                <w:strike/>
                <w:color w:val="00B050"/>
                <w:sz w:val="22"/>
              </w:rPr>
              <w:t xml:space="preserve"> </w:t>
            </w:r>
            <w:r w:rsidRPr="0073260C">
              <w:rPr>
                <w:rFonts w:cstheme="minorHAnsi"/>
                <w:b/>
                <w:strike/>
                <w:color w:val="00B050"/>
                <w:sz w:val="16"/>
                <w:szCs w:val="16"/>
              </w:rPr>
              <w:t xml:space="preserve">Oprávnené projekty </w:t>
            </w:r>
            <w:r w:rsidRPr="0073260C">
              <w:rPr>
                <w:rFonts w:cstheme="minorHAnsi"/>
                <w:strike/>
                <w:color w:val="00B050"/>
                <w:sz w:val="16"/>
                <w:szCs w:val="16"/>
              </w:rPr>
              <w:t>zamerané na rozvoj poľnohospodárskych podnikov a podnikateľskej činnosti - oprávnenými aktivitami sú aktivity smerujúce k realizácii podnikateľského plánu.</w:t>
            </w:r>
            <w:r w:rsidRPr="0073260C">
              <w:rPr>
                <w:rFonts w:cstheme="minorHAnsi"/>
                <w:bCs/>
                <w:strike/>
                <w:color w:val="00B050"/>
                <w:sz w:val="16"/>
                <w:szCs w:val="16"/>
                <w:lang w:eastAsia="sk-SK"/>
              </w:rPr>
              <w:t xml:space="preserve"> </w:t>
            </w:r>
          </w:p>
          <w:p w14:paraId="16B6E766"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01D7FE8A" w14:textId="77777777" w:rsidR="00C026D4" w:rsidRPr="0073260C" w:rsidRDefault="00C026D4" w:rsidP="004800B7">
            <w:pPr>
              <w:pStyle w:val="Odsekzoznamu"/>
              <w:numPr>
                <w:ilvl w:val="0"/>
                <w:numId w:val="380"/>
              </w:numPr>
              <w:spacing w:after="0" w:line="240" w:lineRule="auto"/>
              <w:ind w:left="226" w:hanging="226"/>
              <w:rPr>
                <w:rFonts w:cstheme="minorHAnsi"/>
                <w:strike/>
                <w:color w:val="00B050"/>
                <w:sz w:val="16"/>
                <w:szCs w:val="16"/>
              </w:rPr>
            </w:pPr>
            <w:r w:rsidRPr="0073260C">
              <w:rPr>
                <w:rFonts w:cstheme="minorHAnsi"/>
                <w:bCs/>
                <w:strike/>
                <w:color w:val="00B050"/>
                <w:sz w:val="16"/>
                <w:szCs w:val="16"/>
              </w:rPr>
              <w:t xml:space="preserve">Formulár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 (tabuľka č. 7 - Popis projektu)</w:t>
            </w:r>
          </w:p>
          <w:p w14:paraId="564C9660" w14:textId="77777777" w:rsidR="00C026D4" w:rsidRPr="0073260C" w:rsidRDefault="00C026D4" w:rsidP="004800B7">
            <w:pPr>
              <w:pStyle w:val="Odsekzoznamu"/>
              <w:numPr>
                <w:ilvl w:val="0"/>
                <w:numId w:val="380"/>
              </w:numPr>
              <w:spacing w:after="0" w:line="240" w:lineRule="auto"/>
              <w:ind w:left="226" w:hanging="226"/>
              <w:jc w:val="both"/>
              <w:rPr>
                <w:rFonts w:eastAsia="Times New Roman" w:cstheme="minorHAnsi"/>
                <w:strike/>
                <w:color w:val="00B050"/>
                <w:sz w:val="16"/>
                <w:szCs w:val="16"/>
              </w:rPr>
            </w:pPr>
            <w:r w:rsidRPr="0073260C">
              <w:rPr>
                <w:rFonts w:eastAsia="Times New Roman" w:cstheme="minorHAnsi"/>
                <w:strike/>
                <w:color w:val="00B050"/>
                <w:sz w:val="16"/>
                <w:szCs w:val="16"/>
              </w:rPr>
              <w:t>Popis v projekte realizácie (Podnikateľský plán) (Príloha 2B k príručke pre prijímateľa LEADER)</w:t>
            </w:r>
          </w:p>
          <w:p w14:paraId="5331BB17"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 vykoná PPA:</w:t>
            </w:r>
          </w:p>
          <w:p w14:paraId="35E34682" w14:textId="77777777" w:rsidR="00C026D4" w:rsidRPr="0073260C" w:rsidRDefault="00C026D4" w:rsidP="004800B7">
            <w:pPr>
              <w:pStyle w:val="Odsekzoznamu"/>
              <w:numPr>
                <w:ilvl w:val="0"/>
                <w:numId w:val="442"/>
              </w:numPr>
              <w:spacing w:after="0" w:line="240" w:lineRule="auto"/>
              <w:ind w:left="221" w:hanging="221"/>
              <w:jc w:val="both"/>
              <w:rPr>
                <w:rFonts w:eastAsia="Times New Roman" w:cstheme="minorHAnsi"/>
                <w:strike/>
                <w:color w:val="00B050"/>
                <w:sz w:val="16"/>
                <w:szCs w:val="16"/>
              </w:rPr>
            </w:pPr>
            <w:r w:rsidRPr="0073260C">
              <w:rPr>
                <w:rFonts w:cstheme="minorHAnsi"/>
                <w:strike/>
                <w:color w:val="00B050"/>
                <w:sz w:val="16"/>
                <w:szCs w:val="16"/>
              </w:rPr>
              <w:t>v zmysle dokumentácie uvedenej v časti „Forma a spôsob preukázania splnenia PPP“</w:t>
            </w:r>
          </w:p>
        </w:tc>
      </w:tr>
      <w:tr w:rsidR="0073260C" w:rsidRPr="0073260C" w14:paraId="2BB109F1" w14:textId="77777777" w:rsidTr="00D249DE">
        <w:trPr>
          <w:trHeight w:val="284"/>
        </w:trPr>
        <w:tc>
          <w:tcPr>
            <w:tcW w:w="196" w:type="pct"/>
            <w:shd w:val="clear" w:color="auto" w:fill="auto"/>
            <w:vAlign w:val="center"/>
          </w:tcPr>
          <w:p w14:paraId="17C866A0"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2.</w:t>
            </w:r>
          </w:p>
        </w:tc>
        <w:tc>
          <w:tcPr>
            <w:tcW w:w="4804" w:type="pct"/>
            <w:gridSpan w:val="3"/>
            <w:shd w:val="clear" w:color="auto" w:fill="auto"/>
            <w:vAlign w:val="center"/>
          </w:tcPr>
          <w:p w14:paraId="7E15C231" w14:textId="77777777" w:rsidR="00C026D4" w:rsidRPr="0073260C" w:rsidRDefault="00C026D4" w:rsidP="00AB4072">
            <w:pPr>
              <w:pStyle w:val="Default"/>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 xml:space="preserve">Podmienka, že výdavky projektu sú oprávnené </w:t>
            </w:r>
          </w:p>
          <w:p w14:paraId="23C7C93D"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Oprávnené náklady sú výlučne náklady uvedené v podnikateľskom pláne. Vzhľadom na to, že podmienkou podpory je predloženie podnikateľského plánu a jeho </w:t>
            </w:r>
            <w:hyperlink w:anchor="bod24_2" w:history="1">
              <w:r w:rsidRPr="0073260C">
                <w:rPr>
                  <w:rStyle w:val="Hypertextovprepojenie"/>
                  <w:rFonts w:cstheme="minorHAnsi"/>
                  <w:strike/>
                  <w:color w:val="00B050"/>
                  <w:sz w:val="16"/>
                  <w:szCs w:val="16"/>
                  <w:u w:val="none"/>
                </w:rPr>
                <w:t>správna realizácia</w:t>
              </w:r>
            </w:hyperlink>
            <w:r w:rsidRPr="0073260C">
              <w:rPr>
                <w:rFonts w:cstheme="minorHAnsi"/>
                <w:strike/>
                <w:color w:val="00B050"/>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427FF151"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iCs/>
                <w:strike/>
                <w:color w:val="00B050"/>
                <w:sz w:val="16"/>
                <w:szCs w:val="16"/>
              </w:rPr>
              <w:lastRenderedPageBreak/>
              <w:t>Správnou realizáciou podnikateľského plánu</w:t>
            </w:r>
            <w:r w:rsidRPr="0073260C">
              <w:rPr>
                <w:rFonts w:cstheme="minorHAnsi"/>
                <w:i/>
                <w:iCs/>
                <w:strike/>
                <w:color w:val="00B050"/>
                <w:sz w:val="16"/>
                <w:szCs w:val="16"/>
              </w:rPr>
              <w:t xml:space="preserve"> </w:t>
            </w:r>
            <w:r w:rsidRPr="0073260C">
              <w:rPr>
                <w:rFonts w:cstheme="minorHAnsi"/>
                <w:iCs/>
                <w:strike/>
                <w:color w:val="00B050"/>
                <w:sz w:val="16"/>
                <w:szCs w:val="16"/>
              </w:rPr>
              <w:t>sa rozumie</w:t>
            </w:r>
            <w:r w:rsidRPr="0073260C">
              <w:rPr>
                <w:rFonts w:cstheme="minorHAnsi"/>
                <w:i/>
                <w:iCs/>
                <w:strike/>
                <w:color w:val="00B050"/>
                <w:sz w:val="16"/>
                <w:szCs w:val="16"/>
              </w:rPr>
              <w:t xml:space="preserve"> </w:t>
            </w:r>
            <w:r w:rsidRPr="0073260C">
              <w:rPr>
                <w:rFonts w:cstheme="minorHAnsi"/>
                <w:strike/>
                <w:color w:val="00B050"/>
                <w:sz w:val="16"/>
                <w:szCs w:val="16"/>
              </w:rPr>
              <w:t xml:space="preserve">zabezpečenie aktivít popísaných v podnikateľskom pláne a súčasne dodržanie, resp. prekročenie hodnoty štandardného výstupu podniku žiadateľa, ktorý preukázal pri podaní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Správna realizácia podnikateľského plánu bude predmetom administratívnej kontroly a kontroly na mieste. </w:t>
            </w:r>
          </w:p>
          <w:p w14:paraId="41598731" w14:textId="77777777" w:rsidR="00C026D4" w:rsidRPr="0073260C" w:rsidRDefault="00C026D4" w:rsidP="00AB4072">
            <w:pPr>
              <w:spacing w:after="0" w:line="240" w:lineRule="auto"/>
              <w:jc w:val="both"/>
              <w:rPr>
                <w:rFonts w:cstheme="minorHAnsi"/>
                <w:b/>
                <w:strike/>
                <w:color w:val="00B050"/>
                <w:sz w:val="16"/>
                <w:szCs w:val="16"/>
              </w:rPr>
            </w:pPr>
            <w:r w:rsidRPr="0073260C">
              <w:rPr>
                <w:rFonts w:cstheme="minorHAnsi"/>
                <w:b/>
                <w:strike/>
                <w:color w:val="00B050"/>
                <w:sz w:val="16"/>
                <w:szCs w:val="16"/>
              </w:rPr>
              <w:t>Podmienky oprávnenosti výdavkov</w:t>
            </w:r>
          </w:p>
          <w:p w14:paraId="22A449AE" w14:textId="77777777" w:rsidR="00C026D4" w:rsidRPr="0073260C" w:rsidRDefault="00C026D4" w:rsidP="004800B7">
            <w:pPr>
              <w:pStyle w:val="Odsekzoznamu"/>
              <w:numPr>
                <w:ilvl w:val="0"/>
                <w:numId w:val="383"/>
              </w:numPr>
              <w:suppressAutoHyphens/>
              <w:spacing w:after="0" w:line="240" w:lineRule="auto"/>
              <w:ind w:left="226" w:hanging="226"/>
              <w:jc w:val="both"/>
              <w:rPr>
                <w:rFonts w:cstheme="minorHAnsi"/>
                <w:strike/>
                <w:color w:val="00B050"/>
                <w:sz w:val="16"/>
                <w:szCs w:val="16"/>
                <w:lang w:eastAsia="sk-SK"/>
              </w:rPr>
            </w:pPr>
            <w:r w:rsidRPr="0073260C">
              <w:rPr>
                <w:rFonts w:cstheme="minorHAnsi"/>
                <w:bCs/>
                <w:strike/>
                <w:color w:val="00B050"/>
                <w:sz w:val="16"/>
                <w:szCs w:val="16"/>
                <w:lang w:eastAsia="sk-SK"/>
              </w:rPr>
              <w:t xml:space="preserve">Predloženie </w:t>
            </w:r>
            <w:r w:rsidRPr="0073260C">
              <w:rPr>
                <w:rFonts w:cstheme="minorHAnsi"/>
                <w:b/>
                <w:bCs/>
                <w:strike/>
                <w:color w:val="00B050"/>
                <w:sz w:val="16"/>
                <w:szCs w:val="16"/>
                <w:lang w:eastAsia="sk-SK"/>
              </w:rPr>
              <w:t>podnikateľského plánu</w:t>
            </w:r>
            <w:r w:rsidRPr="0073260C">
              <w:rPr>
                <w:rFonts w:cstheme="minorHAnsi"/>
                <w:bCs/>
                <w:strike/>
                <w:color w:val="00B050"/>
                <w:sz w:val="16"/>
                <w:szCs w:val="16"/>
                <w:lang w:eastAsia="sk-SK"/>
              </w:rPr>
              <w:t xml:space="preserve"> zameraného na rastlinnú a/alebo živočíšnu výrobu, ktorý musí obsahovať minimálne nasledovné údaje:</w:t>
            </w:r>
          </w:p>
          <w:p w14:paraId="13AB5AC0" w14:textId="77777777" w:rsidR="00C026D4" w:rsidRPr="0073260C" w:rsidRDefault="00C026D4" w:rsidP="004800B7">
            <w:pPr>
              <w:pStyle w:val="Odsekzoznamu"/>
              <w:numPr>
                <w:ilvl w:val="0"/>
                <w:numId w:val="140"/>
              </w:numPr>
              <w:tabs>
                <w:tab w:val="clear" w:pos="720"/>
                <w:tab w:val="num" w:pos="226"/>
              </w:tabs>
              <w:suppressAutoHyphens/>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opis situácie podniku v čase podania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 zámery jeho rozvoja;</w:t>
            </w:r>
          </w:p>
          <w:p w14:paraId="2FC5369E" w14:textId="77777777" w:rsidR="00C026D4" w:rsidRPr="0073260C" w:rsidRDefault="00C026D4" w:rsidP="004800B7">
            <w:pPr>
              <w:pStyle w:val="Odsekzoznamu"/>
              <w:numPr>
                <w:ilvl w:val="0"/>
                <w:numId w:val="140"/>
              </w:numPr>
              <w:tabs>
                <w:tab w:val="clear" w:pos="720"/>
                <w:tab w:val="num" w:pos="226"/>
              </w:tabs>
              <w:suppressAutoHyphens/>
              <w:spacing w:after="0" w:line="240" w:lineRule="auto"/>
              <w:ind w:left="226" w:hanging="226"/>
              <w:jc w:val="both"/>
              <w:rPr>
                <w:rFonts w:cstheme="minorHAnsi"/>
                <w:bCs/>
                <w:strike/>
                <w:color w:val="00B050"/>
                <w:sz w:val="16"/>
                <w:szCs w:val="16"/>
              </w:rPr>
            </w:pPr>
            <w:r w:rsidRPr="0073260C">
              <w:rPr>
                <w:rFonts w:cstheme="minorHAnsi"/>
                <w:bCs/>
                <w:strike/>
                <w:color w:val="00B050"/>
                <w:sz w:val="16"/>
                <w:szCs w:val="16"/>
              </w:rPr>
              <w:t xml:space="preserve">dosiahnutú hodnotu štandardného výstupu podniku a zoznam komodít v zmysle Prílohy č. 33B, na základe ktorých bol vypočítaný štandardný výstup pri podaní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
          <w:p w14:paraId="3BCD0E16" w14:textId="77777777" w:rsidR="00C026D4" w:rsidRPr="0073260C" w:rsidRDefault="00C026D4" w:rsidP="004800B7">
            <w:pPr>
              <w:pStyle w:val="Odsekzoznamu"/>
              <w:numPr>
                <w:ilvl w:val="0"/>
                <w:numId w:val="140"/>
              </w:numPr>
              <w:tabs>
                <w:tab w:val="clear" w:pos="720"/>
                <w:tab w:val="num" w:pos="226"/>
              </w:tabs>
              <w:suppressAutoHyphens/>
              <w:spacing w:after="0" w:line="240" w:lineRule="auto"/>
              <w:ind w:left="226" w:hanging="226"/>
              <w:jc w:val="both"/>
              <w:rPr>
                <w:rFonts w:cstheme="minorHAnsi"/>
                <w:bCs/>
                <w:strike/>
                <w:color w:val="00B050"/>
                <w:sz w:val="16"/>
                <w:szCs w:val="16"/>
              </w:rPr>
            </w:pPr>
            <w:r w:rsidRPr="0073260C">
              <w:rPr>
                <w:rFonts w:cstheme="minorHAnsi"/>
                <w:bCs/>
                <w:strike/>
                <w:color w:val="00B050"/>
                <w:sz w:val="16"/>
                <w:szCs w:val="16"/>
              </w:rPr>
              <w:t xml:space="preserve">zoznam všetkých komodít v zmysle Prílohy č. 33B, ktoré žiadateľ plánuje  </w:t>
            </w:r>
            <w:r w:rsidRPr="0073260C">
              <w:rPr>
                <w:rFonts w:cstheme="minorHAnsi"/>
                <w:bCs/>
                <w:strike/>
                <w:color w:val="00B050"/>
                <w:sz w:val="22"/>
              </w:rPr>
              <w:t xml:space="preserve"> </w:t>
            </w:r>
            <w:r w:rsidRPr="0073260C">
              <w:rPr>
                <w:rFonts w:cstheme="minorHAnsi"/>
                <w:bCs/>
                <w:strike/>
                <w:color w:val="00B050"/>
                <w:sz w:val="16"/>
                <w:szCs w:val="16"/>
              </w:rPr>
              <w:t>vyrábať</w:t>
            </w:r>
            <w:r w:rsidRPr="0073260C">
              <w:rPr>
                <w:rFonts w:cstheme="minorHAnsi"/>
                <w:strike/>
                <w:color w:val="00B050"/>
                <w:sz w:val="16"/>
                <w:szCs w:val="16"/>
                <w:vertAlign w:val="superscript"/>
              </w:rPr>
              <w:footnoteReference w:id="44"/>
            </w:r>
            <w:r w:rsidRPr="0073260C">
              <w:rPr>
                <w:rFonts w:cstheme="minorHAnsi"/>
                <w:bCs/>
                <w:strike/>
                <w:color w:val="00B050"/>
                <w:sz w:val="16"/>
                <w:szCs w:val="16"/>
              </w:rPr>
              <w:t xml:space="preserve">, pričom žiadateľ nie je viazaný produkciou tých istých komodít, ktorými preukazoval splnenie podmienky oprávnenosti žiadateľa v zmysle bodu 1.1 tohto </w:t>
            </w:r>
            <w:proofErr w:type="spellStart"/>
            <w:r w:rsidRPr="0073260C">
              <w:rPr>
                <w:rFonts w:cstheme="minorHAnsi"/>
                <w:bCs/>
                <w:strike/>
                <w:color w:val="00B050"/>
                <w:sz w:val="16"/>
                <w:szCs w:val="16"/>
              </w:rPr>
              <w:t>podopatrenia</w:t>
            </w:r>
            <w:proofErr w:type="spellEnd"/>
            <w:r w:rsidRPr="0073260C">
              <w:rPr>
                <w:rFonts w:cstheme="minorHAnsi"/>
                <w:bCs/>
                <w:strike/>
                <w:color w:val="00B050"/>
                <w:sz w:val="16"/>
                <w:szCs w:val="16"/>
              </w:rPr>
              <w:t xml:space="preserve"> (dosiahnutie hodnoty štandardného výstupu v požadovanom intervale pri podaní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w:t>
            </w:r>
          </w:p>
          <w:p w14:paraId="44A22ECB" w14:textId="77777777" w:rsidR="00C026D4" w:rsidRPr="0073260C" w:rsidRDefault="00C026D4" w:rsidP="004800B7">
            <w:pPr>
              <w:pStyle w:val="Odsekzoznamu"/>
              <w:numPr>
                <w:ilvl w:val="0"/>
                <w:numId w:val="140"/>
              </w:numPr>
              <w:tabs>
                <w:tab w:val="clear" w:pos="720"/>
                <w:tab w:val="num" w:pos="226"/>
              </w:tabs>
              <w:suppressAutoHyphens/>
              <w:spacing w:after="0" w:line="240" w:lineRule="auto"/>
              <w:ind w:left="226" w:hanging="226"/>
              <w:jc w:val="both"/>
              <w:rPr>
                <w:rFonts w:cstheme="minorHAnsi"/>
                <w:bCs/>
                <w:strike/>
                <w:color w:val="00B050"/>
                <w:sz w:val="16"/>
                <w:szCs w:val="16"/>
              </w:rPr>
            </w:pPr>
            <w:r w:rsidRPr="0073260C">
              <w:rPr>
                <w:rFonts w:cstheme="minorHAnsi"/>
                <w:bCs/>
                <w:strike/>
                <w:color w:val="00B050"/>
                <w:sz w:val="16"/>
                <w:szCs w:val="16"/>
              </w:rPr>
              <w:t xml:space="preserve">indikatívnu plánovanú hodnotu štandardného výstupu </w:t>
            </w:r>
            <w:r w:rsidRPr="0073260C">
              <w:rPr>
                <w:rFonts w:cstheme="minorHAnsi"/>
                <w:bCs/>
                <w:strike/>
                <w:color w:val="00B050"/>
                <w:sz w:val="22"/>
              </w:rPr>
              <w:t xml:space="preserve"> </w:t>
            </w:r>
            <w:r w:rsidRPr="0073260C">
              <w:rPr>
                <w:rFonts w:cstheme="minorHAnsi"/>
                <w:bCs/>
                <w:strike/>
                <w:color w:val="00B050"/>
                <w:sz w:val="16"/>
                <w:szCs w:val="16"/>
              </w:rPr>
              <w:t>podniku</w:t>
            </w:r>
            <w:r w:rsidRPr="0073260C">
              <w:rPr>
                <w:rFonts w:cstheme="minorHAnsi"/>
                <w:strike/>
                <w:color w:val="00B050"/>
                <w:sz w:val="16"/>
                <w:szCs w:val="16"/>
                <w:vertAlign w:val="superscript"/>
              </w:rPr>
              <w:footnoteReference w:id="45"/>
            </w:r>
            <w:r w:rsidRPr="0073260C">
              <w:rPr>
                <w:rFonts w:cstheme="minorHAnsi"/>
                <w:bCs/>
                <w:strike/>
                <w:color w:val="00B050"/>
                <w:sz w:val="22"/>
              </w:rPr>
              <w:t xml:space="preserve"> </w:t>
            </w:r>
            <w:r w:rsidRPr="0073260C">
              <w:rPr>
                <w:rFonts w:cstheme="minorHAnsi"/>
                <w:bCs/>
                <w:strike/>
                <w:color w:val="00B050"/>
                <w:sz w:val="16"/>
                <w:szCs w:val="16"/>
              </w:rPr>
              <w:t xml:space="preserve"> v zmysle </w:t>
            </w:r>
            <w:hyperlink w:anchor="bod231c" w:history="1">
              <w:r w:rsidRPr="0073260C">
                <w:rPr>
                  <w:rStyle w:val="Hypertextovprepojenie"/>
                  <w:rFonts w:cstheme="minorHAnsi"/>
                  <w:bCs/>
                  <w:strike/>
                  <w:color w:val="00B050"/>
                  <w:sz w:val="16"/>
                  <w:szCs w:val="16"/>
                  <w:u w:val="none"/>
                </w:rPr>
                <w:t>písm. c)</w:t>
              </w:r>
            </w:hyperlink>
            <w:r w:rsidRPr="0073260C">
              <w:rPr>
                <w:rFonts w:cstheme="minorHAnsi"/>
                <w:bCs/>
                <w:strike/>
                <w:color w:val="00B050"/>
                <w:sz w:val="16"/>
                <w:szCs w:val="16"/>
              </w:rPr>
              <w:t>, ktorá musí byť rovnaká alebo vyššia než hodnota štandardného výstupu uvedená v </w:t>
            </w:r>
            <w:hyperlink w:anchor="bod231b" w:history="1">
              <w:r w:rsidRPr="0073260C">
                <w:rPr>
                  <w:rStyle w:val="Hypertextovprepojenie"/>
                  <w:rFonts w:cstheme="minorHAnsi"/>
                  <w:bCs/>
                  <w:strike/>
                  <w:color w:val="00B050"/>
                  <w:sz w:val="16"/>
                  <w:szCs w:val="16"/>
                  <w:u w:val="none"/>
                </w:rPr>
                <w:t xml:space="preserve">písm. </w:t>
              </w:r>
              <w:r w:rsidRPr="0073260C">
                <w:rPr>
                  <w:rFonts w:cstheme="minorHAnsi"/>
                  <w:bCs/>
                  <w:strike/>
                  <w:color w:val="00B050"/>
                  <w:sz w:val="16"/>
                  <w:szCs w:val="16"/>
                </w:rPr>
                <w:t xml:space="preserve"> b)</w:t>
              </w:r>
              <w:r w:rsidRPr="0073260C">
                <w:rPr>
                  <w:rFonts w:cstheme="minorHAnsi"/>
                  <w:strike/>
                  <w:color w:val="00B050"/>
                  <w:sz w:val="16"/>
                  <w:szCs w:val="16"/>
                  <w:vertAlign w:val="superscript"/>
                </w:rPr>
                <w:footnoteReference w:id="46"/>
              </w:r>
              <w:r w:rsidRPr="0073260C">
                <w:rPr>
                  <w:rStyle w:val="Hypertextovprepojenie"/>
                  <w:rFonts w:cstheme="minorHAnsi"/>
                  <w:bCs/>
                  <w:strike/>
                  <w:color w:val="00B050"/>
                  <w:sz w:val="16"/>
                  <w:szCs w:val="16"/>
                  <w:u w:val="none"/>
                </w:rPr>
                <w:t>)</w:t>
              </w:r>
            </w:hyperlink>
            <w:r w:rsidRPr="0073260C">
              <w:rPr>
                <w:rStyle w:val="Hypertextovprepojenie"/>
                <w:rFonts w:cstheme="minorHAnsi"/>
                <w:bCs/>
                <w:strike/>
                <w:color w:val="00B050"/>
                <w:sz w:val="16"/>
                <w:szCs w:val="16"/>
                <w:u w:val="none"/>
              </w:rPr>
              <w:t xml:space="preserve"> ktorú plánuje dosiahnuť zrealizovaním podnikateľského plánu</w:t>
            </w:r>
            <w:r w:rsidRPr="0073260C">
              <w:rPr>
                <w:rFonts w:cstheme="minorHAnsi"/>
                <w:bCs/>
                <w:strike/>
                <w:color w:val="00B050"/>
                <w:sz w:val="16"/>
                <w:szCs w:val="16"/>
              </w:rPr>
              <w:t>;</w:t>
            </w:r>
          </w:p>
          <w:p w14:paraId="1CEA028E" w14:textId="77777777" w:rsidR="00C026D4" w:rsidRPr="0073260C" w:rsidRDefault="00C026D4" w:rsidP="00AB4072">
            <w:pPr>
              <w:suppressAutoHyphens/>
              <w:spacing w:after="0" w:line="240" w:lineRule="auto"/>
              <w:jc w:val="both"/>
              <w:rPr>
                <w:rFonts w:cstheme="minorHAnsi"/>
                <w:bCs/>
                <w:strike/>
                <w:color w:val="00B050"/>
                <w:sz w:val="16"/>
                <w:szCs w:val="16"/>
              </w:rPr>
            </w:pPr>
            <w:r w:rsidRPr="0073260C">
              <w:rPr>
                <w:rFonts w:cstheme="minorHAnsi"/>
                <w:bCs/>
                <w:strike/>
                <w:color w:val="00B050"/>
                <w:sz w:val="16"/>
                <w:szCs w:val="16"/>
              </w:rPr>
              <w:t>Štruktúra podnikateľského plánu je uvedená v Prílohe č. 34B a tabuľka pre výpočet štandardného výstupu v Prílohe č. 33B.</w:t>
            </w:r>
          </w:p>
          <w:p w14:paraId="5870CF23" w14:textId="77777777" w:rsidR="00C026D4" w:rsidRPr="0073260C" w:rsidRDefault="00C026D4" w:rsidP="004800B7">
            <w:pPr>
              <w:pStyle w:val="Odsekzoznamu"/>
              <w:numPr>
                <w:ilvl w:val="0"/>
                <w:numId w:val="383"/>
              </w:numPr>
              <w:suppressAutoHyphens/>
              <w:spacing w:after="0" w:line="240" w:lineRule="auto"/>
              <w:ind w:left="226" w:hanging="226"/>
              <w:jc w:val="both"/>
              <w:rPr>
                <w:rFonts w:cstheme="minorHAnsi"/>
                <w:strike/>
                <w:color w:val="00B050"/>
                <w:sz w:val="16"/>
                <w:szCs w:val="16"/>
                <w:lang w:eastAsia="sk-SK"/>
              </w:rPr>
            </w:pPr>
            <w:r w:rsidRPr="0073260C">
              <w:rPr>
                <w:rFonts w:cstheme="minorHAnsi"/>
                <w:bCs/>
                <w:strike/>
                <w:color w:val="00B050"/>
                <w:sz w:val="16"/>
                <w:szCs w:val="16"/>
                <w:lang w:eastAsia="sk-SK"/>
              </w:rPr>
              <w:t>Udržanie, resp. prekročenie hodnoty štandardného výstupu podniku</w:t>
            </w:r>
            <w:r w:rsidRPr="0073260C">
              <w:rPr>
                <w:rFonts w:cstheme="minorHAnsi"/>
                <w:strike/>
                <w:color w:val="00B050"/>
                <w:sz w:val="16"/>
                <w:szCs w:val="16"/>
                <w:vertAlign w:val="superscript"/>
                <w:lang w:eastAsia="sk-SK"/>
              </w:rPr>
              <w:footnoteReference w:id="47"/>
            </w:r>
            <w:r w:rsidRPr="0073260C">
              <w:rPr>
                <w:rFonts w:cstheme="minorHAnsi"/>
                <w:bCs/>
                <w:strike/>
                <w:color w:val="00B050"/>
                <w:sz w:val="16"/>
                <w:szCs w:val="16"/>
                <w:lang w:eastAsia="sk-SK"/>
              </w:rPr>
              <w:t xml:space="preserve">, dosiahnutého v čase predloženia </w:t>
            </w:r>
            <w:proofErr w:type="spellStart"/>
            <w:r w:rsidRPr="0073260C">
              <w:rPr>
                <w:rFonts w:cstheme="minorHAnsi"/>
                <w:bCs/>
                <w:strike/>
                <w:color w:val="00B050"/>
                <w:sz w:val="16"/>
                <w:szCs w:val="16"/>
                <w:lang w:eastAsia="sk-SK"/>
              </w:rPr>
              <w:t>ŽoNFP</w:t>
            </w:r>
            <w:proofErr w:type="spellEnd"/>
            <w:r w:rsidRPr="0073260C">
              <w:rPr>
                <w:rFonts w:cstheme="minorHAnsi"/>
                <w:bCs/>
                <w:strike/>
                <w:color w:val="00B050"/>
                <w:sz w:val="16"/>
                <w:szCs w:val="16"/>
                <w:lang w:eastAsia="sk-SK"/>
              </w:rPr>
              <w:t xml:space="preserve">, pred vyplatením  poslednej </w:t>
            </w:r>
            <w:proofErr w:type="spellStart"/>
            <w:r w:rsidRPr="0073260C">
              <w:rPr>
                <w:rFonts w:cstheme="minorHAnsi"/>
                <w:bCs/>
                <w:strike/>
                <w:color w:val="00B050"/>
                <w:sz w:val="16"/>
                <w:szCs w:val="16"/>
                <w:lang w:eastAsia="sk-SK"/>
              </w:rPr>
              <w:t>ŽoP</w:t>
            </w:r>
            <w:proofErr w:type="spellEnd"/>
            <w:r w:rsidRPr="0073260C">
              <w:rPr>
                <w:rFonts w:cstheme="minorHAnsi"/>
                <w:strike/>
                <w:color w:val="00B050"/>
                <w:sz w:val="16"/>
                <w:szCs w:val="16"/>
                <w:vertAlign w:val="superscript"/>
                <w:lang w:eastAsia="sk-SK"/>
              </w:rPr>
              <w:footnoteReference w:id="48"/>
            </w:r>
            <w:r w:rsidRPr="0073260C">
              <w:rPr>
                <w:rFonts w:cstheme="minorHAnsi"/>
                <w:bCs/>
                <w:strike/>
                <w:color w:val="00B050"/>
                <w:sz w:val="16"/>
                <w:szCs w:val="16"/>
                <w:lang w:eastAsia="sk-SK"/>
              </w:rPr>
              <w:t xml:space="preserve"> - preukazuje sa v zmysle podmienok vyplývajúcich z osobitných predpisov, bod 4.2, písm. a), </w:t>
            </w:r>
            <w:r w:rsidRPr="0073260C">
              <w:rPr>
                <w:rStyle w:val="Hypertextovprepojenie"/>
                <w:rFonts w:cstheme="minorHAnsi"/>
                <w:strike/>
                <w:color w:val="00B050"/>
                <w:sz w:val="16"/>
                <w:szCs w:val="16"/>
                <w:u w:val="none"/>
                <w:lang w:eastAsia="sk-SK"/>
              </w:rPr>
              <w:t>resp.</w:t>
            </w:r>
            <w:r w:rsidRPr="0073260C">
              <w:rPr>
                <w:rFonts w:cstheme="minorHAnsi"/>
                <w:strike/>
                <w:color w:val="00B050"/>
                <w:sz w:val="16"/>
                <w:szCs w:val="16"/>
              </w:rPr>
              <w:t xml:space="preserve"> písm. c) tohto </w:t>
            </w:r>
            <w:proofErr w:type="spellStart"/>
            <w:r w:rsidRPr="0073260C">
              <w:rPr>
                <w:rFonts w:cstheme="minorHAnsi"/>
                <w:strike/>
                <w:color w:val="00B050"/>
                <w:sz w:val="16"/>
                <w:szCs w:val="16"/>
              </w:rPr>
              <w:t>podopatrenia</w:t>
            </w:r>
            <w:proofErr w:type="spellEnd"/>
            <w:r w:rsidRPr="0073260C">
              <w:rPr>
                <w:rFonts w:cstheme="minorHAnsi"/>
                <w:bCs/>
                <w:strike/>
                <w:color w:val="00B050"/>
                <w:sz w:val="16"/>
                <w:szCs w:val="16"/>
                <w:lang w:eastAsia="sk-SK"/>
              </w:rPr>
              <w:t>.</w:t>
            </w:r>
          </w:p>
          <w:p w14:paraId="7AC74B7A"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4AA77863" w14:textId="77777777" w:rsidR="00C026D4" w:rsidRPr="0073260C" w:rsidRDefault="00C026D4" w:rsidP="004800B7">
            <w:pPr>
              <w:numPr>
                <w:ilvl w:val="0"/>
                <w:numId w:val="381"/>
              </w:numPr>
              <w:tabs>
                <w:tab w:val="clear" w:pos="720"/>
                <w:tab w:val="num" w:pos="226"/>
              </w:tabs>
              <w:spacing w:after="0" w:line="240" w:lineRule="auto"/>
              <w:ind w:left="226" w:hanging="226"/>
              <w:jc w:val="both"/>
              <w:rPr>
                <w:rFonts w:cstheme="minorHAnsi"/>
                <w:b/>
                <w:strike/>
                <w:color w:val="00B050"/>
                <w:sz w:val="16"/>
                <w:szCs w:val="16"/>
              </w:rPr>
            </w:pPr>
            <w:r w:rsidRPr="0073260C">
              <w:rPr>
                <w:rFonts w:cstheme="minorHAnsi"/>
                <w:strike/>
                <w:color w:val="00B050"/>
                <w:sz w:val="16"/>
                <w:szCs w:val="16"/>
              </w:rPr>
              <w:t xml:space="preserve">Tabuľka pre výpočet štandardného výstupu pre </w:t>
            </w:r>
            <w:proofErr w:type="spellStart"/>
            <w:r w:rsidRPr="0073260C">
              <w:rPr>
                <w:rFonts w:cstheme="minorHAnsi"/>
                <w:strike/>
                <w:color w:val="00B050"/>
                <w:sz w:val="16"/>
                <w:szCs w:val="16"/>
              </w:rPr>
              <w:t>podopatrenie</w:t>
            </w:r>
            <w:proofErr w:type="spellEnd"/>
            <w:r w:rsidRPr="0073260C">
              <w:rPr>
                <w:rFonts w:cstheme="minorHAnsi"/>
                <w:strike/>
                <w:color w:val="00B050"/>
                <w:sz w:val="16"/>
                <w:szCs w:val="16"/>
              </w:rPr>
              <w:t xml:space="preserve"> 6.3 (Príloha č. 33B),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15C24B8E" w14:textId="77777777" w:rsidR="00C026D4" w:rsidRPr="0073260C" w:rsidRDefault="00C026D4" w:rsidP="004800B7">
            <w:pPr>
              <w:numPr>
                <w:ilvl w:val="0"/>
                <w:numId w:val="381"/>
              </w:numPr>
              <w:tabs>
                <w:tab w:val="clear" w:pos="720"/>
                <w:tab w:val="num" w:pos="226"/>
              </w:tabs>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Tabuľková časť (príloha č. 1 k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p>
          <w:p w14:paraId="59D9350A" w14:textId="77777777" w:rsidR="00C026D4" w:rsidRPr="0073260C" w:rsidRDefault="00C026D4" w:rsidP="004800B7">
            <w:pPr>
              <w:numPr>
                <w:ilvl w:val="0"/>
                <w:numId w:val="381"/>
              </w:numPr>
              <w:tabs>
                <w:tab w:val="clear" w:pos="720"/>
                <w:tab w:val="num" w:pos="226"/>
              </w:tabs>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Popis v projekte realizácie (Podnikateľský plán) (Príloha 2B k príručke pre prijímateľa LEADER)</w:t>
            </w:r>
          </w:p>
          <w:p w14:paraId="7CD4B225" w14:textId="77777777" w:rsidR="00C026D4" w:rsidRPr="0073260C" w:rsidRDefault="00C026D4" w:rsidP="004800B7">
            <w:pPr>
              <w:numPr>
                <w:ilvl w:val="0"/>
                <w:numId w:val="381"/>
              </w:numPr>
              <w:tabs>
                <w:tab w:val="clear" w:pos="720"/>
                <w:tab w:val="num" w:pos="226"/>
              </w:tabs>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Doklad o oprávnení podnikať:</w:t>
            </w:r>
          </w:p>
          <w:p w14:paraId="06C33CC4" w14:textId="77777777" w:rsidR="00C026D4" w:rsidRPr="0073260C" w:rsidRDefault="00C026D4" w:rsidP="004800B7">
            <w:pPr>
              <w:pStyle w:val="Odsekzoznamu"/>
              <w:numPr>
                <w:ilvl w:val="0"/>
                <w:numId w:val="382"/>
              </w:numPr>
              <w:spacing w:after="0" w:line="240" w:lineRule="auto"/>
              <w:ind w:left="368" w:hanging="142"/>
              <w:jc w:val="both"/>
              <w:rPr>
                <w:rFonts w:cstheme="minorHAnsi"/>
                <w:b/>
                <w:strike/>
                <w:color w:val="00B050"/>
                <w:sz w:val="16"/>
                <w:szCs w:val="16"/>
              </w:rPr>
            </w:pPr>
            <w:r w:rsidRPr="0073260C">
              <w:rPr>
                <w:rFonts w:cstheme="minorHAnsi"/>
                <w:strike/>
                <w:color w:val="00B050"/>
                <w:sz w:val="16"/>
                <w:szCs w:val="16"/>
              </w:rPr>
              <w:t>výpis z obchodného registra (</w:t>
            </w:r>
            <w:r w:rsidRPr="0073260C">
              <w:rPr>
                <w:rFonts w:cstheme="minorHAnsi"/>
                <w:b/>
                <w:iCs/>
                <w:strike/>
                <w:color w:val="00B050"/>
                <w:sz w:val="16"/>
                <w:szCs w:val="16"/>
              </w:rPr>
              <w:t xml:space="preserve">možnosť využitia integračnej akcie </w:t>
            </w:r>
            <w:r w:rsidRPr="0073260C">
              <w:rPr>
                <w:rFonts w:cstheme="minorHAnsi"/>
                <w:b/>
                <w:bCs/>
                <w:iCs/>
                <w:strike/>
                <w:color w:val="00B050"/>
                <w:sz w:val="16"/>
                <w:szCs w:val="16"/>
              </w:rPr>
              <w:t xml:space="preserve">„Získanie Výpisu z Obchodného registra SR“ </w:t>
            </w:r>
            <w:r w:rsidRPr="0073260C">
              <w:rPr>
                <w:rFonts w:cstheme="minorHAnsi"/>
                <w:b/>
                <w:iCs/>
                <w:strike/>
                <w:color w:val="00B050"/>
                <w:sz w:val="16"/>
                <w:szCs w:val="16"/>
              </w:rPr>
              <w:t>v ITMS2014+</w:t>
            </w:r>
            <w:r w:rsidRPr="0073260C">
              <w:rPr>
                <w:rFonts w:cstheme="minorHAnsi"/>
                <w:strike/>
                <w:color w:val="00B050"/>
                <w:sz w:val="16"/>
                <w:szCs w:val="16"/>
              </w:rPr>
              <w:t xml:space="preserve">, resp. iného príslušného registra,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0AFEE07B" w14:textId="77777777" w:rsidR="00C026D4" w:rsidRPr="0073260C" w:rsidRDefault="00C026D4" w:rsidP="004800B7">
            <w:pPr>
              <w:pStyle w:val="Odsekzoznamu"/>
              <w:numPr>
                <w:ilvl w:val="0"/>
                <w:numId w:val="382"/>
              </w:numPr>
              <w:spacing w:after="0" w:line="240" w:lineRule="auto"/>
              <w:ind w:left="368" w:hanging="142"/>
              <w:jc w:val="both"/>
              <w:rPr>
                <w:rFonts w:cstheme="minorHAnsi"/>
                <w:strike/>
                <w:color w:val="00B050"/>
                <w:sz w:val="16"/>
                <w:szCs w:val="16"/>
              </w:rPr>
            </w:pPr>
            <w:r w:rsidRPr="0073260C">
              <w:rPr>
                <w:rFonts w:cstheme="minorHAnsi"/>
                <w:strike/>
                <w:color w:val="00B050"/>
                <w:sz w:val="16"/>
                <w:szCs w:val="16"/>
              </w:rPr>
              <w:t xml:space="preserve">výpis z evidencie obecného úradu o súkromnom podnikaní občanov podľa zákona č. 105/1990 Zb.,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originálu alebo úradne overenej fotokópie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6EF687C7"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02C3C6DF" w14:textId="77777777" w:rsidR="00C026D4" w:rsidRPr="0073260C" w:rsidRDefault="00C026D4" w:rsidP="004800B7">
            <w:pPr>
              <w:pStyle w:val="Odsekzoznamu"/>
              <w:numPr>
                <w:ilvl w:val="0"/>
                <w:numId w:val="442"/>
              </w:numPr>
              <w:spacing w:after="0" w:line="240" w:lineRule="auto"/>
              <w:ind w:left="221" w:hanging="22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PPP“</w:t>
            </w:r>
          </w:p>
        </w:tc>
      </w:tr>
      <w:tr w:rsidR="0073260C" w:rsidRPr="0073260C" w14:paraId="76F8AABC" w14:textId="77777777" w:rsidTr="00D249DE">
        <w:trPr>
          <w:trHeight w:val="284"/>
        </w:trPr>
        <w:tc>
          <w:tcPr>
            <w:tcW w:w="5000" w:type="pct"/>
            <w:gridSpan w:val="4"/>
            <w:shd w:val="clear" w:color="auto" w:fill="FFE599" w:themeFill="accent4" w:themeFillTint="66"/>
            <w:vAlign w:val="center"/>
          </w:tcPr>
          <w:p w14:paraId="41D72D7B" w14:textId="77777777" w:rsidR="00C026D4" w:rsidRPr="0073260C" w:rsidRDefault="00C026D4" w:rsidP="00AB4072">
            <w:pPr>
              <w:spacing w:after="0" w:line="240" w:lineRule="auto"/>
              <w:rPr>
                <w:rFonts w:cstheme="minorHAnsi"/>
                <w:b/>
                <w:caps/>
                <w:strike/>
                <w:color w:val="00B050"/>
              </w:rPr>
            </w:pPr>
            <w:r w:rsidRPr="0073260C">
              <w:rPr>
                <w:rFonts w:cstheme="minorHAnsi"/>
                <w:b/>
                <w:strike/>
                <w:color w:val="00B050"/>
                <w:sz w:val="20"/>
                <w:szCs w:val="20"/>
              </w:rPr>
              <w:lastRenderedPageBreak/>
              <w:t xml:space="preserve">3. OPRÁVNENOSŤ </w:t>
            </w:r>
            <w:r w:rsidRPr="0073260C">
              <w:rPr>
                <w:rFonts w:cstheme="minorHAnsi"/>
                <w:b/>
                <w:caps/>
                <w:strike/>
                <w:color w:val="00B050"/>
              </w:rPr>
              <w:t xml:space="preserve"> spôsobu</w:t>
            </w:r>
            <w:r w:rsidRPr="0073260C">
              <w:rPr>
                <w:rFonts w:cstheme="minorHAnsi"/>
                <w:b/>
                <w:strike/>
                <w:color w:val="00B050"/>
                <w:sz w:val="20"/>
                <w:szCs w:val="20"/>
              </w:rPr>
              <w:t xml:space="preserve"> FINANCOVANIA</w:t>
            </w:r>
          </w:p>
        </w:tc>
      </w:tr>
      <w:tr w:rsidR="0073260C" w:rsidRPr="0073260C" w14:paraId="66587C07" w14:textId="77777777" w:rsidTr="00D249DE">
        <w:trPr>
          <w:trHeight w:val="284"/>
        </w:trPr>
        <w:tc>
          <w:tcPr>
            <w:tcW w:w="196" w:type="pct"/>
            <w:shd w:val="clear" w:color="auto" w:fill="FFF2CC" w:themeFill="accent4" w:themeFillTint="33"/>
            <w:vAlign w:val="center"/>
          </w:tcPr>
          <w:p w14:paraId="3CBAF372" w14:textId="77777777" w:rsidR="00C026D4" w:rsidRPr="0073260C" w:rsidRDefault="00C026D4" w:rsidP="00AB4072">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4" w:type="pct"/>
            <w:gridSpan w:val="3"/>
            <w:shd w:val="clear" w:color="auto" w:fill="FFF2CC" w:themeFill="accent4" w:themeFillTint="33"/>
            <w:vAlign w:val="center"/>
          </w:tcPr>
          <w:p w14:paraId="6B1A2DB5" w14:textId="77777777" w:rsidR="00C026D4" w:rsidRPr="0073260C" w:rsidRDefault="00C026D4" w:rsidP="00AB4072">
            <w:pPr>
              <w:spacing w:after="0" w:line="240" w:lineRule="auto"/>
              <w:jc w:val="center"/>
              <w:rPr>
                <w:rFonts w:cstheme="minorHAnsi"/>
                <w:b/>
                <w:strike/>
                <w:color w:val="00B050"/>
                <w:sz w:val="18"/>
                <w:szCs w:val="18"/>
              </w:rPr>
            </w:pPr>
            <w:r w:rsidRPr="0073260C">
              <w:rPr>
                <w:rFonts w:cstheme="minorHAnsi"/>
                <w:b/>
                <w:strike/>
                <w:color w:val="00B050"/>
                <w:sz w:val="18"/>
                <w:szCs w:val="18"/>
              </w:rPr>
              <w:t xml:space="preserve">Podmienka poskytnutia príspevku (PPP) a jej popis  </w:t>
            </w:r>
          </w:p>
        </w:tc>
      </w:tr>
      <w:tr w:rsidR="0073260C" w:rsidRPr="0073260C" w14:paraId="1C3F3F5E" w14:textId="77777777" w:rsidTr="00D249DE">
        <w:trPr>
          <w:trHeight w:val="284"/>
        </w:trPr>
        <w:tc>
          <w:tcPr>
            <w:tcW w:w="196" w:type="pct"/>
            <w:vMerge w:val="restart"/>
            <w:shd w:val="clear" w:color="auto" w:fill="auto"/>
            <w:vAlign w:val="center"/>
          </w:tcPr>
          <w:p w14:paraId="6B9AFB5F"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3.1</w:t>
            </w:r>
          </w:p>
        </w:tc>
        <w:tc>
          <w:tcPr>
            <w:tcW w:w="744" w:type="pct"/>
            <w:gridSpan w:val="2"/>
            <w:vMerge w:val="restart"/>
            <w:shd w:val="clear" w:color="auto" w:fill="auto"/>
            <w:vAlign w:val="center"/>
          </w:tcPr>
          <w:p w14:paraId="33AA5BC1" w14:textId="77777777" w:rsidR="00C026D4" w:rsidRPr="0073260C" w:rsidRDefault="00C026D4" w:rsidP="00AB4072">
            <w:pPr>
              <w:pStyle w:val="Default"/>
              <w:jc w:val="center"/>
              <w:rPr>
                <w:rFonts w:asciiTheme="minorHAnsi" w:hAnsiTheme="minorHAnsi" w:cstheme="minorHAnsi"/>
                <w:strike/>
                <w:color w:val="00B050"/>
                <w:sz w:val="16"/>
                <w:szCs w:val="16"/>
              </w:rPr>
            </w:pPr>
            <w:r w:rsidRPr="0073260C">
              <w:rPr>
                <w:rFonts w:asciiTheme="minorHAnsi" w:hAnsiTheme="minorHAnsi" w:cstheme="minorHAnsi"/>
                <w:b/>
                <w:bCs/>
                <w:strike/>
                <w:color w:val="00B050"/>
                <w:sz w:val="16"/>
                <w:szCs w:val="16"/>
              </w:rPr>
              <w:t xml:space="preserve">Podmienka spôsobu financovania </w:t>
            </w:r>
          </w:p>
        </w:tc>
        <w:tc>
          <w:tcPr>
            <w:tcW w:w="4060" w:type="pct"/>
            <w:shd w:val="clear" w:color="auto" w:fill="auto"/>
            <w:vAlign w:val="center"/>
          </w:tcPr>
          <w:p w14:paraId="298ED8DA"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3.1.1 Spôsob financovania</w:t>
            </w:r>
          </w:p>
          <w:p w14:paraId="6821DF96"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bCs/>
                <w:strike/>
                <w:color w:val="00B050"/>
                <w:sz w:val="16"/>
                <w:szCs w:val="16"/>
                <w:lang w:eastAsia="sk-SK"/>
              </w:rPr>
              <w:t>Druh podpory: Grant (nenávratný finančný príspevok) – paušálna platba</w:t>
            </w:r>
            <w:r w:rsidRPr="0073260C">
              <w:rPr>
                <w:rFonts w:cstheme="minorHAnsi"/>
                <w:strike/>
                <w:color w:val="00B050"/>
                <w:sz w:val="16"/>
                <w:szCs w:val="16"/>
              </w:rPr>
              <w:t>.</w:t>
            </w:r>
          </w:p>
          <w:p w14:paraId="768B66C3"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b/>
                <w:bCs/>
                <w:strike/>
                <w:color w:val="00B050"/>
                <w:sz w:val="16"/>
                <w:szCs w:val="16"/>
              </w:rPr>
              <w:t>Výška podpory 15 000 € na 1 malý poľnohospodársky</w:t>
            </w:r>
            <w:r w:rsidRPr="0073260C">
              <w:rPr>
                <w:rFonts w:cstheme="minorHAnsi"/>
                <w:strike/>
                <w:color w:val="00B050"/>
                <w:sz w:val="16"/>
                <w:szCs w:val="16"/>
              </w:rPr>
              <w:t xml:space="preserve"> </w:t>
            </w:r>
            <w:r w:rsidRPr="0073260C">
              <w:rPr>
                <w:rFonts w:cstheme="minorHAnsi"/>
                <w:b/>
                <w:strike/>
                <w:color w:val="00B050"/>
                <w:sz w:val="16"/>
                <w:szCs w:val="16"/>
              </w:rPr>
              <w:t>podnik</w:t>
            </w:r>
            <w:r w:rsidRPr="0073260C">
              <w:rPr>
                <w:rFonts w:cstheme="minorHAnsi"/>
                <w:strike/>
                <w:color w:val="00B050"/>
                <w:sz w:val="16"/>
                <w:szCs w:val="16"/>
              </w:rPr>
              <w:t xml:space="preserve"> vo forme 2 splátok pričom 50% podpory sa vypláca po nadobudnutí účinnosti Zmluvy o poskytnutí NFP za podmienok v nej uvedených </w:t>
            </w:r>
            <w:proofErr w:type="spellStart"/>
            <w:r w:rsidRPr="0073260C">
              <w:rPr>
                <w:rFonts w:cstheme="minorHAnsi"/>
                <w:strike/>
                <w:color w:val="00B050"/>
                <w:sz w:val="16"/>
                <w:szCs w:val="16"/>
              </w:rPr>
              <w:t>t</w:t>
            </w:r>
            <w:r w:rsidRPr="0073260C">
              <w:rPr>
                <w:rFonts w:eastAsiaTheme="minorHAnsi" w:cstheme="minorHAnsi"/>
                <w:strike/>
                <w:color w:val="00B050"/>
                <w:sz w:val="16"/>
                <w:szCs w:val="16"/>
              </w:rPr>
              <w:t>.j</w:t>
            </w:r>
            <w:proofErr w:type="spellEnd"/>
            <w:r w:rsidRPr="0073260C">
              <w:rPr>
                <w:rFonts w:eastAsiaTheme="minorHAnsi" w:cstheme="minorHAnsi"/>
                <w:strike/>
                <w:color w:val="00B050"/>
                <w:sz w:val="16"/>
                <w:szCs w:val="16"/>
              </w:rPr>
              <w:t xml:space="preserve">. po podaní a schválení 1. žiadosti o platbu a </w:t>
            </w:r>
            <w:r w:rsidRPr="0073260C">
              <w:rPr>
                <w:rFonts w:cstheme="minorHAnsi"/>
                <w:strike/>
                <w:color w:val="00B050"/>
                <w:sz w:val="16"/>
                <w:szCs w:val="16"/>
              </w:rPr>
              <w:t xml:space="preserve"> 50% po </w:t>
            </w:r>
            <w:hyperlink w:anchor="správna_realizácia" w:history="1">
              <w:r w:rsidRPr="0073260C">
                <w:rPr>
                  <w:rStyle w:val="Hypertextovprepojenie"/>
                  <w:rFonts w:cstheme="minorHAnsi"/>
                  <w:strike/>
                  <w:color w:val="00B050"/>
                  <w:sz w:val="16"/>
                  <w:szCs w:val="16"/>
                </w:rPr>
                <w:t>správnej realizácii</w:t>
              </w:r>
            </w:hyperlink>
            <w:r w:rsidRPr="0073260C">
              <w:rPr>
                <w:rFonts w:cstheme="minorHAnsi"/>
                <w:strike/>
                <w:color w:val="00B050"/>
                <w:sz w:val="16"/>
                <w:szCs w:val="16"/>
              </w:rPr>
              <w:t xml:space="preserve"> podnikateľského plánu </w:t>
            </w:r>
            <w:proofErr w:type="spellStart"/>
            <w:r w:rsidRPr="0073260C">
              <w:rPr>
                <w:rFonts w:eastAsiaTheme="minorHAnsi" w:cstheme="minorHAnsi"/>
                <w:strike/>
                <w:color w:val="00B050"/>
                <w:sz w:val="16"/>
                <w:szCs w:val="16"/>
              </w:rPr>
              <w:t>t.j</w:t>
            </w:r>
            <w:proofErr w:type="spellEnd"/>
            <w:r w:rsidRPr="0073260C">
              <w:rPr>
                <w:rFonts w:eastAsiaTheme="minorHAnsi" w:cstheme="minorHAnsi"/>
                <w:strike/>
                <w:color w:val="00B050"/>
                <w:sz w:val="16"/>
                <w:szCs w:val="16"/>
              </w:rPr>
              <w:t>. po podaní (najneskôr do 30.06.2025) a schválení 2. (záverečnej) žiadosti o platbu</w:t>
            </w:r>
            <w:r w:rsidRPr="0073260C">
              <w:rPr>
                <w:rFonts w:cstheme="minorHAnsi"/>
                <w:bCs/>
                <w:strike/>
                <w:color w:val="00B050"/>
                <w:sz w:val="16"/>
                <w:szCs w:val="16"/>
                <w:vertAlign w:val="superscript"/>
                <w:lang w:eastAsia="sk-SK"/>
              </w:rPr>
              <w:t xml:space="preserve"> </w:t>
            </w:r>
            <w:r w:rsidRPr="0073260C">
              <w:rPr>
                <w:rFonts w:cstheme="minorHAnsi"/>
                <w:bCs/>
                <w:strike/>
                <w:color w:val="00B050"/>
                <w:sz w:val="16"/>
                <w:szCs w:val="16"/>
                <w:vertAlign w:val="superscript"/>
                <w:lang w:eastAsia="sk-SK"/>
              </w:rPr>
              <w:footnoteReference w:id="49"/>
            </w:r>
            <w:r w:rsidRPr="0073260C">
              <w:rPr>
                <w:rFonts w:cstheme="minorHAnsi"/>
                <w:strike/>
                <w:color w:val="00B050"/>
                <w:sz w:val="16"/>
                <w:szCs w:val="16"/>
              </w:rPr>
              <w:t>.</w:t>
            </w:r>
          </w:p>
          <w:p w14:paraId="5CF24EE8"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2197E208" w14:textId="56DD4A61" w:rsidR="00C026D4" w:rsidRPr="0073260C" w:rsidRDefault="00C026D4" w:rsidP="004800B7">
            <w:pPr>
              <w:numPr>
                <w:ilvl w:val="0"/>
                <w:numId w:val="384"/>
              </w:numPr>
              <w:spacing w:after="0" w:line="240" w:lineRule="auto"/>
              <w:ind w:left="128" w:hanging="141"/>
              <w:jc w:val="both"/>
              <w:rPr>
                <w:rFonts w:cstheme="minorHAnsi"/>
                <w:strike/>
                <w:color w:val="00B050"/>
                <w:sz w:val="16"/>
                <w:szCs w:val="16"/>
              </w:rPr>
            </w:pPr>
            <w:r w:rsidRPr="0073260C">
              <w:rPr>
                <w:rFonts w:cstheme="minorHAnsi"/>
                <w:strike/>
                <w:color w:val="00B050"/>
                <w:sz w:val="16"/>
                <w:szCs w:val="16"/>
              </w:rPr>
              <w:t>Popis v projekte realizácie (Podnikateľský plán) (Príloha 2B k príručke pre prijímateľa LEADER)</w:t>
            </w:r>
          </w:p>
          <w:p w14:paraId="5AC71C1B"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238E116D" w14:textId="77777777" w:rsidR="00C026D4" w:rsidRPr="0073260C" w:rsidRDefault="00C026D4" w:rsidP="004800B7">
            <w:pPr>
              <w:pStyle w:val="Default"/>
              <w:keepLines/>
              <w:widowControl w:val="0"/>
              <w:numPr>
                <w:ilvl w:val="0"/>
                <w:numId w:val="384"/>
              </w:numPr>
              <w:ind w:left="128" w:hanging="14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PPP“</w:t>
            </w:r>
          </w:p>
        </w:tc>
      </w:tr>
      <w:tr w:rsidR="0073260C" w:rsidRPr="0073260C" w14:paraId="150960FF" w14:textId="77777777" w:rsidTr="00D249DE">
        <w:trPr>
          <w:trHeight w:val="284"/>
        </w:trPr>
        <w:tc>
          <w:tcPr>
            <w:tcW w:w="196" w:type="pct"/>
            <w:vMerge/>
            <w:shd w:val="clear" w:color="auto" w:fill="auto"/>
            <w:vAlign w:val="center"/>
          </w:tcPr>
          <w:p w14:paraId="416EB88A" w14:textId="77777777" w:rsidR="00C026D4" w:rsidRPr="0073260C" w:rsidRDefault="00C026D4" w:rsidP="00AB4072">
            <w:pPr>
              <w:spacing w:after="0" w:line="240" w:lineRule="auto"/>
              <w:jc w:val="center"/>
              <w:rPr>
                <w:rFonts w:cstheme="minorHAnsi"/>
                <w:b/>
                <w:strike/>
                <w:color w:val="00B050"/>
                <w:sz w:val="16"/>
                <w:szCs w:val="16"/>
              </w:rPr>
            </w:pPr>
          </w:p>
        </w:tc>
        <w:tc>
          <w:tcPr>
            <w:tcW w:w="744" w:type="pct"/>
            <w:gridSpan w:val="2"/>
            <w:vMerge/>
            <w:shd w:val="clear" w:color="auto" w:fill="auto"/>
            <w:vAlign w:val="center"/>
          </w:tcPr>
          <w:p w14:paraId="4FAA533C" w14:textId="77777777" w:rsidR="00C026D4" w:rsidRPr="0073260C" w:rsidRDefault="00C026D4" w:rsidP="00AB4072">
            <w:pPr>
              <w:pStyle w:val="Default"/>
              <w:jc w:val="center"/>
              <w:rPr>
                <w:rFonts w:asciiTheme="minorHAnsi" w:hAnsiTheme="minorHAnsi" w:cstheme="minorHAnsi"/>
                <w:b/>
                <w:bCs/>
                <w:strike/>
                <w:color w:val="00B050"/>
                <w:sz w:val="16"/>
                <w:szCs w:val="16"/>
              </w:rPr>
            </w:pPr>
          </w:p>
        </w:tc>
        <w:tc>
          <w:tcPr>
            <w:tcW w:w="4060" w:type="pct"/>
            <w:shd w:val="clear" w:color="auto" w:fill="auto"/>
            <w:vAlign w:val="center"/>
          </w:tcPr>
          <w:p w14:paraId="5447FB1D"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 xml:space="preserve">3.1.2 </w:t>
            </w:r>
            <w:r w:rsidRPr="0073260C">
              <w:rPr>
                <w:rFonts w:cstheme="minorHAnsi"/>
                <w:b/>
                <w:bCs/>
                <w:strike/>
                <w:color w:val="00B050"/>
                <w:sz w:val="18"/>
                <w:szCs w:val="18"/>
              </w:rPr>
              <w:t>Podmienka minimálnej a maximálnej výšky príspevku (EÚ+ŠR)</w:t>
            </w:r>
          </w:p>
          <w:p w14:paraId="68796AF6" w14:textId="77777777" w:rsidR="00C026D4" w:rsidRPr="0073260C" w:rsidRDefault="00C026D4" w:rsidP="00AB4072">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Uvedená podmienka poskytnutia príspevku sa na </w:t>
            </w:r>
            <w:proofErr w:type="spellStart"/>
            <w:r w:rsidRPr="0073260C">
              <w:rPr>
                <w:rFonts w:asciiTheme="minorHAnsi" w:hAnsiTheme="minorHAnsi" w:cstheme="minorHAnsi"/>
                <w:strike/>
                <w:color w:val="00B050"/>
                <w:sz w:val="16"/>
                <w:szCs w:val="16"/>
              </w:rPr>
              <w:t>podopatrenie</w:t>
            </w:r>
            <w:proofErr w:type="spellEnd"/>
            <w:r w:rsidRPr="0073260C">
              <w:rPr>
                <w:rFonts w:asciiTheme="minorHAnsi" w:hAnsiTheme="minorHAnsi" w:cstheme="minorHAnsi"/>
                <w:strike/>
                <w:color w:val="00B050"/>
                <w:sz w:val="16"/>
                <w:szCs w:val="16"/>
              </w:rPr>
              <w:t xml:space="preserve"> 6.3 nevzťahuje.</w:t>
            </w:r>
          </w:p>
        </w:tc>
      </w:tr>
      <w:tr w:rsidR="0073260C" w:rsidRPr="0073260C" w14:paraId="200B9E8B" w14:textId="77777777" w:rsidTr="00D249DE">
        <w:trPr>
          <w:trHeight w:val="284"/>
        </w:trPr>
        <w:tc>
          <w:tcPr>
            <w:tcW w:w="196" w:type="pct"/>
            <w:vMerge/>
            <w:shd w:val="clear" w:color="auto" w:fill="auto"/>
            <w:vAlign w:val="center"/>
          </w:tcPr>
          <w:p w14:paraId="23DAD341" w14:textId="77777777" w:rsidR="00C026D4" w:rsidRPr="0073260C" w:rsidRDefault="00C026D4" w:rsidP="00AB4072">
            <w:pPr>
              <w:spacing w:after="0" w:line="240" w:lineRule="auto"/>
              <w:jc w:val="center"/>
              <w:rPr>
                <w:rFonts w:cstheme="minorHAnsi"/>
                <w:b/>
                <w:strike/>
                <w:color w:val="00B050"/>
                <w:sz w:val="16"/>
                <w:szCs w:val="16"/>
              </w:rPr>
            </w:pPr>
          </w:p>
        </w:tc>
        <w:tc>
          <w:tcPr>
            <w:tcW w:w="744" w:type="pct"/>
            <w:gridSpan w:val="2"/>
            <w:vMerge/>
            <w:shd w:val="clear" w:color="auto" w:fill="auto"/>
            <w:vAlign w:val="center"/>
          </w:tcPr>
          <w:p w14:paraId="1CE73C6F" w14:textId="77777777" w:rsidR="00C026D4" w:rsidRPr="0073260C" w:rsidRDefault="00C026D4" w:rsidP="00AB4072">
            <w:pPr>
              <w:pStyle w:val="Default"/>
              <w:jc w:val="center"/>
              <w:rPr>
                <w:rFonts w:asciiTheme="minorHAnsi" w:hAnsiTheme="minorHAnsi" w:cstheme="minorHAnsi"/>
                <w:b/>
                <w:bCs/>
                <w:strike/>
                <w:color w:val="00B050"/>
                <w:sz w:val="16"/>
                <w:szCs w:val="16"/>
              </w:rPr>
            </w:pPr>
          </w:p>
        </w:tc>
        <w:tc>
          <w:tcPr>
            <w:tcW w:w="4060" w:type="pct"/>
            <w:shd w:val="clear" w:color="auto" w:fill="auto"/>
            <w:vAlign w:val="center"/>
          </w:tcPr>
          <w:p w14:paraId="6E061D4D" w14:textId="77777777" w:rsidR="00C026D4" w:rsidRPr="0073260C" w:rsidRDefault="00C026D4" w:rsidP="00AB4072">
            <w:pPr>
              <w:spacing w:after="0" w:line="240" w:lineRule="auto"/>
              <w:rPr>
                <w:rFonts w:cstheme="minorHAnsi"/>
                <w:b/>
                <w:bCs/>
                <w:strike/>
                <w:color w:val="00B050"/>
                <w:sz w:val="18"/>
                <w:szCs w:val="18"/>
              </w:rPr>
            </w:pPr>
            <w:r w:rsidRPr="0073260C">
              <w:rPr>
                <w:rFonts w:cstheme="minorHAnsi"/>
                <w:b/>
                <w:bCs/>
                <w:strike/>
                <w:color w:val="00B050"/>
                <w:sz w:val="18"/>
                <w:szCs w:val="18"/>
              </w:rPr>
              <w:t>3.1.3 Intenzita pomoci</w:t>
            </w:r>
          </w:p>
          <w:p w14:paraId="7B9F0EE7" w14:textId="77777777" w:rsidR="00C026D4" w:rsidRPr="0073260C" w:rsidRDefault="00C026D4" w:rsidP="00AB4072">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Uvedená podmienka poskytnutia príspevku sa na </w:t>
            </w:r>
            <w:proofErr w:type="spellStart"/>
            <w:r w:rsidRPr="0073260C">
              <w:rPr>
                <w:rFonts w:asciiTheme="minorHAnsi" w:hAnsiTheme="minorHAnsi" w:cstheme="minorHAnsi"/>
                <w:strike/>
                <w:color w:val="00B050"/>
                <w:sz w:val="16"/>
                <w:szCs w:val="16"/>
              </w:rPr>
              <w:t>podopatrenie</w:t>
            </w:r>
            <w:proofErr w:type="spellEnd"/>
            <w:r w:rsidRPr="0073260C">
              <w:rPr>
                <w:rFonts w:asciiTheme="minorHAnsi" w:hAnsiTheme="minorHAnsi" w:cstheme="minorHAnsi"/>
                <w:strike/>
                <w:color w:val="00B050"/>
                <w:sz w:val="16"/>
                <w:szCs w:val="16"/>
              </w:rPr>
              <w:t xml:space="preserve"> 6.3 nevzťahuje.</w:t>
            </w:r>
          </w:p>
        </w:tc>
      </w:tr>
      <w:tr w:rsidR="0073260C" w:rsidRPr="0073260C" w14:paraId="11EC9B94" w14:textId="77777777" w:rsidTr="00D249DE">
        <w:trPr>
          <w:trHeight w:val="284"/>
        </w:trPr>
        <w:tc>
          <w:tcPr>
            <w:tcW w:w="5000" w:type="pct"/>
            <w:gridSpan w:val="4"/>
            <w:shd w:val="clear" w:color="auto" w:fill="FFE599" w:themeFill="accent4" w:themeFillTint="66"/>
            <w:vAlign w:val="center"/>
          </w:tcPr>
          <w:p w14:paraId="78CE0040" w14:textId="77777777" w:rsidR="00C026D4" w:rsidRPr="0073260C" w:rsidRDefault="00C026D4" w:rsidP="00AB4072">
            <w:pPr>
              <w:pStyle w:val="Default"/>
              <w:keepLines/>
              <w:widowControl w:val="0"/>
              <w:rPr>
                <w:rFonts w:asciiTheme="minorHAnsi" w:hAnsiTheme="minorHAnsi" w:cstheme="minorHAnsi"/>
                <w:strike/>
                <w:color w:val="00B050"/>
                <w:sz w:val="22"/>
                <w:szCs w:val="22"/>
              </w:rPr>
            </w:pPr>
            <w:r w:rsidRPr="0073260C">
              <w:rPr>
                <w:rFonts w:asciiTheme="minorHAnsi" w:hAnsiTheme="minorHAnsi" w:cstheme="minorHAnsi"/>
                <w:b/>
                <w:strike/>
                <w:color w:val="00B050"/>
                <w:sz w:val="22"/>
                <w:szCs w:val="22"/>
              </w:rPr>
              <w:t>4. PODMIENKY VYPLYÝVAJÚCE Z OSOBITNÝCH PREDPISOV</w:t>
            </w:r>
          </w:p>
        </w:tc>
      </w:tr>
      <w:tr w:rsidR="0073260C" w:rsidRPr="0073260C" w14:paraId="5CACDFCC" w14:textId="77777777" w:rsidTr="00D249DE">
        <w:trPr>
          <w:trHeight w:val="284"/>
        </w:trPr>
        <w:tc>
          <w:tcPr>
            <w:tcW w:w="196" w:type="pct"/>
            <w:shd w:val="clear" w:color="auto" w:fill="FFF2CC" w:themeFill="accent4" w:themeFillTint="33"/>
            <w:vAlign w:val="center"/>
          </w:tcPr>
          <w:p w14:paraId="3D1927DA" w14:textId="77777777" w:rsidR="00C026D4" w:rsidRPr="0073260C" w:rsidRDefault="00C026D4" w:rsidP="00AB4072">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lastRenderedPageBreak/>
              <w:t>P.č</w:t>
            </w:r>
            <w:proofErr w:type="spellEnd"/>
            <w:r w:rsidRPr="0073260C">
              <w:rPr>
                <w:rFonts w:cstheme="minorHAnsi"/>
                <w:b/>
                <w:strike/>
                <w:color w:val="00B050"/>
                <w:sz w:val="18"/>
                <w:szCs w:val="18"/>
              </w:rPr>
              <w:t>.</w:t>
            </w:r>
          </w:p>
        </w:tc>
        <w:tc>
          <w:tcPr>
            <w:tcW w:w="4804" w:type="pct"/>
            <w:gridSpan w:val="3"/>
            <w:shd w:val="clear" w:color="auto" w:fill="FFF2CC" w:themeFill="accent4" w:themeFillTint="33"/>
            <w:vAlign w:val="center"/>
          </w:tcPr>
          <w:p w14:paraId="091A9AAF" w14:textId="77777777" w:rsidR="00C026D4" w:rsidRPr="0073260C" w:rsidRDefault="00C026D4" w:rsidP="00AB4072">
            <w:pPr>
              <w:pStyle w:val="Default"/>
              <w:jc w:val="center"/>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Podmienka poskytnutia príspevku (PPP) a jej popis </w:t>
            </w:r>
          </w:p>
        </w:tc>
      </w:tr>
      <w:tr w:rsidR="0073260C" w:rsidRPr="0073260C" w14:paraId="332BD865" w14:textId="77777777" w:rsidTr="00D249DE">
        <w:trPr>
          <w:trHeight w:val="284"/>
        </w:trPr>
        <w:tc>
          <w:tcPr>
            <w:tcW w:w="196" w:type="pct"/>
            <w:shd w:val="clear" w:color="auto" w:fill="FFFFFF" w:themeFill="background1"/>
            <w:vAlign w:val="center"/>
          </w:tcPr>
          <w:p w14:paraId="64FA52DF" w14:textId="7729A116" w:rsidR="00C026D4" w:rsidRPr="0073260C" w:rsidRDefault="00C026D4" w:rsidP="00AB4072">
            <w:pPr>
              <w:pStyle w:val="Default"/>
              <w:keepLines/>
              <w:widowControl w:val="0"/>
              <w:jc w:val="center"/>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4.</w:t>
            </w:r>
            <w:r w:rsidR="00185F1D" w:rsidRPr="0073260C">
              <w:rPr>
                <w:rFonts w:asciiTheme="minorHAnsi" w:hAnsiTheme="minorHAnsi" w:cstheme="minorHAnsi"/>
                <w:b/>
                <w:strike/>
                <w:color w:val="00B050"/>
                <w:sz w:val="16"/>
                <w:szCs w:val="16"/>
              </w:rPr>
              <w:t>1</w:t>
            </w:r>
          </w:p>
        </w:tc>
        <w:tc>
          <w:tcPr>
            <w:tcW w:w="4804" w:type="pct"/>
            <w:gridSpan w:val="3"/>
            <w:shd w:val="clear" w:color="auto" w:fill="FFFFFF" w:themeFill="background1"/>
            <w:vAlign w:val="center"/>
          </w:tcPr>
          <w:p w14:paraId="724A2926" w14:textId="77777777" w:rsidR="00C026D4" w:rsidRPr="0073260C" w:rsidRDefault="00C026D4" w:rsidP="00AB4072">
            <w:pPr>
              <w:pStyle w:val="Default"/>
              <w:keepLines/>
              <w:widowControl w:val="0"/>
              <w:ind w:left="75"/>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Realizácia podnikateľského plánu</w:t>
            </w:r>
          </w:p>
          <w:p w14:paraId="2219857A" w14:textId="77777777" w:rsidR="00C026D4" w:rsidRPr="0073260C" w:rsidRDefault="00C026D4" w:rsidP="004800B7">
            <w:pPr>
              <w:pStyle w:val="Odsekzoznamu"/>
              <w:numPr>
                <w:ilvl w:val="0"/>
                <w:numId w:val="385"/>
              </w:numPr>
              <w:suppressAutoHyphens/>
              <w:spacing w:after="0" w:line="240" w:lineRule="auto"/>
              <w:ind w:left="368" w:hanging="284"/>
              <w:jc w:val="both"/>
              <w:rPr>
                <w:rFonts w:cstheme="minorHAnsi"/>
                <w:strike/>
                <w:color w:val="00B050"/>
                <w:sz w:val="16"/>
                <w:szCs w:val="16"/>
              </w:rPr>
            </w:pPr>
            <w:r w:rsidRPr="0073260C">
              <w:rPr>
                <w:rFonts w:cstheme="minorHAnsi"/>
                <w:strike/>
                <w:color w:val="00B050"/>
                <w:sz w:val="16"/>
                <w:szCs w:val="16"/>
              </w:rPr>
              <w:t xml:space="preserve">Žiadateľ je povinný zahájiť realizáciu podnikateľského plánu </w:t>
            </w:r>
            <w:r w:rsidRPr="0073260C">
              <w:rPr>
                <w:rFonts w:cstheme="minorHAnsi"/>
                <w:b/>
                <w:strike/>
                <w:color w:val="00B050"/>
                <w:sz w:val="16"/>
                <w:szCs w:val="16"/>
              </w:rPr>
              <w:t>najneskôr do 9 mesiacov</w:t>
            </w:r>
            <w:r w:rsidRPr="0073260C">
              <w:rPr>
                <w:rFonts w:cstheme="minorHAnsi"/>
                <w:strike/>
                <w:color w:val="00B050"/>
                <w:sz w:val="16"/>
                <w:szCs w:val="16"/>
              </w:rPr>
              <w:t xml:space="preserve"> od dátumu účinnosti Zmluvy o poskytnutí nenávratného finančného príspevku, čo je povinný deklarovať písomným oznámením adresovaným PPA na predpísanom tlačive.</w:t>
            </w:r>
          </w:p>
          <w:p w14:paraId="482257BC" w14:textId="77777777" w:rsidR="00C026D4" w:rsidRPr="0073260C" w:rsidRDefault="00C026D4" w:rsidP="004800B7">
            <w:pPr>
              <w:pStyle w:val="Odsekzoznamu"/>
              <w:numPr>
                <w:ilvl w:val="0"/>
                <w:numId w:val="385"/>
              </w:numPr>
              <w:suppressAutoHyphens/>
              <w:spacing w:after="0" w:line="240" w:lineRule="auto"/>
              <w:ind w:left="368" w:hanging="284"/>
              <w:jc w:val="both"/>
              <w:rPr>
                <w:rFonts w:cstheme="minorHAnsi"/>
                <w:strike/>
                <w:color w:val="00B050"/>
                <w:sz w:val="16"/>
                <w:szCs w:val="16"/>
              </w:rPr>
            </w:pPr>
            <w:r w:rsidRPr="0073260C">
              <w:rPr>
                <w:rFonts w:cstheme="minorHAnsi"/>
                <w:b/>
                <w:strike/>
                <w:color w:val="00B050"/>
                <w:sz w:val="16"/>
                <w:szCs w:val="16"/>
              </w:rPr>
              <w:t>Prvú žiadosť o platbu na prvú splátku</w:t>
            </w:r>
            <w:r w:rsidRPr="0073260C">
              <w:rPr>
                <w:rFonts w:cstheme="minorHAnsi"/>
                <w:strike/>
                <w:color w:val="00B050"/>
                <w:sz w:val="16"/>
                <w:szCs w:val="16"/>
              </w:rPr>
              <w:t xml:space="preserve"> musí žiadateľ predložiť </w:t>
            </w:r>
            <w:r w:rsidRPr="0073260C">
              <w:rPr>
                <w:rFonts w:cstheme="minorHAnsi"/>
                <w:b/>
                <w:strike/>
                <w:color w:val="00B050"/>
                <w:sz w:val="16"/>
                <w:szCs w:val="16"/>
              </w:rPr>
              <w:t>najneskôr do 6 mesiacov</w:t>
            </w:r>
            <w:r w:rsidRPr="0073260C">
              <w:rPr>
                <w:rFonts w:cstheme="minorHAnsi"/>
                <w:strike/>
                <w:color w:val="00B050"/>
                <w:sz w:val="16"/>
                <w:szCs w:val="16"/>
              </w:rPr>
              <w:t xml:space="preserve"> odo dňa účinnosti zmluvy o poskytnutí nenávratného finančného príspevku.</w:t>
            </w:r>
            <w:bookmarkStart w:id="23" w:name="bod310"/>
            <w:bookmarkEnd w:id="23"/>
          </w:p>
          <w:p w14:paraId="688CACE6" w14:textId="77777777" w:rsidR="00C026D4" w:rsidRPr="0073260C" w:rsidRDefault="00C026D4" w:rsidP="004800B7">
            <w:pPr>
              <w:pStyle w:val="Odsekzoznamu"/>
              <w:numPr>
                <w:ilvl w:val="0"/>
                <w:numId w:val="385"/>
              </w:numPr>
              <w:suppressAutoHyphens/>
              <w:spacing w:after="0" w:line="240" w:lineRule="auto"/>
              <w:ind w:left="368" w:hanging="284"/>
              <w:jc w:val="both"/>
              <w:rPr>
                <w:rFonts w:cstheme="minorHAnsi"/>
                <w:strike/>
                <w:color w:val="00B050"/>
                <w:sz w:val="16"/>
                <w:szCs w:val="16"/>
              </w:rPr>
            </w:pPr>
            <w:r w:rsidRPr="0073260C">
              <w:rPr>
                <w:rFonts w:cstheme="minorHAnsi"/>
                <w:b/>
                <w:strike/>
                <w:color w:val="00B050"/>
                <w:sz w:val="16"/>
                <w:szCs w:val="16"/>
              </w:rPr>
              <w:t>Druhú</w:t>
            </w:r>
            <w:r w:rsidRPr="0073260C">
              <w:rPr>
                <w:rFonts w:cstheme="minorHAnsi"/>
                <w:strike/>
                <w:color w:val="00B050"/>
                <w:sz w:val="16"/>
                <w:szCs w:val="16"/>
              </w:rPr>
              <w:t xml:space="preserve">  a zároveň poslednú </w:t>
            </w:r>
            <w:r w:rsidRPr="0073260C">
              <w:rPr>
                <w:rFonts w:cstheme="minorHAnsi"/>
                <w:b/>
                <w:strike/>
                <w:color w:val="00B050"/>
                <w:sz w:val="16"/>
                <w:szCs w:val="16"/>
              </w:rPr>
              <w:t>žiadosť  o platbu na druhú splátku</w:t>
            </w:r>
            <w:r w:rsidRPr="0073260C">
              <w:rPr>
                <w:rFonts w:cstheme="minorHAnsi"/>
                <w:strike/>
                <w:color w:val="00B050"/>
                <w:sz w:val="16"/>
                <w:szCs w:val="16"/>
              </w:rPr>
              <w:t xml:space="preserve"> môže žiadateľ podať najskôr po roku od začiatku realizácie podnikateľského plánu </w:t>
            </w:r>
            <w:r w:rsidRPr="0073260C">
              <w:rPr>
                <w:rFonts w:cstheme="minorHAnsi"/>
                <w:b/>
                <w:strike/>
                <w:color w:val="00B050"/>
                <w:sz w:val="16"/>
                <w:szCs w:val="16"/>
              </w:rPr>
              <w:t>najneskôr však 30.06.2025</w:t>
            </w:r>
            <w:r w:rsidRPr="0073260C">
              <w:rPr>
                <w:rFonts w:cstheme="minorHAnsi"/>
                <w:strike/>
                <w:color w:val="00B050"/>
                <w:sz w:val="16"/>
                <w:szCs w:val="16"/>
              </w:rPr>
              <w:t>. V prípade nesplnenia tejto podmienky je žiadateľ  povinný vrátiť prvú splátku pomoci.</w:t>
            </w:r>
            <w:r w:rsidRPr="0073260C">
              <w:rPr>
                <w:rFonts w:cstheme="minorHAnsi"/>
                <w:b/>
                <w:strike/>
                <w:color w:val="00B050"/>
                <w:sz w:val="16"/>
                <w:szCs w:val="16"/>
              </w:rPr>
              <w:t xml:space="preserve"> </w:t>
            </w:r>
          </w:p>
          <w:p w14:paraId="77D1D914" w14:textId="77777777" w:rsidR="00C026D4" w:rsidRPr="0073260C" w:rsidRDefault="00C026D4" w:rsidP="004800B7">
            <w:pPr>
              <w:pStyle w:val="Odsekzoznamu"/>
              <w:numPr>
                <w:ilvl w:val="0"/>
                <w:numId w:val="385"/>
              </w:numPr>
              <w:suppressAutoHyphens/>
              <w:spacing w:after="0" w:line="240" w:lineRule="auto"/>
              <w:ind w:left="368" w:hanging="284"/>
              <w:jc w:val="both"/>
              <w:rPr>
                <w:rFonts w:cstheme="minorHAnsi"/>
                <w:strike/>
                <w:color w:val="00B050"/>
                <w:sz w:val="16"/>
                <w:szCs w:val="16"/>
              </w:rPr>
            </w:pPr>
            <w:r w:rsidRPr="0073260C">
              <w:rPr>
                <w:rFonts w:cstheme="minorHAnsi"/>
                <w:b/>
                <w:strike/>
                <w:color w:val="00B050"/>
                <w:sz w:val="16"/>
                <w:szCs w:val="16"/>
              </w:rPr>
              <w:t xml:space="preserve">Pred vyplatením druhej splátky </w:t>
            </w:r>
            <w:r w:rsidRPr="0073260C">
              <w:rPr>
                <w:rFonts w:cstheme="minorHAnsi"/>
                <w:strike/>
                <w:color w:val="00B050"/>
                <w:sz w:val="16"/>
                <w:szCs w:val="16"/>
              </w:rPr>
              <w:t>pomoci je žiadateľ povinný preukázať správnu realizáciu predloženého podnikateľského plánu</w:t>
            </w:r>
            <w:r w:rsidRPr="0073260C">
              <w:rPr>
                <w:rFonts w:cstheme="minorHAnsi"/>
                <w:strike/>
                <w:color w:val="00B050"/>
                <w:sz w:val="16"/>
                <w:szCs w:val="16"/>
                <w:vertAlign w:val="superscript"/>
              </w:rPr>
              <w:footnoteReference w:id="50"/>
            </w:r>
            <w:r w:rsidRPr="0073260C">
              <w:rPr>
                <w:rFonts w:cstheme="minorHAnsi"/>
                <w:strike/>
                <w:color w:val="00B050"/>
                <w:sz w:val="16"/>
                <w:szCs w:val="16"/>
              </w:rPr>
              <w:t xml:space="preserve">, a to vypracovaním </w:t>
            </w:r>
            <w:r w:rsidRPr="0073260C">
              <w:rPr>
                <w:rFonts w:cstheme="minorHAnsi"/>
                <w:b/>
                <w:strike/>
                <w:color w:val="00B050"/>
                <w:sz w:val="16"/>
                <w:szCs w:val="16"/>
              </w:rPr>
              <w:t>Odpočtu podnikateľského plánu (</w:t>
            </w:r>
            <w:r w:rsidRPr="0073260C">
              <w:rPr>
                <w:rFonts w:cstheme="minorHAnsi"/>
                <w:bCs/>
                <w:strike/>
                <w:color w:val="00B050"/>
                <w:sz w:val="16"/>
                <w:szCs w:val="16"/>
              </w:rPr>
              <w:t>Prílohy č. 35B)</w:t>
            </w:r>
            <w:r w:rsidRPr="0073260C">
              <w:rPr>
                <w:rFonts w:cstheme="minorHAnsi"/>
                <w:strike/>
                <w:color w:val="00B050"/>
                <w:sz w:val="16"/>
                <w:szCs w:val="16"/>
              </w:rPr>
              <w:t>, v ktorom opíše aj nasledovné skutočnosti:</w:t>
            </w:r>
          </w:p>
          <w:p w14:paraId="4881D930" w14:textId="77777777" w:rsidR="00C026D4" w:rsidRPr="0073260C" w:rsidRDefault="00C026D4" w:rsidP="004800B7">
            <w:pPr>
              <w:numPr>
                <w:ilvl w:val="3"/>
                <w:numId w:val="386"/>
              </w:numPr>
              <w:suppressAutoHyphens/>
              <w:spacing w:after="0" w:line="240" w:lineRule="auto"/>
              <w:ind w:left="651" w:hanging="283"/>
              <w:jc w:val="both"/>
              <w:rPr>
                <w:rFonts w:cstheme="minorHAnsi"/>
                <w:strike/>
                <w:color w:val="00B050"/>
                <w:sz w:val="16"/>
                <w:szCs w:val="16"/>
              </w:rPr>
            </w:pPr>
            <w:r w:rsidRPr="0073260C">
              <w:rPr>
                <w:rFonts w:cstheme="minorHAnsi"/>
                <w:strike/>
                <w:color w:val="00B050"/>
                <w:sz w:val="16"/>
                <w:szCs w:val="16"/>
              </w:rPr>
              <w:t>Ak žiadateľ deklaroval v podnikateľskom pláne určitý zámer, za čo mu boli priznané body, musí preukázať jeho splnenie.</w:t>
            </w:r>
          </w:p>
          <w:p w14:paraId="3875E945" w14:textId="77777777" w:rsidR="00C026D4" w:rsidRPr="0073260C" w:rsidRDefault="00C026D4" w:rsidP="004800B7">
            <w:pPr>
              <w:numPr>
                <w:ilvl w:val="3"/>
                <w:numId w:val="386"/>
              </w:numPr>
              <w:suppressAutoHyphens/>
              <w:spacing w:after="0" w:line="240" w:lineRule="auto"/>
              <w:ind w:left="651" w:hanging="283"/>
              <w:jc w:val="both"/>
              <w:rPr>
                <w:rFonts w:cstheme="minorHAnsi"/>
                <w:strike/>
                <w:color w:val="00B050"/>
                <w:sz w:val="16"/>
                <w:szCs w:val="16"/>
              </w:rPr>
            </w:pPr>
            <w:r w:rsidRPr="0073260C">
              <w:rPr>
                <w:rFonts w:cstheme="minorHAnsi"/>
                <w:strike/>
                <w:color w:val="00B050"/>
                <w:sz w:val="16"/>
                <w:szCs w:val="16"/>
              </w:rPr>
              <w:t xml:space="preserve">Dosiahnutie, resp. prekročenie </w:t>
            </w:r>
            <w:r w:rsidRPr="0073260C">
              <w:rPr>
                <w:rFonts w:cstheme="minorHAnsi"/>
                <w:b/>
                <w:strike/>
                <w:color w:val="00B050"/>
                <w:sz w:val="16"/>
                <w:szCs w:val="16"/>
              </w:rPr>
              <w:t>plánovanej</w:t>
            </w:r>
            <w:r w:rsidRPr="0073260C">
              <w:rPr>
                <w:rFonts w:cstheme="minorHAnsi"/>
                <w:strike/>
                <w:color w:val="00B050"/>
                <w:sz w:val="16"/>
                <w:szCs w:val="16"/>
              </w:rPr>
              <w:t xml:space="preserve"> hodnoty štandardného výstupu, </w:t>
            </w:r>
            <w:r w:rsidRPr="0073260C">
              <w:rPr>
                <w:rFonts w:cstheme="minorHAnsi"/>
                <w:b/>
                <w:strike/>
                <w:color w:val="00B050"/>
                <w:sz w:val="16"/>
                <w:szCs w:val="16"/>
              </w:rPr>
              <w:t xml:space="preserve">ktorá musí byť rovnaká alebo vyššia ako hodnota štandardného výstupu preukázaná pri podaní </w:t>
            </w:r>
            <w:proofErr w:type="spellStart"/>
            <w:r w:rsidRPr="0073260C">
              <w:rPr>
                <w:rFonts w:cstheme="minorHAnsi"/>
                <w:b/>
                <w:strike/>
                <w:color w:val="00B050"/>
                <w:sz w:val="16"/>
                <w:szCs w:val="16"/>
              </w:rPr>
              <w:t>ŽoNFP</w:t>
            </w:r>
            <w:proofErr w:type="spellEnd"/>
            <w:r w:rsidRPr="0073260C">
              <w:rPr>
                <w:rFonts w:cstheme="minorHAnsi"/>
                <w:strike/>
                <w:color w:val="00B050"/>
                <w:sz w:val="16"/>
                <w:szCs w:val="16"/>
              </w:rPr>
              <w:t>. Uvedenú skutočnosť žiadateľ preukáže:</w:t>
            </w:r>
          </w:p>
          <w:p w14:paraId="1E82C5F3" w14:textId="77777777" w:rsidR="00C026D4" w:rsidRPr="0073260C" w:rsidRDefault="00C026D4" w:rsidP="004800B7">
            <w:pPr>
              <w:pStyle w:val="Odsekzoznamu"/>
              <w:numPr>
                <w:ilvl w:val="0"/>
                <w:numId w:val="387"/>
              </w:numPr>
              <w:suppressAutoHyphens/>
              <w:spacing w:after="0" w:line="240" w:lineRule="auto"/>
              <w:ind w:left="935" w:hanging="284"/>
              <w:jc w:val="both"/>
              <w:rPr>
                <w:rFonts w:cstheme="minorHAnsi"/>
                <w:strike/>
                <w:color w:val="00B050"/>
                <w:sz w:val="16"/>
                <w:szCs w:val="16"/>
              </w:rPr>
            </w:pPr>
            <w:r w:rsidRPr="0073260C">
              <w:rPr>
                <w:rFonts w:cstheme="minorHAnsi"/>
                <w:bCs/>
                <w:strike/>
                <w:color w:val="00B050"/>
                <w:sz w:val="16"/>
                <w:szCs w:val="16"/>
              </w:rPr>
              <w:t>v prípade rastlinnej výroby žiadosťou o priamu podporu</w:t>
            </w:r>
            <w:r w:rsidRPr="0073260C">
              <w:rPr>
                <w:rFonts w:cstheme="minorHAnsi"/>
                <w:strike/>
                <w:color w:val="00B050"/>
                <w:sz w:val="16"/>
                <w:szCs w:val="16"/>
              </w:rPr>
              <w:t>, ktorú podal (ako poslednú) pred druhou a zároveň poslednou žiadosťou o platbu</w:t>
            </w:r>
            <w:r w:rsidRPr="0073260C">
              <w:rPr>
                <w:rStyle w:val="Odkaznapoznmkupodiarou"/>
                <w:rFonts w:cstheme="minorHAnsi"/>
                <w:strike/>
                <w:color w:val="00B050"/>
                <w:sz w:val="16"/>
                <w:szCs w:val="16"/>
              </w:rPr>
              <w:footnoteReference w:id="51"/>
            </w:r>
            <w:r w:rsidRPr="0073260C">
              <w:rPr>
                <w:rFonts w:cstheme="minorHAnsi"/>
                <w:strike/>
                <w:color w:val="00B050"/>
                <w:sz w:val="16"/>
                <w:szCs w:val="16"/>
              </w:rPr>
              <w:t>;</w:t>
            </w:r>
          </w:p>
          <w:p w14:paraId="19F0B281" w14:textId="77777777" w:rsidR="00C026D4" w:rsidRPr="0073260C" w:rsidRDefault="00C026D4" w:rsidP="004800B7">
            <w:pPr>
              <w:pStyle w:val="Odsekzoznamu"/>
              <w:numPr>
                <w:ilvl w:val="0"/>
                <w:numId w:val="387"/>
              </w:numPr>
              <w:suppressAutoHyphens/>
              <w:spacing w:after="0" w:line="240" w:lineRule="auto"/>
              <w:ind w:left="935" w:hanging="284"/>
              <w:jc w:val="both"/>
              <w:rPr>
                <w:rFonts w:cstheme="minorHAnsi"/>
                <w:strike/>
                <w:color w:val="00B050"/>
                <w:sz w:val="16"/>
                <w:szCs w:val="16"/>
              </w:rPr>
            </w:pPr>
            <w:r w:rsidRPr="0073260C">
              <w:rPr>
                <w:rFonts w:cstheme="minorHAnsi"/>
                <w:strike/>
                <w:color w:val="00B050"/>
                <w:sz w:val="16"/>
                <w:szCs w:val="16"/>
              </w:rPr>
              <w:t>v prípade živočíšnej výroby registráciou relevantného počtu zvierat v Centrálnej evidencii hospodárskych zvierat, resp. v obdobnej evidencii ku dňu podania druhej a zároveň poslednej žiadosti o platbu.</w:t>
            </w:r>
          </w:p>
          <w:p w14:paraId="41FCAD52"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V prípade nesplnenia všetkých ustanovení tejto podmienky oprávnenosti 4.2, písm. d) je žiadateľ povinný vrátiť prvú splátku pomoci, resp. sa postupuje podľa Sankčného katalógu.</w:t>
            </w:r>
          </w:p>
          <w:p w14:paraId="1591EDF2"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1A621783" w14:textId="77777777" w:rsidR="00C026D4" w:rsidRPr="0073260C" w:rsidRDefault="00C026D4" w:rsidP="004800B7">
            <w:pPr>
              <w:pStyle w:val="Default"/>
              <w:keepLines/>
              <w:widowControl w:val="0"/>
              <w:numPr>
                <w:ilvl w:val="0"/>
                <w:numId w:val="388"/>
              </w:numPr>
              <w:ind w:left="368" w:hanging="284"/>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Čestné vyhlásenie žiadateľa)</w:t>
            </w:r>
          </w:p>
          <w:p w14:paraId="402CB1B7" w14:textId="77777777" w:rsidR="00C026D4" w:rsidRPr="0073260C" w:rsidRDefault="00C026D4" w:rsidP="004800B7">
            <w:pPr>
              <w:pStyle w:val="Default"/>
              <w:keepLines/>
              <w:widowControl w:val="0"/>
              <w:numPr>
                <w:ilvl w:val="0"/>
                <w:numId w:val="388"/>
              </w:numPr>
              <w:ind w:left="368" w:hanging="284"/>
              <w:jc w:val="both"/>
              <w:rPr>
                <w:rFonts w:asciiTheme="minorHAnsi" w:hAnsiTheme="minorHAnsi" w:cstheme="minorHAnsi"/>
                <w:b/>
                <w:strike/>
                <w:color w:val="00B050"/>
                <w:sz w:val="16"/>
                <w:szCs w:val="16"/>
                <w:u w:val="single"/>
              </w:rPr>
            </w:pPr>
            <w:r w:rsidRPr="0073260C">
              <w:rPr>
                <w:rFonts w:asciiTheme="minorHAnsi" w:hAnsiTheme="minorHAnsi" w:cstheme="minorHAnsi"/>
                <w:strike/>
                <w:color w:val="00B050"/>
                <w:sz w:val="16"/>
                <w:szCs w:val="16"/>
              </w:rPr>
              <w:t>Oznámenie -  Odpočet podnikateľského plánu (</w:t>
            </w:r>
            <w:r w:rsidRPr="0073260C">
              <w:rPr>
                <w:rFonts w:asciiTheme="minorHAnsi" w:hAnsiTheme="minorHAnsi" w:cstheme="minorHAnsi"/>
                <w:bCs/>
                <w:strike/>
                <w:color w:val="00B050"/>
                <w:sz w:val="16"/>
                <w:szCs w:val="16"/>
              </w:rPr>
              <w:t xml:space="preserve">Príloha č. 35B), predkladá sa pri </w:t>
            </w:r>
            <w:proofErr w:type="spellStart"/>
            <w:r w:rsidRPr="0073260C">
              <w:rPr>
                <w:rFonts w:asciiTheme="minorHAnsi" w:hAnsiTheme="minorHAnsi" w:cstheme="minorHAnsi"/>
                <w:bCs/>
                <w:strike/>
                <w:color w:val="00B050"/>
                <w:sz w:val="16"/>
                <w:szCs w:val="16"/>
              </w:rPr>
              <w:t>ŽoP</w:t>
            </w:r>
            <w:proofErr w:type="spellEnd"/>
            <w:r w:rsidRPr="0073260C">
              <w:rPr>
                <w:rFonts w:asciiTheme="minorHAnsi" w:hAnsiTheme="minorHAnsi" w:cstheme="minorHAnsi"/>
                <w:b/>
                <w:strike/>
                <w:color w:val="00B050"/>
                <w:sz w:val="16"/>
                <w:szCs w:val="16"/>
              </w:rPr>
              <w:t xml:space="preserve">,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0DAA8B01"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62A370D0" w14:textId="77777777" w:rsidR="00C026D4" w:rsidRPr="0073260C" w:rsidRDefault="00C026D4" w:rsidP="004800B7">
            <w:pPr>
              <w:pStyle w:val="Default"/>
              <w:keepLines/>
              <w:widowControl w:val="0"/>
              <w:numPr>
                <w:ilvl w:val="0"/>
                <w:numId w:val="443"/>
              </w:numPr>
              <w:ind w:left="363" w:hanging="284"/>
              <w:jc w:val="both"/>
              <w:rPr>
                <w:rFonts w:asciiTheme="minorHAnsi" w:hAnsiTheme="minorHAnsi" w:cstheme="minorHAnsi"/>
                <w:b/>
                <w:strike/>
                <w:color w:val="00B050"/>
                <w:sz w:val="16"/>
                <w:szCs w:val="16"/>
                <w:u w:val="single"/>
              </w:rPr>
            </w:pPr>
            <w:r w:rsidRPr="0073260C">
              <w:rPr>
                <w:rFonts w:asciiTheme="minorHAnsi" w:hAnsiTheme="minorHAnsi" w:cstheme="minorHAnsi"/>
                <w:strike/>
                <w:color w:val="00B050"/>
                <w:sz w:val="16"/>
                <w:szCs w:val="16"/>
              </w:rPr>
              <w:t>v zmysle dokumentácie uvedenej v časti „Forma a spôsob preukázania splnenia PPP“</w:t>
            </w:r>
          </w:p>
        </w:tc>
      </w:tr>
      <w:tr w:rsidR="0073260C" w:rsidRPr="0073260C" w14:paraId="29994AF2" w14:textId="77777777" w:rsidTr="00D249DE">
        <w:trPr>
          <w:trHeight w:val="284"/>
        </w:trPr>
        <w:tc>
          <w:tcPr>
            <w:tcW w:w="196" w:type="pct"/>
            <w:shd w:val="clear" w:color="auto" w:fill="FFFFFF" w:themeFill="background1"/>
            <w:vAlign w:val="center"/>
          </w:tcPr>
          <w:p w14:paraId="341965B2" w14:textId="1315C514" w:rsidR="00C026D4" w:rsidRPr="0073260C" w:rsidRDefault="00C026D4" w:rsidP="00AB4072">
            <w:pPr>
              <w:pStyle w:val="Default"/>
              <w:keepLines/>
              <w:widowControl w:val="0"/>
              <w:jc w:val="center"/>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4.</w:t>
            </w:r>
            <w:r w:rsidR="00185F1D" w:rsidRPr="0073260C">
              <w:rPr>
                <w:rFonts w:asciiTheme="minorHAnsi" w:hAnsiTheme="minorHAnsi" w:cstheme="minorHAnsi"/>
                <w:b/>
                <w:strike/>
                <w:color w:val="00B050"/>
                <w:sz w:val="16"/>
                <w:szCs w:val="16"/>
              </w:rPr>
              <w:t>2</w:t>
            </w:r>
          </w:p>
        </w:tc>
        <w:tc>
          <w:tcPr>
            <w:tcW w:w="4804" w:type="pct"/>
            <w:gridSpan w:val="3"/>
            <w:shd w:val="clear" w:color="auto" w:fill="FFFFFF" w:themeFill="background1"/>
            <w:vAlign w:val="center"/>
          </w:tcPr>
          <w:p w14:paraId="4D5F30AF" w14:textId="77777777" w:rsidR="00C026D4" w:rsidRPr="0073260C" w:rsidRDefault="00C026D4" w:rsidP="00AB4072">
            <w:pPr>
              <w:suppressAutoHyphens/>
              <w:spacing w:after="0" w:line="240" w:lineRule="auto"/>
              <w:jc w:val="both"/>
              <w:rPr>
                <w:rFonts w:cstheme="minorHAnsi"/>
                <w:b/>
                <w:strike/>
                <w:color w:val="00B050"/>
                <w:sz w:val="18"/>
                <w:szCs w:val="18"/>
              </w:rPr>
            </w:pPr>
            <w:r w:rsidRPr="0073260C">
              <w:rPr>
                <w:rFonts w:cstheme="minorHAnsi"/>
                <w:b/>
                <w:strike/>
                <w:color w:val="00B050"/>
                <w:sz w:val="18"/>
                <w:szCs w:val="18"/>
              </w:rPr>
              <w:t xml:space="preserve">Žiadateľ je povinný dodržiavať ustanovenia, týkajúce sa konfliktu záujmov. </w:t>
            </w:r>
          </w:p>
          <w:p w14:paraId="57DB8D4D"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CC8BA1C" w14:textId="77777777" w:rsidR="00C026D4" w:rsidRPr="0073260C" w:rsidRDefault="00C026D4" w:rsidP="004800B7">
            <w:pPr>
              <w:pStyle w:val="Default"/>
              <w:keepLines/>
              <w:widowControl w:val="0"/>
              <w:numPr>
                <w:ilvl w:val="0"/>
                <w:numId w:val="363"/>
              </w:numPr>
              <w:ind w:left="221" w:hanging="284"/>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w:t>
            </w:r>
            <w:r w:rsidRPr="0073260C">
              <w:rPr>
                <w:rFonts w:asciiTheme="minorHAnsi" w:hAnsiTheme="minorHAnsi" w:cstheme="minorHAnsi"/>
                <w:bCs/>
                <w:strike/>
                <w:color w:val="00B050"/>
                <w:sz w:val="16"/>
                <w:szCs w:val="16"/>
              </w:rPr>
              <w:t>Čestné vyhlásenie žiadateľa</w:t>
            </w:r>
            <w:r w:rsidRPr="0073260C">
              <w:rPr>
                <w:rFonts w:asciiTheme="minorHAnsi" w:hAnsiTheme="minorHAnsi" w:cstheme="minorHAnsi"/>
                <w:strike/>
                <w:color w:val="00B050"/>
                <w:sz w:val="16"/>
                <w:szCs w:val="16"/>
              </w:rPr>
              <w:t>)</w:t>
            </w:r>
          </w:p>
          <w:p w14:paraId="5B9896AB" w14:textId="77777777" w:rsidR="00C026D4" w:rsidRPr="0073260C" w:rsidRDefault="00C026D4" w:rsidP="00AB4072">
            <w:pPr>
              <w:suppressAutoHyphens/>
              <w:spacing w:after="0" w:line="240" w:lineRule="auto"/>
              <w:ind w:left="-63"/>
              <w:jc w:val="both"/>
              <w:rPr>
                <w:rFonts w:cstheme="minorHAnsi"/>
                <w:strike/>
                <w:color w:val="00B050"/>
                <w:sz w:val="18"/>
                <w:szCs w:val="18"/>
              </w:rPr>
            </w:pPr>
            <w:r w:rsidRPr="0073260C">
              <w:rPr>
                <w:rFonts w:cstheme="minorHAnsi"/>
                <w:b/>
                <w:strike/>
                <w:color w:val="00B050"/>
                <w:sz w:val="18"/>
                <w:szCs w:val="18"/>
                <w:u w:val="single"/>
              </w:rPr>
              <w:t xml:space="preserve">Spôsob overenia </w:t>
            </w:r>
          </w:p>
          <w:p w14:paraId="07D8F770" w14:textId="77777777" w:rsidR="00C026D4" w:rsidRPr="0073260C" w:rsidRDefault="00C026D4" w:rsidP="004800B7">
            <w:pPr>
              <w:pStyle w:val="Default"/>
              <w:keepLines/>
              <w:widowControl w:val="0"/>
              <w:numPr>
                <w:ilvl w:val="0"/>
                <w:numId w:val="363"/>
              </w:numPr>
              <w:ind w:left="221" w:hanging="22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0809220E" w14:textId="77777777" w:rsidTr="00D249DE">
        <w:trPr>
          <w:trHeight w:val="284"/>
        </w:trPr>
        <w:tc>
          <w:tcPr>
            <w:tcW w:w="196" w:type="pct"/>
            <w:shd w:val="clear" w:color="auto" w:fill="FFFFFF" w:themeFill="background1"/>
            <w:vAlign w:val="center"/>
          </w:tcPr>
          <w:p w14:paraId="78DCF5C9" w14:textId="45363BF3" w:rsidR="00C026D4" w:rsidRPr="0073260C" w:rsidRDefault="00C026D4" w:rsidP="00AB4072">
            <w:pPr>
              <w:pStyle w:val="Default"/>
              <w:keepLines/>
              <w:widowControl w:val="0"/>
              <w:jc w:val="center"/>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4.</w:t>
            </w:r>
            <w:r w:rsidR="00185F1D" w:rsidRPr="0073260C">
              <w:rPr>
                <w:rFonts w:asciiTheme="minorHAnsi" w:hAnsiTheme="minorHAnsi" w:cstheme="minorHAnsi"/>
                <w:b/>
                <w:strike/>
                <w:color w:val="00B050"/>
                <w:sz w:val="16"/>
                <w:szCs w:val="16"/>
              </w:rPr>
              <w:t>3</w:t>
            </w:r>
          </w:p>
        </w:tc>
        <w:tc>
          <w:tcPr>
            <w:tcW w:w="4804" w:type="pct"/>
            <w:gridSpan w:val="3"/>
            <w:shd w:val="clear" w:color="auto" w:fill="FFFFFF" w:themeFill="background1"/>
            <w:vAlign w:val="center"/>
          </w:tcPr>
          <w:p w14:paraId="4FCE11FC" w14:textId="77777777" w:rsidR="00C026D4" w:rsidRPr="0073260C" w:rsidRDefault="00C026D4" w:rsidP="00AB4072">
            <w:pPr>
              <w:suppressAutoHyphens/>
              <w:spacing w:after="0" w:line="240" w:lineRule="auto"/>
              <w:jc w:val="both"/>
              <w:rPr>
                <w:rFonts w:cstheme="minorHAnsi"/>
                <w:b/>
                <w:strike/>
                <w:color w:val="00B050"/>
                <w:sz w:val="18"/>
                <w:szCs w:val="18"/>
              </w:rPr>
            </w:pPr>
            <w:r w:rsidRPr="0073260C">
              <w:rPr>
                <w:rFonts w:cstheme="minorHAnsi"/>
                <w:b/>
                <w:strike/>
                <w:color w:val="00B050"/>
                <w:sz w:val="18"/>
                <w:szCs w:val="18"/>
              </w:rPr>
              <w:t>Žiadateľ nemôže byť evidovaný v Systéme včasného odhaľovania rizika a vylúčenia (EDES) ako vylúčená osoba alebo subjekt (v zmysle článku 135 a nasledujúcich nariadenia č. 2018/1046)</w:t>
            </w:r>
          </w:p>
          <w:p w14:paraId="2F94D507" w14:textId="068B6472" w:rsidR="00C026D4" w:rsidRPr="0073260C" w:rsidRDefault="00C026D4" w:rsidP="00AB4072">
            <w:pPr>
              <w:suppressAutoHyphens/>
              <w:spacing w:after="0" w:line="240" w:lineRule="auto"/>
              <w:jc w:val="both"/>
              <w:rPr>
                <w:rFonts w:cstheme="minorHAnsi"/>
                <w:strike/>
                <w:color w:val="00B050"/>
                <w:sz w:val="16"/>
                <w:szCs w:val="16"/>
              </w:rPr>
            </w:pPr>
            <w:r w:rsidRPr="0073260C">
              <w:rPr>
                <w:rFonts w:cstheme="minorHAnsi"/>
                <w:strike/>
                <w:color w:val="00B050"/>
                <w:sz w:val="16"/>
                <w:szCs w:val="16"/>
              </w:rPr>
              <w:t xml:space="preserve">Predbežná informácia pre žiadateľov o nenávratný finančný príspevok, resp. o príspevok v zmysle čl. 105a a </w:t>
            </w:r>
            <w:proofErr w:type="spellStart"/>
            <w:r w:rsidRPr="0073260C">
              <w:rPr>
                <w:rFonts w:cstheme="minorHAnsi"/>
                <w:strike/>
                <w:color w:val="00B050"/>
                <w:sz w:val="16"/>
                <w:szCs w:val="16"/>
              </w:rPr>
              <w:t>nasl</w:t>
            </w:r>
            <w:proofErr w:type="spellEnd"/>
            <w:r w:rsidRPr="0073260C">
              <w:rPr>
                <w:rFonts w:cstheme="minorHAnsi"/>
                <w:strike/>
                <w:color w:val="00B050"/>
                <w:sz w:val="16"/>
                <w:szCs w:val="16"/>
              </w:rPr>
              <w:t xml:space="preserve">. nariadenia (EÚ, </w:t>
            </w:r>
            <w:proofErr w:type="spellStart"/>
            <w:r w:rsidRPr="0073260C">
              <w:rPr>
                <w:rFonts w:cstheme="minorHAnsi"/>
                <w:strike/>
                <w:color w:val="00B050"/>
                <w:sz w:val="16"/>
                <w:szCs w:val="16"/>
              </w:rPr>
              <w:t>Euratom</w:t>
            </w:r>
            <w:proofErr w:type="spellEnd"/>
            <w:r w:rsidRPr="0073260C">
              <w:rPr>
                <w:rFonts w:cstheme="minorHAnsi"/>
                <w:strike/>
                <w:color w:val="00B050"/>
                <w:sz w:val="16"/>
                <w:szCs w:val="16"/>
              </w:rPr>
              <w:t xml:space="preserve">) 1929/2015, ktorým sa mení nariadenie (EÚ, </w:t>
            </w:r>
            <w:proofErr w:type="spellStart"/>
            <w:r w:rsidRPr="0073260C">
              <w:rPr>
                <w:rFonts w:cstheme="minorHAnsi"/>
                <w:strike/>
                <w:color w:val="00B050"/>
                <w:sz w:val="16"/>
                <w:szCs w:val="16"/>
              </w:rPr>
              <w:t>Euratom</w:t>
            </w:r>
            <w:proofErr w:type="spellEnd"/>
            <w:r w:rsidRPr="0073260C">
              <w:rPr>
                <w:rFonts w:cstheme="minorHAnsi"/>
                <w:strike/>
                <w:color w:val="00B050"/>
                <w:sz w:val="16"/>
                <w:szCs w:val="16"/>
              </w:rPr>
              <w:t>) č. 966/2012 o rozpočtových pravidlách, ktoré sa vzťahujú na všeobecný rozpočet Únie.</w:t>
            </w:r>
          </w:p>
          <w:p w14:paraId="7BBD3745"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4FE4815" w14:textId="77777777" w:rsidR="00C026D4" w:rsidRPr="0073260C" w:rsidRDefault="00C026D4" w:rsidP="004800B7">
            <w:pPr>
              <w:pStyle w:val="Default"/>
              <w:keepLines/>
              <w:widowControl w:val="0"/>
              <w:numPr>
                <w:ilvl w:val="0"/>
                <w:numId w:val="363"/>
              </w:numPr>
              <w:ind w:left="221" w:hanging="22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w:t>
            </w:r>
            <w:r w:rsidRPr="0073260C">
              <w:rPr>
                <w:rFonts w:asciiTheme="minorHAnsi" w:hAnsiTheme="minorHAnsi" w:cstheme="minorHAnsi"/>
                <w:bCs/>
                <w:strike/>
                <w:color w:val="00B050"/>
                <w:sz w:val="16"/>
                <w:szCs w:val="16"/>
              </w:rPr>
              <w:t>Čestné vyhlásenie žiadateľa</w:t>
            </w:r>
            <w:r w:rsidRPr="0073260C">
              <w:rPr>
                <w:rFonts w:asciiTheme="minorHAnsi" w:hAnsiTheme="minorHAnsi" w:cstheme="minorHAnsi"/>
                <w:strike/>
                <w:color w:val="00B050"/>
                <w:sz w:val="16"/>
                <w:szCs w:val="16"/>
              </w:rPr>
              <w:t>)</w:t>
            </w:r>
          </w:p>
          <w:p w14:paraId="4A200467" w14:textId="77777777" w:rsidR="00C026D4" w:rsidRPr="0073260C" w:rsidRDefault="00C026D4" w:rsidP="00AB4072">
            <w:pPr>
              <w:suppressAutoHyphens/>
              <w:spacing w:after="0" w:line="240" w:lineRule="auto"/>
              <w:ind w:left="-63"/>
              <w:jc w:val="both"/>
              <w:rPr>
                <w:rFonts w:cstheme="minorHAnsi"/>
                <w:strike/>
                <w:color w:val="00B050"/>
                <w:sz w:val="18"/>
                <w:szCs w:val="18"/>
              </w:rPr>
            </w:pPr>
            <w:r w:rsidRPr="0073260C">
              <w:rPr>
                <w:rFonts w:cstheme="minorHAnsi"/>
                <w:b/>
                <w:strike/>
                <w:color w:val="00B050"/>
                <w:sz w:val="18"/>
                <w:szCs w:val="18"/>
                <w:u w:val="single"/>
              </w:rPr>
              <w:t xml:space="preserve"> Spôsob overenia </w:t>
            </w:r>
          </w:p>
          <w:p w14:paraId="4955B4CA" w14:textId="77777777" w:rsidR="00C026D4" w:rsidRPr="0073260C" w:rsidRDefault="00C026D4" w:rsidP="004800B7">
            <w:pPr>
              <w:pStyle w:val="Odsekzoznamu"/>
              <w:numPr>
                <w:ilvl w:val="0"/>
                <w:numId w:val="363"/>
              </w:numPr>
              <w:suppressAutoHyphens/>
              <w:spacing w:after="0" w:line="240" w:lineRule="auto"/>
              <w:ind w:left="221" w:hanging="221"/>
              <w:jc w:val="both"/>
              <w:rPr>
                <w:rFonts w:cstheme="minorHAnsi"/>
                <w:strike/>
                <w:color w:val="00B050"/>
                <w:sz w:val="18"/>
                <w:szCs w:val="18"/>
              </w:rPr>
            </w:pPr>
            <w:r w:rsidRPr="0073260C">
              <w:rPr>
                <w:rFonts w:cstheme="minorHAnsi"/>
                <w:strike/>
                <w:color w:val="00B050"/>
                <w:sz w:val="16"/>
                <w:szCs w:val="16"/>
              </w:rPr>
              <w:t>v zmysle dokumentácie uvedenej v časti „Forma a spôsob preukázania splnenia kritéria“</w:t>
            </w:r>
          </w:p>
          <w:p w14:paraId="78058D42" w14:textId="77777777" w:rsidR="00C026D4" w:rsidRPr="0073260C" w:rsidRDefault="00C026D4" w:rsidP="004800B7">
            <w:pPr>
              <w:pStyle w:val="Odsekzoznamu"/>
              <w:numPr>
                <w:ilvl w:val="0"/>
                <w:numId w:val="363"/>
              </w:numPr>
              <w:suppressAutoHyphens/>
              <w:spacing w:after="0" w:line="240" w:lineRule="auto"/>
              <w:ind w:left="221" w:hanging="221"/>
              <w:jc w:val="both"/>
              <w:rPr>
                <w:rFonts w:cstheme="minorHAnsi"/>
                <w:strike/>
                <w:color w:val="00B050"/>
                <w:sz w:val="18"/>
                <w:szCs w:val="18"/>
              </w:rPr>
            </w:pPr>
            <w:r w:rsidRPr="0073260C">
              <w:rPr>
                <w:rFonts w:cstheme="minorHAnsi"/>
                <w:strike/>
                <w:color w:val="00B050"/>
                <w:sz w:val="16"/>
                <w:szCs w:val="16"/>
              </w:rPr>
              <w:t>overenie v Systéme včasného odhaľovania rizika a vylúčených subjektov (https://ec.europa.eu/budget/edes/index_en.cfm).</w:t>
            </w:r>
            <w:r w:rsidRPr="0073260C">
              <w:rPr>
                <w:rStyle w:val="Odkaznapoznmkupodiarou"/>
                <w:rFonts w:cstheme="minorHAnsi"/>
                <w:strike/>
                <w:color w:val="00B050"/>
                <w:sz w:val="16"/>
                <w:szCs w:val="16"/>
              </w:rPr>
              <w:footnoteReference w:id="52"/>
            </w:r>
            <w:r w:rsidRPr="0073260C">
              <w:rPr>
                <w:rFonts w:cstheme="minorHAnsi"/>
                <w:strike/>
                <w:color w:val="00B050"/>
                <w:sz w:val="16"/>
                <w:szCs w:val="16"/>
              </w:rPr>
              <w:t xml:space="preserve"> </w:t>
            </w:r>
          </w:p>
        </w:tc>
      </w:tr>
      <w:tr w:rsidR="0073260C" w:rsidRPr="0073260C" w14:paraId="56ABAC2E" w14:textId="77777777" w:rsidTr="00D249DE">
        <w:trPr>
          <w:trHeight w:val="284"/>
        </w:trPr>
        <w:tc>
          <w:tcPr>
            <w:tcW w:w="196" w:type="pct"/>
            <w:shd w:val="clear" w:color="auto" w:fill="FFFFFF" w:themeFill="background1"/>
            <w:vAlign w:val="center"/>
          </w:tcPr>
          <w:p w14:paraId="616C16FA" w14:textId="4CA6AF25" w:rsidR="00C026D4" w:rsidRPr="0073260C" w:rsidRDefault="00C026D4" w:rsidP="00AB4072">
            <w:pPr>
              <w:pStyle w:val="Default"/>
              <w:keepLines/>
              <w:widowControl w:val="0"/>
              <w:jc w:val="center"/>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4.</w:t>
            </w:r>
            <w:r w:rsidR="00185F1D" w:rsidRPr="0073260C">
              <w:rPr>
                <w:rFonts w:asciiTheme="minorHAnsi" w:hAnsiTheme="minorHAnsi" w:cstheme="minorHAnsi"/>
                <w:b/>
                <w:strike/>
                <w:color w:val="00B050"/>
                <w:sz w:val="16"/>
                <w:szCs w:val="16"/>
              </w:rPr>
              <w:t>4</w:t>
            </w:r>
          </w:p>
        </w:tc>
        <w:tc>
          <w:tcPr>
            <w:tcW w:w="4804" w:type="pct"/>
            <w:gridSpan w:val="3"/>
            <w:shd w:val="clear" w:color="auto" w:fill="FFFFFF" w:themeFill="background1"/>
            <w:vAlign w:val="center"/>
          </w:tcPr>
          <w:p w14:paraId="0ABA4EE3" w14:textId="1A2B1146" w:rsidR="00C026D4" w:rsidRPr="0073260C" w:rsidRDefault="00C026D4" w:rsidP="00AB4072">
            <w:pPr>
              <w:suppressAutoHyphens/>
              <w:spacing w:after="0" w:line="240" w:lineRule="auto"/>
              <w:jc w:val="both"/>
              <w:rPr>
                <w:rFonts w:cstheme="minorHAnsi"/>
                <w:strike/>
                <w:color w:val="00B050"/>
                <w:sz w:val="16"/>
                <w:szCs w:val="16"/>
              </w:rPr>
            </w:pPr>
            <w:r w:rsidRPr="0073260C">
              <w:rPr>
                <w:rFonts w:cstheme="minorHAnsi"/>
                <w:strike/>
                <w:color w:val="00B050"/>
                <w:sz w:val="16"/>
                <w:szCs w:val="16"/>
              </w:rPr>
              <w:t>V prípade nesplnenia podmienok, uvedených v bode 4.2 písm.</w:t>
            </w:r>
            <w:r w:rsidR="00CD7B38" w:rsidRPr="0073260C">
              <w:rPr>
                <w:rFonts w:cstheme="minorHAnsi"/>
                <w:strike/>
                <w:color w:val="00B050"/>
                <w:sz w:val="16"/>
                <w:szCs w:val="16"/>
              </w:rPr>
              <w:t xml:space="preserve"> </w:t>
            </w:r>
            <w:r w:rsidRPr="0073260C">
              <w:rPr>
                <w:rFonts w:cstheme="minorHAnsi"/>
                <w:strike/>
                <w:color w:val="00B050"/>
                <w:sz w:val="16"/>
                <w:szCs w:val="16"/>
              </w:rPr>
              <w:t>a), 4.2 písm.</w:t>
            </w:r>
            <w:r w:rsidR="00CD7B38" w:rsidRPr="0073260C">
              <w:rPr>
                <w:rFonts w:cstheme="minorHAnsi"/>
                <w:strike/>
                <w:color w:val="00B050"/>
                <w:sz w:val="16"/>
                <w:szCs w:val="16"/>
              </w:rPr>
              <w:t xml:space="preserve"> </w:t>
            </w:r>
            <w:r w:rsidRPr="0073260C">
              <w:rPr>
                <w:rFonts w:cstheme="minorHAnsi"/>
                <w:strike/>
                <w:color w:val="00B050"/>
                <w:sz w:val="16"/>
                <w:szCs w:val="16"/>
              </w:rPr>
              <w:t>c) a 4.2 písm.</w:t>
            </w:r>
            <w:r w:rsidR="00CD7B38" w:rsidRPr="0073260C">
              <w:rPr>
                <w:rFonts w:cstheme="minorHAnsi"/>
                <w:strike/>
                <w:color w:val="00B050"/>
                <w:sz w:val="16"/>
                <w:szCs w:val="16"/>
              </w:rPr>
              <w:t xml:space="preserve"> </w:t>
            </w:r>
            <w:r w:rsidRPr="0073260C">
              <w:rPr>
                <w:rFonts w:cstheme="minorHAnsi"/>
                <w:strike/>
                <w:color w:val="00B050"/>
                <w:sz w:val="16"/>
                <w:szCs w:val="16"/>
              </w:rPr>
              <w:t>d) je žiadateľ povinný vrátiť prvú splátku.</w:t>
            </w:r>
          </w:p>
          <w:p w14:paraId="28711AAE"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619523D" w14:textId="77777777" w:rsidR="00C026D4" w:rsidRPr="0073260C" w:rsidRDefault="00C026D4" w:rsidP="004800B7">
            <w:pPr>
              <w:pStyle w:val="Default"/>
              <w:keepLines/>
              <w:widowControl w:val="0"/>
              <w:numPr>
                <w:ilvl w:val="0"/>
                <w:numId w:val="506"/>
              </w:numPr>
              <w:ind w:left="229" w:hanging="229"/>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w:t>
            </w:r>
            <w:r w:rsidRPr="0073260C">
              <w:rPr>
                <w:rFonts w:asciiTheme="minorHAnsi" w:hAnsiTheme="minorHAnsi" w:cstheme="minorHAnsi"/>
                <w:bCs/>
                <w:strike/>
                <w:color w:val="00B050"/>
                <w:sz w:val="16"/>
                <w:szCs w:val="16"/>
              </w:rPr>
              <w:t>Čestné vyhlásenie žiadateľa</w:t>
            </w:r>
            <w:r w:rsidRPr="0073260C">
              <w:rPr>
                <w:rFonts w:asciiTheme="minorHAnsi" w:hAnsiTheme="minorHAnsi" w:cstheme="minorHAnsi"/>
                <w:strike/>
                <w:color w:val="00B050"/>
                <w:sz w:val="16"/>
                <w:szCs w:val="16"/>
              </w:rPr>
              <w:t>)</w:t>
            </w:r>
          </w:p>
          <w:p w14:paraId="6474BD82" w14:textId="77777777" w:rsidR="00C026D4" w:rsidRPr="0073260C" w:rsidRDefault="00C026D4" w:rsidP="00AB4072">
            <w:pPr>
              <w:suppressAutoHyphens/>
              <w:spacing w:after="0" w:line="240" w:lineRule="auto"/>
              <w:ind w:left="-63"/>
              <w:jc w:val="both"/>
              <w:rPr>
                <w:rFonts w:cstheme="minorHAnsi"/>
                <w:strike/>
                <w:color w:val="00B050"/>
                <w:sz w:val="18"/>
                <w:szCs w:val="18"/>
              </w:rPr>
            </w:pPr>
            <w:r w:rsidRPr="0073260C">
              <w:rPr>
                <w:rFonts w:cstheme="minorHAnsi"/>
                <w:b/>
                <w:strike/>
                <w:color w:val="00B050"/>
                <w:sz w:val="18"/>
                <w:szCs w:val="18"/>
                <w:u w:val="single"/>
              </w:rPr>
              <w:t xml:space="preserve"> Spôsob overenia </w:t>
            </w:r>
          </w:p>
          <w:p w14:paraId="6D970BC6" w14:textId="77777777" w:rsidR="00C026D4" w:rsidRPr="0073260C" w:rsidRDefault="00C026D4" w:rsidP="00AB4072">
            <w:pPr>
              <w:pStyle w:val="Default"/>
              <w:keepLines/>
              <w:widowControl w:val="0"/>
              <w:ind w:left="22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663D6104" w14:textId="77777777" w:rsidTr="00D249DE">
        <w:trPr>
          <w:trHeight w:val="284"/>
        </w:trPr>
        <w:tc>
          <w:tcPr>
            <w:tcW w:w="5000" w:type="pct"/>
            <w:gridSpan w:val="4"/>
            <w:shd w:val="clear" w:color="auto" w:fill="FFC000"/>
            <w:vAlign w:val="center"/>
          </w:tcPr>
          <w:p w14:paraId="62AB71E6" w14:textId="48573F6E" w:rsidR="00C026D4" w:rsidRPr="0073260C" w:rsidRDefault="00C026D4" w:rsidP="00AB4072">
            <w:pPr>
              <w:pStyle w:val="Default"/>
              <w:keepLines/>
              <w:widowControl w:val="0"/>
              <w:jc w:val="center"/>
              <w:rPr>
                <w:rFonts w:asciiTheme="minorHAnsi" w:hAnsiTheme="minorHAnsi" w:cstheme="minorHAnsi"/>
                <w:b/>
                <w:strike/>
                <w:color w:val="00B050"/>
                <w:sz w:val="28"/>
                <w:szCs w:val="28"/>
              </w:rPr>
            </w:pPr>
            <w:r w:rsidRPr="0073260C">
              <w:rPr>
                <w:rFonts w:asciiTheme="minorHAnsi" w:hAnsiTheme="minorHAnsi" w:cstheme="minorHAnsi"/>
                <w:b/>
                <w:strike/>
                <w:color w:val="00B050"/>
                <w:sz w:val="28"/>
                <w:szCs w:val="28"/>
              </w:rPr>
              <w:lastRenderedPageBreak/>
              <w:t>3</w:t>
            </w:r>
            <w:r w:rsidR="00AB1357" w:rsidRPr="0073260C">
              <w:rPr>
                <w:rFonts w:asciiTheme="minorHAnsi" w:hAnsiTheme="minorHAnsi" w:cstheme="minorHAnsi"/>
                <w:b/>
                <w:strike/>
                <w:color w:val="00B050"/>
                <w:sz w:val="28"/>
                <w:szCs w:val="28"/>
              </w:rPr>
              <w:t>.1.3</w:t>
            </w:r>
            <w:r w:rsidRPr="0073260C">
              <w:rPr>
                <w:rFonts w:asciiTheme="minorHAnsi" w:hAnsiTheme="minorHAnsi" w:cstheme="minorHAnsi"/>
                <w:b/>
                <w:strike/>
                <w:color w:val="00B050"/>
                <w:sz w:val="28"/>
                <w:szCs w:val="28"/>
              </w:rPr>
              <w:t xml:space="preserve">  </w:t>
            </w:r>
            <w:r w:rsidRPr="0073260C">
              <w:rPr>
                <w:rFonts w:asciiTheme="minorHAnsi" w:hAnsiTheme="minorHAnsi" w:cstheme="minorHAnsi"/>
                <w:b/>
                <w:caps/>
                <w:strike/>
                <w:color w:val="00B050"/>
                <w:sz w:val="28"/>
                <w:szCs w:val="28"/>
              </w:rPr>
              <w:t>Kritéria pre výber projektov</w:t>
            </w:r>
          </w:p>
        </w:tc>
      </w:tr>
      <w:tr w:rsidR="0073260C" w:rsidRPr="0073260C" w14:paraId="64AFB559" w14:textId="77777777" w:rsidTr="00D249DE">
        <w:trPr>
          <w:trHeight w:val="284"/>
        </w:trPr>
        <w:tc>
          <w:tcPr>
            <w:tcW w:w="5000" w:type="pct"/>
            <w:gridSpan w:val="4"/>
            <w:shd w:val="clear" w:color="auto" w:fill="FFE599" w:themeFill="accent4" w:themeFillTint="66"/>
            <w:vAlign w:val="center"/>
          </w:tcPr>
          <w:p w14:paraId="5BBFB5D6" w14:textId="77777777" w:rsidR="00C026D4" w:rsidRPr="0073260C" w:rsidRDefault="00C026D4" w:rsidP="00AB4072">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VÝBEROVÉ KRITÉRIA PRE VÝBER PROJEKTOV</w:t>
            </w:r>
          </w:p>
        </w:tc>
      </w:tr>
      <w:tr w:rsidR="0073260C" w:rsidRPr="0073260C" w14:paraId="491FAA3C" w14:textId="77777777" w:rsidTr="00D249DE">
        <w:trPr>
          <w:trHeight w:val="284"/>
        </w:trPr>
        <w:tc>
          <w:tcPr>
            <w:tcW w:w="200" w:type="pct"/>
            <w:gridSpan w:val="2"/>
            <w:shd w:val="clear" w:color="auto" w:fill="FFF2CC" w:themeFill="accent4" w:themeFillTint="33"/>
            <w:vAlign w:val="center"/>
          </w:tcPr>
          <w:p w14:paraId="43CCF2AB" w14:textId="77777777" w:rsidR="00C026D4" w:rsidRPr="0073260C" w:rsidRDefault="00C026D4" w:rsidP="00AB4072">
            <w:pPr>
              <w:spacing w:after="0" w:line="240" w:lineRule="auto"/>
              <w:jc w:val="center"/>
              <w:rPr>
                <w:rFonts w:cstheme="minorHAnsi"/>
                <w:b/>
                <w:strike/>
                <w:color w:val="00B050"/>
                <w:sz w:val="18"/>
                <w:szCs w:val="18"/>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gridSpan w:val="2"/>
            <w:shd w:val="clear" w:color="auto" w:fill="FFF2CC" w:themeFill="accent4" w:themeFillTint="33"/>
            <w:vAlign w:val="center"/>
          </w:tcPr>
          <w:p w14:paraId="28867412" w14:textId="77777777" w:rsidR="00C026D4" w:rsidRPr="0073260C" w:rsidRDefault="00C026D4" w:rsidP="00AB4072">
            <w:pPr>
              <w:spacing w:after="0" w:line="240" w:lineRule="auto"/>
              <w:jc w:val="center"/>
              <w:rPr>
                <w:rFonts w:cstheme="minorHAnsi"/>
                <w:b/>
                <w:strike/>
                <w:color w:val="00B050"/>
                <w:sz w:val="18"/>
                <w:szCs w:val="18"/>
              </w:rPr>
            </w:pPr>
            <w:r w:rsidRPr="0073260C">
              <w:rPr>
                <w:rFonts w:cstheme="minorHAnsi"/>
                <w:b/>
                <w:strike/>
                <w:color w:val="00B050"/>
                <w:sz w:val="18"/>
                <w:szCs w:val="18"/>
              </w:rPr>
              <w:t>Popis a preukázanie kritéria</w:t>
            </w:r>
          </w:p>
        </w:tc>
      </w:tr>
      <w:tr w:rsidR="0073260C" w:rsidRPr="0073260C" w14:paraId="1E3BAC9A" w14:textId="77777777" w:rsidTr="00D249DE">
        <w:trPr>
          <w:trHeight w:val="284"/>
        </w:trPr>
        <w:tc>
          <w:tcPr>
            <w:tcW w:w="200" w:type="pct"/>
            <w:gridSpan w:val="2"/>
            <w:shd w:val="clear" w:color="auto" w:fill="FFFFFF" w:themeFill="background1"/>
            <w:vAlign w:val="center"/>
          </w:tcPr>
          <w:p w14:paraId="5ED29583"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00" w:type="pct"/>
            <w:gridSpan w:val="2"/>
            <w:shd w:val="clear" w:color="auto" w:fill="FFFFFF" w:themeFill="background1"/>
            <w:vAlign w:val="center"/>
          </w:tcPr>
          <w:p w14:paraId="4FBEBB00"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Výrobný potenciál</w:t>
            </w:r>
          </w:p>
          <w:p w14:paraId="6318C4DE"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Výrobný potenciál poľnohospodárskeho podniku, meraný štandardným výstupom (</w:t>
            </w:r>
            <w:r w:rsidRPr="0073260C">
              <w:rPr>
                <w:rFonts w:cstheme="minorHAnsi"/>
                <w:iCs/>
                <w:strike/>
                <w:color w:val="00B050"/>
                <w:sz w:val="16"/>
              </w:rPr>
              <w:t>štandardný výstup poľnohospodárskeho podniku (ŠV) je priemernou peňažnou hodnotou produkcie vyjadrenou v € na 1 hektár alebo 1 hospodárske zviera)</w:t>
            </w:r>
            <w:r w:rsidRPr="0073260C">
              <w:rPr>
                <w:rFonts w:cstheme="minorHAnsi"/>
                <w:strike/>
                <w:color w:val="00B050"/>
                <w:sz w:val="16"/>
                <w:szCs w:val="16"/>
                <w:vertAlign w:val="superscript"/>
              </w:rPr>
              <w:t xml:space="preserve"> </w:t>
            </w:r>
            <w:r w:rsidRPr="0073260C">
              <w:rPr>
                <w:rFonts w:cstheme="minorHAnsi"/>
                <w:strike/>
                <w:color w:val="00B050"/>
                <w:sz w:val="16"/>
                <w:szCs w:val="16"/>
              </w:rPr>
              <w:t xml:space="preserve">prevyšujúci 4 000 € a neprevyšujúci 9 999 EUR. </w:t>
            </w:r>
          </w:p>
          <w:p w14:paraId="484558A2" w14:textId="77777777" w:rsidR="00C026D4" w:rsidRPr="0073260C" w:rsidRDefault="00C026D4" w:rsidP="00AB4072">
            <w:pPr>
              <w:spacing w:after="0" w:line="240" w:lineRule="auto"/>
              <w:jc w:val="both"/>
              <w:rPr>
                <w:rFonts w:cstheme="minorHAnsi"/>
                <w:strike/>
                <w:color w:val="00B050"/>
                <w:sz w:val="16"/>
                <w:szCs w:val="16"/>
              </w:rPr>
            </w:pPr>
          </w:p>
          <w:p w14:paraId="27660C7B"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Štandardný výstup poľnohospodárskeho podniku predstavuje súčet štandardných výstupov každej komodity, ktorú daný podnik obhospodaruje.  Preukazuje sa pri podaní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Pre výpočet štandardného výstupu platia hodnoty štandardného výstupu uvedené v Prílohe č. 32B príručky pre prijímateľa LEADER. </w:t>
            </w:r>
            <w:r w:rsidRPr="0073260C">
              <w:rPr>
                <w:rFonts w:cstheme="minorHAnsi"/>
                <w:b/>
                <w:strike/>
                <w:color w:val="00B050"/>
                <w:sz w:val="16"/>
                <w:szCs w:val="16"/>
              </w:rPr>
              <w:t>Uvedené sa týka aj výpočtu štandardného výstupu, ktorý sa bude preukazovať pred vyplatením každej splátky podpory</w:t>
            </w:r>
            <w:r w:rsidRPr="0073260C">
              <w:rPr>
                <w:rFonts w:cstheme="minorHAnsi"/>
                <w:strike/>
                <w:color w:val="00B050"/>
                <w:sz w:val="16"/>
                <w:szCs w:val="16"/>
              </w:rPr>
              <w:t>.  Hodnotu štandardného výstupu v požadovanom intervale žiadateľ preukáže nasledovne:</w:t>
            </w:r>
          </w:p>
          <w:p w14:paraId="10F9850E" w14:textId="77777777" w:rsidR="00C026D4" w:rsidRPr="0073260C" w:rsidRDefault="00C026D4" w:rsidP="004800B7">
            <w:pPr>
              <w:pStyle w:val="Odsekzoznamu"/>
              <w:numPr>
                <w:ilvl w:val="0"/>
                <w:numId w:val="134"/>
              </w:numPr>
              <w:suppressAutoHyphens/>
              <w:spacing w:after="0" w:line="240" w:lineRule="auto"/>
              <w:ind w:left="308" w:hanging="283"/>
              <w:jc w:val="both"/>
              <w:rPr>
                <w:rFonts w:cstheme="minorHAnsi"/>
                <w:strike/>
                <w:color w:val="00B050"/>
                <w:sz w:val="16"/>
                <w:szCs w:val="16"/>
              </w:rPr>
            </w:pPr>
            <w:r w:rsidRPr="0073260C">
              <w:rPr>
                <w:rFonts w:cstheme="minorHAnsi"/>
                <w:strike/>
                <w:color w:val="00B050"/>
                <w:sz w:val="16"/>
                <w:szCs w:val="16"/>
              </w:rPr>
              <w:t>v prípade rastlinnej výroby žiadosťou o priamu podporu  na PPA</w:t>
            </w:r>
            <w:r w:rsidRPr="0073260C">
              <w:rPr>
                <w:rStyle w:val="Odkaznapoznmkupodiarou"/>
                <w:rFonts w:cstheme="minorHAnsi"/>
                <w:strike/>
                <w:color w:val="00B050"/>
                <w:sz w:val="16"/>
                <w:szCs w:val="16"/>
              </w:rPr>
              <w:footnoteReference w:id="53"/>
            </w:r>
            <w:r w:rsidRPr="0073260C">
              <w:rPr>
                <w:rFonts w:cstheme="minorHAnsi"/>
                <w:strike/>
                <w:color w:val="00B050"/>
                <w:sz w:val="16"/>
                <w:szCs w:val="16"/>
              </w:rPr>
              <w:t xml:space="preserve">, ktorú podal </w:t>
            </w:r>
            <w:r w:rsidRPr="0073260C">
              <w:rPr>
                <w:rFonts w:cstheme="minorHAnsi"/>
                <w:i/>
                <w:strike/>
                <w:color w:val="00B050"/>
                <w:sz w:val="16"/>
                <w:szCs w:val="16"/>
              </w:rPr>
              <w:t xml:space="preserve"> </w:t>
            </w:r>
            <w:r w:rsidRPr="0073260C">
              <w:rPr>
                <w:rFonts w:cstheme="minorHAnsi"/>
                <w:strike/>
                <w:color w:val="00B050"/>
                <w:sz w:val="16"/>
                <w:szCs w:val="16"/>
              </w:rPr>
              <w:t xml:space="preserve">po vyhlásení výzvy na predkladanie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 na toto </w:t>
            </w:r>
            <w:proofErr w:type="spellStart"/>
            <w:r w:rsidRPr="0073260C">
              <w:rPr>
                <w:rFonts w:cstheme="minorHAnsi"/>
                <w:strike/>
                <w:color w:val="00B050"/>
                <w:sz w:val="16"/>
                <w:szCs w:val="16"/>
              </w:rPr>
              <w:t>podopatrenie</w:t>
            </w:r>
            <w:proofErr w:type="spellEnd"/>
            <w:r w:rsidRPr="0073260C">
              <w:rPr>
                <w:rFonts w:cstheme="minorHAnsi"/>
                <w:strike/>
                <w:color w:val="00B050"/>
                <w:sz w:val="16"/>
                <w:szCs w:val="16"/>
              </w:rPr>
              <w:t xml:space="preserve"> . </w:t>
            </w:r>
          </w:p>
          <w:p w14:paraId="4F7230AB" w14:textId="77777777" w:rsidR="00C026D4" w:rsidRPr="0073260C" w:rsidRDefault="00C026D4" w:rsidP="004800B7">
            <w:pPr>
              <w:pStyle w:val="Odsekzoznamu"/>
              <w:numPr>
                <w:ilvl w:val="0"/>
                <w:numId w:val="134"/>
              </w:numPr>
              <w:suppressAutoHyphens/>
              <w:spacing w:after="0" w:line="240" w:lineRule="auto"/>
              <w:ind w:left="308" w:hanging="283"/>
              <w:contextualSpacing w:val="0"/>
              <w:jc w:val="both"/>
              <w:rPr>
                <w:rFonts w:cstheme="minorHAnsi"/>
                <w:strike/>
                <w:color w:val="00B050"/>
                <w:sz w:val="16"/>
                <w:szCs w:val="16"/>
              </w:rPr>
            </w:pPr>
            <w:r w:rsidRPr="0073260C">
              <w:rPr>
                <w:rFonts w:cstheme="minorHAnsi"/>
                <w:strike/>
                <w:color w:val="00B050"/>
                <w:sz w:val="16"/>
                <w:szCs w:val="16"/>
              </w:rPr>
              <w:t xml:space="preserve">v prípade živočíšnej výroby registráciou všetkých zvierat v Centrálnej evidencii hospodárskych zvierat, resp. v obdobnej evidencii ku dňu podania </w:t>
            </w:r>
            <w:r w:rsidRPr="0073260C">
              <w:rPr>
                <w:rFonts w:cstheme="minorHAnsi"/>
                <w:strike/>
                <w:color w:val="00B050"/>
                <w:sz w:val="22"/>
                <w:szCs w:val="22"/>
              </w:rPr>
              <w:t xml:space="preserve"> </w:t>
            </w:r>
            <w:proofErr w:type="spellStart"/>
            <w:r w:rsidRPr="0073260C">
              <w:rPr>
                <w:rFonts w:cstheme="minorHAnsi"/>
                <w:strike/>
                <w:color w:val="00B050"/>
                <w:sz w:val="16"/>
                <w:szCs w:val="16"/>
              </w:rPr>
              <w:t>ŽoNFP</w:t>
            </w:r>
            <w:proofErr w:type="spellEnd"/>
            <w:r w:rsidRPr="0073260C">
              <w:rPr>
                <w:rStyle w:val="Odkaznapoznmkupodiarou"/>
                <w:rFonts w:cstheme="minorHAnsi"/>
                <w:strike/>
                <w:color w:val="00B050"/>
                <w:sz w:val="16"/>
                <w:szCs w:val="16"/>
              </w:rPr>
              <w:footnoteReference w:id="54"/>
            </w:r>
            <w:r w:rsidRPr="0073260C">
              <w:rPr>
                <w:rFonts w:cstheme="minorHAnsi"/>
                <w:strike/>
                <w:color w:val="00B050"/>
                <w:sz w:val="16"/>
                <w:szCs w:val="16"/>
              </w:rPr>
              <w:t>.</w:t>
            </w:r>
          </w:p>
          <w:p w14:paraId="6AC1EE01" w14:textId="77777777" w:rsidR="00C026D4" w:rsidRPr="0073260C" w:rsidRDefault="00C026D4" w:rsidP="00AB4072">
            <w:pPr>
              <w:tabs>
                <w:tab w:val="left" w:pos="709"/>
              </w:tabs>
              <w:suppressAutoHyphens/>
              <w:spacing w:after="0" w:line="240" w:lineRule="auto"/>
              <w:jc w:val="both"/>
              <w:rPr>
                <w:rFonts w:cstheme="minorHAnsi"/>
                <w:b/>
                <w:bCs/>
                <w:strike/>
                <w:color w:val="00B050"/>
                <w:sz w:val="18"/>
                <w:szCs w:val="18"/>
                <w:u w:val="single"/>
              </w:rPr>
            </w:pPr>
            <w:r w:rsidRPr="0073260C">
              <w:rPr>
                <w:rFonts w:cstheme="minorHAnsi"/>
                <w:b/>
                <w:strike/>
                <w:color w:val="00B050"/>
                <w:sz w:val="18"/>
                <w:szCs w:val="18"/>
                <w:u w:val="single"/>
              </w:rPr>
              <w:t>Forma a spôsob preukázania splnenia kritéria</w:t>
            </w:r>
          </w:p>
          <w:p w14:paraId="2CD48D0F" w14:textId="77777777" w:rsidR="00C026D4" w:rsidRPr="0073260C" w:rsidRDefault="00C026D4" w:rsidP="004800B7">
            <w:pPr>
              <w:pStyle w:val="Odsekzoznamu"/>
              <w:keepLines/>
              <w:widowControl w:val="0"/>
              <w:numPr>
                <w:ilvl w:val="0"/>
                <w:numId w:val="389"/>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Popis v projekte realizácie (Podnikateľský plán) (Príloha 2B k príručke pre prijímateľa LEADER)</w:t>
            </w:r>
          </w:p>
          <w:p w14:paraId="7134331E" w14:textId="77777777" w:rsidR="00C026D4" w:rsidRPr="0073260C" w:rsidRDefault="00C026D4" w:rsidP="004800B7">
            <w:pPr>
              <w:pStyle w:val="Default"/>
              <w:keepLines/>
              <w:widowControl w:val="0"/>
              <w:numPr>
                <w:ilvl w:val="0"/>
                <w:numId w:val="389"/>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Tabuľka pre výpočet štandardného výstupu (</w:t>
            </w:r>
            <w:proofErr w:type="spellStart"/>
            <w:r w:rsidRPr="0073260C">
              <w:rPr>
                <w:rFonts w:asciiTheme="minorHAnsi" w:hAnsiTheme="minorHAnsi" w:cstheme="minorHAnsi"/>
                <w:bCs/>
                <w:strike/>
                <w:color w:val="00B050"/>
                <w:sz w:val="16"/>
                <w:szCs w:val="16"/>
              </w:rPr>
              <w:t>podopatrenie</w:t>
            </w:r>
            <w:proofErr w:type="spellEnd"/>
            <w:r w:rsidRPr="0073260C">
              <w:rPr>
                <w:rFonts w:asciiTheme="minorHAnsi" w:hAnsiTheme="minorHAnsi" w:cstheme="minorHAnsi"/>
                <w:bCs/>
                <w:strike/>
                <w:color w:val="00B050"/>
                <w:sz w:val="16"/>
                <w:szCs w:val="16"/>
              </w:rPr>
              <w:t xml:space="preserve"> 6.3) (Príloha č. 33B),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7A99E85A" w14:textId="77777777" w:rsidR="00C026D4" w:rsidRPr="0073260C" w:rsidRDefault="00C026D4" w:rsidP="004800B7">
            <w:pPr>
              <w:pStyle w:val="Default"/>
              <w:keepLines/>
              <w:widowControl w:val="0"/>
              <w:numPr>
                <w:ilvl w:val="0"/>
                <w:numId w:val="389"/>
              </w:numPr>
              <w:ind w:left="215" w:hanging="215"/>
              <w:jc w:val="both"/>
              <w:rPr>
                <w:rFonts w:asciiTheme="minorHAnsi" w:hAnsiTheme="minorHAnsi" w:cstheme="minorHAnsi"/>
                <w:b/>
                <w:strike/>
                <w:color w:val="00B050"/>
                <w:sz w:val="16"/>
                <w:szCs w:val="16"/>
              </w:rPr>
            </w:pPr>
            <w:r w:rsidRPr="0073260C">
              <w:rPr>
                <w:rFonts w:asciiTheme="minorHAnsi" w:hAnsiTheme="minorHAnsi" w:cstheme="minorHAnsi"/>
                <w:strike/>
                <w:color w:val="00B050"/>
                <w:sz w:val="16"/>
                <w:szCs w:val="16"/>
              </w:rPr>
              <w:t xml:space="preserve">Oznámenie – Odpočet podnikateľského plánu pre </w:t>
            </w:r>
            <w:proofErr w:type="spellStart"/>
            <w:r w:rsidRPr="0073260C">
              <w:rPr>
                <w:rFonts w:asciiTheme="minorHAnsi" w:hAnsiTheme="minorHAnsi" w:cstheme="minorHAnsi"/>
                <w:strike/>
                <w:color w:val="00B050"/>
                <w:sz w:val="16"/>
                <w:szCs w:val="16"/>
              </w:rPr>
              <w:t>podopatrenie</w:t>
            </w:r>
            <w:proofErr w:type="spellEnd"/>
            <w:r w:rsidRPr="0073260C">
              <w:rPr>
                <w:rFonts w:asciiTheme="minorHAnsi" w:hAnsiTheme="minorHAnsi" w:cstheme="minorHAnsi"/>
                <w:strike/>
                <w:color w:val="00B050"/>
                <w:sz w:val="16"/>
                <w:szCs w:val="16"/>
              </w:rPr>
              <w:t xml:space="preserve"> 6.3 (Príloha č. 35B),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7D73B89B" w14:textId="77777777" w:rsidR="00C026D4" w:rsidRPr="0073260C" w:rsidRDefault="00C026D4" w:rsidP="004800B7">
            <w:pPr>
              <w:pStyle w:val="Default"/>
              <w:keepLines/>
              <w:widowControl w:val="0"/>
              <w:numPr>
                <w:ilvl w:val="0"/>
                <w:numId w:val="389"/>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Žiadosť o platbu</w:t>
            </w:r>
          </w:p>
          <w:p w14:paraId="5B7E1282"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0E98FD57" w14:textId="77777777" w:rsidR="00C026D4" w:rsidRPr="0073260C" w:rsidRDefault="00C026D4" w:rsidP="004800B7">
            <w:pPr>
              <w:pStyle w:val="Default"/>
              <w:keepLines/>
              <w:widowControl w:val="0"/>
              <w:numPr>
                <w:ilvl w:val="0"/>
                <w:numId w:val="444"/>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558F081E" w14:textId="77777777" w:rsidTr="00D249DE">
        <w:trPr>
          <w:trHeight w:val="284"/>
        </w:trPr>
        <w:tc>
          <w:tcPr>
            <w:tcW w:w="200" w:type="pct"/>
            <w:gridSpan w:val="2"/>
            <w:shd w:val="clear" w:color="auto" w:fill="FFFFFF" w:themeFill="background1"/>
            <w:vAlign w:val="center"/>
          </w:tcPr>
          <w:p w14:paraId="72595A0C"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2.</w:t>
            </w:r>
          </w:p>
        </w:tc>
        <w:tc>
          <w:tcPr>
            <w:tcW w:w="4800" w:type="pct"/>
            <w:gridSpan w:val="2"/>
            <w:shd w:val="clear" w:color="auto" w:fill="FFFFFF" w:themeFill="background1"/>
            <w:vAlign w:val="center"/>
          </w:tcPr>
          <w:p w14:paraId="68E070D9"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Predloženie podnikateľského plánu</w:t>
            </w:r>
          </w:p>
          <w:p w14:paraId="055623A8" w14:textId="77777777" w:rsidR="00C026D4" w:rsidRPr="0073260C" w:rsidRDefault="00C026D4" w:rsidP="00AB4072">
            <w:pPr>
              <w:spacing w:after="0" w:line="240" w:lineRule="auto"/>
              <w:jc w:val="both"/>
              <w:rPr>
                <w:rFonts w:cstheme="minorHAnsi"/>
                <w:bCs/>
                <w:strike/>
                <w:color w:val="00B050"/>
                <w:sz w:val="14"/>
                <w:szCs w:val="14"/>
              </w:rPr>
            </w:pPr>
            <w:r w:rsidRPr="0073260C">
              <w:rPr>
                <w:rFonts w:cstheme="minorHAnsi"/>
                <w:bCs/>
                <w:strike/>
                <w:color w:val="00B050"/>
                <w:sz w:val="16"/>
                <w:szCs w:val="16"/>
              </w:rPr>
              <w:t xml:space="preserve">Predloženie podnikateľského plánu na obdobie umožňujúce predloženie druhej/záverečnej žiadosti o platbu </w:t>
            </w:r>
            <w:r w:rsidRPr="0073260C">
              <w:rPr>
                <w:rFonts w:cstheme="minorHAnsi"/>
                <w:b/>
                <w:bCs/>
                <w:strike/>
                <w:color w:val="00B050"/>
                <w:sz w:val="16"/>
                <w:szCs w:val="16"/>
              </w:rPr>
              <w:t xml:space="preserve">najneskôr 30.6.2025 </w:t>
            </w:r>
            <w:r w:rsidRPr="0073260C">
              <w:rPr>
                <w:rFonts w:cstheme="minorHAnsi"/>
                <w:bCs/>
                <w:strike/>
                <w:color w:val="00B050"/>
                <w:sz w:val="16"/>
                <w:szCs w:val="16"/>
              </w:rPr>
              <w:t>(</w:t>
            </w:r>
            <w:r w:rsidRPr="0073260C">
              <w:rPr>
                <w:rFonts w:cstheme="minorHAnsi"/>
                <w:strike/>
                <w:color w:val="00B050"/>
                <w:sz w:val="16"/>
                <w:szCs w:val="16"/>
              </w:rPr>
              <w:t xml:space="preserve">vyplatenie druhej/záverečnej žiadosti o platbu je podmienené správnou realizáciou/odpočtom podnikateľského plánu. </w:t>
            </w:r>
          </w:p>
          <w:p w14:paraId="54A289F2"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A92DF4E" w14:textId="77777777" w:rsidR="00C026D4" w:rsidRPr="0073260C" w:rsidRDefault="00C026D4" w:rsidP="004800B7">
            <w:pPr>
              <w:pStyle w:val="Default"/>
              <w:keepLines/>
              <w:widowControl w:val="0"/>
              <w:numPr>
                <w:ilvl w:val="0"/>
                <w:numId w:val="390"/>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(Podnikateľský plán) (Príloha 2B k príručke pre prijímateľa LEADER)</w:t>
            </w:r>
          </w:p>
          <w:p w14:paraId="6F8D9DBB"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26E90C71" w14:textId="77777777" w:rsidR="00C026D4" w:rsidRPr="0073260C" w:rsidRDefault="00C026D4" w:rsidP="004800B7">
            <w:pPr>
              <w:pStyle w:val="Default"/>
              <w:keepLines/>
              <w:widowControl w:val="0"/>
              <w:numPr>
                <w:ilvl w:val="0"/>
                <w:numId w:val="390"/>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3088A819" w14:textId="77777777" w:rsidTr="00D249DE">
        <w:trPr>
          <w:trHeight w:val="284"/>
        </w:trPr>
        <w:tc>
          <w:tcPr>
            <w:tcW w:w="200" w:type="pct"/>
            <w:gridSpan w:val="2"/>
            <w:shd w:val="clear" w:color="auto" w:fill="FFFFFF" w:themeFill="background1"/>
            <w:vAlign w:val="center"/>
          </w:tcPr>
          <w:p w14:paraId="6B374229"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3</w:t>
            </w:r>
          </w:p>
        </w:tc>
        <w:tc>
          <w:tcPr>
            <w:tcW w:w="4800" w:type="pct"/>
            <w:gridSpan w:val="2"/>
            <w:shd w:val="clear" w:color="auto" w:fill="FFFFFF" w:themeFill="background1"/>
            <w:vAlign w:val="center"/>
          </w:tcPr>
          <w:p w14:paraId="41F201E0"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Zameranie podnikateľského plánu</w:t>
            </w:r>
          </w:p>
          <w:p w14:paraId="7C3EC643"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bCs/>
                <w:strike/>
                <w:color w:val="00B050"/>
                <w:sz w:val="16"/>
                <w:szCs w:val="16"/>
              </w:rPr>
              <w:t>Zameranie podnikateľského plánu na rastlinnú výrobu a/alebo živočíšnu výrobu.</w:t>
            </w:r>
          </w:p>
          <w:p w14:paraId="0F48FB05"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DD299E6" w14:textId="77777777" w:rsidR="00C026D4" w:rsidRPr="0073260C" w:rsidRDefault="00C026D4" w:rsidP="004800B7">
            <w:pPr>
              <w:pStyle w:val="Odsekzoznamu"/>
              <w:numPr>
                <w:ilvl w:val="0"/>
                <w:numId w:val="391"/>
              </w:numPr>
              <w:spacing w:after="0" w:line="240" w:lineRule="auto"/>
              <w:ind w:left="215" w:hanging="215"/>
              <w:jc w:val="both"/>
              <w:rPr>
                <w:rFonts w:cstheme="minorHAnsi"/>
                <w:b/>
                <w:strike/>
                <w:color w:val="00B050"/>
                <w:sz w:val="16"/>
                <w:szCs w:val="16"/>
              </w:rPr>
            </w:pPr>
            <w:r w:rsidRPr="0073260C">
              <w:rPr>
                <w:rFonts w:cstheme="minorHAnsi"/>
                <w:strike/>
                <w:color w:val="00B050"/>
                <w:sz w:val="16"/>
                <w:szCs w:val="16"/>
              </w:rPr>
              <w:t>Popis v projekte realizácie (Podnikateľský plán) (Príloha 2B k príručke pre prijímateľa LEADER)</w:t>
            </w:r>
          </w:p>
          <w:p w14:paraId="1366F768"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702E0527" w14:textId="77777777" w:rsidR="00C026D4" w:rsidRPr="0073260C" w:rsidRDefault="00C026D4" w:rsidP="004800B7">
            <w:pPr>
              <w:pStyle w:val="Odsekzoznamu"/>
              <w:numPr>
                <w:ilvl w:val="0"/>
                <w:numId w:val="391"/>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5EF576B3" w14:textId="77777777" w:rsidTr="00D249DE">
        <w:trPr>
          <w:trHeight w:val="284"/>
        </w:trPr>
        <w:tc>
          <w:tcPr>
            <w:tcW w:w="200" w:type="pct"/>
            <w:gridSpan w:val="2"/>
            <w:shd w:val="clear" w:color="auto" w:fill="FFFFFF" w:themeFill="background1"/>
            <w:vAlign w:val="center"/>
          </w:tcPr>
          <w:p w14:paraId="05A59589"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4.</w:t>
            </w:r>
          </w:p>
        </w:tc>
        <w:tc>
          <w:tcPr>
            <w:tcW w:w="4800" w:type="pct"/>
            <w:gridSpan w:val="2"/>
            <w:shd w:val="clear" w:color="auto" w:fill="FFFFFF" w:themeFill="background1"/>
            <w:vAlign w:val="center"/>
          </w:tcPr>
          <w:p w14:paraId="3C666310"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Dodržanie/prekročenie štandardného výstupu podniku</w:t>
            </w:r>
          </w:p>
          <w:p w14:paraId="3EF342CA"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Dodržanie/prekročenie štandardného výstupu podniku preukázaného pri podaní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Preukazuje sa pri podaní žiadosti o platbu pred vyplatením </w:t>
            </w:r>
            <w:r w:rsidRPr="0073260C">
              <w:rPr>
                <w:rFonts w:cstheme="minorHAnsi"/>
                <w:strike/>
                <w:color w:val="00B050"/>
                <w:sz w:val="14"/>
                <w:szCs w:val="14"/>
              </w:rPr>
              <w:t>každej</w:t>
            </w:r>
            <w:r w:rsidRPr="0073260C">
              <w:rPr>
                <w:rFonts w:cstheme="minorHAnsi"/>
                <w:strike/>
                <w:color w:val="00B050"/>
                <w:sz w:val="16"/>
                <w:szCs w:val="16"/>
              </w:rPr>
              <w:t xml:space="preserve">  poslednej splátky podpory.</w:t>
            </w:r>
          </w:p>
          <w:p w14:paraId="15562164"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44BC349" w14:textId="77777777" w:rsidR="00C026D4" w:rsidRPr="0073260C" w:rsidRDefault="00C026D4" w:rsidP="004800B7">
            <w:pPr>
              <w:pStyle w:val="Default"/>
              <w:keepLines/>
              <w:widowControl w:val="0"/>
              <w:numPr>
                <w:ilvl w:val="0"/>
                <w:numId w:val="392"/>
              </w:numPr>
              <w:ind w:left="211" w:hanging="142"/>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 xml:space="preserve">Tabuľka pre výpočet štandardného výstupu pre </w:t>
            </w:r>
            <w:proofErr w:type="spellStart"/>
            <w:r w:rsidRPr="0073260C">
              <w:rPr>
                <w:rFonts w:asciiTheme="minorHAnsi" w:hAnsiTheme="minorHAnsi" w:cstheme="minorHAnsi"/>
                <w:bCs/>
                <w:strike/>
                <w:color w:val="00B050"/>
                <w:sz w:val="16"/>
                <w:szCs w:val="16"/>
              </w:rPr>
              <w:t>podopatrenie</w:t>
            </w:r>
            <w:proofErr w:type="spellEnd"/>
            <w:r w:rsidRPr="0073260C">
              <w:rPr>
                <w:rFonts w:asciiTheme="minorHAnsi" w:hAnsiTheme="minorHAnsi" w:cstheme="minorHAnsi"/>
                <w:bCs/>
                <w:strike/>
                <w:color w:val="00B050"/>
                <w:sz w:val="16"/>
                <w:szCs w:val="16"/>
              </w:rPr>
              <w:t xml:space="preserve"> 6.3 (Príloha č. 33B),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098F85B7" w14:textId="77777777" w:rsidR="00C026D4" w:rsidRPr="0073260C" w:rsidRDefault="00C026D4" w:rsidP="004800B7">
            <w:pPr>
              <w:pStyle w:val="Default"/>
              <w:keepLines/>
              <w:widowControl w:val="0"/>
              <w:numPr>
                <w:ilvl w:val="0"/>
                <w:numId w:val="392"/>
              </w:numPr>
              <w:ind w:left="211" w:hanging="14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Oznámenie – Odpočet podnikateľského plánu pre </w:t>
            </w:r>
            <w:proofErr w:type="spellStart"/>
            <w:r w:rsidRPr="0073260C">
              <w:rPr>
                <w:rFonts w:asciiTheme="minorHAnsi" w:hAnsiTheme="minorHAnsi" w:cstheme="minorHAnsi"/>
                <w:strike/>
                <w:color w:val="00B050"/>
                <w:sz w:val="16"/>
                <w:szCs w:val="16"/>
              </w:rPr>
              <w:t>podopatrenie</w:t>
            </w:r>
            <w:proofErr w:type="spellEnd"/>
            <w:r w:rsidRPr="0073260C">
              <w:rPr>
                <w:rFonts w:asciiTheme="minorHAnsi" w:hAnsiTheme="minorHAnsi" w:cstheme="minorHAnsi"/>
                <w:strike/>
                <w:color w:val="00B050"/>
                <w:sz w:val="16"/>
                <w:szCs w:val="16"/>
              </w:rPr>
              <w:t xml:space="preserve"> 6.3 </w:t>
            </w:r>
            <w:r w:rsidRPr="0073260C">
              <w:rPr>
                <w:rFonts w:asciiTheme="minorHAnsi" w:hAnsiTheme="minorHAnsi" w:cstheme="minorHAnsi"/>
                <w:bCs/>
                <w:strike/>
                <w:color w:val="00B050"/>
                <w:sz w:val="16"/>
                <w:szCs w:val="16"/>
              </w:rPr>
              <w:t xml:space="preserve">(Príloha č. 35B),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620967D0" w14:textId="77777777" w:rsidR="00C026D4" w:rsidRPr="0073260C" w:rsidRDefault="00C026D4" w:rsidP="004800B7">
            <w:pPr>
              <w:pStyle w:val="Odsekzoznamu"/>
              <w:numPr>
                <w:ilvl w:val="0"/>
                <w:numId w:val="392"/>
              </w:numPr>
              <w:spacing w:after="0" w:line="240" w:lineRule="auto"/>
              <w:ind w:left="211" w:hanging="142"/>
              <w:jc w:val="both"/>
              <w:rPr>
                <w:rFonts w:cstheme="minorHAnsi"/>
                <w:strike/>
                <w:color w:val="00B050"/>
                <w:sz w:val="16"/>
                <w:szCs w:val="16"/>
              </w:rPr>
            </w:pPr>
            <w:r w:rsidRPr="0073260C">
              <w:rPr>
                <w:rFonts w:cstheme="minorHAnsi"/>
                <w:strike/>
                <w:color w:val="00B050"/>
                <w:sz w:val="16"/>
                <w:szCs w:val="16"/>
              </w:rPr>
              <w:t>Popis v projekte realizácie (Podnikateľský plán) (Príloha 2B k príručke pre prijímateľa LEADER)</w:t>
            </w:r>
          </w:p>
          <w:p w14:paraId="1DE08875" w14:textId="26234457" w:rsidR="00C026D4" w:rsidRPr="0073260C" w:rsidRDefault="00C026D4" w:rsidP="004800B7">
            <w:pPr>
              <w:pStyle w:val="Odsekzoznamu"/>
              <w:numPr>
                <w:ilvl w:val="0"/>
                <w:numId w:val="392"/>
              </w:numPr>
              <w:spacing w:after="0" w:line="240" w:lineRule="auto"/>
              <w:ind w:left="211" w:hanging="142"/>
              <w:jc w:val="both"/>
              <w:rPr>
                <w:rFonts w:cstheme="minorHAnsi"/>
                <w:strike/>
                <w:color w:val="00B050"/>
                <w:sz w:val="16"/>
                <w:szCs w:val="16"/>
              </w:rPr>
            </w:pPr>
            <w:r w:rsidRPr="0073260C">
              <w:rPr>
                <w:rFonts w:cstheme="minorHAnsi"/>
                <w:strike/>
                <w:color w:val="00B050"/>
                <w:sz w:val="16"/>
                <w:szCs w:val="16"/>
              </w:rPr>
              <w:t>Žiadosť o</w:t>
            </w:r>
            <w:r w:rsidR="00D249DE" w:rsidRPr="0073260C">
              <w:rPr>
                <w:rFonts w:cstheme="minorHAnsi"/>
                <w:strike/>
                <w:color w:val="00B050"/>
                <w:sz w:val="16"/>
                <w:szCs w:val="16"/>
              </w:rPr>
              <w:t> </w:t>
            </w:r>
            <w:r w:rsidRPr="0073260C">
              <w:rPr>
                <w:rFonts w:cstheme="minorHAnsi"/>
                <w:strike/>
                <w:color w:val="00B050"/>
                <w:sz w:val="16"/>
                <w:szCs w:val="16"/>
              </w:rPr>
              <w:t>platbu</w:t>
            </w:r>
            <w:r w:rsidR="00D249DE" w:rsidRPr="0073260C">
              <w:rPr>
                <w:rFonts w:cstheme="minorHAnsi"/>
                <w:strike/>
                <w:color w:val="00B050"/>
                <w:sz w:val="16"/>
                <w:szCs w:val="16"/>
              </w:rPr>
              <w:t xml:space="preserve"> (relevantné pri </w:t>
            </w:r>
            <w:proofErr w:type="spellStart"/>
            <w:r w:rsidR="00D249DE" w:rsidRPr="0073260C">
              <w:rPr>
                <w:rFonts w:cstheme="minorHAnsi"/>
                <w:strike/>
                <w:color w:val="00B050"/>
                <w:sz w:val="16"/>
                <w:szCs w:val="16"/>
              </w:rPr>
              <w:t>ŽoP</w:t>
            </w:r>
            <w:proofErr w:type="spellEnd"/>
            <w:r w:rsidR="00D249DE" w:rsidRPr="0073260C">
              <w:rPr>
                <w:rFonts w:cstheme="minorHAnsi"/>
                <w:strike/>
                <w:color w:val="00B050"/>
                <w:sz w:val="16"/>
                <w:szCs w:val="16"/>
              </w:rPr>
              <w:t xml:space="preserve">, v zmysle bodu 4 </w:t>
            </w:r>
            <w:r w:rsidR="00D249DE" w:rsidRPr="0073260C">
              <w:rPr>
                <w:rFonts w:cstheme="minorHAnsi"/>
                <w:b/>
                <w:strike/>
                <w:color w:val="00B050"/>
                <w:sz w:val="22"/>
                <w:szCs w:val="22"/>
              </w:rPr>
              <w:t xml:space="preserve"> </w:t>
            </w:r>
            <w:r w:rsidR="00D249DE" w:rsidRPr="0073260C">
              <w:rPr>
                <w:rFonts w:cstheme="minorHAnsi"/>
                <w:strike/>
                <w:color w:val="00B050"/>
                <w:sz w:val="16"/>
                <w:szCs w:val="16"/>
              </w:rPr>
              <w:t xml:space="preserve">PODMIENKY VYPLYÝVAJÚCE Z OSOBITNÝCH PREDPISOV, 4.1, d </w:t>
            </w:r>
            <w:r w:rsidR="00D249DE" w:rsidRPr="0073260C">
              <w:rPr>
                <w:rFonts w:cstheme="minorHAnsi"/>
                <w:bCs/>
                <w:strike/>
                <w:color w:val="00B050"/>
                <w:sz w:val="22"/>
                <w:szCs w:val="22"/>
              </w:rPr>
              <w:t>)</w:t>
            </w:r>
          </w:p>
          <w:p w14:paraId="49DFA793"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242C9FA6" w14:textId="77777777" w:rsidR="00C026D4" w:rsidRPr="0073260C" w:rsidRDefault="00C026D4" w:rsidP="004800B7">
            <w:pPr>
              <w:pStyle w:val="Default"/>
              <w:keepLines/>
              <w:widowControl w:val="0"/>
              <w:numPr>
                <w:ilvl w:val="0"/>
                <w:numId w:val="445"/>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3BCAB6DC" w14:textId="77777777" w:rsidTr="00D249DE">
        <w:trPr>
          <w:trHeight w:val="284"/>
        </w:trPr>
        <w:tc>
          <w:tcPr>
            <w:tcW w:w="200" w:type="pct"/>
            <w:gridSpan w:val="2"/>
            <w:shd w:val="clear" w:color="auto" w:fill="FFFFFF" w:themeFill="background1"/>
            <w:vAlign w:val="center"/>
          </w:tcPr>
          <w:p w14:paraId="09D7913D"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800" w:type="pct"/>
            <w:gridSpan w:val="2"/>
            <w:shd w:val="clear" w:color="auto" w:fill="FFFFFF" w:themeFill="background1"/>
            <w:vAlign w:val="center"/>
          </w:tcPr>
          <w:p w14:paraId="2DEB8D54"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Zahájenie realizácie podnikateľského plánu</w:t>
            </w:r>
          </w:p>
          <w:p w14:paraId="4099A3E3"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lastRenderedPageBreak/>
              <w:t>Zahájenie realizácie podnikateľského plánu najneskôr do 9 mesiacov od dátumu účinnosti Zmluvy o poskytnutí NFP</w:t>
            </w:r>
          </w:p>
          <w:p w14:paraId="6131032B"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053824E" w14:textId="77777777" w:rsidR="00C026D4" w:rsidRPr="0073260C" w:rsidRDefault="00C026D4" w:rsidP="004800B7">
            <w:pPr>
              <w:pStyle w:val="Default"/>
              <w:keepLines/>
              <w:widowControl w:val="0"/>
              <w:numPr>
                <w:ilvl w:val="0"/>
                <w:numId w:val="393"/>
              </w:numPr>
              <w:ind w:left="76" w:hanging="14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Čestné vyhlásenie žiadateľa)</w:t>
            </w:r>
          </w:p>
          <w:p w14:paraId="0EBAC394" w14:textId="77777777" w:rsidR="00C026D4" w:rsidRPr="0073260C" w:rsidRDefault="00C026D4" w:rsidP="004800B7">
            <w:pPr>
              <w:pStyle w:val="Default"/>
              <w:keepLines/>
              <w:widowControl w:val="0"/>
              <w:numPr>
                <w:ilvl w:val="0"/>
                <w:numId w:val="393"/>
              </w:numPr>
              <w:ind w:left="76" w:hanging="14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(Podnikateľský plán) (Príloha 2B k Príručke pre prijímateľa LEADER)</w:t>
            </w:r>
          </w:p>
          <w:p w14:paraId="2DEDC50E"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15AD7E15" w14:textId="77777777" w:rsidR="00C026D4" w:rsidRPr="0073260C" w:rsidRDefault="00C026D4" w:rsidP="004800B7">
            <w:pPr>
              <w:pStyle w:val="Default"/>
              <w:keepLines/>
              <w:widowControl w:val="0"/>
              <w:numPr>
                <w:ilvl w:val="0"/>
                <w:numId w:val="446"/>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0D0C3DD7" w14:textId="77777777" w:rsidTr="00D249DE">
        <w:trPr>
          <w:trHeight w:val="284"/>
        </w:trPr>
        <w:tc>
          <w:tcPr>
            <w:tcW w:w="200" w:type="pct"/>
            <w:gridSpan w:val="2"/>
            <w:shd w:val="clear" w:color="auto" w:fill="FFFFFF" w:themeFill="background1"/>
            <w:vAlign w:val="center"/>
          </w:tcPr>
          <w:p w14:paraId="6AD5D77B"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6.</w:t>
            </w:r>
          </w:p>
        </w:tc>
        <w:tc>
          <w:tcPr>
            <w:tcW w:w="4800" w:type="pct"/>
            <w:gridSpan w:val="2"/>
            <w:shd w:val="clear" w:color="auto" w:fill="FFFFFF" w:themeFill="background1"/>
            <w:vAlign w:val="center"/>
          </w:tcPr>
          <w:p w14:paraId="28B8876A"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Preukázanie poľnohospodárskej činnosti</w:t>
            </w:r>
          </w:p>
          <w:p w14:paraId="4A2FBF8E"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Preukázanie poľnohospodárskej činnosti podniku min. 24 mesiacov pred dátumom podania </w:t>
            </w:r>
            <w:proofErr w:type="spellStart"/>
            <w:r w:rsidRPr="0073260C">
              <w:rPr>
                <w:rFonts w:cstheme="minorHAnsi"/>
                <w:strike/>
                <w:color w:val="00B050"/>
                <w:sz w:val="16"/>
                <w:szCs w:val="16"/>
              </w:rPr>
              <w:t>ŽoNFP</w:t>
            </w:r>
            <w:proofErr w:type="spellEnd"/>
          </w:p>
          <w:p w14:paraId="24D48075"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750C221" w14:textId="77777777" w:rsidR="00C026D4" w:rsidRPr="0073260C" w:rsidRDefault="00C026D4" w:rsidP="004800B7">
            <w:pPr>
              <w:pStyle w:val="Odsekzoznamu"/>
              <w:numPr>
                <w:ilvl w:val="0"/>
                <w:numId w:val="395"/>
              </w:numPr>
              <w:spacing w:after="0" w:line="240" w:lineRule="auto"/>
              <w:ind w:left="215" w:hanging="215"/>
              <w:jc w:val="both"/>
              <w:rPr>
                <w:rFonts w:cstheme="minorHAnsi"/>
                <w:b/>
                <w:strike/>
                <w:color w:val="00B050"/>
                <w:sz w:val="16"/>
                <w:szCs w:val="16"/>
              </w:rPr>
            </w:pPr>
            <w:r w:rsidRPr="0073260C">
              <w:rPr>
                <w:rFonts w:cstheme="minorHAnsi"/>
                <w:strike/>
                <w:color w:val="00B050"/>
                <w:sz w:val="16"/>
                <w:szCs w:val="16"/>
              </w:rPr>
              <w:t>Popis v projekte realizácie (Podnikateľský plán) (Príloha 2B k príručke pre prijímateľa LEADER)</w:t>
            </w:r>
          </w:p>
          <w:p w14:paraId="40341340" w14:textId="77777777" w:rsidR="00C026D4" w:rsidRPr="0073260C" w:rsidRDefault="00C026D4" w:rsidP="004800B7">
            <w:pPr>
              <w:pStyle w:val="Default"/>
              <w:keepLines/>
              <w:widowControl w:val="0"/>
              <w:numPr>
                <w:ilvl w:val="0"/>
                <w:numId w:val="395"/>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Čestné vyhlásenie žiadateľa)</w:t>
            </w:r>
          </w:p>
          <w:p w14:paraId="28D35EFC" w14:textId="77777777" w:rsidR="00C026D4" w:rsidRPr="0073260C" w:rsidRDefault="00C026D4" w:rsidP="004800B7">
            <w:pPr>
              <w:pStyle w:val="Default"/>
              <w:keepLines/>
              <w:widowControl w:val="0"/>
              <w:numPr>
                <w:ilvl w:val="0"/>
                <w:numId w:val="395"/>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Doklad o oprávnení podnikať:</w:t>
            </w:r>
          </w:p>
          <w:p w14:paraId="4FEFB021" w14:textId="77777777" w:rsidR="00C026D4" w:rsidRPr="0073260C" w:rsidRDefault="00C026D4" w:rsidP="004800B7">
            <w:pPr>
              <w:pStyle w:val="Odsekzoznamu"/>
              <w:numPr>
                <w:ilvl w:val="0"/>
                <w:numId w:val="382"/>
              </w:numPr>
              <w:spacing w:after="0" w:line="240" w:lineRule="auto"/>
              <w:ind w:left="368" w:hanging="142"/>
              <w:jc w:val="both"/>
              <w:rPr>
                <w:rFonts w:cstheme="minorHAnsi"/>
                <w:b/>
                <w:strike/>
                <w:color w:val="00B050"/>
                <w:sz w:val="16"/>
                <w:szCs w:val="16"/>
              </w:rPr>
            </w:pPr>
            <w:r w:rsidRPr="0073260C">
              <w:rPr>
                <w:rFonts w:cstheme="minorHAnsi"/>
                <w:strike/>
                <w:color w:val="00B050"/>
                <w:sz w:val="16"/>
                <w:szCs w:val="16"/>
              </w:rPr>
              <w:t>výpis z obchodného registra (</w:t>
            </w:r>
            <w:r w:rsidRPr="0073260C">
              <w:rPr>
                <w:rFonts w:cstheme="minorHAnsi"/>
                <w:b/>
                <w:iCs/>
                <w:strike/>
                <w:color w:val="00B050"/>
                <w:sz w:val="16"/>
                <w:szCs w:val="16"/>
              </w:rPr>
              <w:t xml:space="preserve">možnosť využitia integračnej akcie </w:t>
            </w:r>
            <w:r w:rsidRPr="0073260C">
              <w:rPr>
                <w:rFonts w:cstheme="minorHAnsi"/>
                <w:b/>
                <w:bCs/>
                <w:iCs/>
                <w:strike/>
                <w:color w:val="00B050"/>
                <w:sz w:val="16"/>
                <w:szCs w:val="16"/>
              </w:rPr>
              <w:t xml:space="preserve">„Získanie Výpisu z Obchodného registra SR“ </w:t>
            </w:r>
            <w:r w:rsidRPr="0073260C">
              <w:rPr>
                <w:rFonts w:cstheme="minorHAnsi"/>
                <w:b/>
                <w:iCs/>
                <w:strike/>
                <w:color w:val="00B050"/>
                <w:sz w:val="16"/>
                <w:szCs w:val="16"/>
              </w:rPr>
              <w:t>v ITMS2014+</w:t>
            </w:r>
            <w:r w:rsidRPr="0073260C">
              <w:rPr>
                <w:rFonts w:cstheme="minorHAnsi"/>
                <w:strike/>
                <w:color w:val="00B050"/>
                <w:sz w:val="16"/>
                <w:szCs w:val="16"/>
              </w:rPr>
              <w:t xml:space="preserve">, resp. iného príslušného registra,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3944BFE0" w14:textId="77777777" w:rsidR="00C026D4" w:rsidRPr="0073260C" w:rsidRDefault="00C026D4" w:rsidP="004800B7">
            <w:pPr>
              <w:pStyle w:val="Odsekzoznamu"/>
              <w:numPr>
                <w:ilvl w:val="0"/>
                <w:numId w:val="382"/>
              </w:numPr>
              <w:spacing w:after="0" w:line="240" w:lineRule="auto"/>
              <w:ind w:left="368" w:hanging="142"/>
              <w:jc w:val="both"/>
              <w:rPr>
                <w:rFonts w:cstheme="minorHAnsi"/>
                <w:b/>
                <w:bCs/>
                <w:strike/>
                <w:color w:val="00B050"/>
                <w:sz w:val="16"/>
                <w:szCs w:val="16"/>
              </w:rPr>
            </w:pPr>
            <w:r w:rsidRPr="0073260C">
              <w:rPr>
                <w:rFonts w:cstheme="minorHAnsi"/>
                <w:strike/>
                <w:color w:val="00B050"/>
                <w:sz w:val="16"/>
                <w:szCs w:val="16"/>
              </w:rPr>
              <w:t xml:space="preserve">výpis z evidencie obecného úradu o súkromnom podnikaní občanov podľa zákona č. 105/1990 Zb.,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originálu alebo úradne overenej fotokópie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1D81BEB5" w14:textId="77777777" w:rsidR="00C026D4" w:rsidRPr="0073260C" w:rsidRDefault="00C026D4" w:rsidP="004800B7">
            <w:pPr>
              <w:pStyle w:val="Odsekzoznamu"/>
              <w:numPr>
                <w:ilvl w:val="0"/>
                <w:numId w:val="446"/>
              </w:numPr>
              <w:suppressAutoHyphens/>
              <w:spacing w:after="0" w:line="240" w:lineRule="auto"/>
              <w:ind w:left="218" w:hanging="218"/>
              <w:jc w:val="both"/>
              <w:rPr>
                <w:rFonts w:cstheme="minorHAnsi"/>
                <w:strike/>
                <w:color w:val="00B050"/>
                <w:sz w:val="16"/>
                <w:szCs w:val="16"/>
              </w:rPr>
            </w:pPr>
            <w:r w:rsidRPr="0073260C">
              <w:rPr>
                <w:rFonts w:cstheme="minorHAnsi"/>
                <w:bCs/>
                <w:iCs/>
                <w:strike/>
                <w:color w:val="00B050"/>
                <w:sz w:val="16"/>
                <w:szCs w:val="16"/>
              </w:rPr>
              <w:t>Vykonávanie poľnohospodárskej činnosti za obdobie minimálne 24 (</w:t>
            </w:r>
            <w:r w:rsidRPr="0073260C">
              <w:rPr>
                <w:rFonts w:cstheme="minorHAnsi"/>
                <w:strike/>
                <w:color w:val="00B050"/>
                <w:sz w:val="16"/>
                <w:szCs w:val="16"/>
              </w:rPr>
              <w:t xml:space="preserve">uvedené sa netýka fyzickej osoby – nepodnikateľa, ktorý nie je oprávnený na podporu,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v daných rokoch žiadateľ už musí byť podnikateľom v oblasti poľnohospodárstva)</w:t>
            </w:r>
            <w:r w:rsidRPr="0073260C">
              <w:rPr>
                <w:rFonts w:cstheme="minorHAnsi"/>
                <w:bCs/>
                <w:iCs/>
                <w:strike/>
                <w:color w:val="00B050"/>
                <w:sz w:val="16"/>
                <w:szCs w:val="16"/>
              </w:rPr>
              <w:t xml:space="preserve">  mesiacov pred dátumom podania </w:t>
            </w:r>
            <w:proofErr w:type="spellStart"/>
            <w:r w:rsidRPr="0073260C">
              <w:rPr>
                <w:rFonts w:cstheme="minorHAnsi"/>
                <w:bCs/>
                <w:iCs/>
                <w:strike/>
                <w:color w:val="00B050"/>
                <w:sz w:val="16"/>
                <w:szCs w:val="16"/>
              </w:rPr>
              <w:t>ŽoNFP</w:t>
            </w:r>
            <w:proofErr w:type="spellEnd"/>
            <w:r w:rsidRPr="0073260C">
              <w:rPr>
                <w:rFonts w:cstheme="minorHAnsi"/>
                <w:bCs/>
                <w:iCs/>
                <w:strike/>
                <w:color w:val="00B050"/>
                <w:sz w:val="16"/>
                <w:szCs w:val="16"/>
              </w:rPr>
              <w:t xml:space="preserve"> bude overené na základe žiadostí o priamu podporu žiadateľa </w:t>
            </w:r>
            <w:r w:rsidRPr="0073260C">
              <w:rPr>
                <w:rFonts w:cstheme="minorHAnsi"/>
                <w:strike/>
                <w:color w:val="00B050"/>
                <w:sz w:val="16"/>
                <w:szCs w:val="16"/>
              </w:rPr>
              <w:t xml:space="preserve">za dva roky predchádzajúce vyhláseniu výzvy a/alebo zvierat za dva roky predchádzajúce vyhláseniu výzvy na základe evidencie zvierat žiadateľa v Centrálnej evidencii hospodárskych zvierat, resp. v obdobnej evidencii. </w:t>
            </w:r>
            <w:r w:rsidRPr="0073260C">
              <w:rPr>
                <w:rFonts w:cstheme="minorHAnsi"/>
                <w:bCs/>
                <w:iCs/>
                <w:strike/>
                <w:color w:val="00B050"/>
                <w:sz w:val="16"/>
                <w:szCs w:val="16"/>
                <w:u w:val="single"/>
                <w:lang w:eastAsia="sk-SK"/>
              </w:rPr>
              <w:t xml:space="preserve">Žiadatelia, ktorí nežiadali o priame platby </w:t>
            </w:r>
            <w:r w:rsidRPr="0073260C">
              <w:rPr>
                <w:rFonts w:cstheme="minorHAnsi"/>
                <w:strike/>
                <w:color w:val="00B050"/>
                <w:sz w:val="16"/>
                <w:szCs w:val="16"/>
              </w:rPr>
              <w:t>za dva roky predchádzajúce vyhláseniu výzvy</w:t>
            </w:r>
            <w:r w:rsidRPr="0073260C">
              <w:rPr>
                <w:rFonts w:cstheme="minorHAnsi"/>
                <w:bCs/>
                <w:iCs/>
                <w:strike/>
                <w:color w:val="00B050"/>
                <w:sz w:val="16"/>
                <w:szCs w:val="16"/>
                <w:lang w:eastAsia="sk-SK"/>
              </w:rPr>
              <w:t>, uvedené preukážu:</w:t>
            </w:r>
          </w:p>
          <w:p w14:paraId="157DE06D" w14:textId="77777777" w:rsidR="00C026D4" w:rsidRPr="0073260C" w:rsidRDefault="00C026D4" w:rsidP="004800B7">
            <w:pPr>
              <w:pStyle w:val="Textkomentra"/>
              <w:numPr>
                <w:ilvl w:val="0"/>
                <w:numId w:val="394"/>
              </w:numPr>
              <w:suppressAutoHyphens/>
              <w:spacing w:after="0" w:line="240" w:lineRule="auto"/>
              <w:ind w:left="643" w:hanging="283"/>
              <w:jc w:val="both"/>
              <w:rPr>
                <w:rFonts w:cstheme="minorHAnsi"/>
                <w:bCs/>
                <w:iCs/>
                <w:strike/>
                <w:color w:val="00B050"/>
                <w:sz w:val="16"/>
                <w:szCs w:val="16"/>
                <w:lang w:eastAsia="sk-SK"/>
              </w:rPr>
            </w:pPr>
            <w:r w:rsidRPr="0073260C">
              <w:rPr>
                <w:rFonts w:cstheme="minorHAnsi"/>
                <w:bCs/>
                <w:iCs/>
                <w:strike/>
                <w:color w:val="00B050"/>
                <w:sz w:val="16"/>
                <w:szCs w:val="16"/>
                <w:lang w:eastAsia="sk-SK"/>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73260C">
              <w:rPr>
                <w:rFonts w:cstheme="minorHAnsi"/>
                <w:b/>
                <w:bCs/>
                <w:iCs/>
                <w:strike/>
                <w:color w:val="00B050"/>
                <w:sz w:val="16"/>
                <w:szCs w:val="16"/>
                <w:lang w:eastAsia="sk-SK"/>
              </w:rPr>
              <w:t>a ZÁROVEŇ</w:t>
            </w:r>
          </w:p>
          <w:p w14:paraId="191771B1" w14:textId="77777777" w:rsidR="00C026D4" w:rsidRPr="0073260C" w:rsidRDefault="00C026D4" w:rsidP="004800B7">
            <w:pPr>
              <w:pStyle w:val="Textkomentra"/>
              <w:numPr>
                <w:ilvl w:val="0"/>
                <w:numId w:val="394"/>
              </w:numPr>
              <w:suppressAutoHyphens/>
              <w:spacing w:after="0" w:line="240" w:lineRule="auto"/>
              <w:ind w:left="357" w:firstLine="3"/>
              <w:jc w:val="both"/>
              <w:rPr>
                <w:rFonts w:cstheme="minorHAnsi"/>
                <w:bCs/>
                <w:iCs/>
                <w:strike/>
                <w:color w:val="00B050"/>
                <w:sz w:val="16"/>
                <w:szCs w:val="16"/>
                <w:lang w:eastAsia="sk-SK"/>
              </w:rPr>
            </w:pPr>
            <w:r w:rsidRPr="0073260C">
              <w:rPr>
                <w:rFonts w:cstheme="minorHAnsi"/>
                <w:bCs/>
                <w:iCs/>
                <w:strike/>
                <w:color w:val="00B050"/>
                <w:sz w:val="16"/>
                <w:szCs w:val="16"/>
                <w:lang w:eastAsia="sk-SK"/>
              </w:rPr>
              <w:t>žiadateľ bude vedieť deklarovať príjmy/výdavky za vlastnú poľnohospodársku činnosť nasledovne:</w:t>
            </w:r>
          </w:p>
          <w:p w14:paraId="337160B4" w14:textId="77777777" w:rsidR="00C026D4" w:rsidRPr="0073260C" w:rsidRDefault="00C026D4" w:rsidP="004800B7">
            <w:pPr>
              <w:pStyle w:val="Textkomentra"/>
              <w:numPr>
                <w:ilvl w:val="2"/>
                <w:numId w:val="394"/>
              </w:numPr>
              <w:tabs>
                <w:tab w:val="left" w:pos="640"/>
              </w:tabs>
              <w:suppressAutoHyphens/>
              <w:spacing w:after="0" w:line="240" w:lineRule="auto"/>
              <w:ind w:left="640" w:hanging="142"/>
              <w:jc w:val="both"/>
              <w:rPr>
                <w:rFonts w:cstheme="minorHAnsi"/>
                <w:bCs/>
                <w:iCs/>
                <w:strike/>
                <w:color w:val="00B050"/>
                <w:sz w:val="16"/>
                <w:szCs w:val="16"/>
                <w:lang w:eastAsia="sk-SK"/>
              </w:rPr>
            </w:pPr>
            <w:r w:rsidRPr="0073260C">
              <w:rPr>
                <w:rFonts w:cstheme="minorHAnsi"/>
                <w:bCs/>
                <w:iCs/>
                <w:strike/>
                <w:color w:val="00B050"/>
                <w:sz w:val="16"/>
                <w:szCs w:val="16"/>
                <w:lang w:eastAsia="sk-SK"/>
              </w:rPr>
              <w:t xml:space="preserve">na základe daňového priznania </w:t>
            </w:r>
            <w:r w:rsidRPr="0073260C">
              <w:rPr>
                <w:rFonts w:cstheme="minorHAnsi"/>
                <w:strike/>
                <w:color w:val="00B050"/>
                <w:sz w:val="16"/>
                <w:szCs w:val="16"/>
              </w:rPr>
              <w:t xml:space="preserve">za dva roky  pred podaním </w:t>
            </w:r>
            <w:proofErr w:type="spellStart"/>
            <w:r w:rsidRPr="0073260C">
              <w:rPr>
                <w:rFonts w:cstheme="minorHAnsi"/>
                <w:strike/>
                <w:color w:val="00B050"/>
                <w:sz w:val="16"/>
                <w:szCs w:val="16"/>
              </w:rPr>
              <w:t>ŽoNFP</w:t>
            </w:r>
            <w:proofErr w:type="spellEnd"/>
            <w:r w:rsidRPr="0073260C">
              <w:rPr>
                <w:rFonts w:cstheme="minorHAnsi"/>
                <w:bCs/>
                <w:iCs/>
                <w:strike/>
                <w:color w:val="00B050"/>
                <w:sz w:val="16"/>
                <w:szCs w:val="16"/>
                <w:lang w:eastAsia="sk-SK"/>
              </w:rPr>
              <w:t xml:space="preserve">, z ktorých vyplýva, že žiadateľ mal príjmy/výdavky z poľnohospodárskej prvovýroby </w:t>
            </w:r>
            <w:r w:rsidRPr="0073260C">
              <w:rPr>
                <w:rFonts w:cstheme="minorHAnsi"/>
                <w:b/>
                <w:bCs/>
                <w:iCs/>
                <w:strike/>
                <w:color w:val="00B050"/>
                <w:sz w:val="16"/>
                <w:szCs w:val="16"/>
                <w:lang w:eastAsia="sk-SK"/>
              </w:rPr>
              <w:t xml:space="preserve">ALEBO </w:t>
            </w:r>
          </w:p>
          <w:p w14:paraId="1F97A538" w14:textId="77777777" w:rsidR="00C026D4" w:rsidRPr="0073260C" w:rsidRDefault="00C026D4" w:rsidP="004800B7">
            <w:pPr>
              <w:pStyle w:val="Textkomentra"/>
              <w:numPr>
                <w:ilvl w:val="2"/>
                <w:numId w:val="394"/>
              </w:numPr>
              <w:tabs>
                <w:tab w:val="left" w:pos="640"/>
              </w:tabs>
              <w:suppressAutoHyphens/>
              <w:spacing w:after="0" w:line="240" w:lineRule="auto"/>
              <w:ind w:left="640" w:hanging="142"/>
              <w:jc w:val="both"/>
              <w:rPr>
                <w:rFonts w:cstheme="minorHAnsi"/>
                <w:bCs/>
                <w:iCs/>
                <w:strike/>
                <w:color w:val="00B050"/>
                <w:sz w:val="16"/>
                <w:szCs w:val="16"/>
              </w:rPr>
            </w:pPr>
            <w:r w:rsidRPr="0073260C">
              <w:rPr>
                <w:rFonts w:cstheme="minorHAnsi"/>
                <w:bCs/>
                <w:iCs/>
                <w:strike/>
                <w:color w:val="00B050"/>
                <w:sz w:val="16"/>
                <w:szCs w:val="16"/>
                <w:lang w:eastAsia="sk-SK"/>
              </w:rPr>
              <w:t xml:space="preserve">na základe preukázania faktúr vystavených za 2 roky pred podaním </w:t>
            </w:r>
            <w:proofErr w:type="spellStart"/>
            <w:r w:rsidRPr="0073260C">
              <w:rPr>
                <w:rFonts w:cstheme="minorHAnsi"/>
                <w:bCs/>
                <w:iCs/>
                <w:strike/>
                <w:color w:val="00B050"/>
                <w:sz w:val="16"/>
                <w:szCs w:val="16"/>
                <w:lang w:eastAsia="sk-SK"/>
              </w:rPr>
              <w:t>ŽoNFP</w:t>
            </w:r>
            <w:proofErr w:type="spellEnd"/>
            <w:r w:rsidRPr="0073260C">
              <w:rPr>
                <w:rFonts w:cstheme="minorHAnsi"/>
                <w:bCs/>
                <w:iCs/>
                <w:strike/>
                <w:color w:val="00B050"/>
                <w:sz w:val="16"/>
                <w:szCs w:val="16"/>
                <w:lang w:eastAsia="sk-SK"/>
              </w:rPr>
              <w:t xml:space="preserve"> za vlastnú poľnohospodársku</w:t>
            </w:r>
            <w:r w:rsidRPr="0073260C">
              <w:rPr>
                <w:rFonts w:cstheme="minorHAnsi"/>
                <w:bCs/>
                <w:iCs/>
                <w:strike/>
                <w:color w:val="00B050"/>
                <w:sz w:val="16"/>
                <w:szCs w:val="16"/>
              </w:rPr>
              <w:t xml:space="preserve"> činnosť (preukazovanie tržieb/výdavkov sa týka priamo žiadateľa, tzn. na IČO žiadateľa).</w:t>
            </w:r>
          </w:p>
          <w:p w14:paraId="17AA284B"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75D87BA4" w14:textId="77777777" w:rsidR="00C026D4" w:rsidRPr="0073260C" w:rsidRDefault="00C026D4" w:rsidP="004800B7">
            <w:pPr>
              <w:pStyle w:val="Odsekzoznamu"/>
              <w:numPr>
                <w:ilvl w:val="0"/>
                <w:numId w:val="447"/>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2DF0D763" w14:textId="77777777" w:rsidTr="00D249DE">
        <w:trPr>
          <w:trHeight w:val="284"/>
        </w:trPr>
        <w:tc>
          <w:tcPr>
            <w:tcW w:w="200" w:type="pct"/>
            <w:gridSpan w:val="2"/>
            <w:shd w:val="clear" w:color="auto" w:fill="FFFFFF" w:themeFill="background1"/>
            <w:vAlign w:val="center"/>
          </w:tcPr>
          <w:p w14:paraId="29AD0CF1"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7.</w:t>
            </w:r>
          </w:p>
        </w:tc>
        <w:tc>
          <w:tcPr>
            <w:tcW w:w="4800" w:type="pct"/>
            <w:gridSpan w:val="2"/>
            <w:shd w:val="clear" w:color="auto" w:fill="FFFFFF" w:themeFill="background1"/>
            <w:vAlign w:val="center"/>
          </w:tcPr>
          <w:p w14:paraId="6ED636FD"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Druhá splátka</w:t>
            </w:r>
          </w:p>
          <w:p w14:paraId="2B088604"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Pred vyplatením druhej splátky pomoci je príjemca pomoci povinný preukázať </w:t>
            </w:r>
            <w:hyperlink w:anchor="bod24_2" w:history="1">
              <w:r w:rsidRPr="0073260C">
                <w:rPr>
                  <w:rStyle w:val="Hypertextovprepojenie"/>
                  <w:rFonts w:cstheme="minorHAnsi"/>
                  <w:strike/>
                  <w:color w:val="00B050"/>
                  <w:sz w:val="16"/>
                  <w:szCs w:val="16"/>
                  <w:u w:val="none"/>
                </w:rPr>
                <w:t>správnu realizáciu</w:t>
              </w:r>
            </w:hyperlink>
            <w:r w:rsidRPr="0073260C">
              <w:rPr>
                <w:rFonts w:cstheme="minorHAnsi"/>
                <w:strike/>
                <w:color w:val="00B050"/>
                <w:sz w:val="16"/>
                <w:szCs w:val="16"/>
              </w:rPr>
              <w:t xml:space="preserve"> predloženého podnikateľského plánu.</w:t>
            </w:r>
          </w:p>
          <w:p w14:paraId="010A15E8"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AF71F92" w14:textId="77777777" w:rsidR="00C026D4" w:rsidRPr="0073260C" w:rsidRDefault="00C026D4" w:rsidP="004800B7">
            <w:pPr>
              <w:pStyle w:val="Default"/>
              <w:keepLines/>
              <w:widowControl w:val="0"/>
              <w:numPr>
                <w:ilvl w:val="0"/>
                <w:numId w:val="396"/>
              </w:numPr>
              <w:ind w:left="215" w:hanging="215"/>
              <w:jc w:val="both"/>
              <w:rPr>
                <w:rFonts w:asciiTheme="minorHAnsi" w:hAnsiTheme="minorHAnsi" w:cstheme="minorHAnsi"/>
                <w:b/>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Čestné vyhlásenie žiadateľa</w:t>
            </w:r>
          </w:p>
          <w:p w14:paraId="75833061" w14:textId="77777777" w:rsidR="00C026D4" w:rsidRPr="0073260C" w:rsidRDefault="00C026D4" w:rsidP="004800B7">
            <w:pPr>
              <w:pStyle w:val="Default"/>
              <w:keepLines/>
              <w:widowControl w:val="0"/>
              <w:numPr>
                <w:ilvl w:val="0"/>
                <w:numId w:val="396"/>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Tabuľka pre výpočet štandardného výstupu (</w:t>
            </w:r>
            <w:proofErr w:type="spellStart"/>
            <w:r w:rsidRPr="0073260C">
              <w:rPr>
                <w:rFonts w:asciiTheme="minorHAnsi" w:hAnsiTheme="minorHAnsi" w:cstheme="minorHAnsi"/>
                <w:bCs/>
                <w:strike/>
                <w:color w:val="00B050"/>
                <w:sz w:val="16"/>
                <w:szCs w:val="16"/>
              </w:rPr>
              <w:t>podopatrenie</w:t>
            </w:r>
            <w:proofErr w:type="spellEnd"/>
            <w:r w:rsidRPr="0073260C">
              <w:rPr>
                <w:rFonts w:asciiTheme="minorHAnsi" w:hAnsiTheme="minorHAnsi" w:cstheme="minorHAnsi"/>
                <w:bCs/>
                <w:strike/>
                <w:color w:val="00B050"/>
                <w:sz w:val="16"/>
                <w:szCs w:val="16"/>
              </w:rPr>
              <w:t xml:space="preserve"> 6.3) (Príloha č. 33B),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44E3E6DC" w14:textId="77777777" w:rsidR="00C026D4" w:rsidRPr="0073260C" w:rsidRDefault="00C026D4" w:rsidP="004800B7">
            <w:pPr>
              <w:pStyle w:val="Default"/>
              <w:keepLines/>
              <w:widowControl w:val="0"/>
              <w:numPr>
                <w:ilvl w:val="0"/>
                <w:numId w:val="396"/>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Oznámenie – Odpočet podnikateľského plánu (</w:t>
            </w:r>
            <w:proofErr w:type="spellStart"/>
            <w:r w:rsidRPr="0073260C">
              <w:rPr>
                <w:rFonts w:asciiTheme="minorHAnsi" w:hAnsiTheme="minorHAnsi" w:cstheme="minorHAnsi"/>
                <w:strike/>
                <w:color w:val="00B050"/>
                <w:sz w:val="16"/>
                <w:szCs w:val="16"/>
              </w:rPr>
              <w:t>podopatrenie</w:t>
            </w:r>
            <w:proofErr w:type="spellEnd"/>
            <w:r w:rsidRPr="0073260C">
              <w:rPr>
                <w:rFonts w:asciiTheme="minorHAnsi" w:hAnsiTheme="minorHAnsi" w:cstheme="minorHAnsi"/>
                <w:strike/>
                <w:color w:val="00B050"/>
                <w:sz w:val="16"/>
                <w:szCs w:val="16"/>
              </w:rPr>
              <w:t xml:space="preserve"> 6.3) </w:t>
            </w:r>
            <w:r w:rsidRPr="0073260C">
              <w:rPr>
                <w:rFonts w:asciiTheme="minorHAnsi" w:hAnsiTheme="minorHAnsi" w:cstheme="minorHAnsi"/>
                <w:bCs/>
                <w:strike/>
                <w:color w:val="00B050"/>
                <w:sz w:val="16"/>
                <w:szCs w:val="16"/>
              </w:rPr>
              <w:t xml:space="preserve">(Príloha č. 35B),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761C55DE" w14:textId="5CC4B75F" w:rsidR="00C026D4" w:rsidRPr="0073260C" w:rsidRDefault="00C026D4" w:rsidP="004800B7">
            <w:pPr>
              <w:pStyle w:val="Default"/>
              <w:keepLines/>
              <w:widowControl w:val="0"/>
              <w:numPr>
                <w:ilvl w:val="0"/>
                <w:numId w:val="396"/>
              </w:numPr>
              <w:ind w:left="215" w:hanging="215"/>
              <w:jc w:val="both"/>
              <w:rPr>
                <w:rFonts w:asciiTheme="minorHAnsi" w:hAnsiTheme="minorHAnsi" w:cstheme="minorHAnsi"/>
                <w:b/>
                <w:strike/>
                <w:color w:val="00B050"/>
                <w:sz w:val="16"/>
                <w:szCs w:val="16"/>
              </w:rPr>
            </w:pPr>
            <w:r w:rsidRPr="0073260C">
              <w:rPr>
                <w:rFonts w:asciiTheme="minorHAnsi" w:hAnsiTheme="minorHAnsi" w:cstheme="minorHAnsi"/>
                <w:strike/>
                <w:color w:val="00B050"/>
                <w:sz w:val="16"/>
                <w:szCs w:val="16"/>
              </w:rPr>
              <w:t xml:space="preserve">Žiadosť o platbu </w:t>
            </w:r>
            <w:r w:rsidR="00D249DE" w:rsidRPr="0073260C">
              <w:rPr>
                <w:rFonts w:cstheme="minorHAnsi"/>
                <w:strike/>
                <w:color w:val="00B050"/>
                <w:sz w:val="16"/>
                <w:szCs w:val="16"/>
              </w:rPr>
              <w:t>(</w:t>
            </w:r>
            <w:r w:rsidR="00D249DE" w:rsidRPr="0073260C">
              <w:rPr>
                <w:rFonts w:asciiTheme="minorHAnsi" w:hAnsiTheme="minorHAnsi" w:cstheme="minorHAnsi"/>
                <w:strike/>
                <w:color w:val="00B050"/>
                <w:sz w:val="16"/>
                <w:szCs w:val="16"/>
              </w:rPr>
              <w:t xml:space="preserve">relevantné pri </w:t>
            </w:r>
            <w:proofErr w:type="spellStart"/>
            <w:r w:rsidR="00D249DE" w:rsidRPr="0073260C">
              <w:rPr>
                <w:rFonts w:asciiTheme="minorHAnsi" w:hAnsiTheme="minorHAnsi" w:cstheme="minorHAnsi"/>
                <w:strike/>
                <w:color w:val="00B050"/>
                <w:sz w:val="16"/>
                <w:szCs w:val="16"/>
              </w:rPr>
              <w:t>ŽoP</w:t>
            </w:r>
            <w:proofErr w:type="spellEnd"/>
            <w:r w:rsidR="00D249DE" w:rsidRPr="0073260C">
              <w:rPr>
                <w:rFonts w:asciiTheme="minorHAnsi" w:hAnsiTheme="minorHAnsi" w:cstheme="minorHAnsi"/>
                <w:strike/>
                <w:color w:val="00B050"/>
                <w:sz w:val="16"/>
                <w:szCs w:val="16"/>
              </w:rPr>
              <w:t>, v zmysle bodu 4  PODMIENKY VYPLYÝVAJÚCE Z OSOBITNÝCH PREDPISOV, 4.1, d</w:t>
            </w:r>
            <w:r w:rsidR="00D249DE" w:rsidRPr="0073260C">
              <w:rPr>
                <w:rFonts w:cstheme="minorHAnsi"/>
                <w:strike/>
                <w:color w:val="00B050"/>
                <w:sz w:val="16"/>
                <w:szCs w:val="16"/>
              </w:rPr>
              <w:t xml:space="preserve"> </w:t>
            </w:r>
            <w:r w:rsidR="00D249DE" w:rsidRPr="0073260C">
              <w:rPr>
                <w:rFonts w:cstheme="minorHAnsi"/>
                <w:bCs/>
                <w:strike/>
                <w:color w:val="00B050"/>
                <w:sz w:val="22"/>
                <w:szCs w:val="22"/>
              </w:rPr>
              <w:t>)</w:t>
            </w:r>
          </w:p>
          <w:p w14:paraId="38171E95"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69FD1A8F" w14:textId="77777777" w:rsidR="00C026D4" w:rsidRPr="0073260C" w:rsidRDefault="00C026D4" w:rsidP="004800B7">
            <w:pPr>
              <w:pStyle w:val="Default"/>
              <w:keepLines/>
              <w:widowControl w:val="0"/>
              <w:numPr>
                <w:ilvl w:val="0"/>
                <w:numId w:val="448"/>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7D446CA3" w14:textId="77777777" w:rsidTr="00D249DE">
        <w:trPr>
          <w:trHeight w:val="284"/>
        </w:trPr>
        <w:tc>
          <w:tcPr>
            <w:tcW w:w="5000" w:type="pct"/>
            <w:gridSpan w:val="4"/>
            <w:shd w:val="clear" w:color="auto" w:fill="FFE599" w:themeFill="accent4" w:themeFillTint="66"/>
            <w:vAlign w:val="center"/>
          </w:tcPr>
          <w:p w14:paraId="0B83B8F9" w14:textId="77777777" w:rsidR="00C026D4" w:rsidRPr="0073260C" w:rsidRDefault="00C026D4" w:rsidP="00AB4072">
            <w:pPr>
              <w:pStyle w:val="Default"/>
              <w:keepLines/>
              <w:widowControl w:val="0"/>
              <w:rPr>
                <w:rFonts w:asciiTheme="minorHAnsi" w:hAnsiTheme="minorHAnsi" w:cstheme="minorHAnsi"/>
                <w:strike/>
                <w:color w:val="00B050"/>
                <w:sz w:val="18"/>
                <w:szCs w:val="18"/>
              </w:rPr>
            </w:pPr>
            <w:r w:rsidRPr="0073260C">
              <w:rPr>
                <w:rFonts w:asciiTheme="minorHAnsi" w:hAnsiTheme="minorHAnsi" w:cstheme="minorHAnsi"/>
                <w:b/>
                <w:strike/>
                <w:color w:val="00B050"/>
                <w:sz w:val="22"/>
                <w:szCs w:val="22"/>
              </w:rPr>
              <w:t>HODNOTIACE KRITÉRIA PRE VÝBER PROJEKTOV</w:t>
            </w:r>
          </w:p>
          <w:p w14:paraId="575BF149" w14:textId="77777777" w:rsidR="00C026D4" w:rsidRPr="0073260C" w:rsidRDefault="00C026D4" w:rsidP="00AB4072">
            <w:pPr>
              <w:spacing w:after="0" w:line="240" w:lineRule="auto"/>
              <w:rPr>
                <w:rFonts w:cstheme="minorHAnsi"/>
                <w:strike/>
                <w:color w:val="00B050"/>
                <w:sz w:val="18"/>
                <w:szCs w:val="18"/>
              </w:rPr>
            </w:pPr>
            <w:r w:rsidRPr="0073260C">
              <w:rPr>
                <w:rFonts w:cstheme="minorHAnsi"/>
                <w:b/>
                <w:strike/>
                <w:color w:val="00B050"/>
                <w:sz w:val="18"/>
                <w:szCs w:val="18"/>
              </w:rPr>
              <w:t>Minimálna hranica požadovaných bodov (podmienka poskytnutia NFP) je 51.</w:t>
            </w:r>
          </w:p>
        </w:tc>
      </w:tr>
      <w:tr w:rsidR="0073260C" w:rsidRPr="0073260C" w14:paraId="74BD8934" w14:textId="77777777" w:rsidTr="00D249DE">
        <w:trPr>
          <w:trHeight w:val="284"/>
        </w:trPr>
        <w:tc>
          <w:tcPr>
            <w:tcW w:w="5000" w:type="pct"/>
            <w:gridSpan w:val="4"/>
            <w:shd w:val="clear" w:color="auto" w:fill="FFE599" w:themeFill="accent4" w:themeFillTint="66"/>
            <w:vAlign w:val="center"/>
          </w:tcPr>
          <w:p w14:paraId="4508915D" w14:textId="77777777" w:rsidR="00C026D4" w:rsidRPr="0073260C" w:rsidRDefault="00C026D4" w:rsidP="00AB4072">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 xml:space="preserve">POVINNÉ KRITÉRIA </w:t>
            </w:r>
          </w:p>
        </w:tc>
      </w:tr>
      <w:tr w:rsidR="0073260C" w:rsidRPr="0073260C" w14:paraId="1A60FEC1" w14:textId="77777777" w:rsidTr="00D249DE">
        <w:trPr>
          <w:trHeight w:val="284"/>
        </w:trPr>
        <w:tc>
          <w:tcPr>
            <w:tcW w:w="200" w:type="pct"/>
            <w:gridSpan w:val="2"/>
            <w:shd w:val="clear" w:color="auto" w:fill="FFF2CC" w:themeFill="accent4" w:themeFillTint="33"/>
            <w:vAlign w:val="center"/>
          </w:tcPr>
          <w:p w14:paraId="264589BA" w14:textId="77777777" w:rsidR="00C026D4" w:rsidRPr="0073260C" w:rsidRDefault="00C026D4" w:rsidP="00AB4072">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gridSpan w:val="2"/>
            <w:shd w:val="clear" w:color="auto" w:fill="FFF2CC" w:themeFill="accent4" w:themeFillTint="33"/>
            <w:vAlign w:val="center"/>
          </w:tcPr>
          <w:p w14:paraId="54C16588" w14:textId="77777777" w:rsidR="00C026D4" w:rsidRPr="0073260C" w:rsidRDefault="00C026D4" w:rsidP="00AB4072">
            <w:pPr>
              <w:spacing w:after="0" w:line="240" w:lineRule="auto"/>
              <w:jc w:val="center"/>
              <w:rPr>
                <w:rFonts w:cstheme="minorHAnsi"/>
                <w:b/>
                <w:strike/>
                <w:color w:val="00B050"/>
                <w:sz w:val="18"/>
                <w:szCs w:val="18"/>
              </w:rPr>
            </w:pPr>
            <w:r w:rsidRPr="0073260C">
              <w:rPr>
                <w:rFonts w:cstheme="minorHAnsi"/>
                <w:b/>
                <w:strike/>
                <w:color w:val="00B050"/>
                <w:sz w:val="18"/>
                <w:szCs w:val="18"/>
              </w:rPr>
              <w:t>Popis a preukázanie kritéria</w:t>
            </w:r>
          </w:p>
        </w:tc>
      </w:tr>
      <w:tr w:rsidR="0073260C" w:rsidRPr="0073260C" w14:paraId="7B2DE661" w14:textId="77777777" w:rsidTr="00D249DE">
        <w:trPr>
          <w:trHeight w:val="284"/>
        </w:trPr>
        <w:tc>
          <w:tcPr>
            <w:tcW w:w="200" w:type="pct"/>
            <w:gridSpan w:val="2"/>
            <w:shd w:val="clear" w:color="auto" w:fill="FFFFFF" w:themeFill="background1"/>
            <w:vAlign w:val="center"/>
          </w:tcPr>
          <w:p w14:paraId="1619FE9E"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00" w:type="pct"/>
            <w:gridSpan w:val="2"/>
            <w:shd w:val="clear" w:color="auto" w:fill="FFFFFF" w:themeFill="background1"/>
            <w:vAlign w:val="center"/>
          </w:tcPr>
          <w:p w14:paraId="7E49B854"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Miera evidovanej nezamestnanosti</w:t>
            </w:r>
          </w:p>
          <w:p w14:paraId="6D3172E9"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Projekt sa realizuje v okrese s priemernou mierou evidovanej nezamestnanosti v roku predchádzajúcom roku vyhlásenia výzvy: </w:t>
            </w:r>
          </w:p>
          <w:p w14:paraId="1D12535A" w14:textId="77777777" w:rsidR="00C026D4" w:rsidRPr="0073260C" w:rsidRDefault="00C026D4" w:rsidP="004800B7">
            <w:pPr>
              <w:pStyle w:val="Odsekzoznamu"/>
              <w:numPr>
                <w:ilvl w:val="0"/>
                <w:numId w:val="136"/>
              </w:numPr>
              <w:spacing w:after="0" w:line="240" w:lineRule="auto"/>
              <w:ind w:left="309" w:hanging="283"/>
              <w:jc w:val="both"/>
              <w:rPr>
                <w:rFonts w:cstheme="minorHAnsi"/>
                <w:strike/>
                <w:color w:val="00B050"/>
                <w:sz w:val="16"/>
                <w:szCs w:val="16"/>
              </w:rPr>
            </w:pPr>
            <w:r w:rsidRPr="0073260C">
              <w:rPr>
                <w:rFonts w:cstheme="minorHAnsi"/>
                <w:strike/>
                <w:color w:val="00B050"/>
                <w:sz w:val="16"/>
                <w:szCs w:val="16"/>
              </w:rPr>
              <w:t>do 5% vrátane –21 bodov</w:t>
            </w:r>
          </w:p>
          <w:p w14:paraId="63145D2A" w14:textId="77777777" w:rsidR="00C026D4" w:rsidRPr="0073260C" w:rsidRDefault="00C026D4" w:rsidP="004800B7">
            <w:pPr>
              <w:pStyle w:val="Odsekzoznamu"/>
              <w:numPr>
                <w:ilvl w:val="0"/>
                <w:numId w:val="136"/>
              </w:numPr>
              <w:spacing w:after="0" w:line="240" w:lineRule="auto"/>
              <w:ind w:left="309" w:hanging="283"/>
              <w:jc w:val="both"/>
              <w:rPr>
                <w:rFonts w:cstheme="minorHAnsi"/>
                <w:strike/>
                <w:color w:val="00B050"/>
                <w:sz w:val="16"/>
                <w:szCs w:val="16"/>
              </w:rPr>
            </w:pPr>
            <w:r w:rsidRPr="0073260C">
              <w:rPr>
                <w:rFonts w:cstheme="minorHAnsi"/>
                <w:strike/>
                <w:color w:val="00B050"/>
                <w:sz w:val="16"/>
                <w:szCs w:val="16"/>
              </w:rPr>
              <w:t xml:space="preserve">nad 5% - 22 bodov </w:t>
            </w:r>
          </w:p>
          <w:p w14:paraId="1F46FA50" w14:textId="77777777" w:rsidR="00C026D4" w:rsidRPr="0073260C" w:rsidRDefault="00C026D4" w:rsidP="004800B7">
            <w:pPr>
              <w:pStyle w:val="Odsekzoznamu"/>
              <w:numPr>
                <w:ilvl w:val="0"/>
                <w:numId w:val="136"/>
              </w:numPr>
              <w:spacing w:after="0" w:line="240" w:lineRule="auto"/>
              <w:ind w:left="309" w:hanging="283"/>
              <w:jc w:val="both"/>
              <w:rPr>
                <w:rFonts w:cstheme="minorHAnsi"/>
                <w:strike/>
                <w:color w:val="00B050"/>
                <w:sz w:val="16"/>
                <w:szCs w:val="16"/>
              </w:rPr>
            </w:pPr>
            <w:r w:rsidRPr="0073260C">
              <w:rPr>
                <w:rFonts w:cstheme="minorHAnsi"/>
                <w:strike/>
                <w:color w:val="00B050"/>
                <w:sz w:val="16"/>
                <w:szCs w:val="16"/>
              </w:rPr>
              <w:t xml:space="preserve"> projekt sa realizuje VÝHRADNE v najmenej rozvinutých okresoch v zmysle zákona 336/2015 </w:t>
            </w:r>
            <w:proofErr w:type="spellStart"/>
            <w:r w:rsidRPr="0073260C">
              <w:rPr>
                <w:rFonts w:cstheme="minorHAnsi"/>
                <w:strike/>
                <w:color w:val="00B050"/>
                <w:sz w:val="16"/>
                <w:szCs w:val="16"/>
              </w:rPr>
              <w:t>Z.z</w:t>
            </w:r>
            <w:proofErr w:type="spellEnd"/>
            <w:r w:rsidRPr="0073260C">
              <w:rPr>
                <w:rFonts w:cstheme="minorHAnsi"/>
                <w:strike/>
                <w:color w:val="00B050"/>
                <w:sz w:val="16"/>
                <w:szCs w:val="16"/>
              </w:rPr>
              <w:t xml:space="preserve">.  – 23 bodov </w:t>
            </w:r>
          </w:p>
          <w:p w14:paraId="00FD91AE" w14:textId="77777777" w:rsidR="00C026D4" w:rsidRPr="0073260C" w:rsidRDefault="00C026D4" w:rsidP="004800B7">
            <w:pPr>
              <w:pStyle w:val="Odsekzoznamu"/>
              <w:numPr>
                <w:ilvl w:val="0"/>
                <w:numId w:val="136"/>
              </w:numPr>
              <w:spacing w:after="0" w:line="240" w:lineRule="auto"/>
              <w:ind w:left="309" w:hanging="283"/>
              <w:jc w:val="both"/>
              <w:rPr>
                <w:rFonts w:cstheme="minorHAnsi"/>
                <w:strike/>
                <w:color w:val="00B050"/>
                <w:sz w:val="16"/>
                <w:szCs w:val="16"/>
              </w:rPr>
            </w:pPr>
            <w:r w:rsidRPr="0073260C">
              <w:rPr>
                <w:rFonts w:cstheme="minorHAnsi"/>
                <w:strike/>
                <w:color w:val="00B050"/>
                <w:sz w:val="16"/>
                <w:szCs w:val="16"/>
              </w:rPr>
              <w:t>projekt sa realizuje VÝHRADNE v najmenej rozvinutom okrese Kežmarok alebo Rimavská Sobota</w:t>
            </w:r>
            <w:r w:rsidRPr="0073260C">
              <w:rPr>
                <w:rFonts w:cstheme="minorHAnsi"/>
                <w:b/>
                <w:strike/>
                <w:color w:val="00B050"/>
                <w:sz w:val="16"/>
                <w:szCs w:val="16"/>
              </w:rPr>
              <w:t xml:space="preserve"> </w:t>
            </w:r>
            <w:r w:rsidRPr="0073260C">
              <w:rPr>
                <w:rFonts w:cstheme="minorHAnsi"/>
                <w:strike/>
                <w:color w:val="00B050"/>
                <w:sz w:val="16"/>
                <w:szCs w:val="16"/>
              </w:rPr>
              <w:t xml:space="preserve"> v zmysle zákona 336/2015 </w:t>
            </w:r>
            <w:proofErr w:type="spellStart"/>
            <w:r w:rsidRPr="0073260C">
              <w:rPr>
                <w:rFonts w:cstheme="minorHAnsi"/>
                <w:strike/>
                <w:color w:val="00B050"/>
                <w:sz w:val="16"/>
                <w:szCs w:val="16"/>
              </w:rPr>
              <w:t>Z.z</w:t>
            </w:r>
            <w:proofErr w:type="spellEnd"/>
            <w:r w:rsidRPr="0073260C">
              <w:rPr>
                <w:rFonts w:cstheme="minorHAnsi"/>
                <w:b/>
                <w:strike/>
                <w:color w:val="00B050"/>
                <w:sz w:val="16"/>
                <w:szCs w:val="16"/>
              </w:rPr>
              <w:t xml:space="preserve">. – </w:t>
            </w:r>
            <w:r w:rsidRPr="0073260C">
              <w:rPr>
                <w:rFonts w:cstheme="minorHAnsi"/>
                <w:strike/>
                <w:color w:val="00B050"/>
                <w:sz w:val="16"/>
                <w:szCs w:val="16"/>
              </w:rPr>
              <w:t>24 bodov</w:t>
            </w:r>
          </w:p>
          <w:p w14:paraId="1ACA5FAF" w14:textId="77777777" w:rsidR="00C026D4" w:rsidRPr="0073260C" w:rsidRDefault="00C026D4" w:rsidP="00AB4072">
            <w:pPr>
              <w:spacing w:after="0" w:line="240" w:lineRule="auto"/>
              <w:rPr>
                <w:rFonts w:cstheme="minorHAnsi"/>
                <w:strike/>
                <w:color w:val="00B050"/>
                <w:sz w:val="16"/>
                <w:szCs w:val="16"/>
              </w:rPr>
            </w:pPr>
            <w:r w:rsidRPr="0073260C">
              <w:rPr>
                <w:rFonts w:cstheme="minorHAnsi"/>
                <w:strike/>
                <w:color w:val="00B050"/>
                <w:sz w:val="16"/>
                <w:szCs w:val="16"/>
              </w:rPr>
              <w:t>Maximálny počet bodov je 24.</w:t>
            </w:r>
          </w:p>
          <w:p w14:paraId="60C57B24"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73260C">
              <w:rPr>
                <w:rStyle w:val="Vrazn"/>
                <w:rFonts w:cstheme="minorHAnsi"/>
                <w:b w:val="0"/>
                <w:strike/>
                <w:color w:val="00B050"/>
                <w:sz w:val="16"/>
                <w:szCs w:val="16"/>
              </w:rPr>
              <w:t>Ústredia práce, sociálnych vecí a rodiny</w:t>
            </w:r>
            <w:r w:rsidRPr="0073260C">
              <w:rPr>
                <w:rFonts w:cstheme="minorHAnsi"/>
                <w:strike/>
                <w:color w:val="00B050"/>
                <w:sz w:val="16"/>
                <w:szCs w:val="16"/>
              </w:rPr>
              <w:t xml:space="preserve"> k 31.12. predchádzajúcom podaniu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w:t>
            </w:r>
          </w:p>
          <w:p w14:paraId="1311ECC2"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lastRenderedPageBreak/>
              <w:t>Forma a spôsob preukázania splnenia kritéria</w:t>
            </w:r>
          </w:p>
          <w:p w14:paraId="31B49403" w14:textId="77777777" w:rsidR="00C026D4" w:rsidRPr="0073260C" w:rsidRDefault="00C026D4" w:rsidP="000E4642">
            <w:pPr>
              <w:pStyle w:val="Default"/>
              <w:keepLines/>
              <w:widowControl w:val="0"/>
              <w:numPr>
                <w:ilvl w:val="0"/>
                <w:numId w:val="20"/>
              </w:numPr>
              <w:ind w:left="172" w:hanging="14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(Podnikateľský plán) (Príloha 2B k príručke pre prijímateľa LEADER)</w:t>
            </w:r>
          </w:p>
          <w:p w14:paraId="779F0024"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29D5691A" w14:textId="77777777" w:rsidR="00C026D4" w:rsidRPr="0073260C" w:rsidRDefault="00C026D4" w:rsidP="000E4642">
            <w:pPr>
              <w:pStyle w:val="Default"/>
              <w:keepLines/>
              <w:widowControl w:val="0"/>
              <w:numPr>
                <w:ilvl w:val="0"/>
                <w:numId w:val="20"/>
              </w:numPr>
              <w:ind w:left="211" w:hanging="14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overenie prostredníctvom </w:t>
            </w:r>
            <w:hyperlink r:id="rId57" w:history="1">
              <w:r w:rsidRPr="0073260C">
                <w:rPr>
                  <w:rStyle w:val="Hypertextovprepojenie"/>
                  <w:rFonts w:asciiTheme="minorHAnsi" w:hAnsiTheme="minorHAnsi" w:cstheme="minorHAnsi"/>
                  <w:strike/>
                  <w:color w:val="00B050"/>
                  <w:sz w:val="16"/>
                  <w:szCs w:val="16"/>
                </w:rPr>
                <w:t>http://www.upsvar.sk/statistiky/nezamestnanost-mesacne-statistiky.html?page_id=1254</w:t>
              </w:r>
            </w:hyperlink>
          </w:p>
        </w:tc>
      </w:tr>
      <w:tr w:rsidR="0073260C" w:rsidRPr="0073260C" w14:paraId="26D6BF8C" w14:textId="77777777" w:rsidTr="00D249DE">
        <w:trPr>
          <w:trHeight w:val="284"/>
        </w:trPr>
        <w:tc>
          <w:tcPr>
            <w:tcW w:w="200" w:type="pct"/>
            <w:gridSpan w:val="2"/>
            <w:shd w:val="clear" w:color="auto" w:fill="FFFFFF" w:themeFill="background1"/>
            <w:vAlign w:val="center"/>
          </w:tcPr>
          <w:p w14:paraId="2AEC1292"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2.</w:t>
            </w:r>
          </w:p>
        </w:tc>
        <w:tc>
          <w:tcPr>
            <w:tcW w:w="4800" w:type="pct"/>
            <w:gridSpan w:val="2"/>
            <w:shd w:val="clear" w:color="auto" w:fill="FFFFFF" w:themeFill="background1"/>
            <w:vAlign w:val="center"/>
          </w:tcPr>
          <w:p w14:paraId="3D914447"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Predstaviteľ podniku</w:t>
            </w:r>
          </w:p>
          <w:p w14:paraId="08F53E73" w14:textId="77777777" w:rsidR="00C026D4" w:rsidRPr="0073260C" w:rsidRDefault="00C026D4" w:rsidP="00AB4072">
            <w:pPr>
              <w:spacing w:after="0" w:line="240" w:lineRule="auto"/>
              <w:jc w:val="both"/>
              <w:rPr>
                <w:rFonts w:cstheme="minorHAnsi"/>
                <w:strike/>
                <w:color w:val="00B050"/>
                <w:sz w:val="16"/>
                <w:szCs w:val="18"/>
              </w:rPr>
            </w:pPr>
            <w:r w:rsidRPr="0073260C">
              <w:rPr>
                <w:rFonts w:cstheme="minorHAnsi"/>
                <w:strike/>
                <w:color w:val="00B050"/>
                <w:sz w:val="16"/>
                <w:szCs w:val="16"/>
              </w:rPr>
              <w:t xml:space="preserve">Žiadateľ je ku dňu podania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najvyšším predstaviteľom poľnohospodárskeho podniku neprerušene min. 24 mesiacov a zároveň je žena</w:t>
            </w:r>
            <w:r w:rsidRPr="0073260C">
              <w:rPr>
                <w:rFonts w:cstheme="minorHAnsi"/>
                <w:strike/>
                <w:color w:val="00B050"/>
                <w:sz w:val="16"/>
                <w:szCs w:val="16"/>
                <w:vertAlign w:val="superscript"/>
              </w:rPr>
              <w:footnoteReference w:id="55"/>
            </w:r>
            <w:r w:rsidRPr="0073260C">
              <w:rPr>
                <w:rFonts w:cstheme="minorHAnsi"/>
                <w:strike/>
                <w:color w:val="00B050"/>
                <w:sz w:val="16"/>
                <w:szCs w:val="16"/>
              </w:rPr>
              <w:t xml:space="preserve"> – 3 body </w:t>
            </w:r>
            <w:r w:rsidRPr="0073260C">
              <w:rPr>
                <w:rFonts w:cstheme="minorHAnsi"/>
                <w:strike/>
                <w:color w:val="00B050"/>
                <w:sz w:val="18"/>
                <w:szCs w:val="18"/>
                <w:vertAlign w:val="superscript"/>
              </w:rPr>
              <w:t xml:space="preserve"> </w:t>
            </w:r>
            <w:r w:rsidRPr="0073260C">
              <w:rPr>
                <w:rFonts w:cstheme="minorHAnsi"/>
                <w:strike/>
                <w:color w:val="00B050"/>
                <w:sz w:val="16"/>
                <w:szCs w:val="18"/>
              </w:rPr>
              <w:t xml:space="preserve">(uvedené kritérium je v súlade so zákonom 365/2004 </w:t>
            </w:r>
            <w:proofErr w:type="spellStart"/>
            <w:r w:rsidRPr="0073260C">
              <w:rPr>
                <w:rFonts w:cstheme="minorHAnsi"/>
                <w:strike/>
                <w:color w:val="00B050"/>
                <w:sz w:val="16"/>
                <w:szCs w:val="18"/>
              </w:rPr>
              <w:t>Z.z</w:t>
            </w:r>
            <w:proofErr w:type="spellEnd"/>
            <w:r w:rsidRPr="0073260C">
              <w:rPr>
                <w:rFonts w:cstheme="minorHAnsi"/>
                <w:strike/>
                <w:color w:val="00B050"/>
                <w:sz w:val="16"/>
                <w:szCs w:val="18"/>
              </w:rPr>
              <w:t xml:space="preserve">. (antidiskriminačný zákon) – viď § 8a (dočasné vyrovnávacie opatrenie)  </w:t>
            </w:r>
          </w:p>
          <w:p w14:paraId="43696F69" w14:textId="77777777" w:rsidR="00C026D4" w:rsidRPr="0073260C" w:rsidRDefault="00C026D4" w:rsidP="00AB4072">
            <w:pPr>
              <w:spacing w:after="0" w:line="240" w:lineRule="auto"/>
              <w:jc w:val="both"/>
              <w:rPr>
                <w:rFonts w:cstheme="minorHAnsi"/>
                <w:strike/>
                <w:color w:val="00B050"/>
                <w:sz w:val="16"/>
                <w:szCs w:val="16"/>
              </w:rPr>
            </w:pPr>
            <w:r w:rsidRPr="0073260C">
              <w:rPr>
                <w:rFonts w:eastAsia="Calibri" w:cstheme="minorHAnsi"/>
                <w:strike/>
                <w:color w:val="00B050"/>
                <w:sz w:val="16"/>
                <w:szCs w:val="16"/>
              </w:rPr>
              <w:t>Najvyšší predstaviteľ poľnohospodárskeho podniku = rozhodujúce právomoci + min. 2/3 majetkový podiel.</w:t>
            </w:r>
          </w:p>
          <w:p w14:paraId="3EE3DA5F"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63D5670" w14:textId="77777777" w:rsidR="00C026D4" w:rsidRPr="0073260C" w:rsidRDefault="00C026D4" w:rsidP="004800B7">
            <w:pPr>
              <w:pStyle w:val="Odsekzoznamu"/>
              <w:numPr>
                <w:ilvl w:val="0"/>
                <w:numId w:val="397"/>
              </w:numPr>
              <w:spacing w:after="0" w:line="240" w:lineRule="auto"/>
              <w:ind w:left="215" w:hanging="215"/>
              <w:jc w:val="both"/>
              <w:rPr>
                <w:rFonts w:cstheme="minorHAnsi"/>
                <w:b/>
                <w:strike/>
                <w:color w:val="00B050"/>
                <w:sz w:val="16"/>
                <w:szCs w:val="16"/>
              </w:rPr>
            </w:pPr>
            <w:r w:rsidRPr="0073260C">
              <w:rPr>
                <w:rFonts w:cstheme="minorHAnsi"/>
                <w:strike/>
                <w:color w:val="00B050"/>
                <w:sz w:val="16"/>
                <w:szCs w:val="16"/>
              </w:rPr>
              <w:t>Popis v projekte realizácie (Podnikateľský plán) (Príloha 2B k príručke pre prijímateľa LEADER)</w:t>
            </w:r>
          </w:p>
          <w:p w14:paraId="3A29DE0E" w14:textId="77777777" w:rsidR="00C026D4" w:rsidRPr="0073260C" w:rsidRDefault="00C026D4" w:rsidP="004800B7">
            <w:pPr>
              <w:pStyle w:val="Odsekzoznamu"/>
              <w:numPr>
                <w:ilvl w:val="0"/>
                <w:numId w:val="397"/>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1 – Kapitálová štruktúra podniku) </w:t>
            </w:r>
          </w:p>
          <w:p w14:paraId="733890FB"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5C1EDB7A" w14:textId="77777777" w:rsidR="00C026D4" w:rsidRPr="0073260C" w:rsidRDefault="00C026D4" w:rsidP="004800B7">
            <w:pPr>
              <w:pStyle w:val="Odsekzoznamu"/>
              <w:numPr>
                <w:ilvl w:val="0"/>
                <w:numId w:val="449"/>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4B44E631" w14:textId="77777777" w:rsidTr="00D249DE">
        <w:trPr>
          <w:trHeight w:val="284"/>
        </w:trPr>
        <w:tc>
          <w:tcPr>
            <w:tcW w:w="200" w:type="pct"/>
            <w:gridSpan w:val="2"/>
            <w:shd w:val="clear" w:color="auto" w:fill="FFFFFF" w:themeFill="background1"/>
            <w:vAlign w:val="center"/>
          </w:tcPr>
          <w:p w14:paraId="177F2ABD"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3.</w:t>
            </w:r>
          </w:p>
        </w:tc>
        <w:tc>
          <w:tcPr>
            <w:tcW w:w="4800" w:type="pct"/>
            <w:gridSpan w:val="2"/>
            <w:shd w:val="clear" w:color="auto" w:fill="FFFFFF" w:themeFill="background1"/>
            <w:vAlign w:val="center"/>
          </w:tcPr>
          <w:p w14:paraId="04975614"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Štandardný výstup</w:t>
            </w:r>
          </w:p>
          <w:p w14:paraId="3CCDE055"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 sa zaviaže, že zrealizovaním podnikateľského plánu zvýši hodnotu štandardného výstupu v porovnaní s hodnotou štandardného výstupu, ktorú preukázal pri podaní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min. o 10% - 20 bodov</w:t>
            </w:r>
          </w:p>
          <w:p w14:paraId="4123F705" w14:textId="77777777" w:rsidR="00C026D4" w:rsidRPr="0073260C" w:rsidRDefault="00C026D4" w:rsidP="00AB4072">
            <w:pPr>
              <w:spacing w:after="0" w:line="240" w:lineRule="auto"/>
              <w:jc w:val="both"/>
              <w:rPr>
                <w:rFonts w:cstheme="minorHAnsi"/>
                <w:strike/>
                <w:color w:val="00B050"/>
                <w:sz w:val="16"/>
                <w:szCs w:val="16"/>
              </w:rPr>
            </w:pPr>
            <w:r w:rsidRPr="0073260C">
              <w:rPr>
                <w:rFonts w:eastAsia="Calibri" w:cstheme="minorHAnsi"/>
                <w:strike/>
                <w:color w:val="00B050"/>
                <w:sz w:val="16"/>
                <w:szCs w:val="16"/>
                <w:lang w:eastAsia="sk-SK"/>
              </w:rPr>
              <w:t xml:space="preserve">Preukazuje sa pred vyplatením 2. </w:t>
            </w:r>
            <w:proofErr w:type="spellStart"/>
            <w:r w:rsidRPr="0073260C">
              <w:rPr>
                <w:rFonts w:eastAsia="Calibri" w:cstheme="minorHAnsi"/>
                <w:strike/>
                <w:color w:val="00B050"/>
                <w:sz w:val="16"/>
                <w:szCs w:val="16"/>
                <w:lang w:eastAsia="sk-SK"/>
              </w:rPr>
              <w:t>ŽoP</w:t>
            </w:r>
            <w:proofErr w:type="spellEnd"/>
            <w:r w:rsidRPr="0073260C">
              <w:rPr>
                <w:rFonts w:eastAsia="Calibri" w:cstheme="minorHAnsi"/>
                <w:strike/>
                <w:color w:val="00B050"/>
                <w:sz w:val="16"/>
                <w:szCs w:val="16"/>
                <w:lang w:eastAsia="sk-SK"/>
              </w:rPr>
              <w:t>.</w:t>
            </w:r>
          </w:p>
          <w:p w14:paraId="1BC84200"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C98C2E7" w14:textId="77777777" w:rsidR="00C026D4" w:rsidRPr="0073260C" w:rsidRDefault="00C026D4" w:rsidP="000E4642">
            <w:pPr>
              <w:pStyle w:val="Default"/>
              <w:keepLines/>
              <w:widowControl w:val="0"/>
              <w:numPr>
                <w:ilvl w:val="0"/>
                <w:numId w:val="20"/>
              </w:numPr>
              <w:ind w:left="172" w:hanging="142"/>
              <w:jc w:val="both"/>
              <w:rPr>
                <w:rFonts w:asciiTheme="minorHAnsi" w:hAnsiTheme="minorHAnsi" w:cstheme="minorHAnsi"/>
                <w:strike/>
                <w:color w:val="00B050"/>
                <w:sz w:val="16"/>
                <w:szCs w:val="16"/>
              </w:rPr>
            </w:pPr>
            <w:r w:rsidRPr="0073260C">
              <w:rPr>
                <w:rFonts w:asciiTheme="minorHAnsi" w:eastAsiaTheme="minorEastAsia" w:hAnsiTheme="minorHAnsi" w:cstheme="minorHAnsi"/>
                <w:bCs/>
                <w:strike/>
                <w:color w:val="00B050"/>
                <w:sz w:val="16"/>
                <w:szCs w:val="16"/>
              </w:rPr>
              <w:t>Tabuľka pre výpočet štandardného výstupu (</w:t>
            </w:r>
            <w:proofErr w:type="spellStart"/>
            <w:r w:rsidRPr="0073260C">
              <w:rPr>
                <w:rFonts w:asciiTheme="minorHAnsi" w:eastAsiaTheme="minorEastAsia" w:hAnsiTheme="minorHAnsi" w:cstheme="minorHAnsi"/>
                <w:bCs/>
                <w:strike/>
                <w:color w:val="00B050"/>
                <w:sz w:val="16"/>
                <w:szCs w:val="16"/>
              </w:rPr>
              <w:t>podopatrenie</w:t>
            </w:r>
            <w:proofErr w:type="spellEnd"/>
            <w:r w:rsidRPr="0073260C">
              <w:rPr>
                <w:rFonts w:asciiTheme="minorHAnsi" w:eastAsiaTheme="minorEastAsia" w:hAnsiTheme="minorHAnsi" w:cstheme="minorHAnsi"/>
                <w:bCs/>
                <w:strike/>
                <w:color w:val="00B050"/>
                <w:sz w:val="16"/>
                <w:szCs w:val="16"/>
              </w:rPr>
              <w:t xml:space="preserve"> 6.3) (Príloha č. 33B), </w:t>
            </w:r>
            <w:proofErr w:type="spellStart"/>
            <w:r w:rsidRPr="0073260C">
              <w:rPr>
                <w:rFonts w:asciiTheme="minorHAnsi" w:eastAsiaTheme="minorEastAsia" w:hAnsiTheme="minorHAnsi" w:cstheme="minorHAnsi"/>
                <w:b/>
                <w:strike/>
                <w:color w:val="00B050"/>
                <w:sz w:val="16"/>
                <w:szCs w:val="16"/>
              </w:rPr>
              <w:t>sken</w:t>
            </w:r>
            <w:proofErr w:type="spellEnd"/>
            <w:r w:rsidRPr="0073260C">
              <w:rPr>
                <w:rFonts w:asciiTheme="minorHAnsi" w:eastAsiaTheme="minorEastAsia" w:hAnsiTheme="minorHAnsi" w:cstheme="minorHAnsi"/>
                <w:b/>
                <w:strike/>
                <w:color w:val="00B050"/>
                <w:sz w:val="16"/>
                <w:szCs w:val="16"/>
              </w:rPr>
              <w:t xml:space="preserve"> listinného originálu vo formáte .</w:t>
            </w:r>
            <w:proofErr w:type="spellStart"/>
            <w:r w:rsidRPr="0073260C">
              <w:rPr>
                <w:rFonts w:asciiTheme="minorHAnsi" w:eastAsiaTheme="minorEastAsia" w:hAnsiTheme="minorHAnsi" w:cstheme="minorHAnsi"/>
                <w:b/>
                <w:strike/>
                <w:color w:val="00B050"/>
                <w:sz w:val="16"/>
                <w:szCs w:val="16"/>
              </w:rPr>
              <w:t>pdf</w:t>
            </w:r>
            <w:proofErr w:type="spellEnd"/>
            <w:r w:rsidRPr="0073260C">
              <w:rPr>
                <w:rFonts w:asciiTheme="minorHAnsi" w:eastAsiaTheme="minorEastAsia" w:hAnsiTheme="minorHAnsi" w:cstheme="minorHAnsi"/>
                <w:b/>
                <w:strike/>
                <w:color w:val="00B050"/>
                <w:sz w:val="16"/>
                <w:szCs w:val="16"/>
              </w:rPr>
              <w:t xml:space="preserve"> prostredníctvom ITMS2014+</w:t>
            </w:r>
          </w:p>
          <w:p w14:paraId="3B7A0E01" w14:textId="77777777" w:rsidR="00C026D4" w:rsidRPr="0073260C" w:rsidRDefault="00C026D4" w:rsidP="000E4642">
            <w:pPr>
              <w:pStyle w:val="Default"/>
              <w:keepLines/>
              <w:widowControl w:val="0"/>
              <w:numPr>
                <w:ilvl w:val="0"/>
                <w:numId w:val="20"/>
              </w:numPr>
              <w:ind w:left="172" w:hanging="142"/>
              <w:jc w:val="both"/>
              <w:rPr>
                <w:rFonts w:asciiTheme="minorHAnsi" w:hAnsiTheme="minorHAnsi" w:cstheme="minorHAnsi"/>
                <w:bCs/>
                <w:strike/>
                <w:color w:val="00B050"/>
                <w:sz w:val="16"/>
                <w:szCs w:val="16"/>
              </w:rPr>
            </w:pPr>
            <w:r w:rsidRPr="0073260C">
              <w:rPr>
                <w:rFonts w:asciiTheme="minorHAnsi" w:hAnsiTheme="minorHAnsi" w:cstheme="minorHAnsi"/>
                <w:bCs/>
                <w:strike/>
                <w:color w:val="00B050"/>
                <w:sz w:val="16"/>
                <w:szCs w:val="16"/>
              </w:rPr>
              <w:t>Popis v projekte realizácie (Podnikateľský plán) (Príloha 2B k príručke pre prijímateľa LEADER)</w:t>
            </w:r>
          </w:p>
          <w:p w14:paraId="54782064" w14:textId="77777777" w:rsidR="00C026D4" w:rsidRPr="0073260C" w:rsidRDefault="00C026D4" w:rsidP="000E4642">
            <w:pPr>
              <w:pStyle w:val="Default"/>
              <w:keepLines/>
              <w:widowControl w:val="0"/>
              <w:numPr>
                <w:ilvl w:val="0"/>
                <w:numId w:val="20"/>
              </w:numPr>
              <w:ind w:left="172" w:hanging="142"/>
              <w:jc w:val="both"/>
              <w:rPr>
                <w:rFonts w:asciiTheme="minorHAnsi" w:hAnsiTheme="minorHAnsi" w:cstheme="minorHAnsi"/>
                <w:b/>
                <w:bCs/>
                <w:i/>
                <w:strike/>
                <w:color w:val="00B050"/>
                <w:sz w:val="16"/>
                <w:szCs w:val="16"/>
                <w:u w:val="single"/>
              </w:rPr>
            </w:pPr>
            <w:r w:rsidRPr="0073260C">
              <w:rPr>
                <w:rFonts w:asciiTheme="minorHAnsi" w:hAnsiTheme="minorHAnsi" w:cstheme="minorHAnsi"/>
                <w:strike/>
                <w:color w:val="00B050"/>
                <w:sz w:val="16"/>
                <w:szCs w:val="16"/>
              </w:rPr>
              <w:t xml:space="preserve">Preukazuje sa pred vyplatením 2. </w:t>
            </w:r>
            <w:proofErr w:type="spellStart"/>
            <w:r w:rsidRPr="0073260C">
              <w:rPr>
                <w:rFonts w:asciiTheme="minorHAnsi" w:hAnsiTheme="minorHAnsi" w:cstheme="minorHAnsi"/>
                <w:strike/>
                <w:color w:val="00B050"/>
                <w:sz w:val="16"/>
                <w:szCs w:val="16"/>
              </w:rPr>
              <w:t>ŽoP</w:t>
            </w:r>
            <w:proofErr w:type="spellEnd"/>
            <w:r w:rsidRPr="0073260C">
              <w:rPr>
                <w:rFonts w:asciiTheme="minorHAnsi" w:hAnsiTheme="minorHAnsi" w:cstheme="minorHAnsi"/>
                <w:strike/>
                <w:color w:val="00B050"/>
                <w:sz w:val="16"/>
                <w:szCs w:val="16"/>
              </w:rPr>
              <w:t>.</w:t>
            </w:r>
          </w:p>
          <w:p w14:paraId="1F7F88FA"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7AB6A0D4" w14:textId="77777777" w:rsidR="00C026D4" w:rsidRPr="0073260C" w:rsidRDefault="00C026D4" w:rsidP="004800B7">
            <w:pPr>
              <w:pStyle w:val="Default"/>
              <w:keepLines/>
              <w:widowControl w:val="0"/>
              <w:numPr>
                <w:ilvl w:val="0"/>
                <w:numId w:val="450"/>
              </w:numPr>
              <w:ind w:left="211" w:hanging="211"/>
              <w:jc w:val="both"/>
              <w:rPr>
                <w:rFonts w:asciiTheme="minorHAnsi" w:hAnsiTheme="minorHAnsi" w:cstheme="minorHAnsi"/>
                <w:b/>
                <w:bCs/>
                <w:i/>
                <w:strike/>
                <w:color w:val="00B050"/>
                <w:sz w:val="16"/>
                <w:szCs w:val="16"/>
                <w:u w:val="single"/>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574F298E" w14:textId="77777777" w:rsidTr="00D249DE">
        <w:trPr>
          <w:trHeight w:val="284"/>
        </w:trPr>
        <w:tc>
          <w:tcPr>
            <w:tcW w:w="200" w:type="pct"/>
            <w:gridSpan w:val="2"/>
            <w:shd w:val="clear" w:color="auto" w:fill="FFFFFF" w:themeFill="background1"/>
            <w:vAlign w:val="center"/>
          </w:tcPr>
          <w:p w14:paraId="2D3FC556"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4.</w:t>
            </w:r>
          </w:p>
        </w:tc>
        <w:tc>
          <w:tcPr>
            <w:tcW w:w="4800" w:type="pct"/>
            <w:gridSpan w:val="2"/>
            <w:shd w:val="clear" w:color="auto" w:fill="FFFFFF" w:themeFill="background1"/>
            <w:vAlign w:val="center"/>
          </w:tcPr>
          <w:p w14:paraId="02823E6D" w14:textId="77777777" w:rsidR="00C026D4" w:rsidRPr="0073260C" w:rsidRDefault="00C026D4" w:rsidP="00AB4072">
            <w:pPr>
              <w:pStyle w:val="Textkomentra"/>
              <w:spacing w:after="0" w:line="240" w:lineRule="auto"/>
              <w:rPr>
                <w:rFonts w:cstheme="minorHAnsi"/>
                <w:strike/>
                <w:color w:val="00B050"/>
              </w:rPr>
            </w:pPr>
            <w:r w:rsidRPr="0073260C">
              <w:rPr>
                <w:rFonts w:cstheme="minorHAnsi"/>
                <w:b/>
                <w:strike/>
                <w:color w:val="00B050"/>
                <w:sz w:val="18"/>
                <w:szCs w:val="18"/>
              </w:rPr>
              <w:t xml:space="preserve">Hodnota </w:t>
            </w:r>
            <w:r w:rsidRPr="0073260C">
              <w:rPr>
                <w:rFonts w:cstheme="minorHAnsi"/>
                <w:b/>
                <w:strike/>
                <w:color w:val="00B050"/>
              </w:rPr>
              <w:t>štandardného</w:t>
            </w:r>
            <w:r w:rsidRPr="0073260C">
              <w:rPr>
                <w:rFonts w:cstheme="minorHAnsi"/>
                <w:b/>
                <w:strike/>
                <w:color w:val="00B050"/>
                <w:sz w:val="18"/>
                <w:szCs w:val="18"/>
              </w:rPr>
              <w:t xml:space="preserve"> výstupu</w:t>
            </w:r>
          </w:p>
          <w:p w14:paraId="59A18854"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 ku dňu podania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dosiahol min. 10 % hodnoty štandardného výstupu zo špeciálnej rastlinnej výroby a/alebo zo živočíšnej výroby – 10 bodov </w:t>
            </w:r>
          </w:p>
          <w:p w14:paraId="24F7E938"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5BAC6A2" w14:textId="77777777" w:rsidR="00C026D4" w:rsidRPr="0073260C" w:rsidRDefault="00C026D4" w:rsidP="004800B7">
            <w:pPr>
              <w:pStyle w:val="Default"/>
              <w:keepLines/>
              <w:widowControl w:val="0"/>
              <w:numPr>
                <w:ilvl w:val="0"/>
                <w:numId w:val="398"/>
              </w:numPr>
              <w:ind w:left="215" w:hanging="142"/>
              <w:jc w:val="both"/>
              <w:rPr>
                <w:rFonts w:asciiTheme="minorHAnsi" w:eastAsiaTheme="minorEastAsia" w:hAnsiTheme="minorHAnsi" w:cstheme="minorHAnsi"/>
                <w:strike/>
                <w:color w:val="00B050"/>
                <w:sz w:val="16"/>
                <w:szCs w:val="16"/>
              </w:rPr>
            </w:pPr>
            <w:r w:rsidRPr="0073260C">
              <w:rPr>
                <w:rFonts w:asciiTheme="minorHAnsi" w:eastAsiaTheme="minorEastAsia" w:hAnsiTheme="minorHAnsi" w:cstheme="minorHAnsi"/>
                <w:bCs/>
                <w:strike/>
                <w:color w:val="00B050"/>
                <w:sz w:val="16"/>
                <w:szCs w:val="16"/>
              </w:rPr>
              <w:t>Tabuľka pre výpočet štandardného výstupu (</w:t>
            </w:r>
            <w:proofErr w:type="spellStart"/>
            <w:r w:rsidRPr="0073260C">
              <w:rPr>
                <w:rFonts w:asciiTheme="minorHAnsi" w:eastAsiaTheme="minorEastAsia" w:hAnsiTheme="minorHAnsi" w:cstheme="minorHAnsi"/>
                <w:bCs/>
                <w:strike/>
                <w:color w:val="00B050"/>
                <w:sz w:val="16"/>
                <w:szCs w:val="16"/>
              </w:rPr>
              <w:t>podopatrenie</w:t>
            </w:r>
            <w:proofErr w:type="spellEnd"/>
            <w:r w:rsidRPr="0073260C">
              <w:rPr>
                <w:rFonts w:asciiTheme="minorHAnsi" w:eastAsiaTheme="minorEastAsia" w:hAnsiTheme="minorHAnsi" w:cstheme="minorHAnsi"/>
                <w:bCs/>
                <w:strike/>
                <w:color w:val="00B050"/>
                <w:sz w:val="16"/>
                <w:szCs w:val="16"/>
              </w:rPr>
              <w:t xml:space="preserve"> 6.3) (Príloha č. 33B), </w:t>
            </w:r>
            <w:proofErr w:type="spellStart"/>
            <w:r w:rsidRPr="0073260C">
              <w:rPr>
                <w:rFonts w:asciiTheme="minorHAnsi" w:eastAsiaTheme="minorEastAsia" w:hAnsiTheme="minorHAnsi" w:cstheme="minorHAnsi"/>
                <w:b/>
                <w:strike/>
                <w:color w:val="00B050"/>
                <w:sz w:val="16"/>
                <w:szCs w:val="16"/>
              </w:rPr>
              <w:t>sken</w:t>
            </w:r>
            <w:proofErr w:type="spellEnd"/>
            <w:r w:rsidRPr="0073260C">
              <w:rPr>
                <w:rFonts w:asciiTheme="minorHAnsi" w:eastAsiaTheme="minorEastAsia" w:hAnsiTheme="minorHAnsi" w:cstheme="minorHAnsi"/>
                <w:b/>
                <w:strike/>
                <w:color w:val="00B050"/>
                <w:sz w:val="16"/>
                <w:szCs w:val="16"/>
              </w:rPr>
              <w:t xml:space="preserve"> listinného originálu vo formáte .</w:t>
            </w:r>
            <w:proofErr w:type="spellStart"/>
            <w:r w:rsidRPr="0073260C">
              <w:rPr>
                <w:rFonts w:asciiTheme="minorHAnsi" w:eastAsiaTheme="minorEastAsia" w:hAnsiTheme="minorHAnsi" w:cstheme="minorHAnsi"/>
                <w:b/>
                <w:strike/>
                <w:color w:val="00B050"/>
                <w:sz w:val="16"/>
                <w:szCs w:val="16"/>
              </w:rPr>
              <w:t>pdf</w:t>
            </w:r>
            <w:proofErr w:type="spellEnd"/>
            <w:r w:rsidRPr="0073260C">
              <w:rPr>
                <w:rFonts w:asciiTheme="minorHAnsi" w:eastAsiaTheme="minorEastAsia" w:hAnsiTheme="minorHAnsi" w:cstheme="minorHAnsi"/>
                <w:b/>
                <w:strike/>
                <w:color w:val="00B050"/>
                <w:sz w:val="16"/>
                <w:szCs w:val="16"/>
              </w:rPr>
              <w:t xml:space="preserve"> prostredníctvom ITMS2014+</w:t>
            </w:r>
          </w:p>
          <w:p w14:paraId="79632504" w14:textId="77777777" w:rsidR="00C026D4" w:rsidRPr="0073260C" w:rsidRDefault="00C026D4" w:rsidP="004800B7">
            <w:pPr>
              <w:pStyle w:val="Default"/>
              <w:keepLines/>
              <w:widowControl w:val="0"/>
              <w:numPr>
                <w:ilvl w:val="0"/>
                <w:numId w:val="398"/>
              </w:numPr>
              <w:ind w:left="215" w:hanging="142"/>
              <w:jc w:val="both"/>
              <w:rPr>
                <w:rFonts w:asciiTheme="minorHAnsi" w:eastAsiaTheme="minorEastAsia" w:hAnsiTheme="minorHAnsi" w:cstheme="minorHAnsi"/>
                <w:strike/>
                <w:color w:val="00B050"/>
                <w:sz w:val="16"/>
                <w:szCs w:val="16"/>
              </w:rPr>
            </w:pPr>
            <w:r w:rsidRPr="0073260C">
              <w:rPr>
                <w:rFonts w:asciiTheme="minorHAnsi" w:eastAsiaTheme="minorEastAsia" w:hAnsiTheme="minorHAnsi" w:cstheme="minorHAnsi"/>
                <w:strike/>
                <w:color w:val="00B050"/>
                <w:sz w:val="16"/>
                <w:szCs w:val="16"/>
              </w:rPr>
              <w:t>Popis v projekte realizácie (Podnikateľský plán) (Príloha 2B k príručke pre prijímateľa LEADER)</w:t>
            </w:r>
          </w:p>
          <w:p w14:paraId="6B90076E"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0F7A0644" w14:textId="77777777" w:rsidR="00C026D4" w:rsidRPr="0073260C" w:rsidRDefault="00C026D4" w:rsidP="004800B7">
            <w:pPr>
              <w:pStyle w:val="Default"/>
              <w:keepLines/>
              <w:widowControl w:val="0"/>
              <w:numPr>
                <w:ilvl w:val="0"/>
                <w:numId w:val="451"/>
              </w:numPr>
              <w:ind w:left="211" w:hanging="211"/>
              <w:jc w:val="both"/>
              <w:rPr>
                <w:rFonts w:asciiTheme="minorHAnsi" w:eastAsiaTheme="minorEastAsia"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6C48540C" w14:textId="77777777" w:rsidTr="00D249DE">
        <w:trPr>
          <w:trHeight w:val="284"/>
        </w:trPr>
        <w:tc>
          <w:tcPr>
            <w:tcW w:w="200" w:type="pct"/>
            <w:gridSpan w:val="2"/>
            <w:shd w:val="clear" w:color="auto" w:fill="FFFFFF" w:themeFill="background1"/>
            <w:vAlign w:val="center"/>
          </w:tcPr>
          <w:p w14:paraId="12FA1809"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800" w:type="pct"/>
            <w:gridSpan w:val="2"/>
            <w:shd w:val="clear" w:color="auto" w:fill="FFFFFF" w:themeFill="background1"/>
            <w:vAlign w:val="center"/>
          </w:tcPr>
          <w:p w14:paraId="1F78D6E1"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Hospodárenie ANC alebo  zraniteľné oblasti</w:t>
            </w:r>
          </w:p>
          <w:p w14:paraId="79D845C2"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Žiadateľ svoje podnikanie vykonáva v podmienkach hospodárenia ANC alebo v zraniteľných oblastiach (viac ako 50% výmery) – 13 bodov</w:t>
            </w:r>
          </w:p>
          <w:p w14:paraId="78F92360"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Body sa pridelia podľa deklarácie priamych platieb na plochu v roku vyhlásenia výzvy </w:t>
            </w:r>
          </w:p>
          <w:p w14:paraId="08CF1C7B" w14:textId="77777777" w:rsidR="00C026D4" w:rsidRPr="0073260C" w:rsidRDefault="00C026D4" w:rsidP="00AB4072">
            <w:pPr>
              <w:spacing w:after="0" w:line="240" w:lineRule="auto"/>
              <w:jc w:val="both"/>
              <w:rPr>
                <w:rFonts w:cstheme="minorHAnsi"/>
                <w:strike/>
                <w:color w:val="00B050"/>
                <w:sz w:val="16"/>
                <w:szCs w:val="16"/>
              </w:rPr>
            </w:pPr>
          </w:p>
          <w:p w14:paraId="0C843EE1"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Ak sa podnik zaoberá </w:t>
            </w:r>
            <w:r w:rsidRPr="0073260C">
              <w:rPr>
                <w:rFonts w:cstheme="minorHAnsi"/>
                <w:strike/>
                <w:color w:val="00B050"/>
                <w:sz w:val="16"/>
                <w:szCs w:val="16"/>
                <w:u w:val="single"/>
              </w:rPr>
              <w:t>len živočíšnou výrobou, a neobhospodaruje poľnohospodársku pôdu</w:t>
            </w:r>
            <w:r w:rsidRPr="0073260C">
              <w:rPr>
                <w:rFonts w:cstheme="minorHAnsi"/>
                <w:strike/>
                <w:color w:val="00B050"/>
                <w:sz w:val="16"/>
                <w:szCs w:val="16"/>
              </w:rPr>
              <w:t xml:space="preserve">, smerodajným pre pridelenie bodov je obec, resp. katastrálne územie, v ktorom je ku dňu podania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registrovaný chov zvierat. </w:t>
            </w:r>
          </w:p>
          <w:p w14:paraId="486CE6F3" w14:textId="77777777" w:rsidR="00C026D4" w:rsidRPr="0073260C" w:rsidRDefault="00C026D4" w:rsidP="00AB4072">
            <w:pPr>
              <w:spacing w:after="0" w:line="240" w:lineRule="auto"/>
              <w:jc w:val="both"/>
              <w:rPr>
                <w:rFonts w:cstheme="minorHAnsi"/>
                <w:strike/>
                <w:color w:val="00B050"/>
                <w:sz w:val="16"/>
                <w:szCs w:val="16"/>
              </w:rPr>
            </w:pPr>
          </w:p>
          <w:p w14:paraId="14E4CE5F"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V prípade, ak je podnikanie v živočíšnej výrobe rozdelené na niekoľko druhov zvierat (napr. ošípané a hydina), body sa pridelia, ak sa viac ako 50% štandardného výstupu poľnohospodárskeho podniku nachádza:</w:t>
            </w:r>
          </w:p>
          <w:p w14:paraId="28CDE10A" w14:textId="77777777" w:rsidR="00C026D4" w:rsidRPr="0073260C" w:rsidRDefault="00C026D4" w:rsidP="00AB4072">
            <w:pPr>
              <w:spacing w:after="0" w:line="240" w:lineRule="auto"/>
              <w:ind w:left="178" w:hanging="178"/>
              <w:jc w:val="both"/>
              <w:rPr>
                <w:rFonts w:cstheme="minorHAnsi"/>
                <w:strike/>
                <w:color w:val="00B050"/>
                <w:sz w:val="16"/>
                <w:szCs w:val="16"/>
              </w:rPr>
            </w:pPr>
            <w:r w:rsidRPr="0073260C">
              <w:rPr>
                <w:rFonts w:cstheme="minorHAnsi"/>
                <w:strike/>
                <w:color w:val="00B050"/>
                <w:sz w:val="16"/>
                <w:szCs w:val="16"/>
              </w:rPr>
              <w:t xml:space="preserve">• v obci uvedenej v </w:t>
            </w:r>
            <w:hyperlink r:id="rId58" w:history="1">
              <w:r w:rsidRPr="0073260C">
                <w:rPr>
                  <w:rStyle w:val="Hypertextovprepojenie"/>
                  <w:rFonts w:cstheme="minorHAnsi"/>
                  <w:strike/>
                  <w:color w:val="00B050"/>
                  <w:sz w:val="16"/>
                  <w:szCs w:val="16"/>
                  <w:u w:val="none"/>
                </w:rPr>
                <w:t xml:space="preserve">prílohe 1 nariadenia vlády SR 174/2017 </w:t>
              </w:r>
              <w:proofErr w:type="spellStart"/>
              <w:r w:rsidRPr="0073260C">
                <w:rPr>
                  <w:rStyle w:val="Hypertextovprepojenie"/>
                  <w:rFonts w:cstheme="minorHAnsi"/>
                  <w:strike/>
                  <w:color w:val="00B050"/>
                  <w:sz w:val="16"/>
                  <w:szCs w:val="16"/>
                  <w:u w:val="none"/>
                </w:rPr>
                <w:t>Z.z</w:t>
              </w:r>
              <w:proofErr w:type="spellEnd"/>
              <w:r w:rsidRPr="0073260C">
                <w:rPr>
                  <w:rStyle w:val="Hypertextovprepojenie"/>
                  <w:rFonts w:cstheme="minorHAnsi"/>
                  <w:strike/>
                  <w:color w:val="00B050"/>
                  <w:sz w:val="16"/>
                  <w:szCs w:val="16"/>
                  <w:u w:val="none"/>
                </w:rPr>
                <w:t>.</w:t>
              </w:r>
            </w:hyperlink>
            <w:r w:rsidRPr="0073260C">
              <w:rPr>
                <w:rFonts w:cstheme="minorHAnsi"/>
                <w:strike/>
                <w:color w:val="00B050"/>
                <w:sz w:val="16"/>
                <w:szCs w:val="16"/>
              </w:rPr>
              <w:t xml:space="preserve">, ktorým sa ustanovujú citlivé oblasti a zraniteľné oblasti a/alebo </w:t>
            </w:r>
          </w:p>
          <w:p w14:paraId="7D3EFDE4" w14:textId="77777777" w:rsidR="00C026D4" w:rsidRPr="0073260C" w:rsidRDefault="00C026D4" w:rsidP="00AB4072">
            <w:p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 v katastrálnom území zaradenom do jednotlivých oblastí ANC uvedenom v </w:t>
            </w:r>
            <w:hyperlink r:id="rId59" w:history="1">
              <w:r w:rsidRPr="0073260C">
                <w:rPr>
                  <w:rStyle w:val="Hypertextovprepojenie"/>
                  <w:rFonts w:cstheme="minorHAnsi"/>
                  <w:strike/>
                  <w:color w:val="00B050"/>
                  <w:sz w:val="16"/>
                  <w:szCs w:val="16"/>
                  <w:u w:val="none"/>
                </w:rPr>
                <w:t xml:space="preserve">prílohe 2 nariadenia vlády SR 75/2015 </w:t>
              </w:r>
              <w:proofErr w:type="spellStart"/>
              <w:r w:rsidRPr="0073260C">
                <w:rPr>
                  <w:rStyle w:val="Hypertextovprepojenie"/>
                  <w:rFonts w:cstheme="minorHAnsi"/>
                  <w:strike/>
                  <w:color w:val="00B050"/>
                  <w:sz w:val="16"/>
                  <w:szCs w:val="16"/>
                  <w:u w:val="none"/>
                </w:rPr>
                <w:t>Z.z</w:t>
              </w:r>
              <w:proofErr w:type="spellEnd"/>
              <w:r w:rsidRPr="0073260C">
                <w:rPr>
                  <w:rStyle w:val="Hypertextovprepojenie"/>
                  <w:rFonts w:cstheme="minorHAnsi"/>
                  <w:strike/>
                  <w:color w:val="00B050"/>
                  <w:sz w:val="16"/>
                  <w:szCs w:val="16"/>
                  <w:u w:val="none"/>
                </w:rPr>
                <w:t>.</w:t>
              </w:r>
            </w:hyperlink>
            <w:r w:rsidRPr="0073260C">
              <w:rPr>
                <w:rFonts w:cstheme="minorHAnsi"/>
                <w:strike/>
                <w:color w:val="00B050"/>
                <w:sz w:val="16"/>
                <w:szCs w:val="16"/>
              </w:rPr>
              <w:t>, ktorým sa ustanovujú pravidlá poskytovania podpory v súvislosti s opatreniami programu rozvoja vidieka.</w:t>
            </w:r>
          </w:p>
          <w:p w14:paraId="749F1C0B"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Ak sa poľnohospodársky podnik zaoberá </w:t>
            </w:r>
            <w:r w:rsidRPr="0073260C">
              <w:rPr>
                <w:rFonts w:cstheme="minorHAnsi"/>
                <w:strike/>
                <w:color w:val="00B050"/>
                <w:sz w:val="16"/>
                <w:szCs w:val="16"/>
                <w:u w:val="single"/>
              </w:rPr>
              <w:t>aj rastlinnou výrobou (poberá priame platby na plochu), aj živočíšnou výrobou</w:t>
            </w:r>
            <w:r w:rsidRPr="0073260C">
              <w:rPr>
                <w:rFonts w:cstheme="minorHAnsi"/>
                <w:strike/>
                <w:color w:val="00B050"/>
                <w:sz w:val="16"/>
                <w:szCs w:val="16"/>
              </w:rPr>
              <w:t>, smerodajnou pre pridelenie bodov v rámci tohto kritéria je rastlinná výroba.</w:t>
            </w:r>
          </w:p>
          <w:p w14:paraId="1703DAE5"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9F13147" w14:textId="77777777" w:rsidR="00C026D4" w:rsidRPr="0073260C" w:rsidRDefault="00C026D4" w:rsidP="004800B7">
            <w:pPr>
              <w:pStyle w:val="Default"/>
              <w:keepLines/>
              <w:widowControl w:val="0"/>
              <w:numPr>
                <w:ilvl w:val="0"/>
                <w:numId w:val="400"/>
              </w:numPr>
              <w:ind w:left="215" w:hanging="215"/>
              <w:jc w:val="both"/>
              <w:rPr>
                <w:rFonts w:asciiTheme="minorHAnsi" w:eastAsiaTheme="minorEastAsia" w:hAnsiTheme="minorHAnsi" w:cstheme="minorHAnsi"/>
                <w:strike/>
                <w:color w:val="00B050"/>
                <w:sz w:val="16"/>
                <w:szCs w:val="16"/>
              </w:rPr>
            </w:pPr>
            <w:r w:rsidRPr="0073260C">
              <w:rPr>
                <w:rFonts w:asciiTheme="minorHAnsi" w:eastAsiaTheme="minorEastAsia" w:hAnsiTheme="minorHAnsi" w:cstheme="minorHAnsi"/>
                <w:bCs/>
                <w:strike/>
                <w:color w:val="00B050"/>
                <w:sz w:val="16"/>
                <w:szCs w:val="16"/>
              </w:rPr>
              <w:t>Tabuľka pre výpočet štandardného výstupu (</w:t>
            </w:r>
            <w:proofErr w:type="spellStart"/>
            <w:r w:rsidRPr="0073260C">
              <w:rPr>
                <w:rFonts w:asciiTheme="minorHAnsi" w:eastAsiaTheme="minorEastAsia" w:hAnsiTheme="minorHAnsi" w:cstheme="minorHAnsi"/>
                <w:bCs/>
                <w:strike/>
                <w:color w:val="00B050"/>
                <w:sz w:val="16"/>
                <w:szCs w:val="16"/>
              </w:rPr>
              <w:t>podopatrenie</w:t>
            </w:r>
            <w:proofErr w:type="spellEnd"/>
            <w:r w:rsidRPr="0073260C">
              <w:rPr>
                <w:rFonts w:asciiTheme="minorHAnsi" w:eastAsiaTheme="minorEastAsia" w:hAnsiTheme="minorHAnsi" w:cstheme="minorHAnsi"/>
                <w:bCs/>
                <w:strike/>
                <w:color w:val="00B050"/>
                <w:sz w:val="16"/>
                <w:szCs w:val="16"/>
              </w:rPr>
              <w:t xml:space="preserve"> 6.3) (Príloha č. 33B), </w:t>
            </w:r>
            <w:proofErr w:type="spellStart"/>
            <w:r w:rsidRPr="0073260C">
              <w:rPr>
                <w:rFonts w:asciiTheme="minorHAnsi" w:eastAsiaTheme="minorEastAsia" w:hAnsiTheme="minorHAnsi" w:cstheme="minorHAnsi"/>
                <w:b/>
                <w:strike/>
                <w:color w:val="00B050"/>
                <w:sz w:val="16"/>
                <w:szCs w:val="16"/>
              </w:rPr>
              <w:t>sken</w:t>
            </w:r>
            <w:proofErr w:type="spellEnd"/>
            <w:r w:rsidRPr="0073260C">
              <w:rPr>
                <w:rFonts w:asciiTheme="minorHAnsi" w:eastAsiaTheme="minorEastAsia" w:hAnsiTheme="minorHAnsi" w:cstheme="minorHAnsi"/>
                <w:b/>
                <w:strike/>
                <w:color w:val="00B050"/>
                <w:sz w:val="16"/>
                <w:szCs w:val="16"/>
              </w:rPr>
              <w:t xml:space="preserve"> listinného originálu vo formáte .</w:t>
            </w:r>
            <w:proofErr w:type="spellStart"/>
            <w:r w:rsidRPr="0073260C">
              <w:rPr>
                <w:rFonts w:asciiTheme="minorHAnsi" w:eastAsiaTheme="minorEastAsia" w:hAnsiTheme="minorHAnsi" w:cstheme="minorHAnsi"/>
                <w:b/>
                <w:strike/>
                <w:color w:val="00B050"/>
                <w:sz w:val="16"/>
                <w:szCs w:val="16"/>
              </w:rPr>
              <w:t>pdf</w:t>
            </w:r>
            <w:proofErr w:type="spellEnd"/>
            <w:r w:rsidRPr="0073260C">
              <w:rPr>
                <w:rFonts w:asciiTheme="minorHAnsi" w:eastAsiaTheme="minorEastAsia" w:hAnsiTheme="minorHAnsi" w:cstheme="minorHAnsi"/>
                <w:b/>
                <w:strike/>
                <w:color w:val="00B050"/>
                <w:sz w:val="16"/>
                <w:szCs w:val="16"/>
              </w:rPr>
              <w:t xml:space="preserve"> prostredníctvom ITMS2014+</w:t>
            </w:r>
          </w:p>
          <w:p w14:paraId="04FC191C" w14:textId="77777777" w:rsidR="00C026D4" w:rsidRPr="0073260C" w:rsidRDefault="00C026D4" w:rsidP="004800B7">
            <w:pPr>
              <w:pStyle w:val="Default"/>
              <w:keepLines/>
              <w:widowControl w:val="0"/>
              <w:numPr>
                <w:ilvl w:val="0"/>
                <w:numId w:val="400"/>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(Podnikateľský plán) (Príloha 2B k príručke pre prijímateľa LEADER)</w:t>
            </w:r>
          </w:p>
          <w:p w14:paraId="565BF002" w14:textId="77777777" w:rsidR="00C026D4" w:rsidRPr="0073260C" w:rsidRDefault="00C026D4" w:rsidP="004800B7">
            <w:pPr>
              <w:pStyle w:val="Default"/>
              <w:keepLines/>
              <w:widowControl w:val="0"/>
              <w:numPr>
                <w:ilvl w:val="0"/>
                <w:numId w:val="400"/>
              </w:numPr>
              <w:ind w:left="215" w:hanging="21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Potvrdenie o trvalom pobyte,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originálu a lebo úradne overenej fotokópie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20135658"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lastRenderedPageBreak/>
              <w:t xml:space="preserve">Spôsob overenia </w:t>
            </w:r>
          </w:p>
          <w:p w14:paraId="20E42ABD" w14:textId="77777777" w:rsidR="00C026D4" w:rsidRPr="0073260C" w:rsidRDefault="00C026D4" w:rsidP="004800B7">
            <w:pPr>
              <w:pStyle w:val="Odsekzoznamu"/>
              <w:numPr>
                <w:ilvl w:val="0"/>
                <w:numId w:val="452"/>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06DE3933" w14:textId="77777777" w:rsidTr="00D249DE">
        <w:trPr>
          <w:trHeight w:val="284"/>
        </w:trPr>
        <w:tc>
          <w:tcPr>
            <w:tcW w:w="200" w:type="pct"/>
            <w:gridSpan w:val="2"/>
            <w:shd w:val="clear" w:color="auto" w:fill="FFFFFF" w:themeFill="background1"/>
            <w:vAlign w:val="center"/>
          </w:tcPr>
          <w:p w14:paraId="2DCD43D3"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6.</w:t>
            </w:r>
          </w:p>
        </w:tc>
        <w:tc>
          <w:tcPr>
            <w:tcW w:w="4800" w:type="pct"/>
            <w:gridSpan w:val="2"/>
            <w:shd w:val="clear" w:color="auto" w:fill="FFFFFF" w:themeFill="background1"/>
            <w:vAlign w:val="center"/>
          </w:tcPr>
          <w:p w14:paraId="36AFCC0C" w14:textId="77777777" w:rsidR="00C026D4" w:rsidRPr="0073260C" w:rsidRDefault="00C026D4" w:rsidP="00AB4072">
            <w:pPr>
              <w:pStyle w:val="Textkomentra"/>
              <w:spacing w:after="0" w:line="240" w:lineRule="auto"/>
              <w:rPr>
                <w:rFonts w:cstheme="minorHAnsi"/>
                <w:strike/>
                <w:color w:val="00B050"/>
              </w:rPr>
            </w:pPr>
            <w:r w:rsidRPr="0073260C">
              <w:rPr>
                <w:rFonts w:cstheme="minorHAnsi"/>
                <w:b/>
                <w:strike/>
                <w:color w:val="00B050"/>
                <w:sz w:val="18"/>
                <w:szCs w:val="18"/>
              </w:rPr>
              <w:t xml:space="preserve">Registrovaný </w:t>
            </w:r>
            <w:r w:rsidRPr="0073260C">
              <w:rPr>
                <w:rFonts w:cstheme="minorHAnsi"/>
                <w:strike/>
                <w:color w:val="00B050"/>
              </w:rPr>
              <w:t xml:space="preserve"> </w:t>
            </w:r>
            <w:r w:rsidRPr="0073260C">
              <w:rPr>
                <w:rFonts w:cstheme="minorHAnsi"/>
                <w:b/>
                <w:strike/>
                <w:color w:val="00B050"/>
              </w:rPr>
              <w:t xml:space="preserve">prevádzkovateľ </w:t>
            </w:r>
            <w:r w:rsidRPr="0073260C">
              <w:rPr>
                <w:rFonts w:cstheme="minorHAnsi"/>
                <w:b/>
                <w:strike/>
                <w:color w:val="00B050"/>
                <w:sz w:val="18"/>
                <w:szCs w:val="18"/>
              </w:rPr>
              <w:t>ekologickej poľnohospodárskej výroby</w:t>
            </w:r>
          </w:p>
          <w:p w14:paraId="1133AC66"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 je ku dňu podania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registrovaným prevádzkovateľom ekologickej poľnohospodárskej výroby podľa </w:t>
            </w:r>
            <w:hyperlink r:id="rId60" w:history="1">
              <w:r w:rsidRPr="0073260C">
                <w:rPr>
                  <w:rFonts w:eastAsia="Calibri" w:cstheme="minorHAnsi"/>
                  <w:bCs/>
                  <w:iCs/>
                  <w:strike/>
                  <w:color w:val="00B050"/>
                  <w:sz w:val="16"/>
                  <w:szCs w:val="16"/>
                  <w:u w:val="single"/>
                </w:rPr>
                <w:t>https://www.uksup.sk/ooepv-registracia-ekologickych-prevadzkovatelov</w:t>
              </w:r>
            </w:hyperlink>
            <w:r w:rsidRPr="0073260C">
              <w:rPr>
                <w:rFonts w:cstheme="minorHAnsi"/>
                <w:strike/>
                <w:color w:val="00B050"/>
                <w:sz w:val="16"/>
                <w:szCs w:val="16"/>
              </w:rPr>
              <w:t>:</w:t>
            </w:r>
          </w:p>
          <w:p w14:paraId="066975D6" w14:textId="77777777" w:rsidR="00C026D4" w:rsidRPr="0073260C" w:rsidRDefault="00C026D4" w:rsidP="004800B7">
            <w:pPr>
              <w:pStyle w:val="Odsekzoznamu"/>
              <w:numPr>
                <w:ilvl w:val="0"/>
                <w:numId w:val="135"/>
              </w:numPr>
              <w:spacing w:after="0" w:line="240" w:lineRule="auto"/>
              <w:ind w:left="215" w:hanging="215"/>
              <w:contextualSpacing w:val="0"/>
              <w:rPr>
                <w:rFonts w:cstheme="minorHAnsi"/>
                <w:strike/>
                <w:color w:val="00B050"/>
                <w:sz w:val="16"/>
                <w:szCs w:val="16"/>
              </w:rPr>
            </w:pPr>
            <w:r w:rsidRPr="0073260C">
              <w:rPr>
                <w:rFonts w:cstheme="minorHAnsi"/>
                <w:bCs/>
                <w:iCs/>
                <w:strike/>
                <w:color w:val="00B050"/>
                <w:sz w:val="16"/>
                <w:szCs w:val="16"/>
              </w:rPr>
              <w:t xml:space="preserve">od 1.1 dvoch rokov pred podaním </w:t>
            </w:r>
            <w:proofErr w:type="spellStart"/>
            <w:r w:rsidRPr="0073260C">
              <w:rPr>
                <w:rFonts w:cstheme="minorHAnsi"/>
                <w:bCs/>
                <w:iCs/>
                <w:strike/>
                <w:color w:val="00B050"/>
                <w:sz w:val="16"/>
                <w:szCs w:val="16"/>
              </w:rPr>
              <w:t>ŽoNFP</w:t>
            </w:r>
            <w:proofErr w:type="spellEnd"/>
            <w:r w:rsidRPr="0073260C">
              <w:rPr>
                <w:rFonts w:cstheme="minorHAnsi"/>
                <w:bCs/>
                <w:iCs/>
                <w:strike/>
                <w:color w:val="00B050"/>
                <w:sz w:val="16"/>
                <w:szCs w:val="16"/>
              </w:rPr>
              <w:t xml:space="preserve"> – 10 bodov</w:t>
            </w:r>
          </w:p>
          <w:p w14:paraId="16DA4FBD" w14:textId="77777777" w:rsidR="00C026D4" w:rsidRPr="0073260C" w:rsidRDefault="00C026D4" w:rsidP="00AB4072">
            <w:pPr>
              <w:spacing w:after="0" w:line="240" w:lineRule="auto"/>
              <w:rPr>
                <w:rFonts w:cstheme="minorHAnsi"/>
                <w:strike/>
                <w:color w:val="00B050"/>
                <w:sz w:val="16"/>
                <w:szCs w:val="16"/>
              </w:rPr>
            </w:pPr>
            <w:r w:rsidRPr="0073260C">
              <w:rPr>
                <w:rFonts w:cstheme="minorHAnsi"/>
                <w:strike/>
                <w:color w:val="00B050"/>
                <w:sz w:val="16"/>
                <w:szCs w:val="16"/>
              </w:rPr>
              <w:t xml:space="preserve">b)  od 1.1 </w:t>
            </w:r>
            <w:r w:rsidRPr="0073260C">
              <w:rPr>
                <w:rFonts w:cstheme="minorHAnsi"/>
                <w:bCs/>
                <w:iCs/>
                <w:strike/>
                <w:color w:val="00B050"/>
                <w:sz w:val="16"/>
                <w:szCs w:val="16"/>
              </w:rPr>
              <w:t xml:space="preserve"> jedného roka  pred podaním </w:t>
            </w:r>
            <w:proofErr w:type="spellStart"/>
            <w:r w:rsidRPr="0073260C">
              <w:rPr>
                <w:rFonts w:cstheme="minorHAnsi"/>
                <w:bCs/>
                <w:iCs/>
                <w:strike/>
                <w:color w:val="00B050"/>
                <w:sz w:val="16"/>
                <w:szCs w:val="16"/>
              </w:rPr>
              <w:t>ŽoNFP</w:t>
            </w:r>
            <w:proofErr w:type="spellEnd"/>
            <w:r w:rsidRPr="0073260C">
              <w:rPr>
                <w:rFonts w:cstheme="minorHAnsi"/>
                <w:bCs/>
                <w:iCs/>
                <w:strike/>
                <w:color w:val="00B050"/>
                <w:sz w:val="16"/>
                <w:szCs w:val="16"/>
              </w:rPr>
              <w:t xml:space="preserve"> – 20 bodov</w:t>
            </w:r>
          </w:p>
          <w:p w14:paraId="5031B397" w14:textId="77777777" w:rsidR="00C026D4" w:rsidRPr="0073260C" w:rsidRDefault="00C026D4" w:rsidP="00AB4072">
            <w:pPr>
              <w:spacing w:after="0" w:line="240" w:lineRule="auto"/>
              <w:rPr>
                <w:rFonts w:cstheme="minorHAnsi"/>
                <w:b/>
                <w:strike/>
                <w:color w:val="00B050"/>
                <w:sz w:val="16"/>
                <w:szCs w:val="16"/>
              </w:rPr>
            </w:pPr>
            <w:r w:rsidRPr="0073260C">
              <w:rPr>
                <w:rFonts w:cstheme="minorHAnsi"/>
                <w:b/>
                <w:strike/>
                <w:color w:val="00B050"/>
                <w:sz w:val="16"/>
                <w:szCs w:val="16"/>
              </w:rPr>
              <w:t>ALEBO</w:t>
            </w:r>
          </w:p>
          <w:p w14:paraId="1DC38EF6"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Žiadateľovi nebola ku dňu podania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schválená žiadosť o NFP a/alebo nečerpal financie z PRV SR 2014-2022 s výnimkou neprojektových podpôr:</w:t>
            </w:r>
          </w:p>
          <w:p w14:paraId="72502471" w14:textId="77777777" w:rsidR="00C026D4" w:rsidRPr="0073260C" w:rsidRDefault="00C026D4" w:rsidP="004800B7">
            <w:pPr>
              <w:pStyle w:val="Odsekzoznamu"/>
              <w:numPr>
                <w:ilvl w:val="0"/>
                <w:numId w:val="135"/>
              </w:numPr>
              <w:spacing w:after="0" w:line="240" w:lineRule="auto"/>
              <w:ind w:left="215" w:hanging="215"/>
              <w:contextualSpacing w:val="0"/>
              <w:rPr>
                <w:rFonts w:cstheme="minorHAnsi"/>
                <w:strike/>
                <w:color w:val="00B050"/>
                <w:sz w:val="16"/>
                <w:szCs w:val="16"/>
              </w:rPr>
            </w:pPr>
            <w:r w:rsidRPr="0073260C">
              <w:rPr>
                <w:rFonts w:cstheme="minorHAnsi"/>
                <w:bCs/>
                <w:iCs/>
                <w:strike/>
                <w:color w:val="00B050"/>
                <w:sz w:val="16"/>
                <w:szCs w:val="16"/>
              </w:rPr>
              <w:t xml:space="preserve">1 rok  pred podaním </w:t>
            </w:r>
            <w:proofErr w:type="spellStart"/>
            <w:r w:rsidRPr="0073260C">
              <w:rPr>
                <w:rFonts w:cstheme="minorHAnsi"/>
                <w:bCs/>
                <w:iCs/>
                <w:strike/>
                <w:color w:val="00B050"/>
                <w:sz w:val="16"/>
                <w:szCs w:val="16"/>
              </w:rPr>
              <w:t>ŽoNFP</w:t>
            </w:r>
            <w:proofErr w:type="spellEnd"/>
            <w:r w:rsidRPr="0073260C">
              <w:rPr>
                <w:rFonts w:cstheme="minorHAnsi"/>
                <w:bCs/>
                <w:iCs/>
                <w:strike/>
                <w:color w:val="00B050"/>
                <w:sz w:val="16"/>
                <w:szCs w:val="16"/>
              </w:rPr>
              <w:t xml:space="preserve"> – 10 bodov</w:t>
            </w:r>
          </w:p>
          <w:p w14:paraId="07930248" w14:textId="77777777" w:rsidR="00C026D4" w:rsidRPr="0073260C" w:rsidRDefault="00C026D4" w:rsidP="00AB4072">
            <w:pPr>
              <w:spacing w:after="0" w:line="240" w:lineRule="auto"/>
              <w:rPr>
                <w:rFonts w:cstheme="minorHAnsi"/>
                <w:strike/>
                <w:color w:val="00B050"/>
                <w:sz w:val="16"/>
                <w:szCs w:val="16"/>
              </w:rPr>
            </w:pPr>
            <w:r w:rsidRPr="0073260C">
              <w:rPr>
                <w:rFonts w:cstheme="minorHAnsi"/>
                <w:strike/>
                <w:color w:val="00B050"/>
                <w:sz w:val="16"/>
                <w:szCs w:val="16"/>
              </w:rPr>
              <w:t xml:space="preserve">b)  </w:t>
            </w:r>
            <w:r w:rsidRPr="0073260C">
              <w:rPr>
                <w:rFonts w:cstheme="minorHAnsi"/>
                <w:bCs/>
                <w:iCs/>
                <w:strike/>
                <w:color w:val="00B050"/>
                <w:sz w:val="16"/>
                <w:szCs w:val="16"/>
              </w:rPr>
              <w:t xml:space="preserve">2 roky  pred podaním </w:t>
            </w:r>
            <w:proofErr w:type="spellStart"/>
            <w:r w:rsidRPr="0073260C">
              <w:rPr>
                <w:rFonts w:cstheme="minorHAnsi"/>
                <w:bCs/>
                <w:iCs/>
                <w:strike/>
                <w:color w:val="00B050"/>
                <w:sz w:val="16"/>
                <w:szCs w:val="16"/>
              </w:rPr>
              <w:t>ŽoNFP</w:t>
            </w:r>
            <w:proofErr w:type="spellEnd"/>
            <w:r w:rsidRPr="0073260C">
              <w:rPr>
                <w:rFonts w:cstheme="minorHAnsi"/>
                <w:bCs/>
                <w:iCs/>
                <w:strike/>
                <w:color w:val="00B050"/>
                <w:sz w:val="16"/>
                <w:szCs w:val="16"/>
              </w:rPr>
              <w:t xml:space="preserve"> – 20 bodov</w:t>
            </w:r>
          </w:p>
          <w:p w14:paraId="2DCB481E" w14:textId="77777777" w:rsidR="00C026D4" w:rsidRPr="0073260C" w:rsidRDefault="00C026D4" w:rsidP="00AB4072">
            <w:pPr>
              <w:spacing w:after="0" w:line="240" w:lineRule="auto"/>
              <w:jc w:val="both"/>
              <w:rPr>
                <w:rFonts w:cstheme="minorHAnsi"/>
                <w:strike/>
                <w:color w:val="00B050"/>
                <w:sz w:val="16"/>
                <w:szCs w:val="16"/>
              </w:rPr>
            </w:pPr>
            <w:r w:rsidRPr="0073260C">
              <w:rPr>
                <w:rFonts w:cstheme="minorHAnsi"/>
                <w:strike/>
                <w:color w:val="00B050"/>
                <w:sz w:val="16"/>
                <w:szCs w:val="16"/>
              </w:rPr>
              <w:t>Maximálny počet bodov je 20.</w:t>
            </w:r>
          </w:p>
          <w:p w14:paraId="6A9A7712" w14:textId="77777777" w:rsidR="00C026D4" w:rsidRPr="0073260C" w:rsidRDefault="00C026D4"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2D6D504" w14:textId="77777777" w:rsidR="00C026D4" w:rsidRPr="0073260C" w:rsidRDefault="00C026D4" w:rsidP="004800B7">
            <w:pPr>
              <w:pStyle w:val="Textkomentra"/>
              <w:numPr>
                <w:ilvl w:val="0"/>
                <w:numId w:val="452"/>
              </w:numPr>
              <w:spacing w:after="0" w:line="240" w:lineRule="auto"/>
              <w:ind w:left="215" w:hanging="215"/>
              <w:rPr>
                <w:strike/>
                <w:color w:val="00B050"/>
              </w:rPr>
            </w:pPr>
            <w:r w:rsidRPr="0073260C">
              <w:rPr>
                <w:rFonts w:cstheme="minorHAnsi"/>
                <w:strike/>
                <w:color w:val="00B050"/>
                <w:sz w:val="16"/>
                <w:szCs w:val="18"/>
              </w:rPr>
              <w:t>overenie podľa údajov ÚKSÚP</w:t>
            </w:r>
          </w:p>
          <w:p w14:paraId="46B6CE5F" w14:textId="77777777" w:rsidR="00C026D4" w:rsidRPr="0073260C" w:rsidRDefault="00C026D4" w:rsidP="004800B7">
            <w:pPr>
              <w:pStyle w:val="Textkomentra"/>
              <w:numPr>
                <w:ilvl w:val="0"/>
                <w:numId w:val="452"/>
              </w:numPr>
              <w:spacing w:after="0" w:line="240" w:lineRule="auto"/>
              <w:ind w:left="215" w:hanging="215"/>
              <w:rPr>
                <w:strike/>
                <w:color w:val="00B050"/>
              </w:rPr>
            </w:pPr>
            <w:r w:rsidRPr="0073260C">
              <w:rPr>
                <w:rFonts w:cstheme="minorHAnsi"/>
                <w:strike/>
                <w:color w:val="00B050"/>
                <w:sz w:val="16"/>
                <w:szCs w:val="16"/>
              </w:rPr>
              <w:t xml:space="preserve">Oznámenie o registrácii prevádzkovateľa v ekologickej poľnohospodárskej výrobe,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(ak relevantné)</w:t>
            </w:r>
          </w:p>
          <w:p w14:paraId="6E17FD22"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2956ED66" w14:textId="77777777" w:rsidR="00C026D4" w:rsidRPr="0073260C" w:rsidRDefault="00C026D4" w:rsidP="004800B7">
            <w:pPr>
              <w:pStyle w:val="Odsekzoznamu"/>
              <w:numPr>
                <w:ilvl w:val="0"/>
                <w:numId w:val="452"/>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6063B68A" w14:textId="77777777" w:rsidTr="00D249DE">
        <w:trPr>
          <w:trHeight w:val="284"/>
        </w:trPr>
        <w:tc>
          <w:tcPr>
            <w:tcW w:w="200" w:type="pct"/>
            <w:gridSpan w:val="2"/>
            <w:shd w:val="clear" w:color="auto" w:fill="FFFFFF" w:themeFill="background1"/>
            <w:vAlign w:val="center"/>
          </w:tcPr>
          <w:p w14:paraId="16451686" w14:textId="77777777" w:rsidR="00C026D4" w:rsidRPr="0073260C" w:rsidRDefault="00C026D4"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7.</w:t>
            </w:r>
          </w:p>
        </w:tc>
        <w:tc>
          <w:tcPr>
            <w:tcW w:w="4800" w:type="pct"/>
            <w:gridSpan w:val="2"/>
            <w:shd w:val="clear" w:color="auto" w:fill="FFFFFF" w:themeFill="background1"/>
            <w:vAlign w:val="center"/>
          </w:tcPr>
          <w:p w14:paraId="737DC09C" w14:textId="77777777" w:rsidR="00C026D4" w:rsidRPr="0073260C" w:rsidRDefault="00C026D4" w:rsidP="00AB4072">
            <w:pPr>
              <w:spacing w:after="0" w:line="240" w:lineRule="auto"/>
              <w:rPr>
                <w:rFonts w:cstheme="minorHAnsi"/>
                <w:b/>
                <w:strike/>
                <w:color w:val="00B050"/>
                <w:sz w:val="18"/>
                <w:szCs w:val="18"/>
              </w:rPr>
            </w:pPr>
            <w:r w:rsidRPr="0073260C">
              <w:rPr>
                <w:rFonts w:cstheme="minorHAnsi"/>
                <w:b/>
                <w:strike/>
                <w:color w:val="00B050"/>
                <w:sz w:val="18"/>
                <w:szCs w:val="18"/>
              </w:rPr>
              <w:t>Komodity</w:t>
            </w:r>
          </w:p>
          <w:p w14:paraId="3A5307C6" w14:textId="77777777" w:rsidR="00C026D4" w:rsidRPr="0073260C" w:rsidRDefault="00C026D4" w:rsidP="00AB4072">
            <w:pPr>
              <w:spacing w:after="0" w:line="240" w:lineRule="auto"/>
              <w:rPr>
                <w:rFonts w:cstheme="minorHAnsi"/>
                <w:strike/>
                <w:color w:val="00B050"/>
                <w:sz w:val="16"/>
                <w:szCs w:val="16"/>
              </w:rPr>
            </w:pPr>
            <w:r w:rsidRPr="0073260C">
              <w:rPr>
                <w:rFonts w:cstheme="minorHAnsi"/>
                <w:strike/>
                <w:color w:val="00B050"/>
                <w:sz w:val="16"/>
                <w:szCs w:val="16"/>
              </w:rPr>
              <w:t xml:space="preserve">Hodnota štandardného výstupu podniku pri podaní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nezahŕňa nasledovné komodity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xml:space="preserve">. žiadateľ ich v relevantnom roku neobhospodaroval): </w:t>
            </w:r>
            <w:r w:rsidRPr="0073260C">
              <w:rPr>
                <w:rFonts w:cstheme="minorHAnsi"/>
                <w:b/>
                <w:strike/>
                <w:color w:val="00B050"/>
                <w:sz w:val="16"/>
                <w:szCs w:val="16"/>
              </w:rPr>
              <w:t>repka, slnečnica a/alebo kukurica na zrno</w:t>
            </w:r>
            <w:r w:rsidRPr="0073260C">
              <w:rPr>
                <w:rFonts w:cstheme="minorHAnsi"/>
                <w:strike/>
                <w:color w:val="00B050"/>
                <w:sz w:val="16"/>
                <w:szCs w:val="16"/>
              </w:rPr>
              <w:t xml:space="preserve"> – 10 bodov</w:t>
            </w:r>
          </w:p>
          <w:p w14:paraId="1E5E0E60" w14:textId="77777777" w:rsidR="00C026D4" w:rsidRPr="0073260C" w:rsidRDefault="00C026D4" w:rsidP="00AB4072">
            <w:pPr>
              <w:spacing w:after="0" w:line="240" w:lineRule="auto"/>
              <w:rPr>
                <w:rFonts w:cstheme="minorHAnsi"/>
                <w:strike/>
                <w:color w:val="00B050"/>
                <w:sz w:val="16"/>
                <w:szCs w:val="16"/>
              </w:rPr>
            </w:pPr>
            <w:r w:rsidRPr="0073260C">
              <w:rPr>
                <w:rFonts w:cstheme="minorHAnsi"/>
                <w:strike/>
                <w:color w:val="00B050"/>
                <w:sz w:val="16"/>
                <w:szCs w:val="16"/>
              </w:rPr>
              <w:t xml:space="preserve">Do štandardného výstupu, ktorý sa preukazuje pri podaní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sa započítavajú všetky komodity z tabuľky rozlíšenia ŠV, ktoré žiadateľ v prípade rastlinnej výroby preukazuje žiadosťou o priamu podporu na PPA  podanú v roku podania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p>
          <w:p w14:paraId="195A2B61" w14:textId="77777777" w:rsidR="00C026D4" w:rsidRPr="0073260C" w:rsidRDefault="00C026D4"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33EEC0D" w14:textId="77777777" w:rsidR="00C026D4" w:rsidRPr="0073260C" w:rsidRDefault="00C026D4" w:rsidP="004800B7">
            <w:pPr>
              <w:pStyle w:val="Odsekzoznamu"/>
              <w:numPr>
                <w:ilvl w:val="0"/>
                <w:numId w:val="399"/>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Žiadosť o priamu podporu na PPA podaná v roku predloženia </w:t>
            </w:r>
            <w:proofErr w:type="spellStart"/>
            <w:r w:rsidRPr="0073260C">
              <w:rPr>
                <w:rFonts w:cstheme="minorHAnsi"/>
                <w:strike/>
                <w:color w:val="00B050"/>
                <w:sz w:val="16"/>
                <w:szCs w:val="16"/>
              </w:rPr>
              <w:t>ŽoNFP</w:t>
            </w:r>
            <w:proofErr w:type="spellEnd"/>
          </w:p>
          <w:p w14:paraId="0FF270F6" w14:textId="77777777" w:rsidR="00C026D4" w:rsidRPr="0073260C" w:rsidRDefault="00C026D4" w:rsidP="004800B7">
            <w:pPr>
              <w:pStyle w:val="Odsekzoznamu"/>
              <w:numPr>
                <w:ilvl w:val="0"/>
                <w:numId w:val="399"/>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Popis v projekte realizácie (Podnikateľský plán) (Príloha 2B k príručke pre prijímateľa LEADER)</w:t>
            </w:r>
          </w:p>
          <w:p w14:paraId="62E456B8" w14:textId="77777777" w:rsidR="00C026D4" w:rsidRPr="0073260C" w:rsidRDefault="00C026D4"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6CDFCA60" w14:textId="77777777" w:rsidR="00C026D4" w:rsidRPr="0073260C" w:rsidRDefault="00C026D4" w:rsidP="004800B7">
            <w:pPr>
              <w:pStyle w:val="Odsekzoznamu"/>
              <w:numPr>
                <w:ilvl w:val="0"/>
                <w:numId w:val="453"/>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0F95B4FD" w14:textId="77777777" w:rsidTr="00D249DE">
        <w:trPr>
          <w:trHeight w:val="284"/>
        </w:trPr>
        <w:tc>
          <w:tcPr>
            <w:tcW w:w="5000" w:type="pct"/>
            <w:gridSpan w:val="4"/>
            <w:shd w:val="clear" w:color="auto" w:fill="FFE599" w:themeFill="accent4" w:themeFillTint="66"/>
            <w:vAlign w:val="center"/>
          </w:tcPr>
          <w:p w14:paraId="3864D6EB" w14:textId="5E9EA4E1" w:rsidR="002D4420" w:rsidRPr="0073260C" w:rsidRDefault="002D4420" w:rsidP="002D4420">
            <w:pPr>
              <w:pStyle w:val="Default"/>
              <w:keepLines/>
              <w:widowControl w:val="0"/>
              <w:jc w:val="both"/>
              <w:rPr>
                <w:rFonts w:asciiTheme="minorHAnsi" w:hAnsiTheme="minorHAnsi" w:cstheme="minorHAnsi"/>
                <w:b/>
                <w:bCs/>
                <w:strike/>
                <w:color w:val="00B050"/>
                <w:sz w:val="16"/>
                <w:szCs w:val="16"/>
              </w:rPr>
            </w:pPr>
            <w:r w:rsidRPr="0073260C">
              <w:rPr>
                <w:rFonts w:asciiTheme="minorHAnsi" w:hAnsiTheme="minorHAnsi" w:cstheme="minorHAnsi"/>
                <w:b/>
                <w:strike/>
                <w:color w:val="00B050"/>
                <w:sz w:val="22"/>
                <w:szCs w:val="22"/>
              </w:rPr>
              <w:t>VOLITEĽNÉ KRITÉRIA – NEUPLATŇUJE SA</w:t>
            </w:r>
          </w:p>
        </w:tc>
      </w:tr>
      <w:tr w:rsidR="0073260C" w:rsidRPr="0073260C" w14:paraId="093CAEAA" w14:textId="77777777" w:rsidTr="00D249DE">
        <w:trPr>
          <w:trHeight w:val="284"/>
        </w:trPr>
        <w:tc>
          <w:tcPr>
            <w:tcW w:w="5000" w:type="pct"/>
            <w:gridSpan w:val="4"/>
            <w:shd w:val="clear" w:color="auto" w:fill="auto"/>
            <w:vAlign w:val="center"/>
          </w:tcPr>
          <w:p w14:paraId="6C5EBB19" w14:textId="77777777" w:rsidR="002D4420" w:rsidRPr="0073260C" w:rsidRDefault="002D4420" w:rsidP="002D4420">
            <w:pPr>
              <w:pStyle w:val="Default"/>
              <w:keepLines/>
              <w:widowControl w:val="0"/>
              <w:jc w:val="both"/>
              <w:rPr>
                <w:rFonts w:asciiTheme="minorHAnsi" w:hAnsiTheme="minorHAnsi" w:cstheme="minorHAnsi"/>
                <w:b/>
                <w:strike/>
                <w:color w:val="00B050"/>
                <w:sz w:val="18"/>
                <w:szCs w:val="18"/>
              </w:rPr>
            </w:pPr>
            <w:r w:rsidRPr="0073260C">
              <w:rPr>
                <w:rFonts w:asciiTheme="minorHAnsi" w:hAnsiTheme="minorHAnsi" w:cstheme="minorHAnsi"/>
                <w:b/>
                <w:bCs/>
                <w:strike/>
                <w:color w:val="00B050"/>
                <w:sz w:val="16"/>
                <w:szCs w:val="16"/>
              </w:rPr>
              <w:t xml:space="preserve">Princípy uplatnenia výberu: </w:t>
            </w:r>
            <w:r w:rsidRPr="0073260C">
              <w:rPr>
                <w:rFonts w:asciiTheme="minorHAnsi" w:hAnsiTheme="minorHAnsi" w:cstheme="minorHAnsi"/>
                <w:strike/>
                <w:color w:val="00B050"/>
                <w:sz w:val="16"/>
                <w:szCs w:val="16"/>
                <w:lang w:eastAsia="sk-SK"/>
              </w:rPr>
              <w:t xml:space="preserve">Projekty bude vyberať MAS na základe uplatnenia hodnotiacich kritérií (bodovacieho systému), </w:t>
            </w:r>
            <w:proofErr w:type="spellStart"/>
            <w:r w:rsidRPr="0073260C">
              <w:rPr>
                <w:rFonts w:asciiTheme="minorHAnsi" w:hAnsiTheme="minorHAnsi" w:cstheme="minorHAnsi"/>
                <w:strike/>
                <w:color w:val="00B050"/>
                <w:sz w:val="16"/>
                <w:szCs w:val="16"/>
                <w:lang w:eastAsia="sk-SK"/>
              </w:rPr>
              <w:t>t.j</w:t>
            </w:r>
            <w:proofErr w:type="spellEnd"/>
            <w:r w:rsidRPr="0073260C">
              <w:rPr>
                <w:rFonts w:asciiTheme="minorHAnsi" w:hAnsiTheme="minorHAnsi" w:cstheme="minorHAnsi"/>
                <w:strike/>
                <w:color w:val="00B050"/>
                <w:sz w:val="16"/>
                <w:szCs w:val="16"/>
                <w:lang w:eastAsia="sk-SK"/>
              </w:rPr>
              <w:t xml:space="preserve">. projekty sa zoradia podľa počtu dosiahnutých bodov v zmysle bodovacích kritérií </w:t>
            </w:r>
            <w:r w:rsidRPr="0073260C">
              <w:rPr>
                <w:rFonts w:asciiTheme="minorHAnsi" w:hAnsiTheme="minorHAnsi" w:cstheme="minorHAnsi"/>
                <w:strike/>
                <w:color w:val="00B050"/>
                <w:sz w:val="16"/>
                <w:szCs w:val="16"/>
              </w:rPr>
              <w:t xml:space="preserve">a vytvorí sa hranica finančných možností </w:t>
            </w:r>
            <w:r w:rsidRPr="0073260C">
              <w:rPr>
                <w:rFonts w:asciiTheme="minorHAnsi" w:hAnsiTheme="minorHAnsi" w:cstheme="minorHAnsi"/>
                <w:strike/>
                <w:color w:val="00B050"/>
                <w:sz w:val="16"/>
                <w:szCs w:val="16"/>
                <w:lang w:eastAsia="sk-SK"/>
              </w:rPr>
              <w:t>(posúdi sa súčet finančných požiadaviek všetkých zoradených projektov s finančnou alokáciou).</w:t>
            </w:r>
            <w:r w:rsidRPr="0073260C">
              <w:rPr>
                <w:rFonts w:asciiTheme="minorHAnsi" w:hAnsiTheme="minorHAnsi" w:cstheme="minorHAnsi"/>
                <w:b/>
                <w:bCs/>
                <w:strike/>
                <w:color w:val="00B050"/>
                <w:sz w:val="16"/>
                <w:szCs w:val="16"/>
              </w:rPr>
              <w:t xml:space="preserve"> </w:t>
            </w:r>
          </w:p>
        </w:tc>
      </w:tr>
      <w:tr w:rsidR="0073260C" w:rsidRPr="0073260C" w14:paraId="33151FB1" w14:textId="77777777" w:rsidTr="00D249DE">
        <w:trPr>
          <w:trHeight w:val="284"/>
        </w:trPr>
        <w:tc>
          <w:tcPr>
            <w:tcW w:w="5000" w:type="pct"/>
            <w:gridSpan w:val="4"/>
            <w:shd w:val="clear" w:color="auto" w:fill="auto"/>
            <w:vAlign w:val="center"/>
          </w:tcPr>
          <w:p w14:paraId="57940436" w14:textId="77777777" w:rsidR="00DC0867" w:rsidRPr="0073260C" w:rsidRDefault="00DC0867" w:rsidP="002D4420">
            <w:pPr>
              <w:spacing w:after="0" w:line="240" w:lineRule="auto"/>
              <w:jc w:val="both"/>
              <w:rPr>
                <w:rFonts w:cstheme="minorHAnsi"/>
                <w:b/>
                <w:strike/>
                <w:color w:val="00B050"/>
                <w:sz w:val="16"/>
                <w:szCs w:val="16"/>
                <w:lang w:eastAsia="sk-SK"/>
              </w:rPr>
            </w:pPr>
          </w:p>
          <w:p w14:paraId="4A0172F1" w14:textId="77777777" w:rsidR="00392A79" w:rsidRPr="0073260C" w:rsidRDefault="00DC0867" w:rsidP="00AC38EC">
            <w:pPr>
              <w:spacing w:after="0" w:line="240" w:lineRule="auto"/>
              <w:jc w:val="both"/>
              <w:rPr>
                <w:strike/>
                <w:color w:val="00B050"/>
              </w:rPr>
            </w:pPr>
            <w:r w:rsidRPr="0073260C">
              <w:rPr>
                <w:strike/>
                <w:color w:val="00B050"/>
              </w:rPr>
              <w:t>Rozlišovacie kritériá:</w:t>
            </w:r>
          </w:p>
          <w:p w14:paraId="33DE638C" w14:textId="58477FDF" w:rsidR="00DC0867" w:rsidRPr="0073260C" w:rsidRDefault="00AC38EC" w:rsidP="00AC38EC">
            <w:pPr>
              <w:spacing w:after="0" w:line="240" w:lineRule="auto"/>
              <w:jc w:val="both"/>
              <w:rPr>
                <w:rFonts w:cstheme="minorHAnsi"/>
                <w:strike/>
                <w:color w:val="00B050"/>
                <w:sz w:val="16"/>
                <w:szCs w:val="16"/>
              </w:rPr>
            </w:pPr>
            <w:r w:rsidRPr="0073260C">
              <w:rPr>
                <w:rFonts w:cstheme="minorHAnsi"/>
                <w:strike/>
                <w:color w:val="00B050"/>
                <w:sz w:val="16"/>
                <w:szCs w:val="16"/>
              </w:rPr>
              <w:t xml:space="preserve">  </w:t>
            </w:r>
            <w:r w:rsidR="00DC0867" w:rsidRPr="0073260C">
              <w:rPr>
                <w:strike/>
                <w:color w:val="00B050"/>
                <w:sz w:val="16"/>
                <w:szCs w:val="16"/>
              </w:rPr>
              <w:t xml:space="preserve">V prípade, že požiadavka na finančné prostriedky prevýši finančný limit na kontrahovanie, budú pri výbere zoradené/uprednostnené </w:t>
            </w:r>
            <w:proofErr w:type="spellStart"/>
            <w:r w:rsidR="00DC0867" w:rsidRPr="0073260C">
              <w:rPr>
                <w:strike/>
                <w:color w:val="00B050"/>
                <w:sz w:val="16"/>
                <w:szCs w:val="16"/>
              </w:rPr>
              <w:t>ŽoNFP</w:t>
            </w:r>
            <w:proofErr w:type="spellEnd"/>
            <w:r w:rsidR="00DC0867" w:rsidRPr="0073260C">
              <w:rPr>
                <w:strike/>
                <w:color w:val="00B050"/>
                <w:sz w:val="16"/>
                <w:szCs w:val="16"/>
              </w:rPr>
              <w:t xml:space="preserve"> v prípade rovnakého počtu bodov podľa nasledovných kritérií podľa poradia:</w:t>
            </w:r>
          </w:p>
          <w:p w14:paraId="1B7D80CB" w14:textId="77777777" w:rsidR="00DC0867" w:rsidRPr="0073260C" w:rsidRDefault="00DC0867" w:rsidP="004800B7">
            <w:pPr>
              <w:pStyle w:val="Odsekzoznamu"/>
              <w:numPr>
                <w:ilvl w:val="0"/>
                <w:numId w:val="550"/>
              </w:numPr>
              <w:spacing w:line="254" w:lineRule="auto"/>
              <w:rPr>
                <w:strike/>
                <w:color w:val="00B050"/>
                <w:sz w:val="16"/>
                <w:szCs w:val="16"/>
              </w:rPr>
            </w:pPr>
            <w:r w:rsidRPr="0073260C">
              <w:rPr>
                <w:strike/>
                <w:color w:val="00B050"/>
                <w:sz w:val="16"/>
                <w:szCs w:val="16"/>
              </w:rPr>
              <w:t>podnikateľský plán je zameraný v prevažnej miere (viac ako 50% štandardného výstupu) na živočíšnu výrobu, pričom do štandardného výstupu sa v prípade tohto kritéria nezahŕňajú kone, aj keď ich žiadateľ chová (je uvedené v podnikateľskom pláne žiadateľa)</w:t>
            </w:r>
          </w:p>
          <w:p w14:paraId="52CA666E" w14:textId="77777777" w:rsidR="00DC0867" w:rsidRPr="0073260C" w:rsidRDefault="00DC0867" w:rsidP="004800B7">
            <w:pPr>
              <w:pStyle w:val="Odsekzoznamu"/>
              <w:numPr>
                <w:ilvl w:val="0"/>
                <w:numId w:val="550"/>
              </w:numPr>
              <w:spacing w:line="254" w:lineRule="auto"/>
              <w:rPr>
                <w:strike/>
                <w:color w:val="00B050"/>
                <w:sz w:val="16"/>
                <w:szCs w:val="16"/>
              </w:rPr>
            </w:pPr>
            <w:r w:rsidRPr="0073260C">
              <w:rPr>
                <w:rFonts w:cstheme="minorHAnsi"/>
                <w:strike/>
                <w:color w:val="00B050"/>
                <w:sz w:val="16"/>
                <w:szCs w:val="16"/>
              </w:rPr>
              <w:t>viac bodov za kritérium č. 1</w:t>
            </w:r>
          </w:p>
          <w:p w14:paraId="31B51460" w14:textId="31C0F6D7" w:rsidR="00DC0867" w:rsidRPr="0073260C" w:rsidRDefault="00DC0867" w:rsidP="004800B7">
            <w:pPr>
              <w:pStyle w:val="Odsekzoznamu"/>
              <w:numPr>
                <w:ilvl w:val="0"/>
                <w:numId w:val="550"/>
              </w:numPr>
              <w:spacing w:line="254" w:lineRule="auto"/>
              <w:rPr>
                <w:strike/>
                <w:color w:val="00B050"/>
                <w:sz w:val="16"/>
                <w:szCs w:val="16"/>
              </w:rPr>
            </w:pPr>
            <w:r w:rsidRPr="0073260C">
              <w:rPr>
                <w:rFonts w:cstheme="minorHAnsi"/>
                <w:strike/>
                <w:color w:val="00B050"/>
                <w:sz w:val="16"/>
                <w:szCs w:val="16"/>
              </w:rPr>
              <w:t xml:space="preserve">viac bodov za kritérium č. 6 </w:t>
            </w:r>
          </w:p>
          <w:p w14:paraId="0ADB6631" w14:textId="77777777" w:rsidR="00DC0867" w:rsidRPr="0073260C" w:rsidRDefault="00DC0867" w:rsidP="004800B7">
            <w:pPr>
              <w:pStyle w:val="Odsekzoznamu"/>
              <w:numPr>
                <w:ilvl w:val="0"/>
                <w:numId w:val="550"/>
              </w:numPr>
              <w:spacing w:after="0" w:line="240" w:lineRule="auto"/>
              <w:rPr>
                <w:rFonts w:cstheme="minorHAnsi"/>
                <w:strike/>
                <w:color w:val="00B050"/>
                <w:sz w:val="16"/>
                <w:szCs w:val="16"/>
              </w:rPr>
            </w:pPr>
            <w:r w:rsidRPr="0073260C">
              <w:rPr>
                <w:rFonts w:cstheme="minorHAnsi"/>
                <w:strike/>
                <w:color w:val="00B050"/>
                <w:sz w:val="16"/>
                <w:szCs w:val="16"/>
              </w:rPr>
              <w:t>žiadateľ je žena (kritérium č. 2)</w:t>
            </w:r>
          </w:p>
          <w:p w14:paraId="748F2897" w14:textId="252CDDC5" w:rsidR="002D4420" w:rsidRPr="0073260C" w:rsidRDefault="00DC0867" w:rsidP="00AC38EC">
            <w:pPr>
              <w:spacing w:line="254" w:lineRule="auto"/>
              <w:rPr>
                <w:strike/>
                <w:color w:val="00B050"/>
                <w:sz w:val="16"/>
                <w:szCs w:val="16"/>
              </w:rPr>
            </w:pPr>
            <w:r w:rsidRPr="0073260C">
              <w:rPr>
                <w:rFonts w:cstheme="minorHAnsi"/>
                <w:strike/>
                <w:color w:val="00B050"/>
                <w:sz w:val="16"/>
                <w:szCs w:val="16"/>
              </w:rPr>
              <w:t>Ak by sa ani pri takomto postupnom uplatnení kritérií nevedelo určiť konečné poradie pri rovnosti bodov,  MAS uplatní princíp nižších oprávnených výdavkov v rámci projektu.</w:t>
            </w:r>
          </w:p>
        </w:tc>
      </w:tr>
    </w:tbl>
    <w:p w14:paraId="33EE6A62" w14:textId="231099EE" w:rsidR="00C026D4" w:rsidRPr="00292CB0" w:rsidRDefault="00C026D4" w:rsidP="00CE03FF">
      <w:bookmarkStart w:id="24" w:name="_Toc512834745"/>
    </w:p>
    <w:p w14:paraId="450537D8" w14:textId="77777777" w:rsidR="00494503" w:rsidRPr="00292CB0" w:rsidRDefault="00494503" w:rsidP="002C09AB">
      <w:pPr>
        <w:pStyle w:val="tlXY"/>
        <w:spacing w:before="0" w:after="0"/>
        <w:rPr>
          <w:rFonts w:eastAsiaTheme="minorEastAsia" w:cstheme="minorHAnsi"/>
          <w:color w:val="auto"/>
          <w:sz w:val="24"/>
          <w:szCs w:val="24"/>
        </w:rPr>
      </w:pPr>
      <w:bookmarkStart w:id="25" w:name="_Toc104282837"/>
      <w:r w:rsidRPr="00292CB0">
        <w:rPr>
          <w:rFonts w:eastAsiaTheme="minorEastAsia" w:cstheme="minorHAnsi"/>
          <w:color w:val="auto"/>
          <w:sz w:val="24"/>
          <w:szCs w:val="24"/>
        </w:rPr>
        <w:br w:type="page"/>
      </w:r>
    </w:p>
    <w:p w14:paraId="420B060A" w14:textId="3F373BFD" w:rsidR="00C0534D" w:rsidRPr="0073260C" w:rsidRDefault="00EA539A" w:rsidP="002C09AB">
      <w:pPr>
        <w:pStyle w:val="tlXY"/>
        <w:spacing w:before="0" w:after="0"/>
        <w:rPr>
          <w:rFonts w:cstheme="minorHAnsi"/>
          <w:strike/>
          <w:color w:val="00B050"/>
          <w:sz w:val="24"/>
          <w:szCs w:val="24"/>
        </w:rPr>
      </w:pPr>
      <w:proofErr w:type="spellStart"/>
      <w:r w:rsidRPr="0073260C">
        <w:rPr>
          <w:rFonts w:eastAsiaTheme="minorEastAsia" w:cstheme="minorHAnsi"/>
          <w:strike/>
          <w:color w:val="00B050"/>
          <w:sz w:val="24"/>
          <w:szCs w:val="24"/>
        </w:rPr>
        <w:lastRenderedPageBreak/>
        <w:t>Podop</w:t>
      </w:r>
      <w:r w:rsidR="00C0534D" w:rsidRPr="0073260C">
        <w:rPr>
          <w:rFonts w:cstheme="minorHAnsi"/>
          <w:strike/>
          <w:color w:val="00B050"/>
          <w:sz w:val="24"/>
          <w:szCs w:val="24"/>
        </w:rPr>
        <w:t>atrenie</w:t>
      </w:r>
      <w:proofErr w:type="spellEnd"/>
      <w:r w:rsidR="00C0534D" w:rsidRPr="0073260C">
        <w:rPr>
          <w:rFonts w:cstheme="minorHAnsi"/>
          <w:strike/>
          <w:color w:val="00B050"/>
          <w:sz w:val="24"/>
          <w:szCs w:val="24"/>
        </w:rPr>
        <w:t xml:space="preserve"> 6.4 Podpora na investície do vytvárania a rozvoja nepoľnohospodárskych činností</w:t>
      </w:r>
      <w:bookmarkEnd w:id="24"/>
      <w:bookmarkEnd w:id="25"/>
      <w:r w:rsidR="00C0534D" w:rsidRPr="0073260C">
        <w:rPr>
          <w:rFonts w:cstheme="minorHAnsi"/>
          <w:strike/>
          <w:color w:val="00B050"/>
          <w:sz w:val="24"/>
          <w:szCs w:val="24"/>
        </w:rPr>
        <w:t xml:space="preserve"> </w:t>
      </w:r>
    </w:p>
    <w:p w14:paraId="3BF397A8" w14:textId="77777777" w:rsidR="00C0534D" w:rsidRPr="0073260C" w:rsidRDefault="00C0534D" w:rsidP="002C09AB">
      <w:pPr>
        <w:spacing w:after="0" w:line="240" w:lineRule="auto"/>
        <w:rPr>
          <w:rFonts w:cstheme="minorHAnsi"/>
          <w:b/>
          <w:i/>
          <w:strike/>
          <w:color w:val="00B050"/>
          <w:sz w:val="20"/>
          <w:szCs w:val="20"/>
        </w:rPr>
      </w:pPr>
      <w:r w:rsidRPr="0073260C">
        <w:rPr>
          <w:rFonts w:cstheme="minorHAnsi"/>
          <w:b/>
          <w:i/>
          <w:strike/>
          <w:color w:val="00B050"/>
          <w:sz w:val="20"/>
          <w:szCs w:val="20"/>
        </w:rPr>
        <w:t>C Podpora investícií do vytvárania a rozvoja nepoľnohospodárskych činností</w:t>
      </w:r>
    </w:p>
    <w:p w14:paraId="0B0DE2B3" w14:textId="77777777" w:rsidR="00C0534D" w:rsidRPr="0073260C" w:rsidRDefault="00C0534D" w:rsidP="002C09AB">
      <w:pPr>
        <w:spacing w:after="0" w:line="240" w:lineRule="auto"/>
        <w:rPr>
          <w:rFonts w:cstheme="minorHAnsi"/>
          <w:b/>
          <w:strike/>
          <w:color w:val="00B050"/>
          <w:sz w:val="22"/>
          <w:szCs w:val="22"/>
        </w:rPr>
      </w:pPr>
    </w:p>
    <w:p w14:paraId="60BBB950" w14:textId="77777777" w:rsidR="000063C8" w:rsidRPr="0073260C" w:rsidRDefault="000063C8" w:rsidP="002C09AB">
      <w:pPr>
        <w:pStyle w:val="Standard"/>
        <w:tabs>
          <w:tab w:val="left" w:pos="856"/>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Neoprávnené výdavky</w:t>
      </w:r>
    </w:p>
    <w:p w14:paraId="1CC12382" w14:textId="77777777" w:rsidR="000063C8" w:rsidRPr="0073260C" w:rsidRDefault="000063C8" w:rsidP="000E4642">
      <w:pPr>
        <w:pStyle w:val="Odsekzoznamu"/>
        <w:numPr>
          <w:ilvl w:val="0"/>
          <w:numId w:val="35"/>
        </w:numPr>
        <w:spacing w:after="0" w:line="240" w:lineRule="auto"/>
        <w:ind w:left="426" w:hanging="426"/>
        <w:rPr>
          <w:rFonts w:cstheme="minorHAnsi"/>
          <w:strike/>
          <w:color w:val="00B050"/>
          <w:sz w:val="18"/>
          <w:szCs w:val="18"/>
        </w:rPr>
      </w:pPr>
      <w:r w:rsidRPr="0073260C">
        <w:rPr>
          <w:rFonts w:cstheme="minorHAnsi"/>
          <w:strike/>
          <w:color w:val="00B050"/>
          <w:sz w:val="18"/>
          <w:szCs w:val="18"/>
        </w:rPr>
        <w:t xml:space="preserve">výdavky pri ktorých verejné obstarávanie bolo začaté pred dňom 19.04.2016, vynaložené až po predložení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na MAS</w:t>
      </w:r>
      <w:r w:rsidRPr="0073260C">
        <w:rPr>
          <w:rFonts w:cstheme="minorHAnsi"/>
          <w:strike/>
          <w:color w:val="00B050"/>
          <w:kern w:val="1"/>
          <w:sz w:val="18"/>
          <w:szCs w:val="18"/>
        </w:rPr>
        <w:t>;</w:t>
      </w:r>
    </w:p>
    <w:p w14:paraId="387BE5DA" w14:textId="77777777" w:rsidR="000063C8" w:rsidRPr="0073260C" w:rsidRDefault="000063C8" w:rsidP="000E4642">
      <w:pPr>
        <w:pStyle w:val="Odsekzoznamu"/>
        <w:numPr>
          <w:ilvl w:val="0"/>
          <w:numId w:val="35"/>
        </w:numPr>
        <w:spacing w:after="0" w:line="240" w:lineRule="auto"/>
        <w:ind w:left="426" w:hanging="426"/>
        <w:rPr>
          <w:rFonts w:cstheme="minorHAnsi"/>
          <w:strike/>
          <w:color w:val="00B050"/>
          <w:sz w:val="18"/>
          <w:szCs w:val="18"/>
        </w:rPr>
      </w:pPr>
      <w:r w:rsidRPr="0073260C">
        <w:rPr>
          <w:rFonts w:cstheme="minorHAnsi"/>
          <w:strike/>
          <w:color w:val="00B050"/>
          <w:sz w:val="18"/>
          <w:szCs w:val="18"/>
        </w:rPr>
        <w:t xml:space="preserve">náklady mimo nákladov uvedených v bode 2.2 tohto </w:t>
      </w:r>
      <w:proofErr w:type="spellStart"/>
      <w:r w:rsidRPr="0073260C">
        <w:rPr>
          <w:rFonts w:cstheme="minorHAnsi"/>
          <w:strike/>
          <w:color w:val="00B050"/>
          <w:sz w:val="18"/>
          <w:szCs w:val="18"/>
        </w:rPr>
        <w:t>podopatrenia</w:t>
      </w:r>
      <w:proofErr w:type="spellEnd"/>
      <w:r w:rsidRPr="0073260C">
        <w:rPr>
          <w:rFonts w:cstheme="minorHAnsi"/>
          <w:strike/>
          <w:color w:val="00B050"/>
          <w:sz w:val="18"/>
          <w:szCs w:val="18"/>
        </w:rPr>
        <w:t xml:space="preserve">; </w:t>
      </w:r>
    </w:p>
    <w:p w14:paraId="042DBBCF" w14:textId="77777777" w:rsidR="000063C8" w:rsidRPr="0073260C" w:rsidRDefault="000063C8" w:rsidP="000E4642">
      <w:pPr>
        <w:pStyle w:val="Standard"/>
        <w:numPr>
          <w:ilvl w:val="0"/>
          <w:numId w:val="35"/>
        </w:numPr>
        <w:tabs>
          <w:tab w:val="left" w:pos="426"/>
        </w:tabs>
        <w:ind w:left="426" w:hanging="426"/>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8"/>
          <w:szCs w:val="18"/>
        </w:rPr>
        <w:t>úroky z dlžných súm;</w:t>
      </w:r>
    </w:p>
    <w:p w14:paraId="698A9EFB" w14:textId="77777777" w:rsidR="000063C8" w:rsidRPr="0073260C" w:rsidRDefault="000063C8" w:rsidP="000E4642">
      <w:pPr>
        <w:pStyle w:val="Standard"/>
        <w:numPr>
          <w:ilvl w:val="0"/>
          <w:numId w:val="35"/>
        </w:numPr>
        <w:tabs>
          <w:tab w:val="left" w:pos="426"/>
        </w:tabs>
        <w:ind w:left="426" w:hanging="426"/>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8"/>
          <w:szCs w:val="18"/>
        </w:rPr>
        <w:t>kúpa nezastavaného a zastavaného pozemku za sumu presahujúcu 10 % celkových oprávnených nákladov na príslušnú operáciu</w:t>
      </w:r>
      <w:r w:rsidRPr="0073260C">
        <w:rPr>
          <w:rFonts w:asciiTheme="minorHAnsi" w:hAnsiTheme="minorHAnsi" w:cstheme="minorHAnsi"/>
          <w:strike/>
          <w:color w:val="00B050"/>
          <w:kern w:val="1"/>
          <w:sz w:val="18"/>
          <w:szCs w:val="18"/>
        </w:rPr>
        <w:t>;</w:t>
      </w:r>
    </w:p>
    <w:p w14:paraId="0601F886" w14:textId="77777777" w:rsidR="000063C8" w:rsidRPr="0073260C" w:rsidRDefault="000063C8" w:rsidP="000E4642">
      <w:pPr>
        <w:pStyle w:val="Standard"/>
        <w:numPr>
          <w:ilvl w:val="0"/>
          <w:numId w:val="35"/>
        </w:numPr>
        <w:tabs>
          <w:tab w:val="left" w:pos="426"/>
        </w:tabs>
        <w:ind w:left="426" w:hanging="426"/>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8"/>
          <w:szCs w:val="18"/>
        </w:rPr>
        <w:t>kúpa nehnuteľného majetku za sumu presahujúcu 30 % celkových oprávnených nákladov na príslušnú operáciu</w:t>
      </w:r>
      <w:r w:rsidRPr="0073260C">
        <w:rPr>
          <w:rFonts w:asciiTheme="minorHAnsi" w:hAnsiTheme="minorHAnsi" w:cstheme="minorHAnsi"/>
          <w:strike/>
          <w:color w:val="00B050"/>
          <w:kern w:val="1"/>
          <w:sz w:val="18"/>
          <w:szCs w:val="18"/>
        </w:rPr>
        <w:t>;</w:t>
      </w:r>
    </w:p>
    <w:p w14:paraId="14A7F164" w14:textId="77777777" w:rsidR="000063C8" w:rsidRPr="0073260C" w:rsidRDefault="000063C8" w:rsidP="000E4642">
      <w:pPr>
        <w:pStyle w:val="Standard"/>
        <w:numPr>
          <w:ilvl w:val="0"/>
          <w:numId w:val="35"/>
        </w:numPr>
        <w:tabs>
          <w:tab w:val="left" w:pos="426"/>
        </w:tabs>
        <w:ind w:left="426" w:hanging="426"/>
        <w:jc w:val="both"/>
        <w:rPr>
          <w:rFonts w:asciiTheme="minorHAnsi" w:hAnsiTheme="minorHAnsi" w:cstheme="minorHAnsi"/>
          <w:strike/>
          <w:color w:val="00B050"/>
          <w:sz w:val="18"/>
          <w:szCs w:val="18"/>
        </w:rPr>
      </w:pPr>
      <w:r w:rsidRPr="0073260C">
        <w:rPr>
          <w:rFonts w:asciiTheme="minorHAnsi" w:hAnsiTheme="minorHAnsi" w:cstheme="minorHAnsi"/>
          <w:strike/>
          <w:color w:val="00B050"/>
          <w:kern w:val="1"/>
          <w:sz w:val="18"/>
          <w:szCs w:val="18"/>
        </w:rPr>
        <w:t>daň z pridanej hodnoty okrem prípadov, ak nie je vymáhateľná podľa vnútroštátnych predpisov o DPH</w:t>
      </w:r>
      <w:r w:rsidRPr="0073260C">
        <w:rPr>
          <w:rFonts w:asciiTheme="minorHAnsi" w:hAnsiTheme="minorHAnsi" w:cstheme="minorHAnsi"/>
          <w:strike/>
          <w:color w:val="00B050"/>
          <w:sz w:val="18"/>
          <w:szCs w:val="18"/>
        </w:rPr>
        <w:t>;</w:t>
      </w:r>
    </w:p>
    <w:p w14:paraId="09E45276" w14:textId="403B81AD" w:rsidR="000063C8" w:rsidRPr="0073260C" w:rsidRDefault="000063C8" w:rsidP="000E4642">
      <w:pPr>
        <w:pStyle w:val="Standard"/>
        <w:numPr>
          <w:ilvl w:val="0"/>
          <w:numId w:val="35"/>
        </w:numPr>
        <w:tabs>
          <w:tab w:val="left" w:pos="426"/>
        </w:tabs>
        <w:ind w:left="426" w:hanging="426"/>
        <w:jc w:val="both"/>
        <w:rPr>
          <w:rFonts w:asciiTheme="minorHAnsi" w:hAnsiTheme="minorHAnsi" w:cstheme="minorHAnsi"/>
          <w:strike/>
          <w:color w:val="00B050"/>
          <w:sz w:val="18"/>
          <w:szCs w:val="18"/>
        </w:rPr>
      </w:pPr>
      <w:r w:rsidRPr="0073260C">
        <w:rPr>
          <w:rFonts w:asciiTheme="minorHAnsi" w:hAnsiTheme="minorHAnsi" w:cstheme="minorHAnsi"/>
          <w:strike/>
          <w:color w:val="00B050"/>
          <w:kern w:val="1"/>
          <w:sz w:val="18"/>
          <w:szCs w:val="18"/>
        </w:rPr>
        <w:t>výdavky na počiatočný výrobný a spotrebný materiál (pre oblasť 3 a 4)</w:t>
      </w:r>
      <w:r w:rsidRPr="0073260C">
        <w:rPr>
          <w:rFonts w:asciiTheme="minorHAnsi" w:hAnsiTheme="minorHAnsi" w:cstheme="minorHAnsi"/>
          <w:strike/>
          <w:color w:val="00B050"/>
          <w:sz w:val="18"/>
          <w:szCs w:val="18"/>
        </w:rPr>
        <w:t>;</w:t>
      </w:r>
    </w:p>
    <w:p w14:paraId="173C3723" w14:textId="77777777" w:rsidR="000063C8" w:rsidRPr="0073260C" w:rsidRDefault="000063C8" w:rsidP="000E4642">
      <w:pPr>
        <w:pStyle w:val="Standard"/>
        <w:numPr>
          <w:ilvl w:val="0"/>
          <w:numId w:val="35"/>
        </w:numPr>
        <w:tabs>
          <w:tab w:val="left" w:pos="426"/>
        </w:tabs>
        <w:ind w:left="426" w:hanging="426"/>
        <w:jc w:val="both"/>
        <w:rPr>
          <w:rFonts w:asciiTheme="minorHAnsi" w:hAnsiTheme="minorHAnsi" w:cstheme="minorHAnsi"/>
          <w:strike/>
          <w:color w:val="00B050"/>
          <w:sz w:val="18"/>
          <w:szCs w:val="18"/>
        </w:rPr>
      </w:pPr>
      <w:r w:rsidRPr="0073260C">
        <w:rPr>
          <w:rFonts w:asciiTheme="minorHAnsi" w:hAnsiTheme="minorHAnsi" w:cstheme="minorHAnsi"/>
          <w:strike/>
          <w:color w:val="00B050"/>
          <w:kern w:val="1"/>
          <w:sz w:val="18"/>
          <w:szCs w:val="18"/>
        </w:rPr>
        <w:t>výdavky na vlastnú prácu žiadateľa</w:t>
      </w:r>
      <w:r w:rsidRPr="0073260C">
        <w:rPr>
          <w:rFonts w:asciiTheme="minorHAnsi" w:hAnsiTheme="minorHAnsi" w:cstheme="minorHAnsi"/>
          <w:strike/>
          <w:color w:val="00B050"/>
          <w:sz w:val="18"/>
          <w:szCs w:val="18"/>
        </w:rPr>
        <w:t>;</w:t>
      </w:r>
    </w:p>
    <w:p w14:paraId="5613E639" w14:textId="663B2D0B" w:rsidR="000063C8" w:rsidRPr="0073260C" w:rsidRDefault="000063C8" w:rsidP="00393056">
      <w:pPr>
        <w:pStyle w:val="Standard"/>
        <w:numPr>
          <w:ilvl w:val="0"/>
          <w:numId w:val="35"/>
        </w:numPr>
        <w:tabs>
          <w:tab w:val="left" w:pos="426"/>
        </w:tabs>
        <w:ind w:left="426" w:hanging="426"/>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8"/>
          <w:szCs w:val="18"/>
        </w:rPr>
        <w:t>výdavky na osobné automobily a motorky</w:t>
      </w:r>
      <w:r w:rsidRPr="0073260C">
        <w:rPr>
          <w:rFonts w:asciiTheme="minorHAnsi" w:hAnsiTheme="minorHAnsi" w:cstheme="minorHAnsi"/>
          <w:strike/>
          <w:color w:val="00B050"/>
          <w:kern w:val="1"/>
          <w:sz w:val="18"/>
          <w:szCs w:val="18"/>
        </w:rPr>
        <w:t>;</w:t>
      </w:r>
      <w:r w:rsidRPr="0073260C">
        <w:rPr>
          <w:rFonts w:asciiTheme="minorHAnsi" w:hAnsiTheme="minorHAnsi" w:cstheme="minorHAnsi"/>
          <w:strike/>
          <w:color w:val="00B050"/>
          <w:sz w:val="18"/>
          <w:szCs w:val="18"/>
        </w:rPr>
        <w:t xml:space="preserve"> výdavky na živé zvieratá</w:t>
      </w:r>
      <w:r w:rsidRPr="0073260C">
        <w:rPr>
          <w:rFonts w:asciiTheme="minorHAnsi" w:hAnsiTheme="minorHAnsi" w:cstheme="minorHAnsi"/>
          <w:strike/>
          <w:color w:val="00B050"/>
          <w:kern w:val="1"/>
          <w:sz w:val="18"/>
          <w:szCs w:val="18"/>
        </w:rPr>
        <w:t>;</w:t>
      </w:r>
      <w:r w:rsidRPr="0073260C">
        <w:rPr>
          <w:rFonts w:asciiTheme="minorHAnsi" w:hAnsiTheme="minorHAnsi" w:cstheme="minorHAnsi"/>
          <w:strike/>
          <w:color w:val="00B050"/>
          <w:sz w:val="18"/>
          <w:szCs w:val="18"/>
        </w:rPr>
        <w:t xml:space="preserve"> </w:t>
      </w:r>
    </w:p>
    <w:p w14:paraId="5473F697" w14:textId="45EAA3D6" w:rsidR="000063C8" w:rsidRPr="0073260C" w:rsidRDefault="000063C8" w:rsidP="000E4642">
      <w:pPr>
        <w:pStyle w:val="Standard"/>
        <w:numPr>
          <w:ilvl w:val="0"/>
          <w:numId w:val="35"/>
        </w:numPr>
        <w:tabs>
          <w:tab w:val="left" w:pos="426"/>
        </w:tabs>
        <w:ind w:left="426" w:hanging="426"/>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8"/>
          <w:szCs w:val="18"/>
        </w:rPr>
        <w:t>výdavky na nábytok a ostatné vnútorné vybavenie neuvedené v oprávnených výdavkoch (periny, uteráky, koberce a pod.)</w:t>
      </w:r>
      <w:r w:rsidRPr="0073260C">
        <w:rPr>
          <w:rFonts w:asciiTheme="minorHAnsi" w:hAnsiTheme="minorHAnsi" w:cstheme="minorHAnsi"/>
          <w:strike/>
          <w:color w:val="00B050"/>
          <w:kern w:val="1"/>
          <w:sz w:val="18"/>
          <w:szCs w:val="18"/>
        </w:rPr>
        <w:t xml:space="preserve"> ;</w:t>
      </w:r>
      <w:r w:rsidRPr="0073260C">
        <w:rPr>
          <w:rFonts w:asciiTheme="minorHAnsi" w:hAnsiTheme="minorHAnsi" w:cstheme="minorHAnsi"/>
          <w:strike/>
          <w:color w:val="00B050"/>
          <w:sz w:val="18"/>
          <w:szCs w:val="18"/>
        </w:rPr>
        <w:t xml:space="preserve"> </w:t>
      </w:r>
    </w:p>
    <w:p w14:paraId="7FC7EF8B" w14:textId="77777777" w:rsidR="000063C8" w:rsidRPr="0073260C" w:rsidRDefault="000063C8" w:rsidP="000E4642">
      <w:pPr>
        <w:pStyle w:val="Standard"/>
        <w:numPr>
          <w:ilvl w:val="0"/>
          <w:numId w:val="35"/>
        </w:numPr>
        <w:tabs>
          <w:tab w:val="left" w:pos="426"/>
        </w:tabs>
        <w:ind w:left="426" w:hanging="426"/>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8"/>
          <w:szCs w:val="18"/>
        </w:rPr>
        <w:t>výdavky na príslušenstvo ( napríklad na bicykle, lyže, tenisové rakety, kuchynský riad, postroje pre kone, udice a pod.)</w:t>
      </w:r>
      <w:r w:rsidRPr="0073260C">
        <w:rPr>
          <w:rFonts w:asciiTheme="minorHAnsi" w:hAnsiTheme="minorHAnsi" w:cstheme="minorHAnsi"/>
          <w:strike/>
          <w:color w:val="00B050"/>
          <w:kern w:val="1"/>
          <w:sz w:val="18"/>
          <w:szCs w:val="18"/>
        </w:rPr>
        <w:t>;</w:t>
      </w:r>
      <w:r w:rsidRPr="0073260C">
        <w:rPr>
          <w:rFonts w:asciiTheme="minorHAnsi" w:hAnsiTheme="minorHAnsi" w:cstheme="minorHAnsi"/>
          <w:strike/>
          <w:color w:val="00B050"/>
          <w:sz w:val="18"/>
          <w:szCs w:val="18"/>
        </w:rPr>
        <w:t xml:space="preserve"> </w:t>
      </w:r>
    </w:p>
    <w:p w14:paraId="343DAEE4" w14:textId="647CA20E" w:rsidR="000063C8" w:rsidRPr="0073260C" w:rsidRDefault="000063C8" w:rsidP="000E4642">
      <w:pPr>
        <w:pStyle w:val="Standard"/>
        <w:numPr>
          <w:ilvl w:val="0"/>
          <w:numId w:val="35"/>
        </w:numPr>
        <w:tabs>
          <w:tab w:val="left" w:pos="426"/>
        </w:tabs>
        <w:ind w:left="426" w:hanging="426"/>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8"/>
          <w:szCs w:val="18"/>
        </w:rPr>
        <w:t>výdavky na počiatočný výrobný a spotrebný materiál (pre oblasť 3 a 4)</w:t>
      </w:r>
      <w:r w:rsidRPr="0073260C">
        <w:rPr>
          <w:rFonts w:asciiTheme="minorHAnsi" w:hAnsiTheme="minorHAnsi" w:cstheme="minorHAnsi"/>
          <w:strike/>
          <w:color w:val="00B050"/>
          <w:kern w:val="1"/>
          <w:sz w:val="18"/>
          <w:szCs w:val="18"/>
        </w:rPr>
        <w:t>;</w:t>
      </w:r>
    </w:p>
    <w:p w14:paraId="3D6B435C" w14:textId="77777777" w:rsidR="000063C8" w:rsidRPr="0073260C" w:rsidRDefault="000063C8" w:rsidP="000E4642">
      <w:pPr>
        <w:pStyle w:val="Standard"/>
        <w:numPr>
          <w:ilvl w:val="0"/>
          <w:numId w:val="35"/>
        </w:numPr>
        <w:tabs>
          <w:tab w:val="left" w:pos="426"/>
        </w:tabs>
        <w:ind w:left="426" w:hanging="426"/>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8"/>
          <w:szCs w:val="18"/>
        </w:rPr>
        <w:t>výdavky na vlastnú prácu žiadateľa</w:t>
      </w:r>
      <w:r w:rsidRPr="0073260C">
        <w:rPr>
          <w:rFonts w:asciiTheme="minorHAnsi" w:hAnsiTheme="minorHAnsi" w:cstheme="minorHAnsi"/>
          <w:strike/>
          <w:color w:val="00B050"/>
          <w:kern w:val="1"/>
          <w:sz w:val="18"/>
          <w:szCs w:val="18"/>
        </w:rPr>
        <w:t>;</w:t>
      </w:r>
    </w:p>
    <w:p w14:paraId="1541415C" w14:textId="768F63D0" w:rsidR="000063C8" w:rsidRPr="0073260C" w:rsidRDefault="000063C8" w:rsidP="000E4642">
      <w:pPr>
        <w:pStyle w:val="Standard"/>
        <w:numPr>
          <w:ilvl w:val="0"/>
          <w:numId w:val="35"/>
        </w:numPr>
        <w:tabs>
          <w:tab w:val="left" w:pos="426"/>
        </w:tabs>
        <w:ind w:left="426" w:hanging="426"/>
        <w:jc w:val="both"/>
        <w:rPr>
          <w:rFonts w:asciiTheme="minorHAnsi" w:hAnsiTheme="minorHAnsi" w:cstheme="minorHAnsi"/>
          <w:strike/>
          <w:color w:val="00B050"/>
          <w:sz w:val="18"/>
          <w:szCs w:val="18"/>
        </w:rPr>
      </w:pPr>
      <w:r w:rsidRPr="0073260C">
        <w:rPr>
          <w:rFonts w:asciiTheme="minorHAnsi" w:hAnsiTheme="minorHAnsi" w:cstheme="minorHAnsi"/>
          <w:strike/>
          <w:color w:val="00B050"/>
          <w:kern w:val="1"/>
          <w:sz w:val="18"/>
          <w:szCs w:val="18"/>
        </w:rPr>
        <w:t xml:space="preserve">výdavky na </w:t>
      </w:r>
      <w:r w:rsidRPr="0073260C">
        <w:rPr>
          <w:rFonts w:asciiTheme="minorHAnsi" w:hAnsiTheme="minorHAnsi" w:cstheme="minorHAnsi"/>
          <w:strike/>
          <w:color w:val="00B050"/>
          <w:sz w:val="18"/>
          <w:szCs w:val="18"/>
        </w:rPr>
        <w:t>získanie patentov, licencií, autorských práv a obchodných značiek.</w:t>
      </w:r>
    </w:p>
    <w:p w14:paraId="75F52A08" w14:textId="77777777" w:rsidR="00124ABF" w:rsidRPr="0073260C" w:rsidRDefault="00124ABF" w:rsidP="00124ABF">
      <w:pPr>
        <w:pStyle w:val="Standard"/>
        <w:tabs>
          <w:tab w:val="left" w:pos="426"/>
        </w:tabs>
        <w:ind w:left="426"/>
        <w:jc w:val="both"/>
        <w:rPr>
          <w:rFonts w:asciiTheme="minorHAnsi" w:hAnsiTheme="minorHAnsi" w:cstheme="minorHAnsi"/>
          <w:strike/>
          <w:color w:val="00B050"/>
          <w:sz w:val="18"/>
          <w:szCs w:val="18"/>
        </w:rPr>
      </w:pPr>
    </w:p>
    <w:p w14:paraId="58576916" w14:textId="77777777" w:rsidR="00124ABF" w:rsidRPr="0073260C" w:rsidRDefault="00124ABF" w:rsidP="00124ABF">
      <w:pPr>
        <w:pStyle w:val="Standard"/>
        <w:tabs>
          <w:tab w:val="left" w:pos="856"/>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Neoprávnené projekty</w:t>
      </w:r>
    </w:p>
    <w:p w14:paraId="2C6766DB" w14:textId="77777777" w:rsidR="00124ABF" w:rsidRPr="0073260C" w:rsidRDefault="00124ABF" w:rsidP="000E4642">
      <w:pPr>
        <w:pStyle w:val="Standard"/>
        <w:numPr>
          <w:ilvl w:val="0"/>
          <w:numId w:val="55"/>
        </w:numPr>
        <w:suppressAutoHyphens w:val="0"/>
        <w:ind w:left="284" w:hanging="284"/>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15E1AEB0" w14:textId="77777777" w:rsidR="00124ABF" w:rsidRPr="0073260C" w:rsidRDefault="00124ABF" w:rsidP="000E4642">
      <w:pPr>
        <w:pStyle w:val="Standard"/>
        <w:numPr>
          <w:ilvl w:val="0"/>
          <w:numId w:val="55"/>
        </w:numPr>
        <w:suppressAutoHyphens w:val="0"/>
        <w:ind w:left="284" w:hanging="284"/>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8"/>
          <w:szCs w:val="18"/>
        </w:rPr>
        <w:t>projekty súvisiace s drevospracujúcim priemyslom (piliarska výroba, výroba nábytku a pod.), s výnimkou využívania dreva ako OZE;</w:t>
      </w:r>
    </w:p>
    <w:p w14:paraId="0DF74239" w14:textId="77777777" w:rsidR="00124ABF" w:rsidRPr="0073260C" w:rsidRDefault="00124ABF" w:rsidP="000E4642">
      <w:pPr>
        <w:pStyle w:val="Standard"/>
        <w:numPr>
          <w:ilvl w:val="0"/>
          <w:numId w:val="55"/>
        </w:numPr>
        <w:suppressAutoHyphens w:val="0"/>
        <w:ind w:left="284" w:hanging="284"/>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8"/>
          <w:szCs w:val="18"/>
        </w:rPr>
        <w:t xml:space="preserve">projekty, ktoré súvisia s </w:t>
      </w:r>
      <w:proofErr w:type="spellStart"/>
      <w:r w:rsidRPr="0073260C">
        <w:rPr>
          <w:rFonts w:asciiTheme="minorHAnsi" w:hAnsiTheme="minorHAnsi" w:cstheme="minorHAnsi"/>
          <w:strike/>
          <w:color w:val="00B050"/>
          <w:sz w:val="18"/>
          <w:szCs w:val="18"/>
        </w:rPr>
        <w:t>akvakultúrou</w:t>
      </w:r>
      <w:proofErr w:type="spellEnd"/>
      <w:r w:rsidRPr="0073260C">
        <w:rPr>
          <w:rFonts w:asciiTheme="minorHAnsi" w:hAnsiTheme="minorHAnsi" w:cstheme="minorHAnsi"/>
          <w:strike/>
          <w:color w:val="00B050"/>
          <w:sz w:val="18"/>
          <w:szCs w:val="18"/>
        </w:rPr>
        <w:t xml:space="preserve">, ako je rybárska turistika, environmentálne služby v oblasti </w:t>
      </w:r>
      <w:proofErr w:type="spellStart"/>
      <w:r w:rsidRPr="0073260C">
        <w:rPr>
          <w:rFonts w:asciiTheme="minorHAnsi" w:hAnsiTheme="minorHAnsi" w:cstheme="minorHAnsi"/>
          <w:strike/>
          <w:color w:val="00B050"/>
          <w:sz w:val="18"/>
          <w:szCs w:val="18"/>
        </w:rPr>
        <w:t>akvakultúry</w:t>
      </w:r>
      <w:proofErr w:type="spellEnd"/>
      <w:r w:rsidRPr="0073260C">
        <w:rPr>
          <w:rFonts w:asciiTheme="minorHAnsi" w:hAnsiTheme="minorHAnsi" w:cstheme="minorHAnsi"/>
          <w:strike/>
          <w:color w:val="00B050"/>
          <w:sz w:val="18"/>
          <w:szCs w:val="18"/>
        </w:rPr>
        <w:t xml:space="preserve">, vzdelávacie aktivity súvisiace s </w:t>
      </w:r>
      <w:proofErr w:type="spellStart"/>
      <w:r w:rsidRPr="0073260C">
        <w:rPr>
          <w:rFonts w:asciiTheme="minorHAnsi" w:hAnsiTheme="minorHAnsi" w:cstheme="minorHAnsi"/>
          <w:strike/>
          <w:color w:val="00B050"/>
          <w:sz w:val="18"/>
          <w:szCs w:val="18"/>
        </w:rPr>
        <w:t>akvakultúrou</w:t>
      </w:r>
      <w:proofErr w:type="spellEnd"/>
      <w:r w:rsidRPr="0073260C">
        <w:rPr>
          <w:rFonts w:asciiTheme="minorHAnsi" w:hAnsiTheme="minorHAnsi" w:cstheme="minorHAnsi"/>
          <w:strike/>
          <w:color w:val="00B050"/>
          <w:sz w:val="18"/>
          <w:szCs w:val="18"/>
        </w:rPr>
        <w:t xml:space="preserve"> a pod. v prípade, ak je príjemcom pomoci fyzická alebo právnická osoba, podnikajúca v hospodárskom chove rýb;</w:t>
      </w:r>
    </w:p>
    <w:p w14:paraId="3F5F10D9" w14:textId="641FEBBA" w:rsidR="00124ABF" w:rsidRPr="0073260C" w:rsidRDefault="00124ABF" w:rsidP="000E4642">
      <w:pPr>
        <w:pStyle w:val="Standard"/>
        <w:numPr>
          <w:ilvl w:val="0"/>
          <w:numId w:val="55"/>
        </w:numPr>
        <w:suppressAutoHyphens w:val="0"/>
        <w:ind w:left="284" w:hanging="284"/>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73260C" w:rsidRPr="0073260C" w14:paraId="4079E92C" w14:textId="77777777" w:rsidTr="000F53E5">
        <w:trPr>
          <w:trHeight w:val="284"/>
        </w:trPr>
        <w:tc>
          <w:tcPr>
            <w:tcW w:w="5000" w:type="pct"/>
            <w:shd w:val="clear" w:color="auto" w:fill="FFC000"/>
            <w:vAlign w:val="center"/>
          </w:tcPr>
          <w:p w14:paraId="51944723" w14:textId="268D79FE" w:rsidR="00536096" w:rsidRPr="0073260C" w:rsidRDefault="00AB1357" w:rsidP="00536096">
            <w:pPr>
              <w:pStyle w:val="Standard"/>
              <w:tabs>
                <w:tab w:val="left" w:pos="709"/>
              </w:tabs>
              <w:jc w:val="center"/>
              <w:rPr>
                <w:rFonts w:asciiTheme="minorHAnsi" w:hAnsiTheme="minorHAnsi" w:cstheme="minorHAnsi"/>
                <w:b/>
                <w:caps/>
                <w:strike/>
                <w:color w:val="00B050"/>
                <w:sz w:val="28"/>
                <w:szCs w:val="28"/>
              </w:rPr>
            </w:pPr>
            <w:r w:rsidRPr="0073260C">
              <w:rPr>
                <w:rFonts w:asciiTheme="minorHAnsi" w:hAnsiTheme="minorHAnsi" w:cstheme="minorHAnsi"/>
                <w:b/>
                <w:caps/>
                <w:strike/>
                <w:color w:val="00B050"/>
                <w:sz w:val="28"/>
                <w:szCs w:val="28"/>
              </w:rPr>
              <w:t xml:space="preserve">3.1.1 </w:t>
            </w:r>
            <w:r w:rsidR="00536096" w:rsidRPr="0073260C">
              <w:rPr>
                <w:rFonts w:asciiTheme="minorHAnsi" w:hAnsiTheme="minorHAnsi" w:cstheme="minorHAnsi"/>
                <w:b/>
                <w:caps/>
                <w:strike/>
                <w:color w:val="00B050"/>
                <w:sz w:val="28"/>
                <w:szCs w:val="28"/>
              </w:rPr>
              <w:t>ŠpecificKÁ PRE PODOPATRENIE</w:t>
            </w:r>
          </w:p>
        </w:tc>
      </w:tr>
      <w:tr w:rsidR="0073260C" w:rsidRPr="0073260C" w14:paraId="21A80DA7" w14:textId="77777777" w:rsidTr="00115239">
        <w:trPr>
          <w:trHeight w:val="284"/>
        </w:trPr>
        <w:tc>
          <w:tcPr>
            <w:tcW w:w="5000" w:type="pct"/>
            <w:shd w:val="clear" w:color="auto" w:fill="FFFFFF" w:themeFill="background1"/>
            <w:vAlign w:val="center"/>
          </w:tcPr>
          <w:p w14:paraId="6E40AA09" w14:textId="4DC125F2" w:rsidR="00124ABF" w:rsidRPr="0073260C" w:rsidRDefault="00124ABF" w:rsidP="009F1D61">
            <w:pPr>
              <w:pStyle w:val="Odsekzoznamu"/>
              <w:numPr>
                <w:ilvl w:val="0"/>
                <w:numId w:val="66"/>
              </w:numPr>
              <w:spacing w:after="0" w:line="240" w:lineRule="auto"/>
              <w:ind w:left="203" w:hanging="203"/>
              <w:jc w:val="both"/>
              <w:rPr>
                <w:rFonts w:cstheme="minorHAnsi"/>
                <w:strike/>
                <w:color w:val="00B050"/>
                <w:sz w:val="18"/>
                <w:szCs w:val="18"/>
              </w:rPr>
            </w:pPr>
            <w:r w:rsidRPr="0073260C">
              <w:rPr>
                <w:rFonts w:cstheme="minorHAnsi"/>
                <w:i/>
                <w:iCs/>
                <w:strike/>
                <w:color w:val="00B050"/>
                <w:sz w:val="18"/>
                <w:szCs w:val="18"/>
              </w:rPr>
              <w:t>Predajné miesto:</w:t>
            </w:r>
            <w:r w:rsidRPr="0073260C">
              <w:rPr>
                <w:rFonts w:cstheme="minorHAnsi"/>
                <w:strike/>
                <w:color w:val="00B050"/>
                <w:sz w:val="18"/>
                <w:szCs w:val="18"/>
              </w:rPr>
              <w:t xml:space="preserve"> je miesto priamo na farme alebo lesnom alebo </w:t>
            </w:r>
            <w:proofErr w:type="spellStart"/>
            <w:r w:rsidRPr="0073260C">
              <w:rPr>
                <w:rFonts w:cstheme="minorHAnsi"/>
                <w:strike/>
                <w:color w:val="00B050"/>
                <w:sz w:val="18"/>
                <w:szCs w:val="18"/>
              </w:rPr>
              <w:t>akvakultúrnom</w:t>
            </w:r>
            <w:proofErr w:type="spellEnd"/>
            <w:r w:rsidRPr="0073260C">
              <w:rPr>
                <w:rFonts w:cstheme="minorHAnsi"/>
                <w:strike/>
                <w:color w:val="00B050"/>
                <w:sz w:val="18"/>
                <w:szCs w:val="18"/>
              </w:rPr>
              <w:t xml:space="preserve"> podniku, alebo miesto dostupné pre návštevníkov daného regiónu vo vidieckej oblasti, kde príjemca pomoci môže predávať svoje výrobky alebo výrobky iných poľnohospodárov, lesných hospodárov alebo </w:t>
            </w:r>
            <w:proofErr w:type="spellStart"/>
            <w:r w:rsidRPr="0073260C">
              <w:rPr>
                <w:rFonts w:cstheme="minorHAnsi"/>
                <w:strike/>
                <w:color w:val="00B050"/>
                <w:sz w:val="18"/>
                <w:szCs w:val="18"/>
              </w:rPr>
              <w:t>akvakultúrnych</w:t>
            </w:r>
            <w:proofErr w:type="spellEnd"/>
            <w:r w:rsidRPr="0073260C">
              <w:rPr>
                <w:rFonts w:cstheme="minorHAnsi"/>
                <w:strike/>
                <w:color w:val="00B050"/>
                <w:sz w:val="18"/>
                <w:szCs w:val="18"/>
              </w:rPr>
              <w:t xml:space="preserve"> podnikov, ktoré majú prevažne nepoľnohospodársky, nelesný a </w:t>
            </w:r>
            <w:proofErr w:type="spellStart"/>
            <w:r w:rsidRPr="0073260C">
              <w:rPr>
                <w:rFonts w:cstheme="minorHAnsi"/>
                <w:strike/>
                <w:color w:val="00B050"/>
                <w:sz w:val="18"/>
                <w:szCs w:val="18"/>
              </w:rPr>
              <w:t>neakvakultúrny</w:t>
            </w:r>
            <w:proofErr w:type="spellEnd"/>
            <w:r w:rsidRPr="0073260C">
              <w:rPr>
                <w:rFonts w:cstheme="minorHAnsi"/>
                <w:strike/>
                <w:color w:val="00B050"/>
                <w:sz w:val="18"/>
                <w:szCs w:val="18"/>
              </w:rPr>
              <w:t xml:space="preserve"> charakter. V prípade nepoľnohospodárskych </w:t>
            </w:r>
            <w:proofErr w:type="spellStart"/>
            <w:r w:rsidRPr="0073260C">
              <w:rPr>
                <w:rFonts w:cstheme="minorHAnsi"/>
                <w:strike/>
                <w:color w:val="00B050"/>
                <w:sz w:val="18"/>
                <w:szCs w:val="18"/>
              </w:rPr>
              <w:t>mikro</w:t>
            </w:r>
            <w:proofErr w:type="spellEnd"/>
            <w:r w:rsidRPr="0073260C">
              <w:rPr>
                <w:rFonts w:cstheme="minorHAnsi"/>
                <w:strike/>
                <w:color w:val="00B050"/>
                <w:sz w:val="18"/>
                <w:szCs w:val="18"/>
              </w:rPr>
              <w:t xml:space="preserve"> a malých podnikov je umožnené navštíviť a predávať výrobky aj v mestskej oblasti, avšak bez zriadenia trvalého predajného miesta. V prípade poľnohospodárskeho podniku je oprávnené aj zriadenie predajného miesta v mestskej oblasti. </w:t>
            </w:r>
          </w:p>
          <w:p w14:paraId="41C817F3" w14:textId="77777777" w:rsidR="00124ABF" w:rsidRPr="0073260C" w:rsidRDefault="00124ABF" w:rsidP="009F1D61">
            <w:pPr>
              <w:pStyle w:val="Odsekzoznamu"/>
              <w:numPr>
                <w:ilvl w:val="0"/>
                <w:numId w:val="66"/>
              </w:numPr>
              <w:spacing w:after="0" w:line="240" w:lineRule="auto"/>
              <w:ind w:left="203" w:hanging="203"/>
              <w:jc w:val="both"/>
              <w:rPr>
                <w:rFonts w:cstheme="minorHAnsi"/>
                <w:strike/>
                <w:color w:val="00B050"/>
                <w:sz w:val="18"/>
                <w:szCs w:val="18"/>
              </w:rPr>
            </w:pPr>
            <w:r w:rsidRPr="0073260C">
              <w:rPr>
                <w:rFonts w:cstheme="minorHAnsi"/>
                <w:i/>
                <w:strike/>
                <w:color w:val="00B050"/>
                <w:sz w:val="18"/>
                <w:szCs w:val="18"/>
              </w:rPr>
              <w:t>Občianska a poznávacia infraštruktúra:</w:t>
            </w:r>
            <w:r w:rsidRPr="0073260C">
              <w:rPr>
                <w:rFonts w:cstheme="minorHAnsi"/>
                <w:strike/>
                <w:color w:val="00B050"/>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w:t>
            </w:r>
            <w:proofErr w:type="spellStart"/>
            <w:r w:rsidRPr="0073260C">
              <w:rPr>
                <w:rFonts w:cstheme="minorHAnsi"/>
                <w:strike/>
                <w:color w:val="00B050"/>
                <w:sz w:val="18"/>
                <w:szCs w:val="18"/>
              </w:rPr>
              <w:t>podopatrenia</w:t>
            </w:r>
            <w:proofErr w:type="spellEnd"/>
            <w:r w:rsidRPr="0073260C">
              <w:rPr>
                <w:rFonts w:cstheme="minorHAnsi"/>
                <w:strike/>
                <w:color w:val="00B050"/>
                <w:sz w:val="18"/>
                <w:szCs w:val="18"/>
              </w:rPr>
              <w:t>.</w:t>
            </w:r>
          </w:p>
          <w:p w14:paraId="5241F76C" w14:textId="0FEF7357" w:rsidR="00124ABF" w:rsidRPr="0073260C" w:rsidRDefault="00124ABF" w:rsidP="009F1D61">
            <w:pPr>
              <w:pStyle w:val="Odsekzoznamu"/>
              <w:numPr>
                <w:ilvl w:val="0"/>
                <w:numId w:val="66"/>
              </w:numPr>
              <w:tabs>
                <w:tab w:val="left" w:pos="426"/>
              </w:tabs>
              <w:suppressAutoHyphens/>
              <w:spacing w:after="0" w:line="240" w:lineRule="auto"/>
              <w:ind w:left="203" w:hanging="203"/>
              <w:jc w:val="both"/>
              <w:rPr>
                <w:strike/>
                <w:color w:val="00B050"/>
                <w:sz w:val="18"/>
                <w:szCs w:val="18"/>
              </w:rPr>
            </w:pP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musí byť kompletná po obsahovej stránke.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nebude schválená v prípade, že žiadateľ uviedol nepravdivé čestné vyhlásenie žiadateľa o konflikte záujmov a poskytol nesprávne či nepravdivé údaje. </w:t>
            </w:r>
            <w:r w:rsidRPr="0073260C">
              <w:rPr>
                <w:strike/>
                <w:color w:val="00B050"/>
                <w:sz w:val="18"/>
                <w:szCs w:val="18"/>
              </w:rPr>
              <w:t xml:space="preserve">Suma finančných prostriedkov z verejných zdrojov, požadovaná žiadateľom vo formulári </w:t>
            </w:r>
            <w:proofErr w:type="spellStart"/>
            <w:r w:rsidRPr="0073260C">
              <w:rPr>
                <w:strike/>
                <w:color w:val="00B050"/>
                <w:sz w:val="18"/>
                <w:szCs w:val="18"/>
              </w:rPr>
              <w:t>ŽoNFP</w:t>
            </w:r>
            <w:proofErr w:type="spellEnd"/>
            <w:r w:rsidRPr="0073260C">
              <w:rPr>
                <w:strike/>
                <w:color w:val="00B050"/>
                <w:sz w:val="18"/>
                <w:szCs w:val="18"/>
              </w:rPr>
              <w:t xml:space="preserve"> v deň jej predloženia na MAS je konečná a nie je možné ju v rámci procesu spracovávania dodatočne zvyšovať.</w:t>
            </w:r>
          </w:p>
          <w:p w14:paraId="47BDBFCD" w14:textId="77777777" w:rsidR="00124ABF" w:rsidRPr="0073260C" w:rsidRDefault="00124ABF" w:rsidP="009F1D61">
            <w:pPr>
              <w:pStyle w:val="Odsekzoznamu"/>
              <w:numPr>
                <w:ilvl w:val="0"/>
                <w:numId w:val="66"/>
              </w:numPr>
              <w:tabs>
                <w:tab w:val="left" w:pos="203"/>
              </w:tabs>
              <w:suppressAutoHyphens/>
              <w:spacing w:after="0" w:line="240" w:lineRule="auto"/>
              <w:ind w:left="203" w:hanging="203"/>
              <w:jc w:val="both"/>
              <w:rPr>
                <w:rFonts w:cstheme="minorHAnsi"/>
                <w:strike/>
                <w:color w:val="00B050"/>
                <w:sz w:val="18"/>
                <w:szCs w:val="18"/>
              </w:rPr>
            </w:pPr>
            <w:r w:rsidRPr="0073260C">
              <w:rPr>
                <w:rFonts w:cstheme="minorHAnsi"/>
                <w:strike/>
                <w:color w:val="00B050"/>
                <w:sz w:val="18"/>
                <w:szCs w:val="18"/>
              </w:rPr>
              <w:t>Neoprávnené výdavky je žiadateľ povinný z požadovanej sumy odčleniť. Pred uzavretím Zmluvy o poskytnutí NFP neexistuje právny nárok na poskytnutie nenávratného finančného príspevku.</w:t>
            </w:r>
          </w:p>
          <w:p w14:paraId="7332BCD6" w14:textId="77777777" w:rsidR="009B2C19" w:rsidRPr="0073260C" w:rsidRDefault="00124ABF" w:rsidP="009F1D61">
            <w:pPr>
              <w:pStyle w:val="Odsekzoznamu"/>
              <w:numPr>
                <w:ilvl w:val="0"/>
                <w:numId w:val="66"/>
              </w:numPr>
              <w:tabs>
                <w:tab w:val="left" w:pos="203"/>
              </w:tabs>
              <w:suppressAutoHyphens/>
              <w:spacing w:after="0" w:line="240" w:lineRule="auto"/>
              <w:ind w:left="203" w:hanging="203"/>
              <w:jc w:val="both"/>
              <w:rPr>
                <w:rFonts w:cstheme="minorHAnsi"/>
                <w:strike/>
                <w:color w:val="00B050"/>
                <w:sz w:val="18"/>
                <w:szCs w:val="18"/>
              </w:rPr>
            </w:pPr>
            <w:r w:rsidRPr="0073260C">
              <w:rPr>
                <w:rFonts w:cstheme="minorHAnsi"/>
                <w:strike/>
                <w:color w:val="00B050"/>
                <w:sz w:val="18"/>
                <w:szCs w:val="18"/>
              </w:rPr>
              <w:t>Žiadatelia môžu realizovať projekt aj pred uzatvorením zmluvy o poskytnutí NFP, znášajú však riziko, že projekt na financovanie z PRV SR 2014 - 20220 nebude schválený.</w:t>
            </w:r>
          </w:p>
          <w:p w14:paraId="038F0B10" w14:textId="5157BE19" w:rsidR="009B2C19" w:rsidRPr="0073260C" w:rsidRDefault="009B2C19" w:rsidP="009F1D61">
            <w:pPr>
              <w:pStyle w:val="Odsekzoznamu"/>
              <w:numPr>
                <w:ilvl w:val="0"/>
                <w:numId w:val="66"/>
              </w:numPr>
              <w:tabs>
                <w:tab w:val="left" w:pos="203"/>
              </w:tabs>
              <w:suppressAutoHyphens/>
              <w:spacing w:after="0" w:line="240" w:lineRule="auto"/>
              <w:ind w:left="203" w:hanging="203"/>
              <w:jc w:val="both"/>
              <w:rPr>
                <w:rFonts w:cstheme="minorHAnsi"/>
                <w:strike/>
                <w:color w:val="00B050"/>
                <w:sz w:val="18"/>
                <w:szCs w:val="18"/>
              </w:rPr>
            </w:pPr>
            <w:r w:rsidRPr="0073260C">
              <w:rPr>
                <w:rFonts w:cstheme="minorHAnsi"/>
                <w:strike/>
                <w:color w:val="00B050"/>
                <w:sz w:val="18"/>
                <w:szCs w:val="18"/>
              </w:rPr>
              <w:t>Forma zjednodušeného v</w:t>
            </w:r>
            <w:r w:rsidR="00CD7B38" w:rsidRPr="0073260C">
              <w:rPr>
                <w:rFonts w:cstheme="minorHAnsi"/>
                <w:strike/>
                <w:color w:val="00B050"/>
                <w:sz w:val="18"/>
                <w:szCs w:val="18"/>
              </w:rPr>
              <w:t>ykazovania výdavkov: jednorazová</w:t>
            </w:r>
            <w:r w:rsidRPr="0073260C">
              <w:rPr>
                <w:rFonts w:cstheme="minorHAnsi"/>
                <w:strike/>
                <w:color w:val="00B050"/>
                <w:sz w:val="18"/>
                <w:szCs w:val="18"/>
              </w:rPr>
              <w:t xml:space="preserve"> platba v zmysle Prílohy č. 29A k Príručke pre prijímateľa LEADER. </w:t>
            </w:r>
          </w:p>
        </w:tc>
      </w:tr>
    </w:tbl>
    <w:p w14:paraId="00F0D1BF" w14:textId="04FA0337" w:rsidR="00C0534D" w:rsidRPr="0073260C" w:rsidRDefault="00C0534D" w:rsidP="002C09AB">
      <w:pPr>
        <w:spacing w:after="0" w:line="240" w:lineRule="auto"/>
        <w:rPr>
          <w:rFonts w:cstheme="minorHAnsi"/>
          <w:b/>
          <w:strike/>
          <w:color w:val="00B05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73260C" w:rsidRPr="0073260C" w14:paraId="071EB6BC" w14:textId="77777777" w:rsidTr="000F53E5">
        <w:trPr>
          <w:trHeight w:val="284"/>
        </w:trPr>
        <w:tc>
          <w:tcPr>
            <w:tcW w:w="5000" w:type="pct"/>
            <w:gridSpan w:val="3"/>
            <w:shd w:val="clear" w:color="auto" w:fill="FFC000"/>
            <w:vAlign w:val="center"/>
          </w:tcPr>
          <w:p w14:paraId="7FC6C273" w14:textId="2E2DC851" w:rsidR="00124ABF" w:rsidRPr="0073260C" w:rsidRDefault="00AB1357" w:rsidP="00124ABF">
            <w:pPr>
              <w:spacing w:after="0" w:line="240" w:lineRule="auto"/>
              <w:jc w:val="center"/>
              <w:rPr>
                <w:rFonts w:cstheme="minorHAnsi"/>
                <w:b/>
                <w:strike/>
                <w:color w:val="00B050"/>
                <w:sz w:val="28"/>
                <w:szCs w:val="28"/>
              </w:rPr>
            </w:pPr>
            <w:r w:rsidRPr="0073260C">
              <w:rPr>
                <w:rFonts w:cstheme="minorHAnsi"/>
                <w:b/>
                <w:strike/>
                <w:color w:val="00B050"/>
                <w:sz w:val="28"/>
                <w:szCs w:val="28"/>
              </w:rPr>
              <w:lastRenderedPageBreak/>
              <w:t>3.1.2</w:t>
            </w:r>
            <w:r w:rsidR="00124ABF" w:rsidRPr="0073260C">
              <w:rPr>
                <w:rFonts w:cstheme="minorHAnsi"/>
                <w:b/>
                <w:strike/>
                <w:color w:val="00B050"/>
                <w:sz w:val="28"/>
                <w:szCs w:val="28"/>
              </w:rPr>
              <w:t xml:space="preserve"> </w:t>
            </w:r>
            <w:r w:rsidR="00124ABF" w:rsidRPr="0073260C">
              <w:rPr>
                <w:rFonts w:cstheme="minorHAnsi"/>
                <w:b/>
                <w:caps/>
                <w:strike/>
                <w:color w:val="00B050"/>
                <w:sz w:val="28"/>
                <w:szCs w:val="28"/>
              </w:rPr>
              <w:t>Špecifické podmienky poskytnutia príspevku</w:t>
            </w:r>
          </w:p>
        </w:tc>
      </w:tr>
      <w:tr w:rsidR="0073260C" w:rsidRPr="0073260C" w14:paraId="335788A3" w14:textId="77777777" w:rsidTr="000F53E5">
        <w:trPr>
          <w:trHeight w:val="284"/>
        </w:trPr>
        <w:tc>
          <w:tcPr>
            <w:tcW w:w="5000" w:type="pct"/>
            <w:gridSpan w:val="3"/>
            <w:shd w:val="clear" w:color="auto" w:fill="FFE599" w:themeFill="accent4" w:themeFillTint="66"/>
            <w:vAlign w:val="center"/>
          </w:tcPr>
          <w:p w14:paraId="7AC6AFE9" w14:textId="77777777" w:rsidR="00C0534D" w:rsidRPr="0073260C" w:rsidRDefault="00C0534D" w:rsidP="002C09AB">
            <w:pPr>
              <w:spacing w:after="0" w:line="240" w:lineRule="auto"/>
              <w:rPr>
                <w:rFonts w:cstheme="minorHAnsi"/>
                <w:b/>
                <w:strike/>
                <w:color w:val="00B050"/>
                <w:sz w:val="22"/>
                <w:szCs w:val="22"/>
              </w:rPr>
            </w:pPr>
            <w:r w:rsidRPr="0073260C">
              <w:rPr>
                <w:rFonts w:cstheme="minorHAnsi"/>
                <w:b/>
                <w:strike/>
                <w:color w:val="00B050"/>
                <w:sz w:val="22"/>
                <w:szCs w:val="22"/>
              </w:rPr>
              <w:t>1. OPRÁVNENOSŤ ŽIADATEĽA</w:t>
            </w:r>
          </w:p>
        </w:tc>
      </w:tr>
      <w:tr w:rsidR="0073260C" w:rsidRPr="0073260C" w14:paraId="7A43EE5D" w14:textId="77777777" w:rsidTr="000F53E5">
        <w:trPr>
          <w:trHeight w:val="284"/>
        </w:trPr>
        <w:tc>
          <w:tcPr>
            <w:tcW w:w="150" w:type="pct"/>
            <w:shd w:val="clear" w:color="auto" w:fill="FFF2CC" w:themeFill="accent4" w:themeFillTint="33"/>
            <w:vAlign w:val="center"/>
          </w:tcPr>
          <w:p w14:paraId="3B451677" w14:textId="314C1E39" w:rsidR="003105BC" w:rsidRPr="0073260C" w:rsidRDefault="003105BC"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50" w:type="pct"/>
            <w:gridSpan w:val="2"/>
            <w:shd w:val="clear" w:color="auto" w:fill="FFF2CC" w:themeFill="accent4" w:themeFillTint="33"/>
            <w:vAlign w:val="center"/>
          </w:tcPr>
          <w:p w14:paraId="77D67B45" w14:textId="6124C0D7" w:rsidR="003105BC" w:rsidRPr="0073260C" w:rsidRDefault="0061200B" w:rsidP="002C09AB">
            <w:pPr>
              <w:spacing w:after="0" w:line="240" w:lineRule="auto"/>
              <w:jc w:val="center"/>
              <w:rPr>
                <w:rFonts w:cstheme="minorHAnsi"/>
                <w:b/>
                <w:strike/>
                <w:color w:val="00B050"/>
                <w:sz w:val="18"/>
                <w:szCs w:val="18"/>
              </w:rPr>
            </w:pPr>
            <w:r w:rsidRPr="0073260C">
              <w:rPr>
                <w:rFonts w:cstheme="minorHAnsi"/>
                <w:b/>
                <w:strike/>
                <w:color w:val="00B050"/>
                <w:sz w:val="18"/>
                <w:szCs w:val="18"/>
              </w:rPr>
              <w:t xml:space="preserve">Podmienka poskytnutia príspevku (PPP) a jej popis  </w:t>
            </w:r>
          </w:p>
        </w:tc>
      </w:tr>
      <w:tr w:rsidR="0073260C" w:rsidRPr="0073260C" w14:paraId="51AB082E" w14:textId="77777777" w:rsidTr="007E7947">
        <w:trPr>
          <w:trHeight w:val="284"/>
        </w:trPr>
        <w:tc>
          <w:tcPr>
            <w:tcW w:w="150" w:type="pct"/>
            <w:shd w:val="clear" w:color="auto" w:fill="FFFFFF" w:themeFill="background1"/>
            <w:vAlign w:val="center"/>
          </w:tcPr>
          <w:p w14:paraId="4021ACF5" w14:textId="77777777" w:rsidR="007E7947" w:rsidRPr="0073260C" w:rsidRDefault="007E7947"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1.1</w:t>
            </w:r>
          </w:p>
        </w:tc>
        <w:tc>
          <w:tcPr>
            <w:tcW w:w="4850" w:type="pct"/>
            <w:gridSpan w:val="2"/>
            <w:shd w:val="clear" w:color="auto" w:fill="FFFFFF" w:themeFill="background1"/>
            <w:vAlign w:val="center"/>
          </w:tcPr>
          <w:p w14:paraId="046468CC" w14:textId="77777777" w:rsidR="007E7947" w:rsidRPr="0073260C" w:rsidRDefault="007E7947" w:rsidP="002C09AB">
            <w:pPr>
              <w:spacing w:after="0" w:line="240" w:lineRule="auto"/>
              <w:rPr>
                <w:rFonts w:cstheme="minorHAnsi"/>
                <w:b/>
                <w:strike/>
                <w:color w:val="00B050"/>
                <w:sz w:val="18"/>
                <w:szCs w:val="18"/>
              </w:rPr>
            </w:pPr>
            <w:r w:rsidRPr="0073260C">
              <w:rPr>
                <w:rFonts w:cstheme="minorHAnsi"/>
                <w:b/>
                <w:strike/>
                <w:color w:val="00B050"/>
                <w:sz w:val="18"/>
                <w:szCs w:val="18"/>
              </w:rPr>
              <w:t>Oprávnenosť žiadateľa (všeobecné podmienky)</w:t>
            </w:r>
          </w:p>
          <w:p w14:paraId="1B150E57" w14:textId="1EF58B6E" w:rsidR="007E7947" w:rsidRPr="0073260C" w:rsidRDefault="007E7947"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Oprávneným žiadateľom je oprávnený žiadateľ v zmysle  stratégie CLLD uvedený vo výzve</w:t>
            </w:r>
            <w:r w:rsidR="009F3F14" w:rsidRPr="0073260C">
              <w:rPr>
                <w:rFonts w:cstheme="minorHAnsi"/>
                <w:bCs/>
                <w:strike/>
                <w:color w:val="00B050"/>
                <w:sz w:val="16"/>
                <w:szCs w:val="16"/>
              </w:rPr>
              <w:t xml:space="preserve"> </w:t>
            </w:r>
            <w:r w:rsidR="00760381" w:rsidRPr="0073260C">
              <w:rPr>
                <w:rFonts w:cstheme="minorHAnsi"/>
                <w:bCs/>
                <w:strike/>
                <w:color w:val="00B050"/>
                <w:sz w:val="16"/>
                <w:szCs w:val="16"/>
              </w:rPr>
              <w:t>na predkladanie</w:t>
            </w:r>
            <w:r w:rsidR="009F3F14" w:rsidRPr="0073260C">
              <w:rPr>
                <w:rFonts w:cstheme="minorHAnsi"/>
                <w:bCs/>
                <w:strike/>
                <w:color w:val="00B050"/>
                <w:sz w:val="16"/>
                <w:szCs w:val="16"/>
              </w:rPr>
              <w:t xml:space="preserve"> </w:t>
            </w:r>
            <w:proofErr w:type="spellStart"/>
            <w:r w:rsidR="009F3F14"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ako oprávnený žiadateľ MAS, ktorý musí spĺňať aj nasledovné podmienky:</w:t>
            </w:r>
          </w:p>
          <w:p w14:paraId="11D3D23F" w14:textId="77777777" w:rsidR="007E7947" w:rsidRPr="0073260C" w:rsidRDefault="007E7947" w:rsidP="002C09AB">
            <w:pPr>
              <w:spacing w:after="0" w:line="240" w:lineRule="auto"/>
              <w:jc w:val="both"/>
              <w:rPr>
                <w:rFonts w:cstheme="minorHAnsi"/>
                <w:strike/>
                <w:color w:val="00B050"/>
                <w:sz w:val="16"/>
                <w:szCs w:val="16"/>
              </w:rPr>
            </w:pPr>
          </w:p>
          <w:p w14:paraId="063575BF" w14:textId="77777777" w:rsidR="007E7947" w:rsidRPr="0073260C" w:rsidRDefault="007E7947" w:rsidP="002C09AB">
            <w:pPr>
              <w:spacing w:after="0" w:line="240" w:lineRule="auto"/>
              <w:jc w:val="both"/>
              <w:rPr>
                <w:rFonts w:cstheme="minorHAnsi"/>
                <w:strike/>
                <w:color w:val="00B050"/>
                <w:sz w:val="16"/>
                <w:szCs w:val="16"/>
              </w:rPr>
            </w:pPr>
            <w:r w:rsidRPr="0073260C">
              <w:rPr>
                <w:rFonts w:cstheme="minorHAnsi"/>
                <w:strike/>
                <w:color w:val="00B050"/>
                <w:sz w:val="16"/>
                <w:szCs w:val="16"/>
              </w:rPr>
              <w:t xml:space="preserve">Príjemcom pomoci je podnik v zmysle čl. 107 ods. 1 ZFEÚ,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každý subjekt, ktorý vykonáva hospodársku činnosť</w:t>
            </w:r>
            <w:r w:rsidRPr="0073260C">
              <w:rPr>
                <w:rFonts w:cstheme="minorHAnsi"/>
                <w:strike/>
                <w:color w:val="00B050"/>
                <w:sz w:val="16"/>
                <w:szCs w:val="16"/>
                <w:vertAlign w:val="superscript"/>
                <w:lang w:eastAsia="sk-SK"/>
              </w:rPr>
              <w:footnoteReference w:id="56"/>
            </w:r>
            <w:r w:rsidRPr="0073260C">
              <w:rPr>
                <w:rFonts w:cstheme="minorHAnsi"/>
                <w:strike/>
                <w:color w:val="00B050"/>
                <w:sz w:val="16"/>
                <w:szCs w:val="16"/>
              </w:rPr>
              <w:t xml:space="preserve"> bez ohľadu na jeho právny status a spôsob financovania (ďalej len "príjemca pomoci").</w:t>
            </w:r>
          </w:p>
          <w:p w14:paraId="4BF2DAB8" w14:textId="77777777" w:rsidR="007E7947" w:rsidRPr="0073260C" w:rsidRDefault="007E7947" w:rsidP="002C09AB">
            <w:pPr>
              <w:spacing w:after="0" w:line="240" w:lineRule="auto"/>
              <w:jc w:val="both"/>
              <w:rPr>
                <w:rFonts w:cstheme="minorHAnsi"/>
                <w:strike/>
                <w:color w:val="00B050"/>
                <w:sz w:val="16"/>
                <w:szCs w:val="16"/>
              </w:rPr>
            </w:pPr>
            <w:r w:rsidRPr="0073260C">
              <w:rPr>
                <w:rFonts w:cstheme="minorHAnsi"/>
                <w:strike/>
                <w:color w:val="00B050"/>
                <w:sz w:val="16"/>
                <w:szCs w:val="16"/>
              </w:rPr>
              <w:t xml:space="preserve">Príjemcom pomoci je jediný podnik. </w:t>
            </w:r>
          </w:p>
          <w:p w14:paraId="3EBD9B20" w14:textId="77777777" w:rsidR="007E7947" w:rsidRPr="0073260C" w:rsidRDefault="007E7947" w:rsidP="002C09AB">
            <w:pPr>
              <w:spacing w:after="0" w:line="240" w:lineRule="auto"/>
              <w:jc w:val="both"/>
              <w:rPr>
                <w:rFonts w:cstheme="minorHAnsi"/>
                <w:strike/>
                <w:color w:val="00B050"/>
                <w:sz w:val="16"/>
                <w:szCs w:val="16"/>
              </w:rPr>
            </w:pPr>
            <w:r w:rsidRPr="0073260C">
              <w:rPr>
                <w:rFonts w:cstheme="minorHAnsi"/>
                <w:strike/>
                <w:color w:val="00B050"/>
                <w:sz w:val="16"/>
                <w:szCs w:val="16"/>
              </w:rPr>
              <w:t xml:space="preserve">Jediný podnik v zmysle čl. 2 ods. 2 nariadenia (EÚ) č. 1407/2013 zahŕňa všetky podniky, medzi ktorými je aspoň jeden z týchto vzťahov: </w:t>
            </w:r>
          </w:p>
          <w:p w14:paraId="0AF4E75B" w14:textId="77777777" w:rsidR="007E7947" w:rsidRPr="0073260C" w:rsidRDefault="007E7947" w:rsidP="004800B7">
            <w:pPr>
              <w:pStyle w:val="Odsekzoznamu"/>
              <w:numPr>
                <w:ilvl w:val="0"/>
                <w:numId w:val="508"/>
              </w:numPr>
              <w:spacing w:after="0" w:line="240" w:lineRule="auto"/>
              <w:ind w:left="351" w:hanging="284"/>
              <w:jc w:val="both"/>
              <w:rPr>
                <w:rFonts w:cstheme="minorHAnsi"/>
                <w:strike/>
                <w:color w:val="00B050"/>
                <w:sz w:val="16"/>
                <w:szCs w:val="16"/>
              </w:rPr>
            </w:pPr>
            <w:r w:rsidRPr="0073260C">
              <w:rPr>
                <w:rFonts w:cstheme="minorHAnsi"/>
                <w:strike/>
                <w:color w:val="00B050"/>
                <w:sz w:val="16"/>
                <w:szCs w:val="16"/>
              </w:rPr>
              <w:t xml:space="preserve">jeden podnik má väčšinu hlasovacích práv akcionárov alebo spoločníkov v inom podniku; </w:t>
            </w:r>
          </w:p>
          <w:p w14:paraId="705C4188" w14:textId="77777777" w:rsidR="007E7947" w:rsidRPr="0073260C" w:rsidRDefault="007E7947" w:rsidP="004800B7">
            <w:pPr>
              <w:pStyle w:val="Odsekzoznamu"/>
              <w:numPr>
                <w:ilvl w:val="0"/>
                <w:numId w:val="508"/>
              </w:numPr>
              <w:spacing w:after="0" w:line="240" w:lineRule="auto"/>
              <w:ind w:left="351" w:hanging="284"/>
              <w:jc w:val="both"/>
              <w:rPr>
                <w:rFonts w:cstheme="minorHAnsi"/>
                <w:strike/>
                <w:color w:val="00B050"/>
                <w:sz w:val="16"/>
                <w:szCs w:val="16"/>
              </w:rPr>
            </w:pPr>
            <w:r w:rsidRPr="0073260C">
              <w:rPr>
                <w:rFonts w:cstheme="minorHAnsi"/>
                <w:strike/>
                <w:color w:val="00B050"/>
                <w:sz w:val="16"/>
                <w:szCs w:val="16"/>
              </w:rPr>
              <w:t xml:space="preserve">jeden podnik má právo vymenovať alebo odvolať väčšinu členov správneho, riadiaceho alebo dozorného orgánu iného podniku; </w:t>
            </w:r>
          </w:p>
          <w:p w14:paraId="1E4AF672" w14:textId="77777777" w:rsidR="007E7947" w:rsidRPr="0073260C" w:rsidRDefault="007E7947" w:rsidP="004800B7">
            <w:pPr>
              <w:pStyle w:val="Odsekzoznamu"/>
              <w:numPr>
                <w:ilvl w:val="0"/>
                <w:numId w:val="508"/>
              </w:numPr>
              <w:spacing w:after="0" w:line="240" w:lineRule="auto"/>
              <w:ind w:left="351" w:hanging="284"/>
              <w:jc w:val="both"/>
              <w:rPr>
                <w:rFonts w:cstheme="minorHAnsi"/>
                <w:strike/>
                <w:color w:val="00B050"/>
                <w:sz w:val="16"/>
                <w:szCs w:val="16"/>
              </w:rPr>
            </w:pPr>
            <w:r w:rsidRPr="0073260C">
              <w:rPr>
                <w:rFonts w:cstheme="minorHAnsi"/>
                <w:strike/>
                <w:color w:val="00B05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CDD2697" w14:textId="77777777" w:rsidR="007E7947" w:rsidRPr="0073260C" w:rsidRDefault="007E7947" w:rsidP="004800B7">
            <w:pPr>
              <w:pStyle w:val="Odsekzoznamu"/>
              <w:numPr>
                <w:ilvl w:val="0"/>
                <w:numId w:val="508"/>
              </w:numPr>
              <w:spacing w:after="0" w:line="240" w:lineRule="auto"/>
              <w:ind w:left="351" w:hanging="284"/>
              <w:jc w:val="both"/>
              <w:rPr>
                <w:rFonts w:cstheme="minorHAnsi"/>
                <w:strike/>
                <w:color w:val="00B050"/>
                <w:sz w:val="16"/>
                <w:szCs w:val="16"/>
              </w:rPr>
            </w:pPr>
            <w:r w:rsidRPr="0073260C">
              <w:rPr>
                <w:rFonts w:cstheme="minorHAnsi"/>
                <w:strike/>
                <w:color w:val="00B05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B1E4B05" w14:textId="77777777" w:rsidR="007E7947" w:rsidRPr="0073260C" w:rsidRDefault="007E7947" w:rsidP="002C09AB">
            <w:pPr>
              <w:spacing w:after="0" w:line="240" w:lineRule="auto"/>
              <w:rPr>
                <w:rFonts w:cstheme="minorHAnsi"/>
                <w:strike/>
                <w:color w:val="00B050"/>
                <w:sz w:val="16"/>
                <w:szCs w:val="16"/>
              </w:rPr>
            </w:pPr>
          </w:p>
          <w:p w14:paraId="2430C254" w14:textId="77777777" w:rsidR="007E7947" w:rsidRPr="0073260C" w:rsidRDefault="007E7947" w:rsidP="002C09AB">
            <w:pPr>
              <w:spacing w:after="0" w:line="240" w:lineRule="auto"/>
              <w:rPr>
                <w:rFonts w:cstheme="minorHAnsi"/>
                <w:strike/>
                <w:color w:val="00B050"/>
                <w:sz w:val="16"/>
                <w:szCs w:val="16"/>
              </w:rPr>
            </w:pPr>
            <w:r w:rsidRPr="0073260C">
              <w:rPr>
                <w:rFonts w:cstheme="minorHAnsi"/>
                <w:strike/>
                <w:color w:val="00B050"/>
                <w:sz w:val="16"/>
                <w:szCs w:val="16"/>
              </w:rPr>
              <w:t>Podniky, ktoré majú akýkoľvek vzťah uvedený v písm. a) až d) prostredníctvom jedného alebo viacerých iných podnikov, sa takisto považujú za jediný podnik</w:t>
            </w:r>
            <w:r w:rsidRPr="0073260C">
              <w:rPr>
                <w:rFonts w:cstheme="minorHAnsi"/>
                <w:strike/>
                <w:color w:val="00B050"/>
                <w:sz w:val="16"/>
                <w:szCs w:val="16"/>
                <w:vertAlign w:val="superscript"/>
                <w:lang w:eastAsia="sk-SK"/>
              </w:rPr>
              <w:footnoteReference w:id="57"/>
            </w:r>
            <w:r w:rsidRPr="0073260C">
              <w:rPr>
                <w:rFonts w:cstheme="minorHAnsi"/>
                <w:strike/>
                <w:color w:val="00B050"/>
                <w:sz w:val="16"/>
                <w:szCs w:val="16"/>
              </w:rPr>
              <w:t>.</w:t>
            </w:r>
          </w:p>
          <w:p w14:paraId="7D9BDD3D" w14:textId="77777777" w:rsidR="007E7947" w:rsidRPr="0073260C" w:rsidRDefault="007E7947" w:rsidP="002C09AB">
            <w:pPr>
              <w:spacing w:after="0" w:line="240" w:lineRule="auto"/>
              <w:rPr>
                <w:rFonts w:cstheme="minorHAnsi"/>
                <w:strike/>
                <w:color w:val="00B050"/>
                <w:sz w:val="16"/>
                <w:szCs w:val="16"/>
              </w:rPr>
            </w:pPr>
          </w:p>
          <w:p w14:paraId="0DC881C7" w14:textId="6619918D" w:rsidR="00DB1D08" w:rsidRPr="0073260C" w:rsidRDefault="007E7947" w:rsidP="002C09AB">
            <w:pPr>
              <w:spacing w:after="0" w:line="240" w:lineRule="auto"/>
              <w:rPr>
                <w:rFonts w:cstheme="minorHAnsi"/>
                <w:strike/>
                <w:color w:val="00B050"/>
                <w:sz w:val="16"/>
                <w:szCs w:val="16"/>
              </w:rPr>
            </w:pPr>
            <w:r w:rsidRPr="0073260C">
              <w:rPr>
                <w:rFonts w:cstheme="minorHAnsi"/>
                <w:strike/>
                <w:color w:val="00B050"/>
                <w:sz w:val="16"/>
                <w:szCs w:val="16"/>
              </w:rPr>
              <w:t>Oprávneným žiadateľom sú:</w:t>
            </w:r>
          </w:p>
          <w:p w14:paraId="50075A88" w14:textId="77777777" w:rsidR="007E7947" w:rsidRPr="0073260C" w:rsidRDefault="007E7947" w:rsidP="002C09AB">
            <w:pPr>
              <w:spacing w:after="0" w:line="240" w:lineRule="auto"/>
              <w:rPr>
                <w:rFonts w:cstheme="minorHAnsi"/>
                <w:strike/>
                <w:color w:val="00B050"/>
                <w:sz w:val="16"/>
                <w:szCs w:val="16"/>
                <w:u w:val="single"/>
              </w:rPr>
            </w:pPr>
            <w:r w:rsidRPr="0073260C">
              <w:rPr>
                <w:rFonts w:cstheme="minorHAnsi"/>
                <w:bCs/>
                <w:strike/>
                <w:color w:val="00B050"/>
                <w:sz w:val="16"/>
                <w:szCs w:val="16"/>
                <w:u w:val="single"/>
              </w:rPr>
              <w:t>Pre oblasť 1 a 2 v zmysle oprávnenosti aktivít realizácie projektu:</w:t>
            </w:r>
          </w:p>
          <w:p w14:paraId="4528F3C4" w14:textId="77777777" w:rsidR="007E7947" w:rsidRPr="0073260C" w:rsidRDefault="007E7947" w:rsidP="000E4642">
            <w:pPr>
              <w:numPr>
                <w:ilvl w:val="0"/>
                <w:numId w:val="38"/>
              </w:numPr>
              <w:spacing w:after="0" w:line="240" w:lineRule="auto"/>
              <w:ind w:left="291" w:hanging="283"/>
              <w:jc w:val="both"/>
              <w:rPr>
                <w:rFonts w:cstheme="minorHAnsi"/>
                <w:strike/>
                <w:color w:val="00B050"/>
                <w:sz w:val="16"/>
                <w:szCs w:val="16"/>
              </w:rPr>
            </w:pPr>
            <w:proofErr w:type="spellStart"/>
            <w:r w:rsidRPr="0073260C">
              <w:rPr>
                <w:rFonts w:cstheme="minorHAnsi"/>
                <w:strike/>
                <w:color w:val="00B050"/>
                <w:sz w:val="16"/>
                <w:szCs w:val="16"/>
              </w:rPr>
              <w:t>mikropodniky</w:t>
            </w:r>
            <w:proofErr w:type="spellEnd"/>
            <w:r w:rsidRPr="0073260C">
              <w:rPr>
                <w:rFonts w:cstheme="minorHAnsi"/>
                <w:strike/>
                <w:color w:val="00B050"/>
                <w:sz w:val="16"/>
                <w:szCs w:val="16"/>
              </w:rPr>
              <w:t xml:space="preserve"> a malé podniky (v zmysle odporúčania Komisie 2003/361/ES) vo vidieckych oblastiach</w:t>
            </w:r>
          </w:p>
          <w:p w14:paraId="4F1C704E" w14:textId="769865CB" w:rsidR="007E7947" w:rsidRPr="0073260C" w:rsidRDefault="007E7947" w:rsidP="002C09AB">
            <w:pPr>
              <w:spacing w:after="0" w:line="240" w:lineRule="auto"/>
              <w:rPr>
                <w:rFonts w:cstheme="minorHAnsi"/>
                <w:strike/>
                <w:color w:val="00B050"/>
                <w:sz w:val="16"/>
                <w:szCs w:val="16"/>
                <w:u w:val="single"/>
              </w:rPr>
            </w:pPr>
            <w:r w:rsidRPr="0073260C">
              <w:rPr>
                <w:rFonts w:cstheme="minorHAnsi"/>
                <w:bCs/>
                <w:strike/>
                <w:color w:val="00B050"/>
                <w:sz w:val="16"/>
                <w:szCs w:val="16"/>
                <w:u w:val="single"/>
              </w:rPr>
              <w:t>Pre oblasť 1 až 3</w:t>
            </w:r>
            <w:r w:rsidR="0096414B" w:rsidRPr="0073260C">
              <w:rPr>
                <w:rFonts w:cstheme="minorHAnsi"/>
                <w:bCs/>
                <w:strike/>
                <w:color w:val="00B050"/>
                <w:sz w:val="16"/>
                <w:szCs w:val="16"/>
                <w:u w:val="single"/>
              </w:rPr>
              <w:t xml:space="preserve"> 4</w:t>
            </w:r>
            <w:r w:rsidRPr="0073260C">
              <w:rPr>
                <w:rFonts w:cstheme="minorHAnsi"/>
                <w:bCs/>
                <w:strike/>
                <w:color w:val="00B050"/>
                <w:sz w:val="16"/>
                <w:szCs w:val="16"/>
                <w:u w:val="single"/>
              </w:rPr>
              <w:t xml:space="preserve"> v zmysle oprávnenosti aktivít realizácie projektu:</w:t>
            </w:r>
          </w:p>
          <w:p w14:paraId="110D52D4" w14:textId="77777777" w:rsidR="007E7947" w:rsidRPr="0073260C" w:rsidRDefault="007E7947" w:rsidP="000E4642">
            <w:pPr>
              <w:numPr>
                <w:ilvl w:val="0"/>
                <w:numId w:val="38"/>
              </w:numPr>
              <w:spacing w:after="0" w:line="240" w:lineRule="auto"/>
              <w:ind w:left="291" w:hanging="283"/>
              <w:jc w:val="both"/>
              <w:rPr>
                <w:rFonts w:cstheme="minorHAnsi"/>
                <w:strike/>
                <w:color w:val="00B050"/>
                <w:sz w:val="16"/>
                <w:szCs w:val="16"/>
              </w:rPr>
            </w:pPr>
            <w:r w:rsidRPr="0073260C">
              <w:rPr>
                <w:rFonts w:cstheme="minorHAnsi"/>
                <w:strike/>
                <w:color w:val="00B050"/>
                <w:sz w:val="16"/>
                <w:szCs w:val="16"/>
              </w:rPr>
              <w:t>fyzické a právnické osoby podnikajúce v oblasti poľnohospodárskej prvovýroby.</w:t>
            </w:r>
          </w:p>
          <w:p w14:paraId="472F5779" w14:textId="77777777" w:rsidR="007E7947" w:rsidRPr="0073260C" w:rsidRDefault="007E7947" w:rsidP="000E4642">
            <w:pPr>
              <w:numPr>
                <w:ilvl w:val="0"/>
                <w:numId w:val="38"/>
              </w:numPr>
              <w:spacing w:after="0" w:line="240" w:lineRule="auto"/>
              <w:ind w:left="291" w:hanging="283"/>
              <w:jc w:val="both"/>
              <w:rPr>
                <w:rFonts w:cstheme="minorHAnsi"/>
                <w:strike/>
                <w:color w:val="00B050"/>
                <w:sz w:val="16"/>
                <w:szCs w:val="16"/>
              </w:rPr>
            </w:pPr>
            <w:r w:rsidRPr="0073260C">
              <w:rPr>
                <w:rFonts w:cstheme="minorHAnsi"/>
                <w:strike/>
                <w:color w:val="00B050"/>
                <w:sz w:val="16"/>
                <w:szCs w:val="16"/>
              </w:rPr>
              <w:t>fyzické a právnické osoby (</w:t>
            </w:r>
            <w:proofErr w:type="spellStart"/>
            <w:r w:rsidRPr="0073260C">
              <w:rPr>
                <w:rFonts w:cstheme="minorHAnsi"/>
                <w:strike/>
                <w:color w:val="00B050"/>
                <w:sz w:val="16"/>
                <w:szCs w:val="16"/>
              </w:rPr>
              <w:t>mikropodniky</w:t>
            </w:r>
            <w:proofErr w:type="spellEnd"/>
            <w:r w:rsidRPr="0073260C">
              <w:rPr>
                <w:rFonts w:cstheme="minorHAnsi"/>
                <w:strike/>
                <w:color w:val="00B050"/>
                <w:sz w:val="16"/>
                <w:szCs w:val="16"/>
              </w:rPr>
              <w:t xml:space="preserve"> a malé podniky vo vidieckych oblastiach v zmysle odporúčania Komisie 2003/361/ES) obhospodarujúce lesy vo vlastníctve:</w:t>
            </w:r>
          </w:p>
          <w:p w14:paraId="7E3B893B" w14:textId="77777777" w:rsidR="007E7947" w:rsidRPr="0073260C" w:rsidRDefault="007E7947" w:rsidP="004800B7">
            <w:pPr>
              <w:numPr>
                <w:ilvl w:val="0"/>
                <w:numId w:val="553"/>
              </w:numPr>
              <w:spacing w:after="0" w:line="240" w:lineRule="auto"/>
              <w:rPr>
                <w:rFonts w:cstheme="minorHAnsi"/>
                <w:strike/>
                <w:color w:val="00B050"/>
                <w:sz w:val="16"/>
                <w:szCs w:val="16"/>
              </w:rPr>
            </w:pPr>
            <w:r w:rsidRPr="0073260C">
              <w:rPr>
                <w:rFonts w:cstheme="minorHAnsi"/>
                <w:strike/>
                <w:color w:val="00B050"/>
                <w:sz w:val="16"/>
                <w:szCs w:val="16"/>
              </w:rPr>
              <w:t>súkromných vlastníkov a ich združení;</w:t>
            </w:r>
          </w:p>
          <w:p w14:paraId="4D0C9930" w14:textId="77777777" w:rsidR="007E7947" w:rsidRPr="0073260C" w:rsidRDefault="007E7947" w:rsidP="004800B7">
            <w:pPr>
              <w:numPr>
                <w:ilvl w:val="0"/>
                <w:numId w:val="553"/>
              </w:numPr>
              <w:spacing w:after="0" w:line="240" w:lineRule="auto"/>
              <w:rPr>
                <w:rFonts w:cstheme="minorHAnsi"/>
                <w:strike/>
                <w:color w:val="00B050"/>
                <w:sz w:val="16"/>
                <w:szCs w:val="16"/>
              </w:rPr>
            </w:pPr>
            <w:r w:rsidRPr="0073260C">
              <w:rPr>
                <w:rFonts w:cstheme="minorHAnsi"/>
                <w:strike/>
                <w:color w:val="00B050"/>
                <w:sz w:val="16"/>
                <w:szCs w:val="16"/>
              </w:rPr>
              <w:t>obcí a ich združení;</w:t>
            </w:r>
          </w:p>
          <w:p w14:paraId="775DB0E8" w14:textId="77777777" w:rsidR="007E7947" w:rsidRPr="0073260C" w:rsidRDefault="007E7947" w:rsidP="004800B7">
            <w:pPr>
              <w:numPr>
                <w:ilvl w:val="0"/>
                <w:numId w:val="553"/>
              </w:numPr>
              <w:spacing w:after="0" w:line="240" w:lineRule="auto"/>
              <w:jc w:val="both"/>
              <w:rPr>
                <w:rFonts w:cstheme="minorHAnsi"/>
                <w:strike/>
                <w:color w:val="00B050"/>
                <w:sz w:val="16"/>
                <w:szCs w:val="16"/>
              </w:rPr>
            </w:pPr>
            <w:r w:rsidRPr="0073260C">
              <w:rPr>
                <w:rFonts w:cstheme="minorHAnsi"/>
                <w:strike/>
                <w:color w:val="00B050"/>
                <w:sz w:val="16"/>
                <w:szCs w:val="16"/>
              </w:rPr>
              <w:t>Cirkvi, ktorej majetok možno podľa právneho poriadku SR považovať za súkromný, pokiaľ ide o jeho správu a nakladanie s ním.</w:t>
            </w:r>
          </w:p>
          <w:p w14:paraId="6058B8C1" w14:textId="77777777" w:rsidR="007E7947" w:rsidRPr="0073260C" w:rsidRDefault="007E7947" w:rsidP="000E4642">
            <w:pPr>
              <w:numPr>
                <w:ilvl w:val="0"/>
                <w:numId w:val="38"/>
              </w:numPr>
              <w:spacing w:after="0" w:line="240" w:lineRule="auto"/>
              <w:ind w:left="291" w:hanging="283"/>
              <w:jc w:val="both"/>
              <w:rPr>
                <w:rFonts w:cstheme="minorHAnsi"/>
                <w:strike/>
                <w:color w:val="00B050"/>
                <w:sz w:val="16"/>
                <w:szCs w:val="16"/>
              </w:rPr>
            </w:pPr>
            <w:r w:rsidRPr="0073260C">
              <w:rPr>
                <w:rFonts w:cstheme="minorHAnsi"/>
                <w:strike/>
                <w:color w:val="00B050"/>
                <w:sz w:val="16"/>
                <w:szCs w:val="16"/>
              </w:rPr>
              <w:t>fyzické a právnické osoby (</w:t>
            </w:r>
            <w:proofErr w:type="spellStart"/>
            <w:r w:rsidRPr="0073260C">
              <w:rPr>
                <w:rFonts w:cstheme="minorHAnsi"/>
                <w:strike/>
                <w:color w:val="00B050"/>
                <w:sz w:val="16"/>
                <w:szCs w:val="16"/>
              </w:rPr>
              <w:t>mikropodniky</w:t>
            </w:r>
            <w:proofErr w:type="spellEnd"/>
            <w:r w:rsidRPr="0073260C">
              <w:rPr>
                <w:rFonts w:cstheme="minorHAnsi"/>
                <w:strike/>
                <w:color w:val="00B050"/>
                <w:sz w:val="16"/>
                <w:szCs w:val="16"/>
              </w:rPr>
              <w:t xml:space="preserve"> a malé podniky vo vidieckych oblastiach v zmysle odporúčania Komisie 2003/361/ES) podnikajúce v oblasti hospodárskeho chovu rýb (</w:t>
            </w:r>
            <w:proofErr w:type="spellStart"/>
            <w:r w:rsidRPr="0073260C">
              <w:rPr>
                <w:rFonts w:cstheme="minorHAnsi"/>
                <w:strike/>
                <w:color w:val="00B050"/>
                <w:sz w:val="16"/>
                <w:szCs w:val="16"/>
              </w:rPr>
              <w:t>akvakultúry</w:t>
            </w:r>
            <w:proofErr w:type="spellEnd"/>
            <w:r w:rsidRPr="0073260C">
              <w:rPr>
                <w:rFonts w:cstheme="minorHAnsi"/>
                <w:strike/>
                <w:color w:val="00B050"/>
                <w:sz w:val="16"/>
                <w:szCs w:val="16"/>
              </w:rPr>
              <w:t>).</w:t>
            </w:r>
          </w:p>
          <w:p w14:paraId="1AEB6201" w14:textId="77FED681" w:rsidR="007E7947" w:rsidRPr="0073260C" w:rsidRDefault="007E7947" w:rsidP="002C09A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531B7D94" w14:textId="77777777" w:rsidR="007E7947" w:rsidRPr="0073260C" w:rsidRDefault="007E7947" w:rsidP="004800B7">
            <w:pPr>
              <w:pStyle w:val="Odsekzoznamu"/>
              <w:numPr>
                <w:ilvl w:val="0"/>
                <w:numId w:val="278"/>
              </w:numPr>
              <w:spacing w:after="0" w:line="240" w:lineRule="auto"/>
              <w:ind w:left="205" w:hanging="205"/>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1 - </w:t>
            </w:r>
            <w:r w:rsidRPr="0073260C">
              <w:rPr>
                <w:rFonts w:cstheme="minorHAnsi"/>
                <w:bCs/>
                <w:strike/>
                <w:color w:val="00B050"/>
                <w:sz w:val="16"/>
                <w:szCs w:val="16"/>
              </w:rPr>
              <w:t>Identifikácia žiadateľa)</w:t>
            </w:r>
          </w:p>
          <w:p w14:paraId="60AD7FF7" w14:textId="77777777" w:rsidR="007E7947" w:rsidRPr="0073260C" w:rsidRDefault="007E7947" w:rsidP="004800B7">
            <w:pPr>
              <w:pStyle w:val="Odsekzoznamu"/>
              <w:numPr>
                <w:ilvl w:val="0"/>
                <w:numId w:val="278"/>
              </w:numPr>
              <w:spacing w:after="0" w:line="240" w:lineRule="auto"/>
              <w:ind w:left="205" w:hanging="205"/>
              <w:jc w:val="both"/>
              <w:rPr>
                <w:rFonts w:cstheme="minorHAnsi"/>
                <w:b/>
                <w:strike/>
                <w:color w:val="00B050"/>
                <w:sz w:val="16"/>
                <w:szCs w:val="16"/>
              </w:rPr>
            </w:pPr>
            <w:r w:rsidRPr="0073260C">
              <w:rPr>
                <w:rFonts w:cstheme="minorHAnsi"/>
                <w:bCs/>
                <w:iCs/>
                <w:strike/>
                <w:color w:val="00B050"/>
                <w:sz w:val="16"/>
                <w:szCs w:val="16"/>
              </w:rPr>
              <w:t xml:space="preserve">Doklad preukazujúci právnu subjektivitu žiadateľa, </w:t>
            </w:r>
            <w:r w:rsidRPr="0073260C">
              <w:rPr>
                <w:rFonts w:cstheme="minorHAnsi"/>
                <w:b/>
                <w:iCs/>
                <w:strike/>
                <w:color w:val="00B050"/>
                <w:sz w:val="16"/>
                <w:szCs w:val="16"/>
              </w:rPr>
              <w:t xml:space="preserve">možnosť využitia integračnej akcie </w:t>
            </w:r>
            <w:r w:rsidRPr="0073260C">
              <w:rPr>
                <w:rFonts w:cstheme="minorHAnsi"/>
                <w:b/>
                <w:bCs/>
                <w:iCs/>
                <w:strike/>
                <w:color w:val="00B050"/>
                <w:sz w:val="16"/>
                <w:szCs w:val="16"/>
              </w:rPr>
              <w:t xml:space="preserve">„Získanie Výpisu z Obchodného registra SR“ </w:t>
            </w:r>
            <w:r w:rsidRPr="0073260C">
              <w:rPr>
                <w:rFonts w:cstheme="minorHAnsi"/>
                <w:b/>
                <w:iCs/>
                <w:strike/>
                <w:color w:val="00B050"/>
                <w:sz w:val="16"/>
                <w:szCs w:val="16"/>
              </w:rPr>
              <w:t>v ITMS2014+</w:t>
            </w:r>
          </w:p>
          <w:p w14:paraId="6D3D2545" w14:textId="6E4BAD70" w:rsidR="000B0A55" w:rsidRPr="0073260C" w:rsidRDefault="000B0A55" w:rsidP="004800B7">
            <w:pPr>
              <w:pStyle w:val="Odsekzoznamu"/>
              <w:numPr>
                <w:ilvl w:val="0"/>
                <w:numId w:val="278"/>
              </w:numPr>
              <w:spacing w:after="0" w:line="240" w:lineRule="auto"/>
              <w:ind w:left="205" w:hanging="205"/>
              <w:jc w:val="both"/>
              <w:rPr>
                <w:rFonts w:cstheme="minorHAnsi"/>
                <w:strike/>
                <w:color w:val="00B050"/>
                <w:sz w:val="16"/>
                <w:szCs w:val="16"/>
              </w:rPr>
            </w:pPr>
            <w:r w:rsidRPr="0073260C">
              <w:rPr>
                <w:rFonts w:cstheme="minorHAnsi"/>
                <w:strike/>
                <w:color w:val="00B050"/>
                <w:sz w:val="16"/>
                <w:szCs w:val="16"/>
              </w:rPr>
              <w:t xml:space="preserve">Potvrdenie preukazujúce právnu subjektivitu žiadateľa </w:t>
            </w:r>
            <w:r w:rsidR="00FD3BFF" w:rsidRPr="0073260C">
              <w:rPr>
                <w:rFonts w:cstheme="minorHAnsi"/>
                <w:strike/>
                <w:color w:val="00B050"/>
                <w:sz w:val="16"/>
                <w:szCs w:val="16"/>
              </w:rPr>
              <w:t xml:space="preserve"> nie staršie ako 3 mesiace </w:t>
            </w:r>
            <w:r w:rsidRPr="0073260C">
              <w:rPr>
                <w:rFonts w:cstheme="minorHAnsi"/>
                <w:strike/>
                <w:color w:val="00B050"/>
                <w:sz w:val="16"/>
                <w:szCs w:val="16"/>
              </w:rPr>
              <w:t xml:space="preserve">ku dňu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(relevantné len v prípade, že informácie v príslušných registroch nie sú korektné)</w:t>
            </w:r>
          </w:p>
          <w:p w14:paraId="232C3129" w14:textId="77777777" w:rsidR="007E7947" w:rsidRPr="0073260C" w:rsidRDefault="007E7947" w:rsidP="004800B7">
            <w:pPr>
              <w:pStyle w:val="Odsekzoznamu"/>
              <w:numPr>
                <w:ilvl w:val="0"/>
                <w:numId w:val="278"/>
              </w:numPr>
              <w:spacing w:after="0" w:line="240" w:lineRule="auto"/>
              <w:ind w:left="205" w:hanging="205"/>
              <w:jc w:val="both"/>
              <w:rPr>
                <w:rFonts w:cstheme="minorHAnsi"/>
                <w:strike/>
                <w:color w:val="00B050"/>
                <w:sz w:val="16"/>
                <w:szCs w:val="16"/>
              </w:rPr>
            </w:pPr>
            <w:r w:rsidRPr="0073260C">
              <w:rPr>
                <w:rFonts w:cstheme="minorHAnsi"/>
                <w:strike/>
                <w:color w:val="00B050"/>
                <w:sz w:val="16"/>
                <w:szCs w:val="16"/>
              </w:rPr>
              <w:t xml:space="preserve">Osvedčenie, že žiadateľ vykonáva činnosť ako samostatne hospodáriaci roľník (príslušný obecný alebo mestský úrad) alebo potvrdenie, že podnikanie ako SHR trvá nie staršie ako 3 mesiace ku dňu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(príslušný obecný alebo mestský úrad),</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w:t>
            </w:r>
            <w:r w:rsidRPr="0073260C">
              <w:rPr>
                <w:rFonts w:cstheme="minorHAnsi"/>
                <w:strike/>
                <w:color w:val="00B050"/>
                <w:sz w:val="16"/>
                <w:szCs w:val="16"/>
              </w:rPr>
              <w:t xml:space="preserve"> </w:t>
            </w:r>
            <w:r w:rsidRPr="0073260C">
              <w:rPr>
                <w:rFonts w:cstheme="minorHAnsi"/>
                <w:b/>
                <w:strike/>
                <w:color w:val="00B050"/>
                <w:sz w:val="16"/>
                <w:szCs w:val="16"/>
              </w:rPr>
              <w:t>podpísaného listinného</w:t>
            </w:r>
            <w:r w:rsidRPr="0073260C">
              <w:rPr>
                <w:rFonts w:cstheme="minorHAnsi"/>
                <w:strike/>
                <w:color w:val="00B050"/>
                <w:sz w:val="16"/>
                <w:szCs w:val="16"/>
              </w:rPr>
              <w:t xml:space="preserve"> </w:t>
            </w:r>
            <w:r w:rsidRPr="0073260C">
              <w:rPr>
                <w:rFonts w:cstheme="minorHAnsi"/>
                <w:b/>
                <w:strike/>
                <w:color w:val="00B050"/>
                <w:sz w:val="16"/>
                <w:szCs w:val="16"/>
              </w:rPr>
              <w:t>originálu alebo úradne overenej fotokópie</w:t>
            </w:r>
            <w:r w:rsidRPr="0073260C">
              <w:rPr>
                <w:rFonts w:cstheme="minorHAnsi"/>
                <w:strike/>
                <w:color w:val="00B050"/>
                <w:sz w:val="16"/>
                <w:szCs w:val="16"/>
              </w:rPr>
              <w:t xml:space="preserve"> </w:t>
            </w:r>
            <w:r w:rsidRPr="0073260C">
              <w:rPr>
                <w:rFonts w:cstheme="minorHAnsi"/>
                <w:b/>
                <w:strike/>
                <w:color w:val="00B050"/>
                <w:sz w:val="16"/>
                <w:szCs w:val="16"/>
              </w:rPr>
              <w:t>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(ak relevantné)</w:t>
            </w:r>
            <w:r w:rsidRPr="0073260C">
              <w:rPr>
                <w:rFonts w:cstheme="minorHAnsi"/>
                <w:bCs/>
                <w:strike/>
                <w:color w:val="00B050"/>
                <w:sz w:val="16"/>
                <w:szCs w:val="16"/>
              </w:rPr>
              <w:t>.</w:t>
            </w:r>
          </w:p>
          <w:p w14:paraId="7166C057" w14:textId="20074EB7" w:rsidR="007E7947" w:rsidRPr="0073260C" w:rsidRDefault="007E7947" w:rsidP="004800B7">
            <w:pPr>
              <w:pStyle w:val="Odsekzoznamu"/>
              <w:numPr>
                <w:ilvl w:val="0"/>
                <w:numId w:val="278"/>
              </w:numPr>
              <w:spacing w:after="0" w:line="240" w:lineRule="auto"/>
              <w:ind w:left="205" w:hanging="205"/>
              <w:jc w:val="both"/>
              <w:rPr>
                <w:rFonts w:cstheme="minorHAnsi"/>
                <w:strike/>
                <w:color w:val="00B050"/>
                <w:sz w:val="16"/>
                <w:szCs w:val="16"/>
              </w:rPr>
            </w:pPr>
            <w:r w:rsidRPr="0073260C">
              <w:rPr>
                <w:rFonts w:cstheme="minorHAnsi"/>
                <w:strike/>
                <w:color w:val="00B050"/>
                <w:sz w:val="16"/>
                <w:szCs w:val="16"/>
              </w:rPr>
              <w:t xml:space="preserve">Výpis z registra pozemkových spoločenstiev vedeného príslušným okresným úradom – Pozemkový a lesný odbor. </w:t>
            </w:r>
            <w:r w:rsidRPr="0073260C">
              <w:rPr>
                <w:rFonts w:cstheme="minorHAnsi"/>
                <w:bCs/>
                <w:strike/>
                <w:color w:val="00B050"/>
                <w:sz w:val="16"/>
                <w:szCs w:val="16"/>
              </w:rPr>
              <w:t xml:space="preserve">Plnomocenstvo </w:t>
            </w:r>
            <w:r w:rsidRPr="0073260C">
              <w:rPr>
                <w:rFonts w:cstheme="minorHAnsi"/>
                <w:strike/>
                <w:color w:val="00B050"/>
                <w:sz w:val="16"/>
                <w:szCs w:val="16"/>
              </w:rPr>
              <w:t xml:space="preserve">osoby konajúcej v mene žiadateľa, ktorá nie je štatutárnym orgánom žiadateľa, je riadne splnomocnená vykonávať relevantné úkony vo vzťahu k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a/alebo konaniu 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w:t>
            </w:r>
            <w:r w:rsidRPr="0073260C">
              <w:rPr>
                <w:rFonts w:cstheme="minorHAnsi"/>
                <w:strike/>
                <w:color w:val="00B050"/>
                <w:sz w:val="16"/>
                <w:szCs w:val="16"/>
              </w:rPr>
              <w:t xml:space="preserve"> </w:t>
            </w:r>
            <w:r w:rsidRPr="0073260C">
              <w:rPr>
                <w:rFonts w:cstheme="minorHAnsi"/>
                <w:b/>
                <w:strike/>
                <w:color w:val="00B050"/>
                <w:sz w:val="16"/>
                <w:szCs w:val="16"/>
              </w:rPr>
              <w:t>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(ak relevantné)</w:t>
            </w:r>
          </w:p>
          <w:p w14:paraId="11F0BEA5" w14:textId="4271546B" w:rsidR="000B0A55" w:rsidRPr="0073260C" w:rsidRDefault="007E7947" w:rsidP="004800B7">
            <w:pPr>
              <w:pStyle w:val="Odsekzoznamu"/>
              <w:numPr>
                <w:ilvl w:val="0"/>
                <w:numId w:val="278"/>
              </w:numPr>
              <w:spacing w:after="0" w:line="240" w:lineRule="auto"/>
              <w:ind w:left="204" w:hanging="204"/>
              <w:jc w:val="both"/>
              <w:rPr>
                <w:rFonts w:cstheme="minorHAnsi"/>
                <w:strike/>
                <w:color w:val="00B050"/>
                <w:sz w:val="16"/>
                <w:szCs w:val="16"/>
              </w:rPr>
            </w:pPr>
            <w:r w:rsidRPr="0073260C">
              <w:rPr>
                <w:rFonts w:cstheme="minorHAnsi"/>
                <w:strike/>
                <w:color w:val="00B050"/>
                <w:sz w:val="16"/>
                <w:szCs w:val="16"/>
              </w:rPr>
              <w:t xml:space="preserve">Plnomocenstvo osoby konajúcej v mene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 originálu alebo úradne overenej fotokópie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(ak relevantné), ktorá nie je štatutárnym orgánom žiadateľa, je riadne splnomocnená vykonávať relevantné úkony vo vzťahu k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a/alebo konaniu 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F0C19AF" w14:textId="77777777" w:rsidR="000B0A55" w:rsidRPr="0073260C" w:rsidRDefault="000B0A55"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E4238C0" w14:textId="77777777" w:rsidR="000B0A55" w:rsidRPr="0073260C" w:rsidRDefault="000B0A55" w:rsidP="004800B7">
            <w:pPr>
              <w:pStyle w:val="Odsekzoznamu"/>
              <w:numPr>
                <w:ilvl w:val="0"/>
                <w:numId w:val="221"/>
              </w:numPr>
              <w:shd w:val="clear" w:color="auto" w:fill="FFFFFF" w:themeFill="background1"/>
              <w:spacing w:after="0" w:line="240" w:lineRule="auto"/>
              <w:ind w:left="213" w:hanging="213"/>
              <w:jc w:val="both"/>
              <w:rPr>
                <w:rFonts w:cstheme="minorHAnsi"/>
                <w:bCs/>
                <w:strike/>
                <w:color w:val="00B050"/>
                <w:sz w:val="16"/>
                <w:szCs w:val="16"/>
              </w:rPr>
            </w:pPr>
            <w:r w:rsidRPr="0073260C">
              <w:rPr>
                <w:rFonts w:cstheme="minorHAnsi"/>
                <w:strike/>
                <w:color w:val="00B050"/>
                <w:sz w:val="16"/>
                <w:szCs w:val="16"/>
              </w:rPr>
              <w:t xml:space="preserve">overenie názvu žiadateľa, právnej formy žiadateľa, kto je osoba oprávnená konať za žiadateľa </w:t>
            </w:r>
          </w:p>
          <w:p w14:paraId="6D87DFFC" w14:textId="77777777" w:rsidR="000B0A55" w:rsidRPr="0073260C" w:rsidRDefault="000B0A55" w:rsidP="004800B7">
            <w:pPr>
              <w:pStyle w:val="Odsekzoznamu"/>
              <w:numPr>
                <w:ilvl w:val="0"/>
                <w:numId w:val="221"/>
              </w:numPr>
              <w:shd w:val="clear" w:color="auto" w:fill="FFFFFF" w:themeFill="background1"/>
              <w:spacing w:after="0" w:line="240" w:lineRule="auto"/>
              <w:ind w:left="213" w:hanging="213"/>
              <w:jc w:val="both"/>
              <w:rPr>
                <w:rFonts w:cstheme="minorHAnsi"/>
                <w:bCs/>
                <w:strike/>
                <w:color w:val="00B050"/>
                <w:sz w:val="16"/>
                <w:szCs w:val="16"/>
              </w:rPr>
            </w:pPr>
            <w:r w:rsidRPr="0073260C">
              <w:rPr>
                <w:rFonts w:cstheme="minorHAnsi"/>
                <w:strike/>
                <w:color w:val="00B050"/>
                <w:sz w:val="16"/>
                <w:szCs w:val="16"/>
              </w:rPr>
              <w:lastRenderedPageBreak/>
              <w:t xml:space="preserve">overenie informácií v Registri a identifikátore právnických osôb, podnikateľov a orgánov verejnej moci, ktorý je verejne dostupný v elektronickej podobe na webovom sídle </w:t>
            </w:r>
            <w:hyperlink r:id="rId61" w:history="1">
              <w:r w:rsidRPr="0073260C">
                <w:rPr>
                  <w:rStyle w:val="Hypertextovprepojenie"/>
                  <w:rFonts w:cstheme="minorHAnsi"/>
                  <w:strike/>
                  <w:color w:val="00B050"/>
                  <w:sz w:val="16"/>
                  <w:szCs w:val="16"/>
                </w:rPr>
                <w:t>https://rpo.statistics.sk</w:t>
              </w:r>
            </w:hyperlink>
            <w:r w:rsidRPr="0073260C">
              <w:rPr>
                <w:rStyle w:val="Hypertextovprepojenie"/>
                <w:rFonts w:cstheme="minorHAnsi"/>
                <w:strike/>
                <w:color w:val="00B050"/>
                <w:sz w:val="16"/>
                <w:szCs w:val="16"/>
              </w:rPr>
              <w:t xml:space="preserve"> </w:t>
            </w:r>
            <w:r w:rsidRPr="0073260C">
              <w:rPr>
                <w:rStyle w:val="Nadpis7Char"/>
                <w:rFonts w:asciiTheme="minorHAnsi" w:hAnsiTheme="minorHAnsi" w:cstheme="minorHAnsi"/>
                <w:strike/>
                <w:color w:val="00B050"/>
                <w:sz w:val="16"/>
                <w:szCs w:val="16"/>
              </w:rPr>
              <w:t xml:space="preserve"> </w:t>
            </w:r>
            <w:r w:rsidRPr="0073260C">
              <w:rPr>
                <w:rStyle w:val="Hypertextovprepojenie"/>
                <w:rFonts w:cstheme="minorHAnsi"/>
                <w:strike/>
                <w:color w:val="00B050"/>
                <w:sz w:val="16"/>
                <w:szCs w:val="16"/>
              </w:rPr>
              <w:t xml:space="preserve">alebo prostredníctvom </w:t>
            </w:r>
            <w:r w:rsidRPr="0073260C">
              <w:rPr>
                <w:rFonts w:cstheme="minorHAnsi"/>
                <w:strike/>
                <w:color w:val="00B050"/>
                <w:sz w:val="16"/>
                <w:szCs w:val="16"/>
              </w:rPr>
              <w:t xml:space="preserve">portálu </w:t>
            </w:r>
            <w:hyperlink r:id="rId62" w:history="1">
              <w:r w:rsidRPr="0073260C">
                <w:rPr>
                  <w:rStyle w:val="Hypertextovprepojenie"/>
                  <w:rFonts w:cstheme="minorHAnsi"/>
                  <w:strike/>
                  <w:color w:val="00B050"/>
                  <w:sz w:val="16"/>
                  <w:szCs w:val="16"/>
                </w:rPr>
                <w:t>https://oversi.gov.sk</w:t>
              </w:r>
            </w:hyperlink>
            <w:r w:rsidRPr="0073260C">
              <w:rPr>
                <w:rStyle w:val="Hypertextovprepojenie"/>
                <w:rFonts w:cstheme="minorHAnsi"/>
                <w:strike/>
                <w:color w:val="00B050"/>
                <w:sz w:val="16"/>
                <w:szCs w:val="16"/>
              </w:rPr>
              <w:t>.</w:t>
            </w:r>
          </w:p>
          <w:p w14:paraId="10A8B645" w14:textId="4F6CE995" w:rsidR="000B0A55" w:rsidRPr="0073260C" w:rsidRDefault="000B0A55" w:rsidP="002C09AB">
            <w:pPr>
              <w:shd w:val="clear" w:color="auto" w:fill="FFFFFF" w:themeFill="background1"/>
              <w:spacing w:after="0" w:line="240" w:lineRule="auto"/>
              <w:jc w:val="both"/>
              <w:rPr>
                <w:rFonts w:cstheme="minorHAnsi"/>
                <w:b/>
                <w:bCs/>
                <w:strike/>
                <w:color w:val="00B050"/>
                <w:sz w:val="16"/>
                <w:szCs w:val="16"/>
              </w:rPr>
            </w:pPr>
            <w:r w:rsidRPr="0073260C">
              <w:rPr>
                <w:rFonts w:cstheme="minorHAnsi"/>
                <w:strike/>
                <w:color w:val="00B050"/>
                <w:sz w:val="16"/>
                <w:szCs w:val="16"/>
              </w:rPr>
              <w:t xml:space="preserve">V prípade, že žiadateľ zistí, že informácie v príslušnom registri nie sú korektné, môže preukázať splnenie tejto podmienky predložením </w:t>
            </w:r>
            <w:r w:rsidRPr="0073260C">
              <w:rPr>
                <w:rFonts w:cstheme="minorHAnsi"/>
                <w:bCs/>
                <w:strike/>
                <w:color w:val="00B050"/>
                <w:sz w:val="16"/>
                <w:szCs w:val="16"/>
              </w:rPr>
              <w:t xml:space="preserve">Potvrdenia preukazujúceho právnu subjektivitu žiadateľa </w:t>
            </w:r>
            <w:r w:rsidR="00FD3BFF" w:rsidRPr="0073260C">
              <w:rPr>
                <w:rFonts w:cstheme="minorHAnsi"/>
                <w:strike/>
                <w:color w:val="00B050"/>
                <w:sz w:val="16"/>
                <w:szCs w:val="16"/>
              </w:rPr>
              <w:t xml:space="preserve"> nie staršie ako 3 mesiace </w:t>
            </w:r>
            <w:r w:rsidRPr="0073260C">
              <w:rPr>
                <w:rFonts w:cstheme="minorHAnsi"/>
                <w:bCs/>
                <w:strike/>
                <w:color w:val="00B050"/>
                <w:sz w:val="16"/>
                <w:szCs w:val="16"/>
              </w:rPr>
              <w:t xml:space="preserve"> ku dňu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605A2179" w14:textId="77777777" w:rsidR="007E7947" w:rsidRPr="0073260C" w:rsidRDefault="007E7947" w:rsidP="002C09AB">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termín pre preukázanie splnenia PPP</w:t>
            </w:r>
          </w:p>
          <w:p w14:paraId="502F50D2" w14:textId="77777777" w:rsidR="000B0A55" w:rsidRPr="0073260C" w:rsidRDefault="007E7947" w:rsidP="004800B7">
            <w:pPr>
              <w:pStyle w:val="Odsekzoznamu"/>
              <w:numPr>
                <w:ilvl w:val="0"/>
                <w:numId w:val="279"/>
              </w:numPr>
              <w:autoSpaceDE w:val="0"/>
              <w:autoSpaceDN w:val="0"/>
              <w:adjustRightInd w:val="0"/>
              <w:spacing w:after="0" w:line="240" w:lineRule="auto"/>
              <w:ind w:left="209" w:hanging="209"/>
              <w:jc w:val="both"/>
              <w:rPr>
                <w:rFonts w:cstheme="minorHAnsi"/>
                <w:bCs/>
                <w:strike/>
                <w:color w:val="00B050"/>
                <w:sz w:val="16"/>
                <w:szCs w:val="16"/>
              </w:rPr>
            </w:pPr>
            <w:r w:rsidRPr="0073260C">
              <w:rPr>
                <w:rFonts w:cstheme="minorHAnsi"/>
                <w:bCs/>
                <w:strike/>
                <w:color w:val="00B050"/>
                <w:sz w:val="16"/>
                <w:szCs w:val="16"/>
              </w:rPr>
              <w:t xml:space="preserve">Plnomocenstvo osoby konajúcej v mene žiadateľa (ak relevantné) - príloha musí byť predložená riadne spolu  so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resp. najneskôr ku dňu doplnenia chýbajúcich náležitostí na základe prvej výzvy na doplnenie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zo strany príslušnej MAS. Plnomocenstvo môže byť vyhotovené aj po termíne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(najneskôr však ku dňu doplnenia chýbajúcich náležitostí na základe prvej výzvy na doplnenie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zo strany príslušnej MAS) iba v prípade, ak sa vzťahuje na úkony po predložení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inak musí udelenie plnej moci časovo a rozsahom oprávnení splnomocnenca zodpovedať úkonom vykonaným splnomocnencom v súvislosti s predložením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/konaním 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
          <w:p w14:paraId="0BE4555A" w14:textId="46589A96" w:rsidR="007E7947" w:rsidRPr="0073260C" w:rsidRDefault="007E7947" w:rsidP="004800B7">
            <w:pPr>
              <w:pStyle w:val="Odsekzoznamu"/>
              <w:numPr>
                <w:ilvl w:val="0"/>
                <w:numId w:val="279"/>
              </w:numPr>
              <w:autoSpaceDE w:val="0"/>
              <w:autoSpaceDN w:val="0"/>
              <w:adjustRightInd w:val="0"/>
              <w:spacing w:after="0" w:line="240" w:lineRule="auto"/>
              <w:ind w:left="209" w:hanging="209"/>
              <w:jc w:val="both"/>
              <w:rPr>
                <w:rFonts w:cstheme="minorHAnsi"/>
                <w:bCs/>
                <w:strike/>
                <w:color w:val="00B050"/>
                <w:sz w:val="16"/>
                <w:szCs w:val="16"/>
              </w:rPr>
            </w:pPr>
            <w:r w:rsidRPr="0073260C">
              <w:rPr>
                <w:rFonts w:cstheme="minorHAnsi"/>
                <w:bCs/>
                <w:strike/>
                <w:color w:val="00B050"/>
                <w:sz w:val="16"/>
                <w:szCs w:val="16"/>
              </w:rPr>
              <w:t xml:space="preserve">Potvrdenie preukazujúce právnu subjektivitu žiadateľa (v prípade, že informácie v príslušných registroch nie sú korektné) - príloha musí byť predložená riadne spolu so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resp. najneskôr ku dňu doplnenia chýbajúcich náležitostí na základe prvej výzvy na doplnenie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zo strany príslušnej MAS. V prípade predloženia prílohy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v zmysle prvej výzvy na doplnenie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zo strany MAS musí príloha časovo zodpovedať s predložením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w:t>
            </w:r>
          </w:p>
        </w:tc>
      </w:tr>
      <w:tr w:rsidR="0073260C" w:rsidRPr="0073260C" w14:paraId="3BA4E18B" w14:textId="77777777" w:rsidTr="000F53E5">
        <w:trPr>
          <w:trHeight w:val="284"/>
        </w:trPr>
        <w:tc>
          <w:tcPr>
            <w:tcW w:w="5000" w:type="pct"/>
            <w:gridSpan w:val="3"/>
            <w:shd w:val="clear" w:color="auto" w:fill="FFE599" w:themeFill="accent4" w:themeFillTint="66"/>
            <w:vAlign w:val="center"/>
          </w:tcPr>
          <w:p w14:paraId="2965A62D" w14:textId="77777777" w:rsidR="00C0534D" w:rsidRPr="0073260C" w:rsidRDefault="00C0534D" w:rsidP="002C09AB">
            <w:pPr>
              <w:spacing w:after="0" w:line="240" w:lineRule="auto"/>
              <w:rPr>
                <w:rFonts w:cstheme="minorHAnsi"/>
                <w:b/>
                <w:strike/>
                <w:color w:val="00B050"/>
                <w:sz w:val="22"/>
                <w:szCs w:val="22"/>
              </w:rPr>
            </w:pPr>
            <w:r w:rsidRPr="0073260C">
              <w:rPr>
                <w:rFonts w:cstheme="minorHAnsi"/>
                <w:b/>
                <w:strike/>
                <w:color w:val="00B050"/>
                <w:sz w:val="22"/>
                <w:szCs w:val="22"/>
              </w:rPr>
              <w:lastRenderedPageBreak/>
              <w:t>2. OPRÁVNENOSŤ AKTIVÍT A VÝDAVKOV REALIZÁCIE PROJEKTU</w:t>
            </w:r>
          </w:p>
        </w:tc>
      </w:tr>
      <w:tr w:rsidR="0073260C" w:rsidRPr="0073260C" w14:paraId="166D97A9" w14:textId="77777777" w:rsidTr="000F53E5">
        <w:trPr>
          <w:trHeight w:val="284"/>
        </w:trPr>
        <w:tc>
          <w:tcPr>
            <w:tcW w:w="150" w:type="pct"/>
            <w:shd w:val="clear" w:color="auto" w:fill="FFF2CC" w:themeFill="accent4" w:themeFillTint="33"/>
            <w:vAlign w:val="center"/>
          </w:tcPr>
          <w:p w14:paraId="57D0C97D" w14:textId="7960EF6E" w:rsidR="003105BC" w:rsidRPr="0073260C" w:rsidRDefault="003105BC"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50" w:type="pct"/>
            <w:gridSpan w:val="2"/>
            <w:shd w:val="clear" w:color="auto" w:fill="FFF2CC" w:themeFill="accent4" w:themeFillTint="33"/>
            <w:vAlign w:val="center"/>
          </w:tcPr>
          <w:p w14:paraId="34901475" w14:textId="523954E7" w:rsidR="003105BC" w:rsidRPr="0073260C" w:rsidRDefault="009F3F14" w:rsidP="002C09AB">
            <w:pPr>
              <w:pStyle w:val="Default"/>
              <w:jc w:val="center"/>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Podmienka poskytnutia príspevku (PPP) a jej popis  </w:t>
            </w:r>
          </w:p>
        </w:tc>
      </w:tr>
      <w:tr w:rsidR="0073260C" w:rsidRPr="0073260C" w14:paraId="07CC9F34" w14:textId="77777777" w:rsidTr="008C2397">
        <w:trPr>
          <w:trHeight w:val="284"/>
        </w:trPr>
        <w:tc>
          <w:tcPr>
            <w:tcW w:w="150" w:type="pct"/>
            <w:shd w:val="clear" w:color="auto" w:fill="auto"/>
            <w:vAlign w:val="center"/>
          </w:tcPr>
          <w:p w14:paraId="3F6D5921" w14:textId="77777777" w:rsidR="008C2397" w:rsidRPr="0073260C" w:rsidRDefault="008C2397"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2.1</w:t>
            </w:r>
          </w:p>
        </w:tc>
        <w:tc>
          <w:tcPr>
            <w:tcW w:w="4850" w:type="pct"/>
            <w:gridSpan w:val="2"/>
            <w:shd w:val="clear" w:color="auto" w:fill="auto"/>
            <w:vAlign w:val="center"/>
          </w:tcPr>
          <w:p w14:paraId="16F64BF3" w14:textId="77777777" w:rsidR="007D1C31" w:rsidRPr="0073260C" w:rsidRDefault="007D1C31" w:rsidP="007D1C31">
            <w:pPr>
              <w:pStyle w:val="Default"/>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Podmienka oprávnenosti aktivít projektu (oprávnené činnosti)</w:t>
            </w:r>
          </w:p>
          <w:p w14:paraId="01CC6F44" w14:textId="63DC2CEE" w:rsidR="007D1C31" w:rsidRPr="0073260C" w:rsidRDefault="007D1C31" w:rsidP="007D1C31">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Oprávnené aktivity projektu (činnosti), ktoré žiadateľ musí spĺňať sú oprávnené aktivity projektu (činnosti) v zmysle stratégie CLLD uvedené  výzve na predkladanie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ako oprávnené aktivity/činnosti MAS. Žiadateľ musí zároveň spĺňať aj podmienky uvedené v bode 2.1 pre </w:t>
            </w:r>
            <w:proofErr w:type="spellStart"/>
            <w:r w:rsidR="00CD7B38" w:rsidRPr="0073260C">
              <w:rPr>
                <w:rFonts w:cstheme="minorHAnsi"/>
                <w:strike/>
                <w:color w:val="00B050"/>
                <w:sz w:val="16"/>
                <w:szCs w:val="16"/>
              </w:rPr>
              <w:t>p</w:t>
            </w:r>
            <w:r w:rsidRPr="0073260C">
              <w:rPr>
                <w:rFonts w:cstheme="minorHAnsi"/>
                <w:strike/>
                <w:color w:val="00B050"/>
                <w:sz w:val="16"/>
                <w:szCs w:val="16"/>
              </w:rPr>
              <w:t>odopatrenie</w:t>
            </w:r>
            <w:proofErr w:type="spellEnd"/>
            <w:r w:rsidRPr="0073260C">
              <w:rPr>
                <w:rFonts w:cstheme="minorHAnsi"/>
                <w:strike/>
                <w:color w:val="00B050"/>
                <w:sz w:val="16"/>
                <w:szCs w:val="16"/>
              </w:rPr>
              <w:t xml:space="preserve"> </w:t>
            </w:r>
            <w:r w:rsidRPr="0073260C">
              <w:rPr>
                <w:rFonts w:cstheme="minorHAnsi"/>
                <w:bCs/>
                <w:strike/>
                <w:color w:val="00B050"/>
                <w:sz w:val="16"/>
                <w:szCs w:val="16"/>
              </w:rPr>
              <w:t xml:space="preserve">6.4 Podpora na investície do vytvárania a rozvoja nepoľnohospodárskych činností </w:t>
            </w:r>
            <w:r w:rsidRPr="0073260C">
              <w:rPr>
                <w:rFonts w:cstheme="minorHAnsi"/>
                <w:strike/>
                <w:color w:val="00B050"/>
                <w:sz w:val="16"/>
                <w:szCs w:val="16"/>
              </w:rPr>
              <w:t>uvedené v Prílohe 6B k  Príručke pre prijímateľa o poskytnutie nenávratného finančného príspevku z Programu rozvoja vidieka SR 2014 – 2022 pre opatrenie 19. Podpora na miestny rozvoj v rámci iniciatívy LEADER</w:t>
            </w:r>
          </w:p>
          <w:p w14:paraId="1AD529D8" w14:textId="77777777" w:rsidR="007D1C31" w:rsidRPr="0073260C" w:rsidRDefault="007D1C31" w:rsidP="007D1C31">
            <w:pPr>
              <w:spacing w:after="0" w:line="240" w:lineRule="auto"/>
              <w:jc w:val="both"/>
              <w:rPr>
                <w:rFonts w:cstheme="minorHAnsi"/>
                <w:bCs/>
                <w:i/>
                <w:strike/>
                <w:color w:val="00B050"/>
                <w:sz w:val="16"/>
                <w:szCs w:val="16"/>
              </w:rPr>
            </w:pPr>
            <w:r w:rsidRPr="0073260C">
              <w:rPr>
                <w:rFonts w:cstheme="minorHAnsi"/>
                <w:bCs/>
                <w:i/>
                <w:strike/>
                <w:color w:val="00B050"/>
                <w:sz w:val="16"/>
                <w:szCs w:val="16"/>
              </w:rPr>
              <w:t xml:space="preserve">Žiadateľ musí zároveň spĺňať aj nasledovné podmienky: </w:t>
            </w:r>
          </w:p>
          <w:p w14:paraId="7EB30867" w14:textId="77777777" w:rsidR="007D1C31" w:rsidRPr="0073260C" w:rsidRDefault="007D1C31" w:rsidP="007D1C31">
            <w:pPr>
              <w:spacing w:after="0" w:line="240" w:lineRule="auto"/>
              <w:rPr>
                <w:rFonts w:cstheme="minorHAnsi"/>
                <w:b/>
                <w:bCs/>
                <w:i/>
                <w:strike/>
                <w:color w:val="00B050"/>
                <w:sz w:val="16"/>
                <w:szCs w:val="16"/>
              </w:rPr>
            </w:pPr>
            <w:r w:rsidRPr="0073260C">
              <w:rPr>
                <w:rFonts w:cstheme="minorHAnsi"/>
                <w:b/>
                <w:bCs/>
                <w:i/>
                <w:strike/>
                <w:color w:val="00B050"/>
                <w:sz w:val="16"/>
                <w:szCs w:val="16"/>
              </w:rPr>
              <w:t xml:space="preserve">Oblasť 1: </w:t>
            </w:r>
          </w:p>
          <w:p w14:paraId="35564C75" w14:textId="77777777" w:rsidR="007D1C31" w:rsidRPr="0073260C" w:rsidRDefault="007D1C31" w:rsidP="004800B7">
            <w:pPr>
              <w:pStyle w:val="Odsekzoznamu"/>
              <w:numPr>
                <w:ilvl w:val="0"/>
                <w:numId w:val="541"/>
              </w:numPr>
              <w:spacing w:after="0" w:line="240" w:lineRule="auto"/>
              <w:jc w:val="both"/>
              <w:rPr>
                <w:rFonts w:cstheme="minorHAnsi"/>
                <w:i/>
                <w:strike/>
                <w:color w:val="00B050"/>
                <w:sz w:val="16"/>
                <w:szCs w:val="16"/>
              </w:rPr>
            </w:pPr>
            <w:r w:rsidRPr="0073260C">
              <w:rPr>
                <w:rFonts w:cstheme="minorHAnsi"/>
                <w:i/>
                <w:strike/>
                <w:color w:val="00B050"/>
                <w:sz w:val="16"/>
                <w:szCs w:val="16"/>
              </w:rPr>
              <w:t>činnosti spojené s </w:t>
            </w:r>
            <w:r w:rsidRPr="0073260C">
              <w:rPr>
                <w:rFonts w:cstheme="minorHAnsi"/>
                <w:b/>
                <w:bCs/>
                <w:i/>
                <w:strike/>
                <w:color w:val="00B050"/>
                <w:sz w:val="16"/>
                <w:szCs w:val="16"/>
              </w:rPr>
              <w:t>vidieckym cestovným ruchom a agroturistikou</w:t>
            </w:r>
            <w:r w:rsidRPr="0073260C">
              <w:rPr>
                <w:rFonts w:cstheme="minorHAnsi"/>
                <w:i/>
                <w:strike/>
                <w:color w:val="00B050"/>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4ABFF3DA" w14:textId="77777777" w:rsidR="007D1C31" w:rsidRPr="0073260C" w:rsidRDefault="007D1C31" w:rsidP="004800B7">
            <w:pPr>
              <w:pStyle w:val="Odsekzoznamu"/>
              <w:numPr>
                <w:ilvl w:val="0"/>
                <w:numId w:val="542"/>
              </w:numPr>
              <w:spacing w:after="0" w:line="240" w:lineRule="auto"/>
              <w:jc w:val="both"/>
              <w:rPr>
                <w:rFonts w:cstheme="minorHAnsi"/>
                <w:i/>
                <w:strike/>
                <w:color w:val="00B050"/>
                <w:sz w:val="16"/>
                <w:szCs w:val="16"/>
              </w:rPr>
            </w:pPr>
            <w:r w:rsidRPr="0073260C">
              <w:rPr>
                <w:rFonts w:cstheme="minorHAnsi"/>
                <w:i/>
                <w:strike/>
                <w:color w:val="00B050"/>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40FAD9BF" w14:textId="2C9C9A5D" w:rsidR="007D1C31" w:rsidRPr="0073260C" w:rsidRDefault="007D1C31" w:rsidP="004800B7">
            <w:pPr>
              <w:pStyle w:val="Odsekzoznamu"/>
              <w:numPr>
                <w:ilvl w:val="0"/>
                <w:numId w:val="542"/>
              </w:numPr>
              <w:spacing w:after="0" w:line="240" w:lineRule="auto"/>
              <w:jc w:val="both"/>
              <w:rPr>
                <w:rFonts w:cstheme="minorHAnsi"/>
                <w:i/>
                <w:strike/>
                <w:color w:val="00B050"/>
                <w:sz w:val="16"/>
                <w:szCs w:val="16"/>
              </w:rPr>
            </w:pPr>
            <w:r w:rsidRPr="0073260C">
              <w:rPr>
                <w:rFonts w:cstheme="minorHAnsi"/>
                <w:i/>
                <w:strike/>
                <w:color w:val="00B050"/>
                <w:sz w:val="16"/>
                <w:szCs w:val="16"/>
              </w:rPr>
              <w:t xml:space="preserve">výstavba, rekonštrukcia a modernizácia doplnkových relaxačných a </w:t>
            </w:r>
            <w:r w:rsidR="00CD7B38" w:rsidRPr="0073260C">
              <w:rPr>
                <w:rFonts w:cstheme="minorHAnsi"/>
                <w:i/>
                <w:strike/>
                <w:color w:val="00B050"/>
                <w:sz w:val="16"/>
                <w:szCs w:val="16"/>
              </w:rPr>
              <w:t>rekreačných</w:t>
            </w:r>
            <w:r w:rsidRPr="0073260C">
              <w:rPr>
                <w:rFonts w:cstheme="minorHAnsi"/>
                <w:i/>
                <w:strike/>
                <w:color w:val="00B050"/>
                <w:sz w:val="16"/>
                <w:szCs w:val="16"/>
              </w:rPr>
              <w:t xml:space="preserve"> zariadení v nadväznosti  na existujúce ubytovacie zariadenie  bez kapacitného lôžkového obmedzenia, ako napr. </w:t>
            </w:r>
            <w:r w:rsidR="00CD7B38" w:rsidRPr="0073260C">
              <w:rPr>
                <w:rFonts w:cstheme="minorHAnsi"/>
                <w:i/>
                <w:strike/>
                <w:color w:val="00B050"/>
                <w:sz w:val="16"/>
                <w:szCs w:val="16"/>
              </w:rPr>
              <w:t>wellness</w:t>
            </w:r>
            <w:r w:rsidRPr="0073260C">
              <w:rPr>
                <w:rFonts w:cstheme="minorHAnsi"/>
                <w:i/>
                <w:strike/>
                <w:color w:val="00B050"/>
                <w:sz w:val="16"/>
                <w:szCs w:val="16"/>
              </w:rPr>
              <w:t xml:space="preserve">, športové relaxačné ihrisko,  </w:t>
            </w:r>
            <w:r w:rsidRPr="0073260C">
              <w:rPr>
                <w:rFonts w:eastAsia="Times New Roman" w:cstheme="minorHAnsi"/>
                <w:i/>
                <w:strike/>
                <w:color w:val="00B050"/>
                <w:sz w:val="16"/>
                <w:szCs w:val="16"/>
                <w:lang w:eastAsia="sk-SK"/>
              </w:rPr>
              <w:t xml:space="preserve">sauna, krb, bazén </w:t>
            </w:r>
            <w:r w:rsidRPr="0073260C">
              <w:rPr>
                <w:rFonts w:cstheme="minorHAnsi"/>
                <w:i/>
                <w:strike/>
                <w:color w:val="00B050"/>
                <w:sz w:val="16"/>
                <w:szCs w:val="16"/>
              </w:rPr>
              <w:t>apod.,</w:t>
            </w:r>
          </w:p>
          <w:p w14:paraId="72804F46" w14:textId="77777777" w:rsidR="007D1C31" w:rsidRPr="0073260C" w:rsidRDefault="007D1C31" w:rsidP="004800B7">
            <w:pPr>
              <w:pStyle w:val="Odsekzoznamu"/>
              <w:numPr>
                <w:ilvl w:val="0"/>
                <w:numId w:val="542"/>
              </w:numPr>
              <w:spacing w:after="0" w:line="240" w:lineRule="auto"/>
              <w:jc w:val="both"/>
              <w:rPr>
                <w:rFonts w:cstheme="minorHAnsi"/>
                <w:i/>
                <w:strike/>
                <w:color w:val="00B050"/>
                <w:sz w:val="16"/>
                <w:szCs w:val="16"/>
              </w:rPr>
            </w:pPr>
            <w:r w:rsidRPr="0073260C">
              <w:rPr>
                <w:rFonts w:cstheme="minorHAnsi"/>
                <w:i/>
                <w:iCs/>
                <w:strike/>
                <w:color w:val="00B050"/>
                <w:sz w:val="16"/>
                <w:szCs w:val="16"/>
              </w:rPr>
              <w:t xml:space="preserve">v prípade obhospodarovateľov lesa je </w:t>
            </w:r>
            <w:r w:rsidRPr="0073260C">
              <w:rPr>
                <w:rFonts w:cstheme="minorHAnsi"/>
                <w:b/>
                <w:bCs/>
                <w:i/>
                <w:iCs/>
                <w:strike/>
                <w:color w:val="00B050"/>
                <w:sz w:val="16"/>
                <w:szCs w:val="16"/>
              </w:rPr>
              <w:t>činnosť 1</w:t>
            </w:r>
            <w:r w:rsidRPr="0073260C">
              <w:rPr>
                <w:rFonts w:cstheme="minorHAnsi"/>
                <w:i/>
                <w:iCs/>
                <w:strike/>
                <w:color w:val="00B050"/>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3F6E16EF" w14:textId="77777777" w:rsidR="007D1C31" w:rsidRPr="0073260C" w:rsidRDefault="007D1C31" w:rsidP="007D1C31">
            <w:pPr>
              <w:spacing w:after="0" w:line="240" w:lineRule="auto"/>
              <w:rPr>
                <w:rFonts w:cstheme="minorHAnsi"/>
                <w:i/>
                <w:strike/>
                <w:color w:val="00B050"/>
                <w:sz w:val="16"/>
                <w:szCs w:val="16"/>
              </w:rPr>
            </w:pPr>
            <w:r w:rsidRPr="0073260C">
              <w:rPr>
                <w:rFonts w:cstheme="minorHAnsi"/>
                <w:b/>
                <w:bCs/>
                <w:i/>
                <w:strike/>
                <w:color w:val="00B050"/>
                <w:sz w:val="16"/>
                <w:szCs w:val="16"/>
              </w:rPr>
              <w:t xml:space="preserve">Oblasť 2: </w:t>
            </w:r>
          </w:p>
          <w:p w14:paraId="7D7294E1" w14:textId="77777777" w:rsidR="007D1C31" w:rsidRPr="0073260C" w:rsidRDefault="007D1C31" w:rsidP="004800B7">
            <w:pPr>
              <w:pStyle w:val="Odsekzoznamu"/>
              <w:numPr>
                <w:ilvl w:val="0"/>
                <w:numId w:val="541"/>
              </w:numPr>
              <w:spacing w:after="0" w:line="240" w:lineRule="auto"/>
              <w:jc w:val="both"/>
              <w:rPr>
                <w:rFonts w:cstheme="minorHAnsi"/>
                <w:i/>
                <w:strike/>
                <w:color w:val="00B050"/>
                <w:sz w:val="16"/>
                <w:szCs w:val="16"/>
              </w:rPr>
            </w:pPr>
            <w:r w:rsidRPr="0073260C">
              <w:rPr>
                <w:rFonts w:cstheme="minorHAnsi"/>
                <w:i/>
                <w:strike/>
                <w:color w:val="00B050"/>
                <w:sz w:val="16"/>
                <w:szCs w:val="16"/>
              </w:rPr>
              <w:t xml:space="preserve">činnosti spojené s poskytovaním služieb pre cieľovú skupinu: </w:t>
            </w:r>
            <w:r w:rsidRPr="0073260C">
              <w:rPr>
                <w:rFonts w:cstheme="minorHAnsi"/>
                <w:b/>
                <w:bCs/>
                <w:i/>
                <w:strike/>
                <w:color w:val="00B050"/>
                <w:sz w:val="16"/>
                <w:szCs w:val="16"/>
              </w:rPr>
              <w:t>deti, seniori a občania so zníženou schopnosťou pohybu</w:t>
            </w:r>
            <w:r w:rsidRPr="0073260C">
              <w:rPr>
                <w:rFonts w:cstheme="minorHAnsi"/>
                <w:i/>
                <w:strike/>
                <w:color w:val="00B050"/>
                <w:sz w:val="16"/>
                <w:szCs w:val="16"/>
              </w:rPr>
              <w:t xml:space="preserve">. V rámci danej oblasti je možné sa zamerať aj na terapie (hipoterapia, </w:t>
            </w:r>
            <w:proofErr w:type="spellStart"/>
            <w:r w:rsidRPr="0073260C">
              <w:rPr>
                <w:rFonts w:cstheme="minorHAnsi"/>
                <w:i/>
                <w:strike/>
                <w:color w:val="00B050"/>
                <w:sz w:val="16"/>
                <w:szCs w:val="16"/>
              </w:rPr>
              <w:t>animoterapia</w:t>
            </w:r>
            <w:proofErr w:type="spellEnd"/>
            <w:r w:rsidRPr="0073260C">
              <w:rPr>
                <w:rFonts w:cstheme="minorHAnsi"/>
                <w:i/>
                <w:strike/>
                <w:color w:val="00B050"/>
                <w:sz w:val="16"/>
                <w:szCs w:val="16"/>
              </w:rPr>
              <w:t>), lesnú pedagogiku a pod., ktoré prispievajú k rekonvalescencii, lepšiemu začleneniu do spoločenského života, zvýšeniu motoriky cieľovej skupiny.</w:t>
            </w:r>
          </w:p>
          <w:p w14:paraId="2FC67593" w14:textId="77777777" w:rsidR="007D1C31" w:rsidRPr="0073260C" w:rsidRDefault="007D1C31" w:rsidP="007D1C31">
            <w:pPr>
              <w:spacing w:after="0" w:line="240" w:lineRule="auto"/>
              <w:rPr>
                <w:rFonts w:cstheme="minorHAnsi"/>
                <w:i/>
                <w:strike/>
                <w:color w:val="00B050"/>
                <w:sz w:val="16"/>
                <w:szCs w:val="16"/>
              </w:rPr>
            </w:pPr>
            <w:r w:rsidRPr="0073260C">
              <w:rPr>
                <w:rFonts w:cstheme="minorHAnsi"/>
                <w:b/>
                <w:bCs/>
                <w:i/>
                <w:strike/>
                <w:color w:val="00B050"/>
                <w:sz w:val="16"/>
                <w:szCs w:val="16"/>
              </w:rPr>
              <w:t xml:space="preserve">Oblasť 3: </w:t>
            </w:r>
          </w:p>
          <w:p w14:paraId="6B99495D" w14:textId="77777777" w:rsidR="007D1C31" w:rsidRPr="0073260C" w:rsidRDefault="007D1C31" w:rsidP="004800B7">
            <w:pPr>
              <w:pStyle w:val="Odsekzoznamu"/>
              <w:numPr>
                <w:ilvl w:val="0"/>
                <w:numId w:val="541"/>
              </w:numPr>
              <w:spacing w:after="0" w:line="240" w:lineRule="auto"/>
              <w:jc w:val="both"/>
              <w:rPr>
                <w:rFonts w:cstheme="minorHAnsi"/>
                <w:i/>
                <w:strike/>
                <w:color w:val="00B050"/>
                <w:sz w:val="16"/>
                <w:szCs w:val="16"/>
              </w:rPr>
            </w:pPr>
            <w:r w:rsidRPr="0073260C">
              <w:rPr>
                <w:rFonts w:cstheme="minorHAnsi"/>
                <w:bCs/>
                <w:i/>
                <w:strike/>
                <w:color w:val="00B050"/>
                <w:sz w:val="16"/>
                <w:szCs w:val="16"/>
              </w:rPr>
              <w:t xml:space="preserve">činnosti spojené so spracovaním a uvádzaním na trh produktov, </w:t>
            </w:r>
            <w:r w:rsidRPr="0073260C">
              <w:rPr>
                <w:rFonts w:cstheme="minorHAnsi"/>
                <w:i/>
                <w:iCs/>
                <w:strike/>
                <w:color w:val="00B050"/>
                <w:sz w:val="16"/>
                <w:szCs w:val="16"/>
              </w:rPr>
              <w:t>ktorých</w:t>
            </w:r>
            <w:r w:rsidRPr="0073260C">
              <w:rPr>
                <w:rFonts w:cstheme="minorHAnsi"/>
                <w:bCs/>
                <w:i/>
                <w:iCs/>
                <w:strike/>
                <w:color w:val="00B050"/>
                <w:sz w:val="16"/>
                <w:szCs w:val="16"/>
              </w:rPr>
              <w:t xml:space="preserve"> výstup </w:t>
            </w:r>
            <w:r w:rsidRPr="0073260C">
              <w:rPr>
                <w:rFonts w:cstheme="minorHAnsi"/>
                <w:i/>
                <w:iCs/>
                <w:strike/>
                <w:color w:val="00B050"/>
                <w:sz w:val="16"/>
                <w:szCs w:val="16"/>
              </w:rPr>
              <w:t>spracovania</w:t>
            </w:r>
            <w:r w:rsidRPr="0073260C">
              <w:rPr>
                <w:rFonts w:cstheme="minorHAnsi"/>
                <w:bCs/>
                <w:i/>
                <w:iCs/>
                <w:strike/>
                <w:color w:val="00B050"/>
                <w:sz w:val="16"/>
                <w:szCs w:val="16"/>
              </w:rPr>
              <w:t xml:space="preserve"> </w:t>
            </w:r>
            <w:r w:rsidRPr="0073260C">
              <w:rPr>
                <w:rFonts w:cstheme="minorHAnsi"/>
                <w:bCs/>
                <w:i/>
                <w:iCs/>
                <w:strike/>
                <w:color w:val="00B050"/>
                <w:sz w:val="16"/>
                <w:szCs w:val="16"/>
                <w:u w:val="single"/>
              </w:rPr>
              <w:t>nespadá do prílohy I ZFEÚ</w:t>
            </w:r>
            <w:r w:rsidRPr="0073260C">
              <w:rPr>
                <w:rFonts w:cstheme="minorHAnsi"/>
                <w:bCs/>
                <w:i/>
                <w:iCs/>
                <w:strike/>
                <w:color w:val="00B050"/>
                <w:sz w:val="16"/>
                <w:szCs w:val="16"/>
              </w:rPr>
              <w:t xml:space="preserve">. </w:t>
            </w:r>
            <w:r w:rsidRPr="0073260C">
              <w:rPr>
                <w:rFonts w:cstheme="minorHAnsi"/>
                <w:i/>
                <w:strike/>
                <w:color w:val="00B050"/>
                <w:sz w:val="16"/>
                <w:szCs w:val="16"/>
              </w:rPr>
              <w:t xml:space="preserve">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w:t>
            </w:r>
            <w:proofErr w:type="spellStart"/>
            <w:r w:rsidRPr="0073260C">
              <w:rPr>
                <w:rFonts w:cstheme="minorHAnsi"/>
                <w:i/>
                <w:strike/>
                <w:color w:val="00B050"/>
                <w:sz w:val="16"/>
                <w:szCs w:val="16"/>
              </w:rPr>
              <w:t>neakvakultúrneho</w:t>
            </w:r>
            <w:proofErr w:type="spellEnd"/>
            <w:r w:rsidRPr="0073260C">
              <w:rPr>
                <w:rFonts w:cstheme="minorHAnsi"/>
                <w:i/>
                <w:strike/>
                <w:color w:val="00B050"/>
                <w:sz w:val="16"/>
                <w:szCs w:val="16"/>
              </w:rPr>
              <w:t xml:space="preserve"> charakteru, ako aj predaj vlastných produktov nepoľnohospodárskeho, nelesného a </w:t>
            </w:r>
            <w:proofErr w:type="spellStart"/>
            <w:r w:rsidRPr="0073260C">
              <w:rPr>
                <w:rFonts w:cstheme="minorHAnsi"/>
                <w:i/>
                <w:strike/>
                <w:color w:val="00B050"/>
                <w:sz w:val="16"/>
                <w:szCs w:val="16"/>
              </w:rPr>
              <w:t>neakvakultúrneho</w:t>
            </w:r>
            <w:proofErr w:type="spellEnd"/>
            <w:r w:rsidRPr="0073260C">
              <w:rPr>
                <w:rFonts w:cstheme="minorHAnsi"/>
                <w:i/>
                <w:strike/>
                <w:color w:val="00B050"/>
                <w:sz w:val="16"/>
                <w:szCs w:val="16"/>
              </w:rPr>
              <w:t xml:space="preserve"> charakteru (vrátane zriadenia mobilných predajných miest) a výrobkov a/alebo produktov iných poľnohospodárov a obhospodarovateľov lesa a </w:t>
            </w:r>
            <w:proofErr w:type="spellStart"/>
            <w:r w:rsidRPr="0073260C">
              <w:rPr>
                <w:rFonts w:cstheme="minorHAnsi"/>
                <w:i/>
                <w:strike/>
                <w:color w:val="00B050"/>
                <w:sz w:val="16"/>
                <w:szCs w:val="16"/>
              </w:rPr>
              <w:t>akvakultúrnych</w:t>
            </w:r>
            <w:proofErr w:type="spellEnd"/>
            <w:r w:rsidRPr="0073260C">
              <w:rPr>
                <w:rFonts w:cstheme="minorHAnsi"/>
                <w:i/>
                <w:strike/>
                <w:color w:val="00B050"/>
                <w:sz w:val="16"/>
                <w:szCs w:val="16"/>
              </w:rPr>
              <w:t xml:space="preserve">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72A06121" w14:textId="77777777" w:rsidR="007D1C31" w:rsidRPr="0073260C" w:rsidRDefault="007D1C31" w:rsidP="007D1C31">
            <w:pPr>
              <w:spacing w:after="0" w:line="240" w:lineRule="auto"/>
              <w:rPr>
                <w:rFonts w:cstheme="minorHAnsi"/>
                <w:i/>
                <w:strike/>
                <w:color w:val="00B050"/>
                <w:sz w:val="16"/>
                <w:szCs w:val="16"/>
              </w:rPr>
            </w:pPr>
            <w:r w:rsidRPr="0073260C">
              <w:rPr>
                <w:rFonts w:cstheme="minorHAnsi"/>
                <w:b/>
                <w:bCs/>
                <w:i/>
                <w:strike/>
                <w:color w:val="00B050"/>
                <w:sz w:val="16"/>
                <w:szCs w:val="16"/>
              </w:rPr>
              <w:t xml:space="preserve">Oblasť 4: </w:t>
            </w:r>
          </w:p>
          <w:p w14:paraId="0DBB2202" w14:textId="77777777" w:rsidR="007D1C31" w:rsidRPr="0073260C" w:rsidRDefault="007D1C31" w:rsidP="004800B7">
            <w:pPr>
              <w:pStyle w:val="Odsekzoznamu"/>
              <w:numPr>
                <w:ilvl w:val="0"/>
                <w:numId w:val="541"/>
              </w:numPr>
              <w:autoSpaceDE w:val="0"/>
              <w:autoSpaceDN w:val="0"/>
              <w:adjustRightInd w:val="0"/>
              <w:spacing w:after="0" w:line="240" w:lineRule="auto"/>
              <w:jc w:val="both"/>
              <w:rPr>
                <w:rFonts w:cstheme="minorHAnsi"/>
                <w:i/>
                <w:strike/>
                <w:color w:val="00B050"/>
                <w:sz w:val="16"/>
                <w:szCs w:val="16"/>
              </w:rPr>
            </w:pPr>
            <w:r w:rsidRPr="0073260C">
              <w:rPr>
                <w:rFonts w:cstheme="minorHAnsi"/>
                <w:bCs/>
                <w:i/>
                <w:strike/>
                <w:color w:val="00B050"/>
                <w:sz w:val="16"/>
                <w:szCs w:val="16"/>
              </w:rPr>
              <w:t xml:space="preserve">činnosti spojené so </w:t>
            </w:r>
            <w:r w:rsidRPr="0073260C">
              <w:rPr>
                <w:rFonts w:cstheme="minorHAnsi"/>
                <w:i/>
                <w:strike/>
                <w:color w:val="00B050"/>
                <w:sz w:val="16"/>
                <w:szCs w:val="16"/>
              </w:rPr>
              <w:t xml:space="preserve">spracovaním a uvádzaním na trh produktov, ktorých výstup nespadá do prílohy I ZFEÚ spojené s využívaním </w:t>
            </w:r>
            <w:r w:rsidRPr="0073260C">
              <w:rPr>
                <w:rFonts w:cstheme="minorHAnsi"/>
                <w:b/>
                <w:bCs/>
                <w:i/>
                <w:strike/>
                <w:color w:val="00B050"/>
                <w:sz w:val="16"/>
                <w:szCs w:val="16"/>
              </w:rPr>
              <w:t xml:space="preserve">OZE, </w:t>
            </w:r>
            <w:r w:rsidRPr="0073260C">
              <w:rPr>
                <w:rFonts w:cstheme="minorHAnsi"/>
                <w:bCs/>
                <w:i/>
                <w:strike/>
                <w:color w:val="00B050"/>
                <w:sz w:val="16"/>
                <w:szCs w:val="16"/>
              </w:rPr>
              <w:t xml:space="preserve">kde </w:t>
            </w:r>
            <w:r w:rsidRPr="0073260C">
              <w:rPr>
                <w:rFonts w:cstheme="minorHAnsi"/>
                <w:i/>
                <w:strike/>
                <w:color w:val="00B050"/>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73260C">
              <w:rPr>
                <w:rFonts w:cstheme="minorHAnsi"/>
                <w:bCs/>
                <w:i/>
                <w:strike/>
                <w:color w:val="00B050"/>
                <w:sz w:val="16"/>
                <w:szCs w:val="16"/>
              </w:rPr>
              <w:t>(oblasť 4)</w:t>
            </w:r>
            <w:r w:rsidRPr="0073260C">
              <w:rPr>
                <w:rFonts w:cstheme="minorHAnsi"/>
                <w:i/>
                <w:strike/>
                <w:color w:val="00B050"/>
                <w:sz w:val="16"/>
                <w:szCs w:val="16"/>
              </w:rPr>
              <w:t>:</w:t>
            </w:r>
          </w:p>
          <w:p w14:paraId="5F14534F" w14:textId="77777777" w:rsidR="007D1C31" w:rsidRPr="0073260C" w:rsidRDefault="007D1C31" w:rsidP="004800B7">
            <w:pPr>
              <w:pStyle w:val="Odsekzoznamu"/>
              <w:numPr>
                <w:ilvl w:val="0"/>
                <w:numId w:val="541"/>
              </w:numPr>
              <w:spacing w:after="0" w:line="240" w:lineRule="auto"/>
              <w:jc w:val="both"/>
              <w:rPr>
                <w:rFonts w:cstheme="minorHAnsi"/>
                <w:i/>
                <w:strike/>
                <w:color w:val="00B050"/>
                <w:sz w:val="16"/>
                <w:szCs w:val="16"/>
              </w:rPr>
            </w:pPr>
            <w:r w:rsidRPr="0073260C">
              <w:rPr>
                <w:rFonts w:cstheme="minorHAnsi"/>
                <w:i/>
                <w:strike/>
                <w:color w:val="00B050"/>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9CCDA76" w14:textId="77777777" w:rsidR="007D1C31" w:rsidRPr="0073260C" w:rsidRDefault="007D1C31" w:rsidP="004800B7">
            <w:pPr>
              <w:pStyle w:val="Odsekzoznamu"/>
              <w:numPr>
                <w:ilvl w:val="0"/>
                <w:numId w:val="541"/>
              </w:numPr>
              <w:spacing w:after="0" w:line="240" w:lineRule="auto"/>
              <w:jc w:val="both"/>
              <w:rPr>
                <w:rFonts w:cstheme="minorHAnsi"/>
                <w:i/>
                <w:strike/>
                <w:color w:val="00B050"/>
                <w:sz w:val="16"/>
                <w:szCs w:val="16"/>
              </w:rPr>
            </w:pPr>
            <w:r w:rsidRPr="0073260C">
              <w:rPr>
                <w:rFonts w:cstheme="minorHAnsi"/>
                <w:i/>
                <w:strike/>
                <w:color w:val="00B050"/>
                <w:sz w:val="16"/>
                <w:szCs w:val="16"/>
              </w:rPr>
              <w:t>investície na budovanie zariadení na energetické využívanie biomasy na výrobu tepla a vykurovanie s max. tepelným výkonom do 500 kW, kde je časť energie uvádzaná do siete;</w:t>
            </w:r>
          </w:p>
          <w:p w14:paraId="32E5B5C3" w14:textId="77777777" w:rsidR="007D1C31" w:rsidRPr="0073260C" w:rsidRDefault="007D1C31" w:rsidP="004800B7">
            <w:pPr>
              <w:pStyle w:val="Odsekzoznamu"/>
              <w:numPr>
                <w:ilvl w:val="0"/>
                <w:numId w:val="541"/>
              </w:numPr>
              <w:spacing w:after="0" w:line="240" w:lineRule="auto"/>
              <w:jc w:val="both"/>
              <w:rPr>
                <w:rFonts w:cstheme="minorHAnsi"/>
                <w:i/>
                <w:strike/>
                <w:color w:val="00B050"/>
                <w:sz w:val="16"/>
                <w:szCs w:val="16"/>
              </w:rPr>
            </w:pPr>
            <w:r w:rsidRPr="0073260C">
              <w:rPr>
                <w:rFonts w:cstheme="minorHAnsi"/>
                <w:i/>
                <w:strike/>
                <w:color w:val="00B050"/>
                <w:sz w:val="16"/>
                <w:szCs w:val="16"/>
              </w:rPr>
              <w:t>investície na výrobu biomasy pre technické a energetické využitie, kde je časť energie uvádzaná do siete;</w:t>
            </w:r>
          </w:p>
          <w:p w14:paraId="317ACBF6" w14:textId="77777777" w:rsidR="007D1C31" w:rsidRPr="0073260C" w:rsidRDefault="007D1C31" w:rsidP="004800B7">
            <w:pPr>
              <w:pStyle w:val="Odsekzoznamu"/>
              <w:numPr>
                <w:ilvl w:val="0"/>
                <w:numId w:val="541"/>
              </w:numPr>
              <w:spacing w:after="0" w:line="240" w:lineRule="auto"/>
              <w:jc w:val="both"/>
              <w:rPr>
                <w:rFonts w:cstheme="minorHAnsi"/>
                <w:i/>
                <w:strike/>
                <w:color w:val="00B050"/>
                <w:sz w:val="16"/>
                <w:szCs w:val="16"/>
              </w:rPr>
            </w:pPr>
            <w:r w:rsidRPr="0073260C">
              <w:rPr>
                <w:rFonts w:cstheme="minorHAnsi"/>
                <w:i/>
                <w:strike/>
                <w:color w:val="00B050"/>
                <w:sz w:val="16"/>
                <w:szCs w:val="16"/>
              </w:rPr>
              <w:t xml:space="preserve">investície na budovanie zariadení na energetické využívanie drevnej biomasy na výrobu elektriny a tepla spaľovaním plynu vyrobeného </w:t>
            </w:r>
            <w:proofErr w:type="spellStart"/>
            <w:r w:rsidRPr="0073260C">
              <w:rPr>
                <w:rFonts w:cstheme="minorHAnsi"/>
                <w:i/>
                <w:strike/>
                <w:color w:val="00B050"/>
                <w:sz w:val="16"/>
                <w:szCs w:val="16"/>
              </w:rPr>
              <w:t>termochemickou</w:t>
            </w:r>
            <w:proofErr w:type="spellEnd"/>
            <w:r w:rsidRPr="0073260C">
              <w:rPr>
                <w:rFonts w:cstheme="minorHAnsi"/>
                <w:i/>
                <w:strike/>
                <w:color w:val="00B050"/>
                <w:sz w:val="16"/>
                <w:szCs w:val="16"/>
              </w:rPr>
              <w:t xml:space="preserve"> konverziou s max. elektrickým výkonom do 500 kW;</w:t>
            </w:r>
          </w:p>
          <w:p w14:paraId="4EEF7934" w14:textId="77777777" w:rsidR="007D1C31" w:rsidRPr="0073260C" w:rsidRDefault="007D1C31" w:rsidP="004800B7">
            <w:pPr>
              <w:pStyle w:val="Odsekzoznamu"/>
              <w:numPr>
                <w:ilvl w:val="0"/>
                <w:numId w:val="541"/>
              </w:numPr>
              <w:spacing w:after="0" w:line="240" w:lineRule="auto"/>
              <w:jc w:val="both"/>
              <w:rPr>
                <w:rFonts w:cstheme="minorHAnsi"/>
                <w:i/>
                <w:strike/>
                <w:color w:val="00B050"/>
                <w:sz w:val="16"/>
                <w:szCs w:val="16"/>
              </w:rPr>
            </w:pPr>
            <w:r w:rsidRPr="0073260C">
              <w:rPr>
                <w:rFonts w:cstheme="minorHAnsi"/>
                <w:i/>
                <w:strike/>
                <w:color w:val="00B050"/>
                <w:sz w:val="16"/>
                <w:szCs w:val="16"/>
              </w:rPr>
              <w:t>investície na budovanie zariadení na energetické využívanie odpadovej drevnej biomasy na výrobu tepla a vykurovanie s max. tepelným výkonom do 500 kW;</w:t>
            </w:r>
          </w:p>
          <w:p w14:paraId="54099BC0" w14:textId="77777777" w:rsidR="007D1C31" w:rsidRPr="0073260C" w:rsidRDefault="007D1C31" w:rsidP="004800B7">
            <w:pPr>
              <w:pStyle w:val="Odsekzoznamu"/>
              <w:numPr>
                <w:ilvl w:val="0"/>
                <w:numId w:val="541"/>
              </w:numPr>
              <w:spacing w:after="0" w:line="240" w:lineRule="auto"/>
              <w:jc w:val="both"/>
              <w:rPr>
                <w:rFonts w:cstheme="minorHAnsi"/>
                <w:i/>
                <w:strike/>
                <w:color w:val="00B050"/>
                <w:sz w:val="16"/>
                <w:szCs w:val="16"/>
              </w:rPr>
            </w:pPr>
            <w:r w:rsidRPr="0073260C">
              <w:rPr>
                <w:rFonts w:cstheme="minorHAnsi"/>
                <w:i/>
                <w:strike/>
                <w:color w:val="00B050"/>
                <w:sz w:val="16"/>
                <w:szCs w:val="16"/>
              </w:rPr>
              <w:t>investície na budovanie zariadení na energetické využívanie solárnej energie s max. výkonom 250 kW;</w:t>
            </w:r>
          </w:p>
          <w:p w14:paraId="0FA9091E" w14:textId="77777777" w:rsidR="007D1C31" w:rsidRPr="0073260C" w:rsidRDefault="007D1C31" w:rsidP="004800B7">
            <w:pPr>
              <w:pStyle w:val="Odsekzoznamu"/>
              <w:numPr>
                <w:ilvl w:val="0"/>
                <w:numId w:val="541"/>
              </w:numPr>
              <w:spacing w:after="0" w:line="240" w:lineRule="auto"/>
              <w:jc w:val="both"/>
              <w:rPr>
                <w:rFonts w:cstheme="minorHAnsi"/>
                <w:i/>
                <w:strike/>
                <w:color w:val="00B050"/>
                <w:sz w:val="16"/>
                <w:szCs w:val="16"/>
              </w:rPr>
            </w:pPr>
            <w:r w:rsidRPr="0073260C">
              <w:rPr>
                <w:rFonts w:cstheme="minorHAnsi"/>
                <w:i/>
                <w:strike/>
                <w:color w:val="00B050"/>
                <w:sz w:val="16"/>
                <w:szCs w:val="16"/>
              </w:rPr>
              <w:lastRenderedPageBreak/>
              <w:t>investície na budovanie zariadení na energetické využívanie veternej energie s max. výkonom 250 kW;</w:t>
            </w:r>
          </w:p>
          <w:p w14:paraId="62CF7ABF" w14:textId="77777777" w:rsidR="007D1C31" w:rsidRPr="0073260C" w:rsidRDefault="007D1C31" w:rsidP="004800B7">
            <w:pPr>
              <w:pStyle w:val="Odsekzoznamu"/>
              <w:numPr>
                <w:ilvl w:val="0"/>
                <w:numId w:val="541"/>
              </w:numPr>
              <w:spacing w:after="0" w:line="240" w:lineRule="auto"/>
              <w:jc w:val="both"/>
              <w:rPr>
                <w:rFonts w:cstheme="minorHAnsi"/>
                <w:i/>
                <w:strike/>
                <w:color w:val="00B050"/>
                <w:sz w:val="16"/>
                <w:szCs w:val="16"/>
              </w:rPr>
            </w:pPr>
            <w:r w:rsidRPr="0073260C">
              <w:rPr>
                <w:rFonts w:cstheme="minorHAnsi"/>
                <w:i/>
                <w:strike/>
                <w:color w:val="00B050"/>
                <w:sz w:val="16"/>
                <w:szCs w:val="16"/>
              </w:rPr>
              <w:t>investície na budovanie zariadení na energetické využívanie vodnej energie s max. výkonom 250 kW.</w:t>
            </w:r>
          </w:p>
          <w:p w14:paraId="4F9C63BA" w14:textId="5A2B38A2" w:rsidR="007D1C31" w:rsidRPr="0073260C" w:rsidRDefault="007D1C31" w:rsidP="00525B44">
            <w:pPr>
              <w:spacing w:after="0" w:line="240" w:lineRule="auto"/>
              <w:jc w:val="both"/>
              <w:rPr>
                <w:rFonts w:cstheme="minorHAnsi"/>
                <w:i/>
                <w:strike/>
                <w:color w:val="00B050"/>
                <w:sz w:val="16"/>
                <w:szCs w:val="16"/>
              </w:rPr>
            </w:pPr>
            <w:r w:rsidRPr="0073260C">
              <w:rPr>
                <w:rFonts w:cstheme="minorHAnsi"/>
                <w:i/>
                <w:strike/>
                <w:color w:val="00B050"/>
                <w:sz w:val="16"/>
                <w:szCs w:val="16"/>
              </w:rPr>
              <w:t>Činnosti spojené s využívaním OZE pris</w:t>
            </w:r>
            <w:r w:rsidR="00525B44" w:rsidRPr="0073260C">
              <w:rPr>
                <w:rFonts w:cstheme="minorHAnsi"/>
                <w:i/>
                <w:strike/>
                <w:color w:val="00B050"/>
                <w:sz w:val="16"/>
                <w:szCs w:val="16"/>
              </w:rPr>
              <w:t>pievajú k </w:t>
            </w:r>
            <w:proofErr w:type="spellStart"/>
            <w:r w:rsidR="00525B44" w:rsidRPr="0073260C">
              <w:rPr>
                <w:rFonts w:cstheme="minorHAnsi"/>
                <w:i/>
                <w:strike/>
                <w:color w:val="00B050"/>
                <w:sz w:val="16"/>
                <w:szCs w:val="16"/>
              </w:rPr>
              <w:t>fokusovej</w:t>
            </w:r>
            <w:proofErr w:type="spellEnd"/>
            <w:r w:rsidR="00525B44" w:rsidRPr="0073260C">
              <w:rPr>
                <w:rFonts w:cstheme="minorHAnsi"/>
                <w:i/>
                <w:strike/>
                <w:color w:val="00B050"/>
                <w:sz w:val="16"/>
                <w:szCs w:val="16"/>
              </w:rPr>
              <w:t xml:space="preserve"> oblasti 5C.</w:t>
            </w:r>
          </w:p>
          <w:p w14:paraId="3DAAA6E5" w14:textId="0EFA9C3A" w:rsidR="007D1C31" w:rsidRPr="0073260C" w:rsidRDefault="007D1C31" w:rsidP="007D1C31">
            <w:pPr>
              <w:spacing w:after="0" w:line="240" w:lineRule="auto"/>
              <w:jc w:val="both"/>
              <w:rPr>
                <w:rFonts w:cstheme="minorHAnsi"/>
                <w:strike/>
                <w:color w:val="00B050"/>
                <w:sz w:val="16"/>
                <w:szCs w:val="16"/>
              </w:rPr>
            </w:pPr>
            <w:r w:rsidRPr="0073260C">
              <w:rPr>
                <w:rFonts w:cstheme="minorHAnsi"/>
                <w:b/>
                <w:strike/>
                <w:color w:val="00B050"/>
                <w:sz w:val="16"/>
                <w:szCs w:val="16"/>
                <w:u w:val="single"/>
              </w:rPr>
              <w:t>Oprávnenosť aktivít realizácie projektu</w:t>
            </w:r>
            <w:r w:rsidR="00437CF4" w:rsidRPr="0073260C">
              <w:rPr>
                <w:rFonts w:cstheme="minorHAnsi"/>
                <w:b/>
                <w:strike/>
                <w:color w:val="00B050"/>
                <w:sz w:val="16"/>
                <w:szCs w:val="16"/>
                <w:u w:val="single"/>
              </w:rPr>
              <w:t xml:space="preserve">  v menej rozvinutých regiónoch (mimo Bratislavského kraja) a </w:t>
            </w:r>
            <w:r w:rsidRPr="0073260C">
              <w:rPr>
                <w:rFonts w:cstheme="minorHAnsi"/>
                <w:b/>
                <w:strike/>
                <w:color w:val="00B050"/>
                <w:sz w:val="16"/>
                <w:szCs w:val="16"/>
                <w:u w:val="single"/>
              </w:rPr>
              <w:t xml:space="preserve"> v ostatných regiónoch (Bratislavský kraj)</w:t>
            </w:r>
            <w:r w:rsidRPr="0073260C">
              <w:rPr>
                <w:rFonts w:cstheme="minorHAnsi"/>
                <w:strike/>
                <w:color w:val="00B050"/>
                <w:sz w:val="16"/>
                <w:szCs w:val="16"/>
              </w:rPr>
              <w:t xml:space="preserve"> </w:t>
            </w:r>
          </w:p>
          <w:p w14:paraId="56D16E3D" w14:textId="77777777" w:rsidR="007D1C31" w:rsidRPr="0073260C" w:rsidRDefault="007D1C31" w:rsidP="007D1C31">
            <w:pPr>
              <w:spacing w:after="0" w:line="240" w:lineRule="auto"/>
              <w:jc w:val="both"/>
              <w:rPr>
                <w:rFonts w:cstheme="minorHAnsi"/>
                <w:strike/>
                <w:color w:val="00B050"/>
                <w:sz w:val="16"/>
                <w:szCs w:val="16"/>
              </w:rPr>
            </w:pPr>
            <w:r w:rsidRPr="0073260C">
              <w:rPr>
                <w:rFonts w:cstheme="minorHAnsi"/>
                <w:strike/>
                <w:color w:val="00B050"/>
                <w:sz w:val="16"/>
                <w:szCs w:val="16"/>
              </w:rPr>
              <w:t>Oprávnené aktivity sú investície súvisiace so zameraním projektu uvedené v “oprávnené projekty”.</w:t>
            </w:r>
          </w:p>
          <w:p w14:paraId="3B7F0C34" w14:textId="77777777" w:rsidR="007D1C31" w:rsidRPr="0073260C" w:rsidRDefault="007D1C31" w:rsidP="007D1C31">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1403EBE7" w14:textId="77777777" w:rsidR="007D1C31" w:rsidRPr="0073260C" w:rsidRDefault="007D1C31" w:rsidP="004800B7">
            <w:pPr>
              <w:pStyle w:val="Odsekzoznamu"/>
              <w:numPr>
                <w:ilvl w:val="0"/>
                <w:numId w:val="541"/>
              </w:numPr>
              <w:spacing w:after="0" w:line="240" w:lineRule="auto"/>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Rozpočet projektu) </w:t>
            </w:r>
          </w:p>
          <w:p w14:paraId="757DBB8E" w14:textId="77777777" w:rsidR="007D1C31" w:rsidRPr="0073260C" w:rsidRDefault="007D1C31" w:rsidP="004800B7">
            <w:pPr>
              <w:pStyle w:val="Odsekzoznamu"/>
              <w:numPr>
                <w:ilvl w:val="0"/>
                <w:numId w:val="541"/>
              </w:numPr>
              <w:spacing w:after="0" w:line="240" w:lineRule="auto"/>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73913117" w14:textId="77777777" w:rsidR="007D1C31" w:rsidRPr="0073260C" w:rsidRDefault="007D1C31" w:rsidP="004800B7">
            <w:pPr>
              <w:pStyle w:val="Odsekzoznamu"/>
              <w:numPr>
                <w:ilvl w:val="0"/>
                <w:numId w:val="541"/>
              </w:numPr>
              <w:spacing w:after="0" w:line="240" w:lineRule="auto"/>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6A Miesto realizácie projektu - Poznámka k miestu realizácie číslo parcely)</w:t>
            </w:r>
          </w:p>
          <w:p w14:paraId="24153EF6" w14:textId="77777777" w:rsidR="007D1C31" w:rsidRPr="0073260C" w:rsidRDefault="007D1C31" w:rsidP="004800B7">
            <w:pPr>
              <w:pStyle w:val="Odsekzoznamu"/>
              <w:numPr>
                <w:ilvl w:val="0"/>
                <w:numId w:val="541"/>
              </w:numPr>
              <w:spacing w:after="0" w:line="240" w:lineRule="auto"/>
              <w:jc w:val="both"/>
              <w:rPr>
                <w:rFonts w:cstheme="minorHAnsi"/>
                <w:strike/>
                <w:color w:val="00B050"/>
                <w:sz w:val="16"/>
                <w:szCs w:val="16"/>
              </w:rPr>
            </w:pPr>
            <w:r w:rsidRPr="0073260C">
              <w:rPr>
                <w:rFonts w:cstheme="minorHAnsi"/>
                <w:strike/>
                <w:color w:val="00B050"/>
                <w:sz w:val="16"/>
                <w:szCs w:val="16"/>
              </w:rPr>
              <w:t xml:space="preserve">Projektová dokumentácia s rozpočtom, originál alebo úradne overená fotokópia overená stavebným úradom,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73260C">
              <w:rPr>
                <w:rFonts w:cstheme="minorHAnsi"/>
                <w:b/>
                <w:strike/>
                <w:color w:val="00B050"/>
                <w:sz w:val="14"/>
                <w:szCs w:val="14"/>
              </w:rPr>
              <w:t>.</w:t>
            </w:r>
          </w:p>
          <w:p w14:paraId="5E1D23BB" w14:textId="77777777" w:rsidR="007D1C31" w:rsidRPr="0073260C" w:rsidRDefault="007D1C31" w:rsidP="007D1C31">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9803DB8" w14:textId="1EF097E6" w:rsidR="008C2397" w:rsidRPr="0073260C" w:rsidRDefault="007D1C31" w:rsidP="007D1C31">
            <w:pPr>
              <w:pStyle w:val="Odsekzoznamu"/>
              <w:spacing w:after="0" w:line="240" w:lineRule="auto"/>
              <w:ind w:left="209"/>
              <w:jc w:val="both"/>
              <w:rPr>
                <w:rFonts w:cstheme="minorHAnsi"/>
                <w:strike/>
                <w:color w:val="00B050"/>
                <w:sz w:val="16"/>
                <w:szCs w:val="16"/>
              </w:rPr>
            </w:pPr>
            <w:r w:rsidRPr="0073260C">
              <w:rPr>
                <w:rFonts w:cstheme="minorHAnsi"/>
                <w:strike/>
                <w:color w:val="00B050"/>
                <w:sz w:val="16"/>
                <w:szCs w:val="16"/>
              </w:rPr>
              <w:t>MAS a PPA v zmysle dokumentácie uvedenej v časti „Forma a spôsob preukázania splnenia PPP“</w:t>
            </w:r>
          </w:p>
        </w:tc>
      </w:tr>
      <w:tr w:rsidR="0073260C" w:rsidRPr="0073260C" w14:paraId="3CB5387C" w14:textId="77777777" w:rsidTr="007E7947">
        <w:trPr>
          <w:trHeight w:val="284"/>
        </w:trPr>
        <w:tc>
          <w:tcPr>
            <w:tcW w:w="150" w:type="pct"/>
            <w:shd w:val="clear" w:color="auto" w:fill="auto"/>
            <w:vAlign w:val="center"/>
          </w:tcPr>
          <w:p w14:paraId="50043BD2" w14:textId="09642DFD" w:rsidR="007E7947" w:rsidRPr="0073260C" w:rsidRDefault="007E7947"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2.2</w:t>
            </w:r>
          </w:p>
        </w:tc>
        <w:tc>
          <w:tcPr>
            <w:tcW w:w="4850" w:type="pct"/>
            <w:gridSpan w:val="2"/>
            <w:shd w:val="clear" w:color="auto" w:fill="auto"/>
            <w:vAlign w:val="center"/>
          </w:tcPr>
          <w:p w14:paraId="5ACA8559" w14:textId="77777777" w:rsidR="007E7947" w:rsidRPr="0073260C" w:rsidRDefault="007E7947" w:rsidP="002C09AB">
            <w:pPr>
              <w:pStyle w:val="Default"/>
              <w:rPr>
                <w:rFonts w:asciiTheme="minorHAnsi" w:hAnsiTheme="minorHAnsi" w:cstheme="minorHAnsi"/>
                <w:b/>
                <w:bCs/>
                <w:strike/>
                <w:color w:val="00B050"/>
                <w:sz w:val="18"/>
                <w:szCs w:val="18"/>
              </w:rPr>
            </w:pPr>
            <w:r w:rsidRPr="0073260C">
              <w:rPr>
                <w:rFonts w:asciiTheme="minorHAnsi" w:hAnsiTheme="minorHAnsi" w:cstheme="minorHAnsi"/>
                <w:b/>
                <w:bCs/>
                <w:strike/>
                <w:color w:val="00B050"/>
                <w:sz w:val="18"/>
                <w:szCs w:val="18"/>
              </w:rPr>
              <w:t>Podmienka, že projekty sú oprávnené</w:t>
            </w:r>
          </w:p>
          <w:p w14:paraId="7009CA63" w14:textId="57F4DDFF" w:rsidR="00441780" w:rsidRPr="0073260C" w:rsidRDefault="00525B44" w:rsidP="00525B44">
            <w:pPr>
              <w:tabs>
                <w:tab w:val="left" w:pos="567"/>
              </w:tabs>
              <w:spacing w:after="0" w:line="240" w:lineRule="auto"/>
              <w:jc w:val="both"/>
              <w:rPr>
                <w:rFonts w:cstheme="minorHAnsi"/>
                <w:strike/>
                <w:color w:val="00B050"/>
                <w:sz w:val="16"/>
                <w:szCs w:val="16"/>
              </w:rPr>
            </w:pPr>
            <w:r w:rsidRPr="0073260C">
              <w:rPr>
                <w:rFonts w:cstheme="minorHAnsi"/>
                <w:strike/>
                <w:color w:val="00B050"/>
                <w:sz w:val="16"/>
                <w:szCs w:val="16"/>
              </w:rPr>
              <w:t xml:space="preserve">Oprávnené sú projekty zamerané na investíciu príjemcu pomoci, definovaného v bode </w:t>
            </w:r>
            <w:r w:rsidR="00441780" w:rsidRPr="0073260C">
              <w:rPr>
                <w:rFonts w:cstheme="minorHAnsi"/>
                <w:strike/>
                <w:color w:val="00B050"/>
                <w:sz w:val="16"/>
                <w:szCs w:val="16"/>
              </w:rPr>
              <w:t xml:space="preserve">1.1 tohto </w:t>
            </w:r>
            <w:proofErr w:type="spellStart"/>
            <w:r w:rsidR="00441780" w:rsidRPr="0073260C">
              <w:rPr>
                <w:rFonts w:cstheme="minorHAnsi"/>
                <w:strike/>
                <w:color w:val="00B050"/>
                <w:sz w:val="16"/>
                <w:szCs w:val="16"/>
              </w:rPr>
              <w:t>podopatrenia</w:t>
            </w:r>
            <w:proofErr w:type="spellEnd"/>
            <w:r w:rsidR="00441780" w:rsidRPr="0073260C">
              <w:rPr>
                <w:rFonts w:cstheme="minorHAnsi"/>
                <w:strike/>
                <w:color w:val="00B050"/>
                <w:sz w:val="16"/>
                <w:szCs w:val="16"/>
              </w:rPr>
              <w:t xml:space="preserve">, zamerané na vytváranie a rozvoj nepoľnohospodárskych činností vo vidieckej oblasti . </w:t>
            </w:r>
          </w:p>
          <w:p w14:paraId="460A35D6" w14:textId="77777777" w:rsidR="007E7947" w:rsidRPr="0073260C" w:rsidRDefault="007E7947"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49E6BCEB" w14:textId="77777777" w:rsidR="007A63F0" w:rsidRPr="0073260C" w:rsidRDefault="007E7947" w:rsidP="004800B7">
            <w:pPr>
              <w:pStyle w:val="Default"/>
              <w:keepLines/>
              <w:widowControl w:val="0"/>
              <w:numPr>
                <w:ilvl w:val="1"/>
                <w:numId w:val="294"/>
              </w:numPr>
              <w:ind w:left="207" w:hanging="207"/>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11 - </w:t>
            </w:r>
            <w:r w:rsidRPr="0073260C">
              <w:rPr>
                <w:rFonts w:asciiTheme="minorHAnsi" w:hAnsiTheme="minorHAnsi" w:cstheme="minorHAnsi"/>
                <w:bCs/>
                <w:strike/>
                <w:color w:val="00B050"/>
                <w:sz w:val="16"/>
                <w:szCs w:val="16"/>
              </w:rPr>
              <w:t>R</w:t>
            </w:r>
            <w:r w:rsidRPr="0073260C">
              <w:rPr>
                <w:rFonts w:asciiTheme="minorHAnsi" w:hAnsiTheme="minorHAnsi" w:cstheme="minorHAnsi"/>
                <w:strike/>
                <w:color w:val="00B050"/>
                <w:sz w:val="16"/>
                <w:szCs w:val="16"/>
              </w:rPr>
              <w:t xml:space="preserve">ozpočet projektu) </w:t>
            </w:r>
          </w:p>
          <w:p w14:paraId="30CFB7B3" w14:textId="6F0C6760" w:rsidR="007A63F0" w:rsidRPr="0073260C" w:rsidRDefault="007A63F0" w:rsidP="004800B7">
            <w:pPr>
              <w:pStyle w:val="Default"/>
              <w:keepLines/>
              <w:widowControl w:val="0"/>
              <w:numPr>
                <w:ilvl w:val="1"/>
                <w:numId w:val="294"/>
              </w:numPr>
              <w:ind w:left="207" w:hanging="207"/>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(Príloha 2B k príručke pre prijímateľa LEADER)</w:t>
            </w:r>
          </w:p>
          <w:p w14:paraId="66D3F625" w14:textId="77777777" w:rsidR="007A63F0" w:rsidRPr="0073260C" w:rsidRDefault="007A63F0"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0A8F46A" w14:textId="40474B68" w:rsidR="007E7947" w:rsidRPr="0073260C" w:rsidRDefault="007A63F0" w:rsidP="004800B7">
            <w:pPr>
              <w:pStyle w:val="Odsekzoznamu"/>
              <w:numPr>
                <w:ilvl w:val="1"/>
                <w:numId w:val="294"/>
              </w:numPr>
              <w:spacing w:after="0" w:line="240" w:lineRule="auto"/>
              <w:ind w:left="207" w:hanging="207"/>
              <w:rPr>
                <w:rFonts w:cstheme="minorHAnsi"/>
                <w:strike/>
                <w:color w:val="00B050"/>
                <w:sz w:val="16"/>
                <w:szCs w:val="16"/>
              </w:rPr>
            </w:pPr>
            <w:r w:rsidRPr="0073260C">
              <w:rPr>
                <w:rFonts w:cstheme="minorHAnsi"/>
                <w:strike/>
                <w:color w:val="00B050"/>
                <w:sz w:val="16"/>
                <w:szCs w:val="16"/>
              </w:rPr>
              <w:t>MAS a PPA v zmysle dokumentácie uvedenej v časti „Forma a spôsob preukázania splnenia PPP“</w:t>
            </w:r>
          </w:p>
        </w:tc>
      </w:tr>
      <w:tr w:rsidR="0073260C" w:rsidRPr="0073260C" w14:paraId="6BD6399F" w14:textId="77777777" w:rsidTr="007E7947">
        <w:trPr>
          <w:trHeight w:val="284"/>
        </w:trPr>
        <w:tc>
          <w:tcPr>
            <w:tcW w:w="150" w:type="pct"/>
            <w:shd w:val="clear" w:color="auto" w:fill="auto"/>
            <w:vAlign w:val="center"/>
          </w:tcPr>
          <w:p w14:paraId="0F44CCCF" w14:textId="77777777" w:rsidR="007E7947" w:rsidRPr="0073260C" w:rsidRDefault="007E7947"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2.3</w:t>
            </w:r>
          </w:p>
        </w:tc>
        <w:tc>
          <w:tcPr>
            <w:tcW w:w="4850" w:type="pct"/>
            <w:gridSpan w:val="2"/>
            <w:shd w:val="clear" w:color="auto" w:fill="auto"/>
            <w:vAlign w:val="center"/>
          </w:tcPr>
          <w:p w14:paraId="1F4C3D2E" w14:textId="77777777" w:rsidR="007E7947" w:rsidRPr="0073260C" w:rsidRDefault="007E7947" w:rsidP="002C09AB">
            <w:pPr>
              <w:pStyle w:val="Default"/>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 xml:space="preserve">Podmienka, že výdavky projektu sú oprávnené </w:t>
            </w:r>
          </w:p>
          <w:p w14:paraId="4AD3DA70" w14:textId="5FBE3883" w:rsidR="007E7947" w:rsidRPr="0073260C" w:rsidRDefault="007E7947"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Oprávnené výdavky projektu, ktoré žiadateľ musí spĺňať sú oprávnené výdavky v zmysle  stratégie CLLD uvedené vo výz</w:t>
            </w:r>
            <w:r w:rsidR="007A63F0" w:rsidRPr="0073260C">
              <w:rPr>
                <w:rFonts w:cstheme="minorHAnsi"/>
                <w:bCs/>
                <w:strike/>
                <w:color w:val="00B050"/>
                <w:sz w:val="16"/>
                <w:szCs w:val="16"/>
              </w:rPr>
              <w:t xml:space="preserve">ve ako oprávnené výdavky MAS. </w:t>
            </w:r>
            <w:r w:rsidRPr="0073260C">
              <w:rPr>
                <w:rFonts w:cstheme="minorHAnsi"/>
                <w:bCs/>
                <w:strike/>
                <w:color w:val="00B050"/>
                <w:sz w:val="16"/>
                <w:szCs w:val="16"/>
              </w:rPr>
              <w:t>Žiadateľ musí zároveň spĺňať</w:t>
            </w:r>
            <w:r w:rsidR="007A63F0" w:rsidRPr="0073260C">
              <w:rPr>
                <w:rFonts w:cstheme="minorHAnsi"/>
                <w:bCs/>
                <w:strike/>
                <w:color w:val="00B050"/>
                <w:sz w:val="16"/>
                <w:szCs w:val="16"/>
              </w:rPr>
              <w:t xml:space="preserve"> aj podmienky uvedené v bode 2.3</w:t>
            </w:r>
            <w:r w:rsidRPr="0073260C">
              <w:rPr>
                <w:rFonts w:cstheme="minorHAnsi"/>
                <w:bCs/>
                <w:strike/>
                <w:color w:val="00B050"/>
                <w:sz w:val="16"/>
                <w:szCs w:val="16"/>
              </w:rPr>
              <w:t xml:space="preserve"> pre </w:t>
            </w:r>
            <w:proofErr w:type="spellStart"/>
            <w:r w:rsidRPr="0073260C">
              <w:rPr>
                <w:rFonts w:cstheme="minorHAnsi"/>
                <w:strike/>
                <w:color w:val="00B050"/>
                <w:sz w:val="16"/>
                <w:szCs w:val="16"/>
              </w:rPr>
              <w:t>Podopatrenie</w:t>
            </w:r>
            <w:proofErr w:type="spellEnd"/>
            <w:r w:rsidRPr="0073260C">
              <w:rPr>
                <w:rFonts w:cstheme="minorHAnsi"/>
                <w:strike/>
                <w:color w:val="00B050"/>
                <w:sz w:val="16"/>
                <w:szCs w:val="16"/>
              </w:rPr>
              <w:t xml:space="preserve"> </w:t>
            </w:r>
            <w:r w:rsidRPr="0073260C">
              <w:rPr>
                <w:rFonts w:cstheme="minorHAnsi"/>
                <w:bCs/>
                <w:strike/>
                <w:color w:val="00B050"/>
                <w:sz w:val="16"/>
                <w:szCs w:val="16"/>
              </w:rPr>
              <w:t xml:space="preserve">6.4 Podpora na investície do vytvárania a rozvoja nepoľnohospodárskych činností </w:t>
            </w:r>
            <w:r w:rsidRPr="0073260C">
              <w:rPr>
                <w:rFonts w:cstheme="minorHAnsi"/>
                <w:strike/>
                <w:color w:val="00B050"/>
                <w:sz w:val="16"/>
                <w:szCs w:val="16"/>
              </w:rPr>
              <w:t xml:space="preserve"> uvedené v Prílohe 6B</w:t>
            </w:r>
            <w:r w:rsidR="007A63F0" w:rsidRPr="0073260C">
              <w:rPr>
                <w:rFonts w:cstheme="minorHAnsi"/>
                <w:strike/>
                <w:color w:val="00B050"/>
                <w:sz w:val="16"/>
                <w:szCs w:val="16"/>
              </w:rPr>
              <w:t xml:space="preserve"> k  Príručke</w:t>
            </w:r>
            <w:r w:rsidR="000B0A55" w:rsidRPr="0073260C">
              <w:rPr>
                <w:rFonts w:cstheme="minorHAnsi"/>
                <w:strike/>
                <w:color w:val="00B050"/>
                <w:sz w:val="16"/>
                <w:szCs w:val="16"/>
              </w:rPr>
              <w:t xml:space="preserve"> pre prijímateľa</w:t>
            </w:r>
            <w:r w:rsidRPr="0073260C">
              <w:rPr>
                <w:rFonts w:cstheme="minorHAnsi"/>
                <w:strike/>
                <w:color w:val="00B050"/>
                <w:sz w:val="16"/>
                <w:szCs w:val="16"/>
              </w:rPr>
              <w:t xml:space="preserve"> o poskytnutie nenávratného finančného príspevku z Programu rozvoja vidieka SR 2014 – 2022 pre opatrenie 19. Podpora na miestny rozv</w:t>
            </w:r>
            <w:r w:rsidR="007A63F0" w:rsidRPr="0073260C">
              <w:rPr>
                <w:rFonts w:cstheme="minorHAnsi"/>
                <w:strike/>
                <w:color w:val="00B050"/>
                <w:sz w:val="16"/>
                <w:szCs w:val="16"/>
              </w:rPr>
              <w:t xml:space="preserve">oj v rámci iniciatívy LEADER a </w:t>
            </w:r>
            <w:r w:rsidRPr="0073260C">
              <w:rPr>
                <w:rFonts w:cstheme="minorHAnsi"/>
                <w:strike/>
                <w:color w:val="00B050"/>
                <w:sz w:val="16"/>
                <w:szCs w:val="16"/>
              </w:rPr>
              <w:t>podmienky v kapitole 7., ods. 3 až ods. 5 vyššie uvedenej príručky.</w:t>
            </w:r>
          </w:p>
          <w:p w14:paraId="293910B7" w14:textId="08072B34" w:rsidR="007E7947" w:rsidRPr="0073260C" w:rsidRDefault="007E7947"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Žiadateľ musí zároveň </w:t>
            </w:r>
            <w:r w:rsidR="007A63F0" w:rsidRPr="0073260C">
              <w:rPr>
                <w:rFonts w:cstheme="minorHAnsi"/>
                <w:bCs/>
                <w:strike/>
                <w:color w:val="00B050"/>
                <w:sz w:val="16"/>
                <w:szCs w:val="16"/>
              </w:rPr>
              <w:t>spĺňať aj nasledovné podmienky:</w:t>
            </w:r>
          </w:p>
          <w:p w14:paraId="15068E24" w14:textId="77777777" w:rsidR="007808C9" w:rsidRPr="0073260C" w:rsidRDefault="007808C9" w:rsidP="007808C9">
            <w:pPr>
              <w:tabs>
                <w:tab w:val="left" w:pos="567"/>
              </w:tabs>
              <w:spacing w:after="0" w:line="240" w:lineRule="auto"/>
              <w:rPr>
                <w:rFonts w:cstheme="minorHAnsi"/>
                <w:b/>
                <w:i/>
                <w:strike/>
                <w:color w:val="00B050"/>
                <w:sz w:val="16"/>
                <w:szCs w:val="16"/>
                <w:u w:val="single"/>
              </w:rPr>
            </w:pPr>
            <w:r w:rsidRPr="0073260C">
              <w:rPr>
                <w:rFonts w:cstheme="minorHAnsi"/>
                <w:b/>
                <w:strike/>
                <w:color w:val="00B050"/>
                <w:sz w:val="16"/>
                <w:szCs w:val="16"/>
                <w:u w:val="single"/>
              </w:rPr>
              <w:t>Oprávnené výdavky v menej rozvinutých regiónoch (mimo Bratislavského kraja)</w:t>
            </w:r>
          </w:p>
          <w:p w14:paraId="3787C6E8" w14:textId="77777777" w:rsidR="007808C9" w:rsidRPr="0073260C" w:rsidRDefault="007808C9" w:rsidP="007808C9">
            <w:pPr>
              <w:tabs>
                <w:tab w:val="left" w:pos="567"/>
              </w:tabs>
              <w:spacing w:after="0" w:line="240" w:lineRule="auto"/>
              <w:jc w:val="both"/>
              <w:rPr>
                <w:rFonts w:cstheme="minorHAnsi"/>
                <w:strike/>
                <w:color w:val="00B050"/>
                <w:sz w:val="16"/>
                <w:szCs w:val="16"/>
              </w:rPr>
            </w:pPr>
            <w:r w:rsidRPr="0073260C">
              <w:rPr>
                <w:rFonts w:cstheme="minorHAnsi"/>
                <w:strike/>
                <w:color w:val="00B050"/>
                <w:sz w:val="16"/>
                <w:szCs w:val="16"/>
              </w:rPr>
              <w:t>Výdavky na hmotné a nehmotné aktíva</w:t>
            </w:r>
            <w:r w:rsidRPr="0073260C">
              <w:rPr>
                <w:rStyle w:val="Odkaznapoznmkupodiarou"/>
                <w:rFonts w:cstheme="minorHAnsi"/>
                <w:strike/>
                <w:color w:val="00B050"/>
                <w:sz w:val="16"/>
                <w:szCs w:val="16"/>
              </w:rPr>
              <w:footnoteReference w:id="58"/>
            </w:r>
            <w:r w:rsidRPr="0073260C">
              <w:rPr>
                <w:rFonts w:cstheme="minorHAnsi"/>
                <w:strike/>
                <w:color w:val="00B050"/>
                <w:sz w:val="16"/>
                <w:szCs w:val="16"/>
              </w:rPr>
              <w:t xml:space="preserve"> </w:t>
            </w:r>
          </w:p>
          <w:p w14:paraId="6EE68539" w14:textId="77777777" w:rsidR="007808C9" w:rsidRPr="0073260C" w:rsidRDefault="007808C9" w:rsidP="007808C9">
            <w:pPr>
              <w:tabs>
                <w:tab w:val="left" w:pos="567"/>
              </w:tabs>
              <w:spacing w:after="0" w:line="240" w:lineRule="auto"/>
              <w:jc w:val="both"/>
              <w:rPr>
                <w:rFonts w:cstheme="minorHAnsi"/>
                <w:i/>
                <w:strike/>
                <w:color w:val="00B050"/>
                <w:sz w:val="16"/>
                <w:szCs w:val="16"/>
              </w:rPr>
            </w:pPr>
            <w:r w:rsidRPr="0073260C">
              <w:rPr>
                <w:rFonts w:cstheme="minorHAnsi"/>
                <w:strike/>
                <w:color w:val="00B050"/>
                <w:sz w:val="16"/>
                <w:szCs w:val="16"/>
              </w:rPr>
              <w:t xml:space="preserve">Oprávnené výdavky sú výdavky na oprávnené projekty, súvisiace s aktivitami v zmysle  bodu 2.2 tohto </w:t>
            </w:r>
            <w:proofErr w:type="spellStart"/>
            <w:r w:rsidRPr="0073260C">
              <w:rPr>
                <w:rFonts w:cstheme="minorHAnsi"/>
                <w:strike/>
                <w:color w:val="00B050"/>
                <w:sz w:val="16"/>
                <w:szCs w:val="16"/>
              </w:rPr>
              <w:t>podopatrenia</w:t>
            </w:r>
            <w:proofErr w:type="spellEnd"/>
            <w:r w:rsidRPr="0073260C">
              <w:rPr>
                <w:rFonts w:cstheme="minorHAnsi"/>
                <w:strike/>
                <w:color w:val="00B050"/>
                <w:sz w:val="16"/>
                <w:szCs w:val="16"/>
              </w:rPr>
              <w:t xml:space="preserve"> a to výdavky na:</w:t>
            </w:r>
          </w:p>
          <w:p w14:paraId="1C91DED6" w14:textId="77777777" w:rsidR="007808C9" w:rsidRPr="0073260C" w:rsidRDefault="007808C9" w:rsidP="009F1D61">
            <w:pPr>
              <w:pStyle w:val="Odsekzoznamu"/>
              <w:numPr>
                <w:ilvl w:val="0"/>
                <w:numId w:val="78"/>
              </w:numPr>
              <w:tabs>
                <w:tab w:val="left" w:pos="567"/>
              </w:tabs>
              <w:spacing w:after="0" w:line="240" w:lineRule="auto"/>
              <w:ind w:left="298" w:hanging="283"/>
              <w:jc w:val="both"/>
              <w:rPr>
                <w:rFonts w:cstheme="minorHAnsi"/>
                <w:i/>
                <w:strike/>
                <w:color w:val="00B050"/>
                <w:sz w:val="16"/>
                <w:szCs w:val="16"/>
              </w:rPr>
            </w:pPr>
            <w:r w:rsidRPr="0073260C">
              <w:rPr>
                <w:rFonts w:cstheme="minorHAnsi"/>
                <w:strike/>
                <w:color w:val="00B050"/>
                <w:sz w:val="16"/>
                <w:szCs w:val="16"/>
              </w:rPr>
              <w:t>výdavky na hmotné a nehmotné aktíva</w:t>
            </w:r>
            <w:r w:rsidRPr="0073260C">
              <w:rPr>
                <w:rStyle w:val="Odkaznapoznmkupodiarou"/>
                <w:rFonts w:cstheme="minorHAnsi"/>
                <w:strike/>
                <w:color w:val="00B050"/>
                <w:sz w:val="16"/>
                <w:szCs w:val="16"/>
              </w:rPr>
              <w:footnoteReference w:id="59"/>
            </w:r>
            <w:r w:rsidRPr="0073260C">
              <w:rPr>
                <w:rFonts w:cstheme="minorHAnsi"/>
                <w:strike/>
                <w:color w:val="00B050"/>
                <w:sz w:val="16"/>
                <w:szCs w:val="16"/>
              </w:rPr>
              <w:t>,</w:t>
            </w:r>
          </w:p>
          <w:p w14:paraId="231E666D" w14:textId="77777777" w:rsidR="007808C9" w:rsidRPr="0073260C" w:rsidRDefault="007808C9" w:rsidP="009F1D61">
            <w:pPr>
              <w:pStyle w:val="Odsekzoznamu"/>
              <w:numPr>
                <w:ilvl w:val="0"/>
                <w:numId w:val="78"/>
              </w:numPr>
              <w:tabs>
                <w:tab w:val="left" w:pos="567"/>
              </w:tabs>
              <w:spacing w:after="0" w:line="240" w:lineRule="auto"/>
              <w:ind w:left="298" w:hanging="283"/>
              <w:jc w:val="both"/>
              <w:rPr>
                <w:rFonts w:cstheme="minorHAnsi"/>
                <w:i/>
                <w:strike/>
                <w:color w:val="00B050"/>
                <w:sz w:val="16"/>
                <w:szCs w:val="16"/>
              </w:rPr>
            </w:pPr>
            <w:r w:rsidRPr="0073260C">
              <w:rPr>
                <w:rFonts w:cstheme="minorHAnsi"/>
                <w:strike/>
                <w:color w:val="00B050"/>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604C1D4A" w14:textId="77777777" w:rsidR="007808C9" w:rsidRPr="0073260C" w:rsidRDefault="007808C9" w:rsidP="009F1D61">
            <w:pPr>
              <w:pStyle w:val="Odsekzoznamu"/>
              <w:numPr>
                <w:ilvl w:val="0"/>
                <w:numId w:val="78"/>
              </w:numPr>
              <w:tabs>
                <w:tab w:val="left" w:pos="567"/>
              </w:tabs>
              <w:spacing w:after="0" w:line="240" w:lineRule="auto"/>
              <w:ind w:left="298" w:hanging="283"/>
              <w:jc w:val="both"/>
              <w:rPr>
                <w:rFonts w:cstheme="minorHAnsi"/>
                <w:i/>
                <w:strike/>
                <w:color w:val="00B050"/>
                <w:sz w:val="16"/>
                <w:szCs w:val="16"/>
              </w:rPr>
            </w:pPr>
            <w:r w:rsidRPr="0073260C">
              <w:rPr>
                <w:rFonts w:cstheme="minorHAnsi"/>
                <w:strike/>
                <w:color w:val="00B050"/>
                <w:sz w:val="16"/>
                <w:szCs w:val="16"/>
              </w:rPr>
              <w:t>kúpu nezastavaného a zastavaného pozemku za sumu nepresahujúcu 10 % celkových oprávnených výdavkov na príslušnú operáciu zistenú znaleckým posudkom,</w:t>
            </w:r>
          </w:p>
          <w:p w14:paraId="630C9AD7" w14:textId="77777777" w:rsidR="007808C9" w:rsidRPr="0073260C" w:rsidRDefault="007808C9" w:rsidP="009F1D61">
            <w:pPr>
              <w:pStyle w:val="Odsekzoznamu"/>
              <w:numPr>
                <w:ilvl w:val="0"/>
                <w:numId w:val="78"/>
              </w:numPr>
              <w:tabs>
                <w:tab w:val="left" w:pos="567"/>
              </w:tabs>
              <w:spacing w:after="0" w:line="240" w:lineRule="auto"/>
              <w:ind w:left="298" w:hanging="283"/>
              <w:jc w:val="both"/>
              <w:rPr>
                <w:rFonts w:cstheme="minorHAnsi"/>
                <w:i/>
                <w:strike/>
                <w:color w:val="00B050"/>
                <w:sz w:val="16"/>
                <w:szCs w:val="16"/>
              </w:rPr>
            </w:pPr>
            <w:r w:rsidRPr="0073260C">
              <w:rPr>
                <w:rFonts w:cstheme="minorHAnsi"/>
                <w:strike/>
                <w:color w:val="00B050"/>
                <w:sz w:val="16"/>
                <w:szCs w:val="16"/>
              </w:rPr>
              <w:t xml:space="preserve">obstaranie nových strojov a zariadení vrátane leasingu do výšky ich trhovej hodnoty o nehmotné investície - len obstaranie alebo vývoj počítačového softvéru, </w:t>
            </w:r>
          </w:p>
          <w:p w14:paraId="759D06B7" w14:textId="77777777" w:rsidR="007808C9" w:rsidRPr="0073260C" w:rsidRDefault="007808C9" w:rsidP="009F1D61">
            <w:pPr>
              <w:pStyle w:val="Odsekzoznamu"/>
              <w:numPr>
                <w:ilvl w:val="0"/>
                <w:numId w:val="78"/>
              </w:numPr>
              <w:tabs>
                <w:tab w:val="left" w:pos="567"/>
              </w:tabs>
              <w:spacing w:after="0" w:line="240" w:lineRule="auto"/>
              <w:ind w:left="298" w:hanging="283"/>
              <w:jc w:val="both"/>
              <w:rPr>
                <w:rFonts w:cstheme="minorHAnsi"/>
                <w:i/>
                <w:strike/>
                <w:color w:val="00B050"/>
                <w:sz w:val="16"/>
                <w:szCs w:val="16"/>
              </w:rPr>
            </w:pPr>
            <w:r w:rsidRPr="0073260C">
              <w:rPr>
                <w:rFonts w:cstheme="minorHAnsi"/>
                <w:strike/>
                <w:color w:val="00B050"/>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samostatné hnuteľné veci, alebo súbory hnuteľných vecí so samostatným technicko-ekonomickým určením s obstarávacou cenou nad 1700 EUR resp. s cenou pod 1700 EUR, pokiaľ doba ich použiteľnosti je dlhšia ako jeden rok),</w:t>
            </w:r>
          </w:p>
          <w:p w14:paraId="241787CE" w14:textId="77777777" w:rsidR="007808C9" w:rsidRPr="0073260C" w:rsidRDefault="007808C9" w:rsidP="009F1D61">
            <w:pPr>
              <w:pStyle w:val="Odsekzoznamu"/>
              <w:numPr>
                <w:ilvl w:val="0"/>
                <w:numId w:val="78"/>
              </w:numPr>
              <w:tabs>
                <w:tab w:val="left" w:pos="567"/>
              </w:tabs>
              <w:spacing w:after="0" w:line="240" w:lineRule="auto"/>
              <w:ind w:left="298" w:hanging="283"/>
              <w:jc w:val="both"/>
              <w:rPr>
                <w:rFonts w:cstheme="minorHAnsi"/>
                <w:i/>
                <w:strike/>
                <w:color w:val="00B050"/>
                <w:sz w:val="16"/>
                <w:szCs w:val="16"/>
              </w:rPr>
            </w:pPr>
            <w:r w:rsidRPr="0073260C">
              <w:rPr>
                <w:rFonts w:cstheme="minorHAnsi"/>
                <w:strike/>
                <w:color w:val="00B050"/>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35C19DE9" w14:textId="77777777" w:rsidR="007808C9" w:rsidRPr="0073260C" w:rsidRDefault="007808C9" w:rsidP="009F1D61">
            <w:pPr>
              <w:pStyle w:val="Odsekzoznamu"/>
              <w:numPr>
                <w:ilvl w:val="0"/>
                <w:numId w:val="78"/>
              </w:numPr>
              <w:tabs>
                <w:tab w:val="left" w:pos="567"/>
              </w:tabs>
              <w:spacing w:after="0" w:line="240" w:lineRule="auto"/>
              <w:ind w:left="298" w:hanging="283"/>
              <w:jc w:val="both"/>
              <w:rPr>
                <w:rFonts w:cstheme="minorHAnsi"/>
                <w:i/>
                <w:strike/>
                <w:color w:val="00B050"/>
                <w:sz w:val="16"/>
                <w:szCs w:val="16"/>
              </w:rPr>
            </w:pPr>
            <w:r w:rsidRPr="0073260C">
              <w:rPr>
                <w:rFonts w:cstheme="minorHAnsi"/>
                <w:strike/>
                <w:color w:val="00B050"/>
                <w:sz w:val="16"/>
                <w:szCs w:val="16"/>
              </w:rPr>
              <w:t>za oprávnené zariadenia sa pre všetky oblasti pre potreby tejto výzvy považujú všetky výrobné a obslužné zariadenia a technológie súvisiace s oprávneným predmetom projektu,</w:t>
            </w:r>
          </w:p>
          <w:p w14:paraId="5FD3D6B3" w14:textId="77777777" w:rsidR="007808C9" w:rsidRPr="0073260C" w:rsidRDefault="007808C9" w:rsidP="009F1D61">
            <w:pPr>
              <w:pStyle w:val="Odsekzoznamu"/>
              <w:numPr>
                <w:ilvl w:val="0"/>
                <w:numId w:val="78"/>
              </w:numPr>
              <w:tabs>
                <w:tab w:val="left" w:pos="567"/>
              </w:tabs>
              <w:spacing w:after="0" w:line="240" w:lineRule="auto"/>
              <w:ind w:left="298" w:hanging="283"/>
              <w:jc w:val="both"/>
              <w:rPr>
                <w:rFonts w:cstheme="minorHAnsi"/>
                <w:i/>
                <w:strike/>
                <w:color w:val="00B050"/>
                <w:sz w:val="16"/>
                <w:szCs w:val="16"/>
              </w:rPr>
            </w:pPr>
            <w:r w:rsidRPr="0073260C">
              <w:rPr>
                <w:rFonts w:cstheme="minorHAnsi"/>
                <w:strike/>
                <w:color w:val="00B050"/>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CE06FCF" w14:textId="77777777" w:rsidR="007808C9" w:rsidRPr="0073260C" w:rsidRDefault="007808C9" w:rsidP="009F1D61">
            <w:pPr>
              <w:pStyle w:val="Odsekzoznamu"/>
              <w:numPr>
                <w:ilvl w:val="0"/>
                <w:numId w:val="78"/>
              </w:numPr>
              <w:tabs>
                <w:tab w:val="left" w:pos="567"/>
              </w:tabs>
              <w:spacing w:after="0" w:line="240" w:lineRule="auto"/>
              <w:ind w:left="298" w:hanging="283"/>
              <w:jc w:val="both"/>
              <w:rPr>
                <w:rFonts w:cstheme="minorHAnsi"/>
                <w:i/>
                <w:strike/>
                <w:color w:val="00B050"/>
                <w:sz w:val="16"/>
                <w:szCs w:val="16"/>
              </w:rPr>
            </w:pPr>
            <w:r w:rsidRPr="0073260C">
              <w:rPr>
                <w:rFonts w:cstheme="minorHAnsi"/>
                <w:strike/>
                <w:color w:val="00B050"/>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292E4FC9" w14:textId="77777777" w:rsidR="007808C9" w:rsidRPr="0073260C" w:rsidRDefault="007808C9" w:rsidP="007808C9">
            <w:pPr>
              <w:tabs>
                <w:tab w:val="left" w:pos="567"/>
              </w:tabs>
              <w:spacing w:after="0" w:line="240" w:lineRule="auto"/>
              <w:jc w:val="both"/>
              <w:rPr>
                <w:rFonts w:cstheme="minorHAnsi"/>
                <w:strike/>
                <w:color w:val="00B050"/>
                <w:sz w:val="16"/>
                <w:szCs w:val="16"/>
              </w:rPr>
            </w:pPr>
          </w:p>
          <w:p w14:paraId="70B7A7F6" w14:textId="77777777" w:rsidR="007808C9" w:rsidRPr="0073260C" w:rsidRDefault="007808C9" w:rsidP="007808C9">
            <w:pPr>
              <w:tabs>
                <w:tab w:val="left" w:pos="567"/>
              </w:tabs>
              <w:spacing w:after="0" w:line="240" w:lineRule="auto"/>
              <w:jc w:val="both"/>
              <w:rPr>
                <w:rFonts w:cstheme="minorHAnsi"/>
                <w:i/>
                <w:strike/>
                <w:color w:val="00B050"/>
                <w:sz w:val="16"/>
                <w:szCs w:val="16"/>
              </w:rPr>
            </w:pPr>
            <w:r w:rsidRPr="0073260C">
              <w:rPr>
                <w:rFonts w:cstheme="minorHAnsi"/>
                <w:strike/>
                <w:color w:val="00B050"/>
                <w:sz w:val="16"/>
                <w:szCs w:val="16"/>
              </w:rPr>
              <w:t>Výdavky spojené s lízingom hmotných aktív možno zohľadniť za týchto podmienok:</w:t>
            </w:r>
          </w:p>
          <w:p w14:paraId="50B36F51" w14:textId="77777777" w:rsidR="007808C9" w:rsidRPr="0073260C" w:rsidRDefault="007808C9" w:rsidP="009F1D61">
            <w:pPr>
              <w:pStyle w:val="Odsekzoznamu"/>
              <w:numPr>
                <w:ilvl w:val="0"/>
                <w:numId w:val="79"/>
              </w:numPr>
              <w:tabs>
                <w:tab w:val="left" w:pos="567"/>
              </w:tabs>
              <w:spacing w:after="0" w:line="240" w:lineRule="auto"/>
              <w:ind w:left="298" w:hanging="283"/>
              <w:jc w:val="both"/>
              <w:rPr>
                <w:rFonts w:cstheme="minorHAnsi"/>
                <w:i/>
                <w:strike/>
                <w:color w:val="00B050"/>
                <w:sz w:val="16"/>
                <w:szCs w:val="16"/>
              </w:rPr>
            </w:pPr>
            <w:r w:rsidRPr="0073260C">
              <w:rPr>
                <w:rFonts w:cstheme="minorHAnsi"/>
                <w:strike/>
                <w:color w:val="00B050"/>
                <w:sz w:val="16"/>
                <w:szCs w:val="16"/>
              </w:rPr>
              <w:lastRenderedPageBreak/>
              <w:t xml:space="preserve">v prípade pozemkov a budov musí prenájom pokračovať najmenej 3 roky a v prípade veľkých podnikov najmenej 5 rokov, po očakávanom dátume ukončenia projektu; </w:t>
            </w:r>
          </w:p>
          <w:p w14:paraId="0EC26672" w14:textId="77777777" w:rsidR="007808C9" w:rsidRPr="0073260C" w:rsidRDefault="007808C9" w:rsidP="009F1D61">
            <w:pPr>
              <w:pStyle w:val="Odsekzoznamu"/>
              <w:numPr>
                <w:ilvl w:val="0"/>
                <w:numId w:val="79"/>
              </w:numPr>
              <w:tabs>
                <w:tab w:val="left" w:pos="567"/>
              </w:tabs>
              <w:spacing w:after="0" w:line="240" w:lineRule="auto"/>
              <w:ind w:left="298" w:hanging="283"/>
              <w:jc w:val="both"/>
              <w:rPr>
                <w:rFonts w:cstheme="minorHAnsi"/>
                <w:i/>
                <w:strike/>
                <w:color w:val="00B050"/>
                <w:sz w:val="16"/>
                <w:szCs w:val="16"/>
              </w:rPr>
            </w:pPr>
            <w:r w:rsidRPr="0073260C">
              <w:rPr>
                <w:rFonts w:cstheme="minorHAnsi"/>
                <w:strike/>
                <w:color w:val="00B050"/>
                <w:sz w:val="16"/>
                <w:szCs w:val="16"/>
              </w:rPr>
              <w:t>v prípade zariadenia a strojov musí mať prenájom formu finančného lízingu a musí zahŕňať záväzok pre príjemcu pomoci odkúpiť tieto aktíva po uplynutí doby prenájmu.</w:t>
            </w:r>
          </w:p>
          <w:p w14:paraId="52E0EC18" w14:textId="77777777" w:rsidR="007808C9" w:rsidRPr="0073260C" w:rsidRDefault="007808C9" w:rsidP="007808C9">
            <w:pPr>
              <w:tabs>
                <w:tab w:val="left" w:pos="403"/>
              </w:tabs>
              <w:spacing w:after="0" w:line="240" w:lineRule="auto"/>
              <w:jc w:val="both"/>
              <w:rPr>
                <w:rFonts w:cstheme="minorHAnsi"/>
                <w:strike/>
                <w:color w:val="00B050"/>
                <w:sz w:val="16"/>
                <w:szCs w:val="16"/>
              </w:rPr>
            </w:pPr>
          </w:p>
          <w:p w14:paraId="19CE35E7" w14:textId="77777777" w:rsidR="007808C9" w:rsidRPr="0073260C" w:rsidRDefault="007808C9" w:rsidP="007808C9">
            <w:pPr>
              <w:tabs>
                <w:tab w:val="left" w:pos="403"/>
              </w:tabs>
              <w:spacing w:after="0" w:line="240" w:lineRule="auto"/>
              <w:jc w:val="both"/>
              <w:rPr>
                <w:rFonts w:cstheme="minorHAnsi"/>
                <w:i/>
                <w:strike/>
                <w:color w:val="00B050"/>
                <w:sz w:val="16"/>
                <w:szCs w:val="16"/>
              </w:rPr>
            </w:pPr>
            <w:r w:rsidRPr="0073260C">
              <w:rPr>
                <w:rFonts w:cstheme="minorHAnsi"/>
                <w:strike/>
                <w:color w:val="00B050"/>
                <w:sz w:val="16"/>
                <w:szCs w:val="16"/>
              </w:rPr>
              <w:t>Nehmotné aktíva sú oprávnené na výpočet investičných výdavkov, ak spĺňajú tieto podmienky:</w:t>
            </w:r>
          </w:p>
          <w:p w14:paraId="16F6A8F3" w14:textId="77777777" w:rsidR="007808C9" w:rsidRPr="0073260C" w:rsidRDefault="007808C9" w:rsidP="009F1D61">
            <w:pPr>
              <w:pStyle w:val="Odsekzoznamu"/>
              <w:numPr>
                <w:ilvl w:val="0"/>
                <w:numId w:val="80"/>
              </w:numPr>
              <w:tabs>
                <w:tab w:val="left" w:pos="567"/>
              </w:tabs>
              <w:spacing w:after="0" w:line="240" w:lineRule="auto"/>
              <w:ind w:left="298" w:hanging="283"/>
              <w:jc w:val="both"/>
              <w:rPr>
                <w:rFonts w:cstheme="minorHAnsi"/>
                <w:i/>
                <w:strike/>
                <w:color w:val="00B050"/>
                <w:sz w:val="16"/>
                <w:szCs w:val="16"/>
              </w:rPr>
            </w:pPr>
            <w:r w:rsidRPr="0073260C">
              <w:rPr>
                <w:rFonts w:cstheme="minorHAnsi"/>
                <w:strike/>
                <w:color w:val="00B050"/>
                <w:sz w:val="16"/>
                <w:szCs w:val="16"/>
              </w:rPr>
              <w:t xml:space="preserve">musia sa používať výlučne v podniku, ktorý je príjemcom pomoci; a musia byť </w:t>
            </w:r>
            <w:proofErr w:type="spellStart"/>
            <w:r w:rsidRPr="0073260C">
              <w:rPr>
                <w:rFonts w:cstheme="minorHAnsi"/>
                <w:strike/>
                <w:color w:val="00B050"/>
                <w:sz w:val="16"/>
                <w:szCs w:val="16"/>
              </w:rPr>
              <w:t>odpisovateľné</w:t>
            </w:r>
            <w:proofErr w:type="spellEnd"/>
            <w:r w:rsidRPr="0073260C">
              <w:rPr>
                <w:rFonts w:cstheme="minorHAnsi"/>
                <w:strike/>
                <w:color w:val="00B050"/>
                <w:sz w:val="16"/>
                <w:szCs w:val="16"/>
              </w:rPr>
              <w:t xml:space="preserve">; </w:t>
            </w:r>
          </w:p>
          <w:p w14:paraId="0FBC3770" w14:textId="77777777" w:rsidR="007808C9" w:rsidRPr="0073260C" w:rsidRDefault="007808C9" w:rsidP="009F1D61">
            <w:pPr>
              <w:pStyle w:val="Odsekzoznamu"/>
              <w:numPr>
                <w:ilvl w:val="0"/>
                <w:numId w:val="80"/>
              </w:numPr>
              <w:tabs>
                <w:tab w:val="left" w:pos="567"/>
              </w:tabs>
              <w:spacing w:after="0" w:line="240" w:lineRule="auto"/>
              <w:ind w:left="298" w:hanging="283"/>
              <w:jc w:val="both"/>
              <w:rPr>
                <w:rFonts w:cstheme="minorHAnsi"/>
                <w:i/>
                <w:strike/>
                <w:color w:val="00B050"/>
                <w:sz w:val="16"/>
                <w:szCs w:val="16"/>
              </w:rPr>
            </w:pPr>
            <w:r w:rsidRPr="0073260C">
              <w:rPr>
                <w:rFonts w:cstheme="minorHAnsi"/>
                <w:strike/>
                <w:color w:val="00B050"/>
                <w:sz w:val="16"/>
                <w:szCs w:val="16"/>
              </w:rPr>
              <w:t xml:space="preserve">musia byť nakúpené za trhových podmienok od tretích strán, ktoré nie sú v žiadnom vzťahu voči nadobúdateľovi; </w:t>
            </w:r>
          </w:p>
          <w:p w14:paraId="42A79044" w14:textId="77777777" w:rsidR="007808C9" w:rsidRPr="0073260C" w:rsidRDefault="007808C9" w:rsidP="009F1D61">
            <w:pPr>
              <w:pStyle w:val="Odsekzoznamu"/>
              <w:numPr>
                <w:ilvl w:val="0"/>
                <w:numId w:val="80"/>
              </w:numPr>
              <w:tabs>
                <w:tab w:val="left" w:pos="567"/>
              </w:tabs>
              <w:spacing w:after="0" w:line="240" w:lineRule="auto"/>
              <w:ind w:left="298" w:hanging="283"/>
              <w:jc w:val="both"/>
              <w:rPr>
                <w:rFonts w:cstheme="minorHAnsi"/>
                <w:i/>
                <w:strike/>
                <w:color w:val="00B050"/>
                <w:sz w:val="16"/>
                <w:szCs w:val="16"/>
              </w:rPr>
            </w:pPr>
            <w:r w:rsidRPr="0073260C">
              <w:rPr>
                <w:rFonts w:cstheme="minorHAnsi"/>
                <w:strike/>
                <w:color w:val="00B050"/>
                <w:sz w:val="16"/>
                <w:szCs w:val="16"/>
              </w:rPr>
              <w:t>musia byť zahrnuté v aktívach podniku, ktorý je príjemcom pomoci, a musia ostať spojené s projektom, na ktorý bola pomoc poskytnutá, najmenej počas troch rokov a v prípade veľkých podnikov najmenej päť rokov.</w:t>
            </w:r>
          </w:p>
          <w:p w14:paraId="31564C9B" w14:textId="77777777" w:rsidR="007808C9" w:rsidRPr="0073260C" w:rsidRDefault="007808C9" w:rsidP="007808C9">
            <w:pPr>
              <w:tabs>
                <w:tab w:val="left" w:pos="567"/>
              </w:tabs>
              <w:spacing w:after="0" w:line="240" w:lineRule="auto"/>
              <w:jc w:val="both"/>
              <w:rPr>
                <w:rFonts w:cstheme="minorHAnsi"/>
                <w:strike/>
                <w:color w:val="00B050"/>
                <w:sz w:val="16"/>
                <w:szCs w:val="16"/>
              </w:rPr>
            </w:pPr>
            <w:r w:rsidRPr="0073260C">
              <w:rPr>
                <w:rFonts w:cstheme="minorHAnsi"/>
                <w:b/>
                <w:strike/>
                <w:color w:val="00B050"/>
                <w:sz w:val="16"/>
                <w:szCs w:val="16"/>
                <w:u w:val="single"/>
              </w:rPr>
              <w:t>Oprávnené výdavky na podporu investícii na spracovanie/ uvádzanie na trh a/alebo vývoj poľnohospodárskych výrobkov v ostatných regiónoch (Bratislavský kraj)</w:t>
            </w:r>
            <w:r w:rsidRPr="0073260C">
              <w:rPr>
                <w:rFonts w:cstheme="minorHAnsi"/>
                <w:strike/>
                <w:color w:val="00B050"/>
                <w:sz w:val="16"/>
                <w:szCs w:val="16"/>
              </w:rPr>
              <w:t xml:space="preserve"> </w:t>
            </w:r>
          </w:p>
          <w:p w14:paraId="56C5B039" w14:textId="77777777" w:rsidR="007808C9" w:rsidRPr="0073260C" w:rsidRDefault="007808C9" w:rsidP="007808C9">
            <w:pPr>
              <w:spacing w:after="0" w:line="240" w:lineRule="auto"/>
              <w:jc w:val="both"/>
              <w:rPr>
                <w:rFonts w:cstheme="minorHAnsi"/>
                <w:strike/>
                <w:color w:val="00B050"/>
                <w:sz w:val="16"/>
                <w:szCs w:val="16"/>
              </w:rPr>
            </w:pPr>
            <w:r w:rsidRPr="0073260C">
              <w:rPr>
                <w:rFonts w:cstheme="minorHAnsi"/>
                <w:strike/>
                <w:color w:val="00B050"/>
                <w:sz w:val="16"/>
                <w:szCs w:val="16"/>
              </w:rPr>
              <w:t xml:space="preserve">Výdavky v súlade s oprávnenými aktivitami v bode 2.1 tohto </w:t>
            </w:r>
            <w:proofErr w:type="spellStart"/>
            <w:r w:rsidRPr="0073260C">
              <w:rPr>
                <w:rFonts w:cstheme="minorHAnsi"/>
                <w:strike/>
                <w:color w:val="00B050"/>
                <w:sz w:val="16"/>
                <w:szCs w:val="16"/>
              </w:rPr>
              <w:t>podopatrenia</w:t>
            </w:r>
            <w:proofErr w:type="spellEnd"/>
            <w:r w:rsidRPr="0073260C">
              <w:rPr>
                <w:rFonts w:cstheme="minorHAnsi"/>
                <w:strike/>
                <w:color w:val="00B050"/>
                <w:sz w:val="16"/>
                <w:szCs w:val="16"/>
              </w:rPr>
              <w:t xml:space="preserve"> (s výnimkou obmedzení citovaných v rámci neoprávnených výdavkov): </w:t>
            </w:r>
          </w:p>
          <w:p w14:paraId="79065358" w14:textId="77777777" w:rsidR="007808C9" w:rsidRPr="0073260C" w:rsidRDefault="007808C9" w:rsidP="009F1D61">
            <w:pPr>
              <w:pStyle w:val="Odsekzoznamu"/>
              <w:numPr>
                <w:ilvl w:val="0"/>
                <w:numId w:val="81"/>
              </w:numPr>
              <w:tabs>
                <w:tab w:val="left" w:pos="567"/>
              </w:tabs>
              <w:spacing w:after="0" w:line="240" w:lineRule="auto"/>
              <w:ind w:left="440" w:hanging="283"/>
              <w:jc w:val="both"/>
              <w:rPr>
                <w:rFonts w:cstheme="minorHAnsi"/>
                <w:i/>
                <w:strike/>
                <w:color w:val="00B050"/>
                <w:sz w:val="16"/>
                <w:szCs w:val="16"/>
              </w:rPr>
            </w:pPr>
            <w:r w:rsidRPr="0073260C">
              <w:rPr>
                <w:rFonts w:cstheme="minorHAnsi"/>
                <w:strike/>
                <w:color w:val="00B050"/>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02B8529B" w14:textId="77777777" w:rsidR="007808C9" w:rsidRPr="0073260C" w:rsidRDefault="007808C9" w:rsidP="009F1D61">
            <w:pPr>
              <w:pStyle w:val="Odsekzoznamu"/>
              <w:numPr>
                <w:ilvl w:val="0"/>
                <w:numId w:val="81"/>
              </w:numPr>
              <w:tabs>
                <w:tab w:val="left" w:pos="567"/>
              </w:tabs>
              <w:spacing w:after="0" w:line="240" w:lineRule="auto"/>
              <w:ind w:left="440" w:hanging="283"/>
              <w:jc w:val="both"/>
              <w:rPr>
                <w:rFonts w:cstheme="minorHAnsi"/>
                <w:i/>
                <w:strike/>
                <w:color w:val="00B050"/>
                <w:sz w:val="16"/>
                <w:szCs w:val="16"/>
              </w:rPr>
            </w:pPr>
            <w:r w:rsidRPr="0073260C">
              <w:rPr>
                <w:rFonts w:cstheme="minorHAnsi"/>
                <w:strike/>
                <w:color w:val="00B050"/>
                <w:sz w:val="16"/>
                <w:szCs w:val="16"/>
              </w:rPr>
              <w:t>kúpu alebo kúpu na leasing nových strojov a zariadení do výšky ich trhovej hodnoty;</w:t>
            </w:r>
          </w:p>
          <w:p w14:paraId="7445ACB1" w14:textId="77777777" w:rsidR="007808C9" w:rsidRPr="0073260C" w:rsidRDefault="007808C9" w:rsidP="009F1D61">
            <w:pPr>
              <w:pStyle w:val="Odsekzoznamu"/>
              <w:numPr>
                <w:ilvl w:val="0"/>
                <w:numId w:val="81"/>
              </w:numPr>
              <w:tabs>
                <w:tab w:val="left" w:pos="567"/>
              </w:tabs>
              <w:spacing w:after="0" w:line="240" w:lineRule="auto"/>
              <w:ind w:left="440" w:hanging="283"/>
              <w:jc w:val="both"/>
              <w:rPr>
                <w:rFonts w:cstheme="minorHAnsi"/>
                <w:i/>
                <w:strike/>
                <w:color w:val="00B050"/>
                <w:sz w:val="16"/>
                <w:szCs w:val="16"/>
              </w:rPr>
            </w:pPr>
            <w:r w:rsidRPr="0073260C">
              <w:rPr>
                <w:rFonts w:cstheme="minorHAnsi"/>
                <w:strike/>
                <w:color w:val="00B050"/>
                <w:sz w:val="16"/>
                <w:szCs w:val="16"/>
              </w:rPr>
              <w:t>kúpa nezastavaného a zastavaného pozemku za sumu nepresahujúcu 10 % celkových oprávnených výdavkov na príslušnú operáciu zistenú znaleckým posudkom</w:t>
            </w:r>
          </w:p>
          <w:p w14:paraId="2FFEFED6" w14:textId="29700E74" w:rsidR="007808C9" w:rsidRPr="0073260C" w:rsidRDefault="007808C9" w:rsidP="009F1D61">
            <w:pPr>
              <w:pStyle w:val="Odsekzoznamu"/>
              <w:numPr>
                <w:ilvl w:val="0"/>
                <w:numId w:val="81"/>
              </w:numPr>
              <w:tabs>
                <w:tab w:val="left" w:pos="567"/>
              </w:tabs>
              <w:spacing w:after="0" w:line="240" w:lineRule="auto"/>
              <w:ind w:left="440" w:hanging="283"/>
              <w:jc w:val="both"/>
              <w:rPr>
                <w:rFonts w:cstheme="minorHAnsi"/>
                <w:i/>
                <w:strike/>
                <w:color w:val="00B050"/>
                <w:sz w:val="16"/>
                <w:szCs w:val="16"/>
              </w:rPr>
            </w:pPr>
            <w:r w:rsidRPr="0073260C">
              <w:rPr>
                <w:rFonts w:cstheme="minorHAnsi"/>
                <w:strike/>
                <w:color w:val="00B050"/>
                <w:sz w:val="16"/>
                <w:szCs w:val="16"/>
              </w:rPr>
              <w:t>nehmotné investície – obstaranie alebo vývoj počítačového softvéru</w:t>
            </w:r>
            <w:r w:rsidR="00E24081" w:rsidRPr="0073260C">
              <w:rPr>
                <w:rStyle w:val="Odkaznapoznmkupodiarou"/>
                <w:rFonts w:cstheme="minorHAnsi"/>
                <w:strike/>
                <w:color w:val="00B050"/>
                <w:sz w:val="16"/>
                <w:szCs w:val="16"/>
              </w:rPr>
              <w:footnoteReference w:id="60"/>
            </w:r>
          </w:p>
          <w:p w14:paraId="64831DF3" w14:textId="77777777" w:rsidR="007808C9" w:rsidRPr="0073260C" w:rsidRDefault="007808C9" w:rsidP="007808C9">
            <w:pPr>
              <w:tabs>
                <w:tab w:val="left" w:pos="567"/>
              </w:tabs>
              <w:spacing w:after="0" w:line="240" w:lineRule="auto"/>
              <w:jc w:val="both"/>
              <w:rPr>
                <w:rFonts w:cstheme="minorHAnsi"/>
                <w:strike/>
                <w:color w:val="00B050"/>
                <w:sz w:val="16"/>
                <w:szCs w:val="16"/>
              </w:rPr>
            </w:pPr>
            <w:r w:rsidRPr="0073260C">
              <w:rPr>
                <w:rFonts w:cstheme="minorHAnsi"/>
                <w:strike/>
                <w:color w:val="00B050"/>
                <w:sz w:val="16"/>
                <w:szCs w:val="16"/>
              </w:rPr>
              <w:t>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xml:space="preserve">. samostatné hnuteľné veci, alebo súbory hnuteľných vecí so samostatným technicko-ekonomickým určením s obstarávacou cenou nad 1700 EUR resp. s cenou pod 1700 EUR, pokiaľ doba ich použiteľnosti je dlhšia ako jeden rok). </w:t>
            </w:r>
            <w:proofErr w:type="spellStart"/>
            <w:r w:rsidRPr="0073260C">
              <w:rPr>
                <w:rFonts w:cstheme="minorHAnsi"/>
                <w:strike/>
                <w:color w:val="00B050"/>
                <w:sz w:val="16"/>
                <w:szCs w:val="16"/>
              </w:rPr>
              <w:t>Znovupoužitými</w:t>
            </w:r>
            <w:proofErr w:type="spellEnd"/>
            <w:r w:rsidRPr="0073260C">
              <w:rPr>
                <w:rFonts w:cstheme="minorHAnsi"/>
                <w:strike/>
                <w:color w:val="00B050"/>
                <w:sz w:val="16"/>
                <w:szCs w:val="16"/>
              </w:rPr>
              <w:t xml:space="preserve"> aktívami sa rozumie hmotný a nehmotný majetok, ktorý bude znovu použitý v rámci oprávnenej činnosti podľa tejto schémy. Pri stanovovaní účtovej hodnoty existujúceho (</w:t>
            </w:r>
            <w:proofErr w:type="spellStart"/>
            <w:r w:rsidRPr="0073260C">
              <w:rPr>
                <w:rFonts w:cstheme="minorHAnsi"/>
                <w:strike/>
                <w:color w:val="00B050"/>
                <w:sz w:val="16"/>
                <w:szCs w:val="16"/>
              </w:rPr>
              <w:t>znovupoužitého</w:t>
            </w:r>
            <w:proofErr w:type="spellEnd"/>
            <w:r w:rsidRPr="0073260C">
              <w:rPr>
                <w:rFonts w:cstheme="minorHAnsi"/>
                <w:strike/>
                <w:color w:val="00B050"/>
                <w:sz w:val="16"/>
                <w:szCs w:val="16"/>
              </w:rPr>
              <w:t>) majetku je potrebné vziať do úvahy, do akej miery je majetok „</w:t>
            </w:r>
            <w:proofErr w:type="spellStart"/>
            <w:r w:rsidRPr="0073260C">
              <w:rPr>
                <w:rFonts w:cstheme="minorHAnsi"/>
                <w:strike/>
                <w:color w:val="00B050"/>
                <w:sz w:val="16"/>
                <w:szCs w:val="16"/>
              </w:rPr>
              <w:t>znovupožitý</w:t>
            </w:r>
            <w:proofErr w:type="spellEnd"/>
            <w:r w:rsidRPr="0073260C">
              <w:rPr>
                <w:rFonts w:cstheme="minorHAnsi"/>
                <w:strike/>
                <w:color w:val="00B050"/>
                <w:sz w:val="16"/>
                <w:szCs w:val="16"/>
              </w:rPr>
              <w:t xml:space="preserve">“ (pomernú časť účtovnej hodnoty). </w:t>
            </w:r>
          </w:p>
          <w:p w14:paraId="1520D4B0" w14:textId="77777777" w:rsidR="007808C9" w:rsidRPr="0073260C" w:rsidRDefault="007808C9" w:rsidP="007808C9">
            <w:pPr>
              <w:tabs>
                <w:tab w:val="left" w:pos="567"/>
              </w:tabs>
              <w:spacing w:after="0" w:line="240" w:lineRule="auto"/>
              <w:jc w:val="both"/>
              <w:rPr>
                <w:rFonts w:cstheme="minorHAnsi"/>
                <w:strike/>
                <w:color w:val="00B050"/>
                <w:sz w:val="16"/>
                <w:szCs w:val="16"/>
              </w:rPr>
            </w:pPr>
            <w:r w:rsidRPr="0073260C">
              <w:rPr>
                <w:rFonts w:cstheme="minorHAnsi"/>
                <w:strike/>
                <w:color w:val="00B050"/>
                <w:sz w:val="16"/>
                <w:szCs w:val="16"/>
              </w:rPr>
              <w:t xml:space="preserve">Za oprávnené stroje sa pokladajú len stroje slúžiace na výrobu alebo poskytovanie služieb v súlade s cieľom projektu, pričom v oblasti 1 maximálne spolu do 30 % oprávnených výdavkov projektu. </w:t>
            </w:r>
          </w:p>
          <w:p w14:paraId="278C1C83" w14:textId="77777777" w:rsidR="007808C9" w:rsidRPr="0073260C" w:rsidRDefault="007808C9" w:rsidP="007808C9">
            <w:pPr>
              <w:tabs>
                <w:tab w:val="left" w:pos="567"/>
              </w:tabs>
              <w:spacing w:after="0" w:line="240" w:lineRule="auto"/>
              <w:jc w:val="both"/>
              <w:rPr>
                <w:rFonts w:cstheme="minorHAnsi"/>
                <w:strike/>
                <w:color w:val="00B050"/>
                <w:sz w:val="16"/>
                <w:szCs w:val="16"/>
              </w:rPr>
            </w:pPr>
            <w:r w:rsidRPr="0073260C">
              <w:rPr>
                <w:rFonts w:cstheme="minorHAnsi"/>
                <w:strike/>
                <w:color w:val="00B050"/>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452E8663" w14:textId="77777777" w:rsidR="007808C9" w:rsidRPr="0073260C" w:rsidRDefault="007808C9" w:rsidP="007808C9">
            <w:pPr>
              <w:tabs>
                <w:tab w:val="left" w:pos="567"/>
              </w:tabs>
              <w:spacing w:after="0" w:line="240" w:lineRule="auto"/>
              <w:jc w:val="both"/>
              <w:rPr>
                <w:rFonts w:cstheme="minorHAnsi"/>
                <w:strike/>
                <w:color w:val="00B050"/>
                <w:sz w:val="16"/>
                <w:szCs w:val="16"/>
              </w:rPr>
            </w:pPr>
            <w:r w:rsidRPr="0073260C">
              <w:rPr>
                <w:rFonts w:cstheme="minorHAnsi"/>
                <w:strike/>
                <w:color w:val="00B050"/>
                <w:sz w:val="16"/>
                <w:szCs w:val="16"/>
              </w:rPr>
              <w:t xml:space="preserve">Za oprávnené zariadenia sa považujú všetky výrobné a obslužné zariadenia a technológie súvisiace s oprávneným predmetom projektu. </w:t>
            </w:r>
          </w:p>
          <w:p w14:paraId="24E651AB" w14:textId="77777777" w:rsidR="007808C9" w:rsidRPr="0073260C" w:rsidRDefault="007808C9" w:rsidP="007808C9">
            <w:pPr>
              <w:tabs>
                <w:tab w:val="left" w:pos="567"/>
              </w:tabs>
              <w:spacing w:after="0" w:line="240" w:lineRule="auto"/>
              <w:jc w:val="both"/>
              <w:rPr>
                <w:rFonts w:cstheme="minorHAnsi"/>
                <w:strike/>
                <w:color w:val="00B050"/>
                <w:sz w:val="16"/>
                <w:szCs w:val="16"/>
              </w:rPr>
            </w:pPr>
            <w:r w:rsidRPr="0073260C">
              <w:rPr>
                <w:rFonts w:cstheme="minorHAnsi"/>
                <w:strike/>
                <w:color w:val="00B050"/>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2D7CE76" w14:textId="77777777" w:rsidR="007808C9" w:rsidRPr="0073260C" w:rsidRDefault="007808C9" w:rsidP="007808C9">
            <w:pPr>
              <w:tabs>
                <w:tab w:val="left" w:pos="567"/>
              </w:tabs>
              <w:spacing w:after="0" w:line="240" w:lineRule="auto"/>
              <w:jc w:val="both"/>
              <w:rPr>
                <w:rFonts w:cstheme="minorHAnsi"/>
                <w:strike/>
                <w:color w:val="00B050"/>
                <w:sz w:val="16"/>
                <w:szCs w:val="16"/>
              </w:rPr>
            </w:pPr>
          </w:p>
          <w:p w14:paraId="1C184755" w14:textId="77777777" w:rsidR="007808C9" w:rsidRPr="0073260C" w:rsidRDefault="007808C9" w:rsidP="007808C9">
            <w:pPr>
              <w:tabs>
                <w:tab w:val="left" w:pos="567"/>
              </w:tabs>
              <w:spacing w:after="0" w:line="240" w:lineRule="auto"/>
              <w:jc w:val="both"/>
              <w:rPr>
                <w:rFonts w:cstheme="minorHAnsi"/>
                <w:strike/>
                <w:color w:val="00B050"/>
                <w:sz w:val="16"/>
                <w:szCs w:val="16"/>
              </w:rPr>
            </w:pPr>
            <w:r w:rsidRPr="0073260C">
              <w:rPr>
                <w:rFonts w:cstheme="minorHAnsi"/>
                <w:strike/>
                <w:color w:val="00B050"/>
                <w:sz w:val="16"/>
                <w:szCs w:val="16"/>
              </w:rPr>
              <w:t xml:space="preserve">Výdavky sú oprávnené ak spĺňajú nasledovné podmienky: </w:t>
            </w:r>
          </w:p>
          <w:p w14:paraId="6A753FC6" w14:textId="77777777" w:rsidR="007808C9" w:rsidRPr="0073260C"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strike/>
                <w:color w:val="00B050"/>
                <w:sz w:val="16"/>
                <w:szCs w:val="16"/>
                <w:lang w:eastAsia="sk-SK"/>
              </w:rPr>
            </w:pPr>
            <w:r w:rsidRPr="0073260C">
              <w:rPr>
                <w:rFonts w:asciiTheme="minorHAnsi" w:hAnsiTheme="minorHAnsi" w:cstheme="minorHAnsi"/>
                <w:strike/>
                <w:color w:val="00B050"/>
                <w:sz w:val="16"/>
                <w:szCs w:val="16"/>
              </w:rPr>
              <w:t xml:space="preserve">Výdavky na hmotné a nehmotné investície, ktoré sú v súlade s podporovanými činnosťami v rámci tohto </w:t>
            </w:r>
            <w:proofErr w:type="spellStart"/>
            <w:r w:rsidRPr="0073260C">
              <w:rPr>
                <w:rFonts w:asciiTheme="minorHAnsi" w:hAnsiTheme="minorHAnsi" w:cstheme="minorHAnsi"/>
                <w:strike/>
                <w:color w:val="00B050"/>
                <w:sz w:val="16"/>
                <w:szCs w:val="16"/>
              </w:rPr>
              <w:t>podopatrenia</w:t>
            </w:r>
            <w:proofErr w:type="spellEnd"/>
            <w:r w:rsidRPr="0073260C">
              <w:rPr>
                <w:rFonts w:asciiTheme="minorHAnsi" w:hAnsiTheme="minorHAnsi" w:cstheme="minorHAnsi"/>
                <w:strike/>
                <w:color w:val="00B050"/>
                <w:sz w:val="16"/>
                <w:szCs w:val="16"/>
              </w:rPr>
              <w:t>, vrátane výdavkov na začlenenie prvkov zelenej infraštruktúry – náklady na následné „ozelenenie“ objektov a ich začlenenie do zelenej infraštruktúry obce.</w:t>
            </w:r>
          </w:p>
          <w:p w14:paraId="2F1C7C1A" w14:textId="77777777" w:rsidR="007808C9" w:rsidRPr="0073260C"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strike/>
                <w:color w:val="00B050"/>
                <w:sz w:val="16"/>
                <w:szCs w:val="16"/>
                <w:lang w:eastAsia="sk-SK"/>
              </w:rPr>
            </w:pPr>
            <w:r w:rsidRPr="0073260C">
              <w:rPr>
                <w:rFonts w:asciiTheme="minorHAnsi" w:hAnsiTheme="minorHAnsi" w:cstheme="minorHAnsi"/>
                <w:strike/>
                <w:color w:val="00B050"/>
                <w:sz w:val="16"/>
                <w:szCs w:val="16"/>
              </w:rPr>
              <w:t>Súvisiace všeobecné náklady  s bodom 1 (v prípade investičných opatrení):</w:t>
            </w:r>
          </w:p>
          <w:p w14:paraId="72D1BDDF" w14:textId="77777777" w:rsidR="007808C9" w:rsidRPr="0073260C" w:rsidRDefault="007808C9" w:rsidP="009F1D61">
            <w:pPr>
              <w:pStyle w:val="Odsekzoznamu"/>
              <w:numPr>
                <w:ilvl w:val="0"/>
                <w:numId w:val="91"/>
              </w:numPr>
              <w:spacing w:after="0" w:line="240" w:lineRule="auto"/>
              <w:jc w:val="both"/>
              <w:rPr>
                <w:rFonts w:cstheme="minorHAnsi"/>
                <w:strike/>
                <w:color w:val="00B050"/>
                <w:sz w:val="16"/>
                <w:szCs w:val="16"/>
              </w:rPr>
            </w:pPr>
            <w:r w:rsidRPr="0073260C">
              <w:rPr>
                <w:rFonts w:cstheme="minorHAnsi"/>
                <w:strike/>
                <w:color w:val="00B050"/>
                <w:sz w:val="16"/>
                <w:szCs w:val="16"/>
              </w:rPr>
              <w:t>výstavba, obstaranie (vrátane leasingu) alebo zlepšenie nehnuteľného majetku;</w:t>
            </w:r>
          </w:p>
          <w:p w14:paraId="736DF857" w14:textId="77777777" w:rsidR="007808C9" w:rsidRPr="0073260C" w:rsidRDefault="007808C9" w:rsidP="009F1D61">
            <w:pPr>
              <w:pStyle w:val="Odsekzoznamu"/>
              <w:numPr>
                <w:ilvl w:val="0"/>
                <w:numId w:val="91"/>
              </w:numPr>
              <w:spacing w:after="0" w:line="240" w:lineRule="auto"/>
              <w:jc w:val="both"/>
              <w:rPr>
                <w:rFonts w:cstheme="minorHAnsi"/>
                <w:strike/>
                <w:color w:val="00B050"/>
                <w:sz w:val="16"/>
                <w:szCs w:val="16"/>
              </w:rPr>
            </w:pPr>
            <w:r w:rsidRPr="0073260C">
              <w:rPr>
                <w:rFonts w:cstheme="minorHAnsi"/>
                <w:strike/>
                <w:color w:val="00B050"/>
                <w:sz w:val="16"/>
                <w:szCs w:val="16"/>
              </w:rPr>
              <w:t>kúpa alebo kúpa na leasing nových strojov a zariadení, ako i strojov a zariadení  do výšky ich trhovej hodnoty;</w:t>
            </w:r>
          </w:p>
          <w:p w14:paraId="25E907AE" w14:textId="3E18C5CE" w:rsidR="007808C9" w:rsidRPr="0073260C" w:rsidRDefault="007808C9" w:rsidP="009F1D61">
            <w:pPr>
              <w:pStyle w:val="Odsekzoznamu"/>
              <w:numPr>
                <w:ilvl w:val="0"/>
                <w:numId w:val="91"/>
              </w:numPr>
              <w:spacing w:after="0" w:line="240" w:lineRule="auto"/>
              <w:jc w:val="both"/>
              <w:rPr>
                <w:rFonts w:cstheme="minorHAnsi"/>
                <w:strike/>
                <w:color w:val="00B050"/>
                <w:sz w:val="16"/>
                <w:szCs w:val="16"/>
              </w:rPr>
            </w:pPr>
            <w:r w:rsidRPr="0073260C">
              <w:rPr>
                <w:rFonts w:cstheme="minorHAnsi"/>
                <w:strike/>
                <w:color w:val="00B050"/>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7D85701" w14:textId="77777777" w:rsidR="007808C9" w:rsidRPr="0073260C" w:rsidRDefault="007808C9" w:rsidP="009F1D61">
            <w:pPr>
              <w:pStyle w:val="Odsekzoznamu"/>
              <w:numPr>
                <w:ilvl w:val="0"/>
                <w:numId w:val="82"/>
              </w:numPr>
              <w:tabs>
                <w:tab w:val="left" w:pos="567"/>
              </w:tabs>
              <w:spacing w:after="0" w:line="240" w:lineRule="auto"/>
              <w:ind w:left="298" w:hanging="283"/>
              <w:jc w:val="both"/>
              <w:rPr>
                <w:rFonts w:eastAsiaTheme="majorEastAsia" w:cstheme="minorHAnsi"/>
                <w:iCs/>
                <w:strike/>
                <w:color w:val="00B050"/>
                <w:sz w:val="16"/>
                <w:szCs w:val="16"/>
                <w:lang w:eastAsia="sk-SK"/>
              </w:rPr>
            </w:pPr>
            <w:r w:rsidRPr="0073260C">
              <w:rPr>
                <w:rFonts w:cstheme="minorHAnsi"/>
                <w:strike/>
                <w:color w:val="00B050"/>
                <w:sz w:val="16"/>
                <w:szCs w:val="16"/>
              </w:rPr>
              <w:t xml:space="preserve">Nadobudnuté aktíva musia byť nové, s výnimkou </w:t>
            </w:r>
            <w:proofErr w:type="spellStart"/>
            <w:r w:rsidRPr="0073260C">
              <w:rPr>
                <w:rFonts w:cstheme="minorHAnsi"/>
                <w:strike/>
                <w:color w:val="00B050"/>
                <w:sz w:val="16"/>
                <w:szCs w:val="16"/>
              </w:rPr>
              <w:t>mikropodnikov</w:t>
            </w:r>
            <w:proofErr w:type="spellEnd"/>
            <w:r w:rsidRPr="0073260C">
              <w:rPr>
                <w:rFonts w:cstheme="minorHAnsi"/>
                <w:strike/>
                <w:color w:val="00B050"/>
                <w:sz w:val="16"/>
                <w:szCs w:val="16"/>
              </w:rPr>
              <w:t>, malých a stredných podnikov.</w:t>
            </w:r>
          </w:p>
          <w:p w14:paraId="01B286CC" w14:textId="6CAC307D" w:rsidR="007E7947" w:rsidRPr="0073260C" w:rsidRDefault="007E7947" w:rsidP="002C09A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64F97988" w14:textId="479DE1E5" w:rsidR="00B03FFA" w:rsidRPr="0073260C" w:rsidRDefault="007E7947" w:rsidP="004800B7">
            <w:pPr>
              <w:pStyle w:val="Standard"/>
              <w:numPr>
                <w:ilvl w:val="1"/>
                <w:numId w:val="280"/>
              </w:numPr>
              <w:tabs>
                <w:tab w:val="left" w:pos="709"/>
              </w:tabs>
              <w:ind w:left="209" w:hanging="209"/>
              <w:jc w:val="both"/>
              <w:rPr>
                <w:rFonts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11 - </w:t>
            </w:r>
            <w:r w:rsidRPr="0073260C">
              <w:rPr>
                <w:rFonts w:asciiTheme="minorHAnsi" w:hAnsiTheme="minorHAnsi" w:cstheme="minorHAnsi"/>
                <w:bCs/>
                <w:strike/>
                <w:color w:val="00B050"/>
                <w:sz w:val="16"/>
                <w:szCs w:val="16"/>
              </w:rPr>
              <w:t>R</w:t>
            </w:r>
            <w:r w:rsidRPr="0073260C">
              <w:rPr>
                <w:rFonts w:asciiTheme="minorHAnsi" w:hAnsiTheme="minorHAnsi" w:cstheme="minorHAnsi"/>
                <w:strike/>
                <w:color w:val="00B050"/>
                <w:sz w:val="16"/>
                <w:szCs w:val="16"/>
              </w:rPr>
              <w:t xml:space="preserve">ozpočet projektu) </w:t>
            </w:r>
          </w:p>
          <w:p w14:paraId="3220585D" w14:textId="15160B91" w:rsidR="00B03FFA" w:rsidRPr="0073260C" w:rsidRDefault="00B03FFA" w:rsidP="004800B7">
            <w:pPr>
              <w:pStyle w:val="Odsekzoznamu"/>
              <w:numPr>
                <w:ilvl w:val="1"/>
                <w:numId w:val="280"/>
              </w:numPr>
              <w:spacing w:after="0" w:line="240" w:lineRule="auto"/>
              <w:ind w:left="209" w:hanging="209"/>
              <w:jc w:val="both"/>
              <w:rPr>
                <w:rFonts w:cstheme="minorHAnsi"/>
                <w:strike/>
                <w:color w:val="00B050"/>
                <w:sz w:val="16"/>
                <w:szCs w:val="16"/>
              </w:rPr>
            </w:pPr>
            <w:r w:rsidRPr="0073260C">
              <w:rPr>
                <w:rFonts w:cstheme="minorHAnsi"/>
                <w:strike/>
                <w:color w:val="00B050"/>
                <w:sz w:val="16"/>
                <w:szCs w:val="16"/>
              </w:rPr>
              <w:t xml:space="preserve">Projektová dokumentácia s rozpočtom, originál alebo úradne overená fotokópia overená stavebným úradom,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09C68642" w14:textId="707FF202" w:rsidR="00131A87" w:rsidRPr="0073260C" w:rsidRDefault="00131A87" w:rsidP="004800B7">
            <w:pPr>
              <w:pStyle w:val="Odsekzoznamu"/>
              <w:numPr>
                <w:ilvl w:val="1"/>
                <w:numId w:val="280"/>
              </w:numPr>
              <w:spacing w:after="0" w:line="240" w:lineRule="auto"/>
              <w:ind w:left="209" w:hanging="209"/>
              <w:jc w:val="both"/>
              <w:rPr>
                <w:rFonts w:cstheme="minorHAnsi"/>
                <w:strike/>
                <w:color w:val="00B050"/>
                <w:sz w:val="16"/>
                <w:szCs w:val="16"/>
              </w:rPr>
            </w:pPr>
            <w:r w:rsidRPr="0073260C">
              <w:rPr>
                <w:rFonts w:cstheme="minorHAnsi"/>
                <w:strike/>
                <w:color w:val="00B050"/>
                <w:sz w:val="16"/>
                <w:szCs w:val="16"/>
              </w:rPr>
              <w:t>Stavebný rozpočet (Príloha č. 8A)</w:t>
            </w:r>
          </w:p>
          <w:p w14:paraId="2CBA5D4A" w14:textId="2535A07F" w:rsidR="00131A87" w:rsidRPr="0073260C" w:rsidRDefault="00131A87" w:rsidP="00131A87">
            <w:pPr>
              <w:spacing w:after="0" w:line="240" w:lineRule="auto"/>
              <w:rPr>
                <w:rFonts w:cstheme="minorHAnsi"/>
                <w:b/>
                <w:strike/>
                <w:color w:val="00B050"/>
                <w:sz w:val="16"/>
                <w:szCs w:val="16"/>
                <w:u w:val="single"/>
              </w:rPr>
            </w:pPr>
            <w:r w:rsidRPr="0073260C">
              <w:rPr>
                <w:rFonts w:cstheme="minorHAnsi"/>
                <w:b/>
                <w:strike/>
                <w:color w:val="00B050"/>
                <w:sz w:val="16"/>
                <w:szCs w:val="16"/>
                <w:u w:val="single"/>
              </w:rPr>
              <w:t>Pri aplikácii zjednodušeného vykazovania výdavkov</w:t>
            </w:r>
          </w:p>
          <w:p w14:paraId="28BFCD73" w14:textId="0AC779F3" w:rsidR="00132124" w:rsidRPr="0073260C" w:rsidRDefault="00D0045F" w:rsidP="004800B7">
            <w:pPr>
              <w:pStyle w:val="Odsekzoznamu"/>
              <w:numPr>
                <w:ilvl w:val="1"/>
                <w:numId w:val="280"/>
              </w:numPr>
              <w:spacing w:after="0" w:line="240" w:lineRule="auto"/>
              <w:ind w:left="209" w:hanging="209"/>
              <w:jc w:val="both"/>
              <w:rPr>
                <w:rFonts w:cstheme="minorHAnsi"/>
                <w:strike/>
                <w:color w:val="00B050"/>
                <w:sz w:val="16"/>
                <w:szCs w:val="16"/>
              </w:rPr>
            </w:pPr>
            <w:r w:rsidRPr="0073260C">
              <w:rPr>
                <w:rFonts w:cstheme="minorHAnsi"/>
                <w:strike/>
                <w:color w:val="00B050"/>
                <w:sz w:val="16"/>
                <w:szCs w:val="16"/>
              </w:rPr>
              <w:t xml:space="preserve">PHZ, výkaz  - výmer, víťazná cenová ponuka, zmluva s dodávateľom, EKS, katalóg, </w:t>
            </w:r>
            <w:proofErr w:type="spellStart"/>
            <w:r w:rsidRPr="0073260C">
              <w:rPr>
                <w:rFonts w:cstheme="minorHAnsi"/>
                <w:strike/>
                <w:color w:val="00B050"/>
                <w:sz w:val="16"/>
                <w:szCs w:val="16"/>
              </w:rPr>
              <w:t>printscreeny</w:t>
            </w:r>
            <w:proofErr w:type="spellEnd"/>
            <w:r w:rsidRPr="0073260C">
              <w:rPr>
                <w:rFonts w:cstheme="minorHAnsi"/>
                <w:strike/>
                <w:color w:val="00B050"/>
                <w:sz w:val="16"/>
                <w:szCs w:val="16"/>
              </w:rPr>
              <w:t xml:space="preserve"> webových stránok vrátane čitateľnej informácie o cenách, zmluvy CRZ, ukon</w:t>
            </w:r>
            <w:r w:rsidR="00CD7B38" w:rsidRPr="0073260C">
              <w:rPr>
                <w:rFonts w:cstheme="minorHAnsi"/>
                <w:strike/>
                <w:color w:val="00B050"/>
                <w:sz w:val="16"/>
                <w:szCs w:val="16"/>
              </w:rPr>
              <w:t xml:space="preserve">čené zákazky v EKS  a iné,  </w:t>
            </w:r>
            <w:proofErr w:type="spellStart"/>
            <w:r w:rsidR="00CD7B38"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w:t>
            </w:r>
            <w:r w:rsidR="00906ED2" w:rsidRPr="0073260C">
              <w:rPr>
                <w:rFonts w:cstheme="minorHAnsi"/>
                <w:strike/>
                <w:color w:val="00B050"/>
                <w:sz w:val="16"/>
                <w:szCs w:val="16"/>
              </w:rPr>
              <w:t>aplikácia</w:t>
            </w:r>
            <w:r w:rsidRPr="0073260C">
              <w:rPr>
                <w:rFonts w:cstheme="minorHAnsi"/>
                <w:strike/>
                <w:color w:val="00B050"/>
                <w:sz w:val="16"/>
                <w:szCs w:val="16"/>
              </w:rPr>
              <w:t xml:space="preserve"> JEDNORÁZOVEJ PLATBY) – žiadateľ si môže vybrať jednu z možností, ktorou preukáže stanovenú metódu výpočtu oprávnených výdavkov</w:t>
            </w:r>
          </w:p>
          <w:p w14:paraId="11B45A5D" w14:textId="77777777" w:rsidR="00131A87" w:rsidRPr="0073260C" w:rsidRDefault="00131A87" w:rsidP="00131A87">
            <w:pPr>
              <w:spacing w:after="0" w:line="240" w:lineRule="auto"/>
              <w:jc w:val="both"/>
              <w:rPr>
                <w:rFonts w:cstheme="minorHAnsi"/>
                <w:strike/>
                <w:color w:val="00B050"/>
                <w:sz w:val="16"/>
                <w:szCs w:val="16"/>
              </w:rPr>
            </w:pPr>
            <w:r w:rsidRPr="0073260C">
              <w:rPr>
                <w:rFonts w:eastAsia="Calibri" w:cs="Calibri"/>
                <w:b/>
                <w:strike/>
                <w:color w:val="00B050"/>
                <w:sz w:val="16"/>
                <w:szCs w:val="16"/>
                <w:u w:val="single"/>
              </w:rPr>
              <w:t>V prípade, ak celkové výdavky projektu presahujú sumu 100 000 EUR</w:t>
            </w:r>
          </w:p>
          <w:p w14:paraId="4EFB63A6" w14:textId="0F8042B9" w:rsidR="00131A87" w:rsidRPr="0073260C" w:rsidRDefault="00131A87" w:rsidP="004800B7">
            <w:pPr>
              <w:pStyle w:val="Odsekzoznamu"/>
              <w:numPr>
                <w:ilvl w:val="0"/>
                <w:numId w:val="551"/>
              </w:numPr>
              <w:spacing w:after="0" w:line="240" w:lineRule="auto"/>
              <w:ind w:left="263" w:hanging="263"/>
              <w:jc w:val="both"/>
              <w:rPr>
                <w:rFonts w:cstheme="minorHAnsi"/>
                <w:strike/>
                <w:color w:val="00B050"/>
                <w:sz w:val="16"/>
                <w:szCs w:val="16"/>
              </w:rPr>
            </w:pPr>
            <w:r w:rsidRPr="0073260C">
              <w:rPr>
                <w:rFonts w:cstheme="minorHAnsi"/>
                <w:strike/>
                <w:color w:val="00B050"/>
                <w:sz w:val="16"/>
                <w:szCs w:val="16"/>
              </w:rPr>
              <w:lastRenderedPageBreak/>
              <w:t xml:space="preserve">Dokumentácia k verejnému obstarávaniu v závislosti na postupe verejného obstarávania, využitie integračnej akcie "Verejné obstarávanie v ITMS2014+", alebo </w:t>
            </w:r>
            <w:proofErr w:type="spellStart"/>
            <w:r w:rsidRPr="0073260C">
              <w:rPr>
                <w:rFonts w:cstheme="minorHAnsi"/>
                <w:strike/>
                <w:color w:val="00B050"/>
                <w:sz w:val="16"/>
                <w:szCs w:val="16"/>
              </w:rPr>
              <w:t>sken</w:t>
            </w:r>
            <w:proofErr w:type="spellEnd"/>
            <w:r w:rsidRPr="0073260C">
              <w:rPr>
                <w:rFonts w:cstheme="minorHAnsi"/>
                <w:strike/>
                <w:color w:val="00B050"/>
                <w:sz w:val="16"/>
                <w:szCs w:val="16"/>
              </w:rPr>
              <w:t xml:space="preserve"> originálu alebo úradne overenej fotokópie vo formáte .</w:t>
            </w:r>
            <w:proofErr w:type="spellStart"/>
            <w:r w:rsidRPr="0073260C">
              <w:rPr>
                <w:rFonts w:cstheme="minorHAnsi"/>
                <w:strike/>
                <w:color w:val="00B050"/>
                <w:sz w:val="16"/>
                <w:szCs w:val="16"/>
              </w:rPr>
              <w:t>pdf</w:t>
            </w:r>
            <w:proofErr w:type="spellEnd"/>
            <w:r w:rsidRPr="0073260C">
              <w:rPr>
                <w:rFonts w:cstheme="minorHAnsi"/>
                <w:strike/>
                <w:color w:val="00B050"/>
                <w:sz w:val="16"/>
                <w:szCs w:val="16"/>
              </w:rPr>
              <w:t xml:space="preserve"> prostredníctvom ITMS2014+, zoznam povin</w:t>
            </w:r>
            <w:r w:rsidR="00D179DB" w:rsidRPr="0073260C">
              <w:rPr>
                <w:rFonts w:cstheme="minorHAnsi"/>
                <w:strike/>
                <w:color w:val="00B050"/>
                <w:sz w:val="16"/>
                <w:szCs w:val="16"/>
              </w:rPr>
              <w:t>ných príloh je uvedený  v Prílohe č.16A</w:t>
            </w:r>
          </w:p>
          <w:p w14:paraId="1D2AA42F" w14:textId="77777777" w:rsidR="00131A87" w:rsidRPr="0073260C" w:rsidRDefault="00131A87" w:rsidP="00131A87">
            <w:pPr>
              <w:pStyle w:val="Odsekzoznamu"/>
              <w:spacing w:after="0" w:line="240" w:lineRule="auto"/>
              <w:ind w:left="263"/>
              <w:jc w:val="both"/>
              <w:rPr>
                <w:rFonts w:cstheme="minorHAnsi"/>
                <w:strike/>
                <w:color w:val="00B050"/>
                <w:sz w:val="16"/>
                <w:szCs w:val="16"/>
              </w:rPr>
            </w:pPr>
            <w:r w:rsidRPr="0073260C">
              <w:rPr>
                <w:rFonts w:cstheme="minorHAnsi"/>
                <w:strike/>
                <w:color w:val="00B050"/>
                <w:sz w:val="16"/>
                <w:szCs w:val="16"/>
              </w:rPr>
              <w:t>ALEBO</w:t>
            </w:r>
          </w:p>
          <w:p w14:paraId="219E05B8" w14:textId="7E977B4A" w:rsidR="00131A87" w:rsidRPr="0073260C" w:rsidRDefault="00131A87" w:rsidP="004800B7">
            <w:pPr>
              <w:pStyle w:val="Odsekzoznamu"/>
              <w:numPr>
                <w:ilvl w:val="0"/>
                <w:numId w:val="551"/>
              </w:numPr>
              <w:spacing w:after="0" w:line="240" w:lineRule="auto"/>
              <w:ind w:left="263" w:hanging="263"/>
              <w:jc w:val="both"/>
              <w:rPr>
                <w:rFonts w:cstheme="minorHAnsi"/>
                <w:strike/>
                <w:color w:val="00B050"/>
                <w:sz w:val="16"/>
                <w:szCs w:val="16"/>
              </w:rPr>
            </w:pPr>
            <w:r w:rsidRPr="0073260C">
              <w:rPr>
                <w:rFonts w:cstheme="minorHAnsi"/>
                <w:strike/>
                <w:color w:val="00B050"/>
                <w:sz w:val="16"/>
                <w:szCs w:val="16"/>
              </w:rPr>
              <w:t xml:space="preserve">Dokumentácia k obstarávaniu v závislosti na postupe verejného obstarávania, využitie integračnej akcie "Verejné obstarávanie v ITMS2014+", alebo </w:t>
            </w:r>
            <w:proofErr w:type="spellStart"/>
            <w:r w:rsidRPr="0073260C">
              <w:rPr>
                <w:rFonts w:cstheme="minorHAnsi"/>
                <w:strike/>
                <w:color w:val="00B050"/>
                <w:sz w:val="16"/>
                <w:szCs w:val="16"/>
              </w:rPr>
              <w:t>sken</w:t>
            </w:r>
            <w:proofErr w:type="spellEnd"/>
            <w:r w:rsidRPr="0073260C">
              <w:rPr>
                <w:rFonts w:cstheme="minorHAnsi"/>
                <w:strike/>
                <w:color w:val="00B050"/>
                <w:sz w:val="16"/>
                <w:szCs w:val="16"/>
              </w:rPr>
              <w:t xml:space="preserve"> originálu alebo úradne overenej fotokópie vo formáte .</w:t>
            </w:r>
            <w:proofErr w:type="spellStart"/>
            <w:r w:rsidRPr="0073260C">
              <w:rPr>
                <w:rFonts w:cstheme="minorHAnsi"/>
                <w:strike/>
                <w:color w:val="00B050"/>
                <w:sz w:val="16"/>
                <w:szCs w:val="16"/>
              </w:rPr>
              <w:t>pdf</w:t>
            </w:r>
            <w:proofErr w:type="spellEnd"/>
            <w:r w:rsidRPr="0073260C">
              <w:rPr>
                <w:rFonts w:cstheme="minorHAnsi"/>
                <w:strike/>
                <w:color w:val="00B050"/>
                <w:sz w:val="16"/>
                <w:szCs w:val="16"/>
              </w:rPr>
              <w:t xml:space="preserve"> prostredníctvom ITMS2014+, zoznam povinných príloh je uvedený v Usmernení PPA č. 8 k obstarávaniu.</w:t>
            </w:r>
          </w:p>
          <w:p w14:paraId="07C0F3B7" w14:textId="5CA4DCA0" w:rsidR="007E7947" w:rsidRPr="0073260C" w:rsidRDefault="007A63F0"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07694059" w14:textId="4D731C69" w:rsidR="007E7947" w:rsidRPr="0073260C" w:rsidRDefault="007E7947" w:rsidP="004800B7">
            <w:pPr>
              <w:pStyle w:val="Odsekzoznamu"/>
              <w:numPr>
                <w:ilvl w:val="0"/>
                <w:numId w:val="293"/>
              </w:numPr>
              <w:spacing w:after="0" w:line="240" w:lineRule="auto"/>
              <w:ind w:left="349" w:hanging="284"/>
              <w:jc w:val="both"/>
              <w:rPr>
                <w:rFonts w:cstheme="minorHAnsi"/>
                <w:strike/>
                <w:color w:val="00B050"/>
                <w:sz w:val="16"/>
                <w:szCs w:val="16"/>
              </w:rPr>
            </w:pPr>
            <w:r w:rsidRPr="0073260C">
              <w:rPr>
                <w:rFonts w:cstheme="minorHAnsi"/>
                <w:strike/>
                <w:color w:val="00B050"/>
                <w:sz w:val="16"/>
                <w:szCs w:val="16"/>
              </w:rPr>
              <w:t>MAS a PPA v zmysl</w:t>
            </w:r>
            <w:r w:rsidR="007A63F0" w:rsidRPr="0073260C">
              <w:rPr>
                <w:rFonts w:cstheme="minorHAnsi"/>
                <w:strike/>
                <w:color w:val="00B050"/>
                <w:sz w:val="16"/>
                <w:szCs w:val="16"/>
              </w:rPr>
              <w:t>e dokumentácie uvedenej v časti</w:t>
            </w:r>
            <w:r w:rsidRPr="0073260C">
              <w:rPr>
                <w:rFonts w:cstheme="minorHAnsi"/>
                <w:strike/>
                <w:color w:val="00B050"/>
                <w:sz w:val="16"/>
                <w:szCs w:val="16"/>
              </w:rPr>
              <w:t xml:space="preserve"> „Forma a spôsob preukázania splnenia PPP“</w:t>
            </w:r>
          </w:p>
        </w:tc>
      </w:tr>
      <w:tr w:rsidR="0073260C" w:rsidRPr="0073260C" w14:paraId="00D6D0FE" w14:textId="77777777" w:rsidTr="000F53E5">
        <w:trPr>
          <w:trHeight w:val="284"/>
        </w:trPr>
        <w:tc>
          <w:tcPr>
            <w:tcW w:w="5000" w:type="pct"/>
            <w:gridSpan w:val="3"/>
            <w:shd w:val="clear" w:color="auto" w:fill="FFE599" w:themeFill="accent4" w:themeFillTint="66"/>
            <w:vAlign w:val="center"/>
          </w:tcPr>
          <w:p w14:paraId="6C54809C" w14:textId="015BEC20" w:rsidR="00C0534D" w:rsidRPr="0073260C" w:rsidRDefault="003C6761" w:rsidP="002C09AB">
            <w:pPr>
              <w:spacing w:after="0" w:line="240" w:lineRule="auto"/>
              <w:rPr>
                <w:rFonts w:cstheme="minorHAnsi"/>
                <w:b/>
                <w:caps/>
                <w:strike/>
                <w:color w:val="00B050"/>
              </w:rPr>
            </w:pPr>
            <w:r w:rsidRPr="0073260C">
              <w:rPr>
                <w:rFonts w:cstheme="minorHAnsi"/>
                <w:b/>
                <w:strike/>
                <w:color w:val="00B050"/>
                <w:sz w:val="22"/>
                <w:szCs w:val="22"/>
              </w:rPr>
              <w:lastRenderedPageBreak/>
              <w:t>3</w:t>
            </w:r>
            <w:r w:rsidR="00C0534D" w:rsidRPr="0073260C">
              <w:rPr>
                <w:rFonts w:cstheme="minorHAnsi"/>
                <w:b/>
                <w:strike/>
                <w:color w:val="00B050"/>
                <w:sz w:val="22"/>
                <w:szCs w:val="22"/>
              </w:rPr>
              <w:t xml:space="preserve">. OPRÁVNENOSŤ </w:t>
            </w:r>
            <w:r w:rsidR="002C09AB" w:rsidRPr="0073260C">
              <w:rPr>
                <w:rFonts w:cstheme="minorHAnsi"/>
                <w:b/>
                <w:caps/>
                <w:strike/>
                <w:color w:val="00B050"/>
              </w:rPr>
              <w:t xml:space="preserve"> </w:t>
            </w:r>
            <w:r w:rsidR="002C09AB" w:rsidRPr="0073260C">
              <w:rPr>
                <w:rFonts w:cstheme="minorHAnsi"/>
                <w:b/>
                <w:caps/>
                <w:strike/>
                <w:color w:val="00B050"/>
                <w:sz w:val="22"/>
                <w:szCs w:val="22"/>
              </w:rPr>
              <w:t>spôsobu</w:t>
            </w:r>
            <w:r w:rsidR="00C0534D" w:rsidRPr="0073260C">
              <w:rPr>
                <w:rFonts w:cstheme="minorHAnsi"/>
                <w:b/>
                <w:strike/>
                <w:color w:val="00B050"/>
                <w:sz w:val="22"/>
                <w:szCs w:val="22"/>
              </w:rPr>
              <w:t xml:space="preserve"> FINANCOVANIA</w:t>
            </w:r>
          </w:p>
        </w:tc>
      </w:tr>
      <w:tr w:rsidR="0073260C" w:rsidRPr="0073260C" w14:paraId="567C8A41" w14:textId="77777777" w:rsidTr="000F53E5">
        <w:trPr>
          <w:trHeight w:val="284"/>
        </w:trPr>
        <w:tc>
          <w:tcPr>
            <w:tcW w:w="150" w:type="pct"/>
            <w:shd w:val="clear" w:color="auto" w:fill="FFF2CC" w:themeFill="accent4" w:themeFillTint="33"/>
            <w:vAlign w:val="center"/>
          </w:tcPr>
          <w:p w14:paraId="3455E1F3" w14:textId="7932A901" w:rsidR="00DC6170" w:rsidRPr="0073260C" w:rsidRDefault="00DC6170"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50" w:type="pct"/>
            <w:gridSpan w:val="2"/>
            <w:shd w:val="clear" w:color="auto" w:fill="FFF2CC" w:themeFill="accent4" w:themeFillTint="33"/>
            <w:vAlign w:val="center"/>
          </w:tcPr>
          <w:p w14:paraId="52D5286C" w14:textId="38F9E910" w:rsidR="00DC6170" w:rsidRPr="0073260C" w:rsidRDefault="007A63F0" w:rsidP="002C09AB">
            <w:pPr>
              <w:spacing w:after="0" w:line="240" w:lineRule="auto"/>
              <w:jc w:val="center"/>
              <w:rPr>
                <w:rFonts w:cstheme="minorHAnsi"/>
                <w:b/>
                <w:strike/>
                <w:color w:val="00B050"/>
                <w:sz w:val="18"/>
                <w:szCs w:val="18"/>
              </w:rPr>
            </w:pPr>
            <w:r w:rsidRPr="0073260C">
              <w:rPr>
                <w:rFonts w:cstheme="minorHAnsi"/>
                <w:b/>
                <w:strike/>
                <w:color w:val="00B050"/>
                <w:sz w:val="18"/>
                <w:szCs w:val="18"/>
              </w:rPr>
              <w:t xml:space="preserve">Podmienka poskytnutia príspevku (PPP) a jej popis  </w:t>
            </w:r>
          </w:p>
        </w:tc>
      </w:tr>
      <w:tr w:rsidR="0073260C" w:rsidRPr="0073260C" w14:paraId="3EC52F74" w14:textId="77777777" w:rsidTr="00DC6170">
        <w:trPr>
          <w:trHeight w:val="284"/>
        </w:trPr>
        <w:tc>
          <w:tcPr>
            <w:tcW w:w="150" w:type="pct"/>
            <w:vMerge w:val="restart"/>
            <w:shd w:val="clear" w:color="auto" w:fill="auto"/>
            <w:vAlign w:val="center"/>
          </w:tcPr>
          <w:p w14:paraId="4C1C5E8A" w14:textId="577B8488" w:rsidR="00DC6170" w:rsidRPr="0073260C" w:rsidRDefault="00DC6170"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3.1</w:t>
            </w:r>
          </w:p>
        </w:tc>
        <w:tc>
          <w:tcPr>
            <w:tcW w:w="505" w:type="pct"/>
            <w:vMerge w:val="restart"/>
            <w:shd w:val="clear" w:color="auto" w:fill="auto"/>
            <w:vAlign w:val="center"/>
          </w:tcPr>
          <w:p w14:paraId="7763ABCC" w14:textId="77777777" w:rsidR="00DC6170" w:rsidRPr="0073260C" w:rsidRDefault="00DC6170" w:rsidP="002C09AB">
            <w:pPr>
              <w:pStyle w:val="Default"/>
              <w:jc w:val="center"/>
              <w:rPr>
                <w:rFonts w:asciiTheme="minorHAnsi" w:hAnsiTheme="minorHAnsi" w:cstheme="minorHAnsi"/>
                <w:strike/>
                <w:color w:val="00B050"/>
                <w:sz w:val="16"/>
                <w:szCs w:val="16"/>
              </w:rPr>
            </w:pPr>
            <w:r w:rsidRPr="0073260C">
              <w:rPr>
                <w:rFonts w:asciiTheme="minorHAnsi" w:hAnsiTheme="minorHAnsi" w:cstheme="minorHAnsi"/>
                <w:b/>
                <w:bCs/>
                <w:strike/>
                <w:color w:val="00B050"/>
                <w:sz w:val="16"/>
                <w:szCs w:val="16"/>
              </w:rPr>
              <w:t xml:space="preserve">Podmienka spôsobu financovania </w:t>
            </w:r>
          </w:p>
        </w:tc>
        <w:tc>
          <w:tcPr>
            <w:tcW w:w="4345" w:type="pct"/>
            <w:shd w:val="clear" w:color="auto" w:fill="auto"/>
            <w:vAlign w:val="center"/>
          </w:tcPr>
          <w:p w14:paraId="6AE77D5D" w14:textId="77777777" w:rsidR="00DC6170" w:rsidRPr="0073260C" w:rsidRDefault="00DC6170" w:rsidP="009B2C19">
            <w:pPr>
              <w:spacing w:after="0" w:line="240" w:lineRule="auto"/>
              <w:rPr>
                <w:rFonts w:cstheme="minorHAnsi"/>
                <w:b/>
                <w:strike/>
                <w:color w:val="00B050"/>
                <w:sz w:val="18"/>
                <w:szCs w:val="18"/>
              </w:rPr>
            </w:pPr>
            <w:r w:rsidRPr="0073260C">
              <w:rPr>
                <w:rFonts w:cstheme="minorHAnsi"/>
                <w:b/>
                <w:strike/>
                <w:color w:val="00B050"/>
                <w:sz w:val="18"/>
                <w:szCs w:val="18"/>
              </w:rPr>
              <w:t>3.1.1 Spôsob financovania</w:t>
            </w:r>
          </w:p>
          <w:p w14:paraId="4DC13D43" w14:textId="77777777" w:rsidR="00DC6170" w:rsidRPr="0073260C" w:rsidRDefault="00DC6170" w:rsidP="009B2C19">
            <w:pPr>
              <w:spacing w:after="0" w:line="240" w:lineRule="auto"/>
              <w:rPr>
                <w:rFonts w:cstheme="minorHAnsi"/>
                <w:strike/>
                <w:color w:val="00B050"/>
                <w:sz w:val="16"/>
                <w:szCs w:val="16"/>
              </w:rPr>
            </w:pPr>
            <w:r w:rsidRPr="0073260C">
              <w:rPr>
                <w:rFonts w:cstheme="minorHAnsi"/>
                <w:strike/>
                <w:color w:val="00B050"/>
                <w:sz w:val="16"/>
                <w:szCs w:val="16"/>
              </w:rPr>
              <w:t>Podmienka poskytnutia príspevku, ktorou je stanovenie spôsobu financovania:</w:t>
            </w:r>
          </w:p>
          <w:p w14:paraId="6A6CE0A4" w14:textId="2375A166" w:rsidR="00D0045F" w:rsidRPr="0073260C" w:rsidRDefault="00DC6170" w:rsidP="009B2C19">
            <w:pPr>
              <w:pStyle w:val="Odsekzoznamu"/>
              <w:numPr>
                <w:ilvl w:val="0"/>
                <w:numId w:val="44"/>
              </w:numPr>
              <w:spacing w:after="0" w:line="240" w:lineRule="auto"/>
              <w:ind w:left="213" w:hanging="213"/>
              <w:rPr>
                <w:rFonts w:cstheme="minorHAnsi"/>
                <w:strike/>
                <w:color w:val="00B050"/>
                <w:sz w:val="16"/>
                <w:szCs w:val="16"/>
              </w:rPr>
            </w:pPr>
            <w:r w:rsidRPr="0073260C">
              <w:rPr>
                <w:rFonts w:cstheme="minorHAnsi"/>
                <w:strike/>
                <w:color w:val="00B050"/>
                <w:sz w:val="16"/>
                <w:szCs w:val="16"/>
              </w:rPr>
              <w:t>Refundácia</w:t>
            </w:r>
          </w:p>
          <w:p w14:paraId="5944037F" w14:textId="77777777" w:rsidR="007A63F0" w:rsidRPr="0073260C" w:rsidRDefault="00DC6170" w:rsidP="009B2C19">
            <w:pPr>
              <w:pStyle w:val="Standard"/>
              <w:tabs>
                <w:tab w:val="left" w:pos="248"/>
              </w:tabs>
              <w:jc w:val="both"/>
              <w:rPr>
                <w:rFonts w:asciiTheme="minorHAnsi" w:hAnsiTheme="minorHAnsi" w:cstheme="minorHAnsi"/>
                <w:b/>
                <w:bCs/>
                <w:i/>
                <w:strike/>
                <w:color w:val="00B050"/>
                <w:sz w:val="14"/>
                <w:szCs w:val="14"/>
                <w:u w:val="single"/>
              </w:rPr>
            </w:pPr>
            <w:r w:rsidRPr="0073260C">
              <w:rPr>
                <w:rFonts w:asciiTheme="minorHAnsi" w:hAnsiTheme="minorHAnsi" w:cstheme="minorHAnsi"/>
                <w:b/>
                <w:strike/>
                <w:color w:val="00B050"/>
                <w:sz w:val="18"/>
                <w:szCs w:val="18"/>
                <w:u w:val="single"/>
              </w:rPr>
              <w:t>Forma a spôsob preukázania splnenia PPP</w:t>
            </w:r>
            <w:r w:rsidR="007A63F0" w:rsidRPr="0073260C">
              <w:rPr>
                <w:rFonts w:asciiTheme="minorHAnsi" w:hAnsiTheme="minorHAnsi" w:cstheme="minorHAnsi"/>
                <w:b/>
                <w:bCs/>
                <w:i/>
                <w:strike/>
                <w:color w:val="00B050"/>
                <w:sz w:val="14"/>
                <w:szCs w:val="14"/>
                <w:u w:val="single"/>
              </w:rPr>
              <w:t xml:space="preserve"> </w:t>
            </w:r>
          </w:p>
          <w:p w14:paraId="46FB1F69" w14:textId="4A6DC00C" w:rsidR="00DC6170" w:rsidRPr="0073260C" w:rsidRDefault="00DC6170" w:rsidP="004800B7">
            <w:pPr>
              <w:pStyle w:val="Odsekzoznamu"/>
              <w:numPr>
                <w:ilvl w:val="0"/>
                <w:numId w:val="231"/>
              </w:numPr>
              <w:tabs>
                <w:tab w:val="left" w:pos="289"/>
              </w:tabs>
              <w:spacing w:after="0" w:line="240" w:lineRule="auto"/>
              <w:ind w:hanging="642"/>
              <w:jc w:val="both"/>
              <w:rPr>
                <w:rFonts w:cstheme="minorHAnsi"/>
                <w:bCs/>
                <w:strike/>
                <w:color w:val="00B050"/>
                <w:sz w:val="16"/>
                <w:szCs w:val="16"/>
                <w:lang w:eastAsia="sk-SK"/>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2AF0C9ED" w14:textId="77777777" w:rsidR="00DC6170" w:rsidRPr="0073260C" w:rsidRDefault="00DC6170" w:rsidP="009B2C19">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240DC181" w14:textId="0C99E150" w:rsidR="00DC6170" w:rsidRPr="0073260C" w:rsidRDefault="007A63F0"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 xml:space="preserve">v </w:t>
            </w:r>
            <w:r w:rsidR="00DC6170" w:rsidRPr="0073260C">
              <w:rPr>
                <w:rFonts w:cstheme="minorHAnsi"/>
                <w:strike/>
                <w:color w:val="00B050"/>
                <w:sz w:val="16"/>
                <w:szCs w:val="16"/>
              </w:rPr>
              <w:t>zmysle</w:t>
            </w:r>
            <w:r w:rsidRPr="0073260C">
              <w:rPr>
                <w:rFonts w:cstheme="minorHAnsi"/>
                <w:strike/>
                <w:color w:val="00B050"/>
                <w:sz w:val="16"/>
                <w:szCs w:val="16"/>
              </w:rPr>
              <w:t xml:space="preserve"> v zmysle dokumentácie uvedenej v časti </w:t>
            </w:r>
            <w:r w:rsidR="00DC6170" w:rsidRPr="0073260C">
              <w:rPr>
                <w:rFonts w:cstheme="minorHAnsi"/>
                <w:strike/>
                <w:color w:val="00B050"/>
                <w:sz w:val="16"/>
                <w:szCs w:val="16"/>
              </w:rPr>
              <w:t>„Forma a spôsob preukázania splnenia PPP“</w:t>
            </w:r>
          </w:p>
        </w:tc>
      </w:tr>
      <w:tr w:rsidR="0073260C" w:rsidRPr="0073260C" w14:paraId="6668795C" w14:textId="77777777" w:rsidTr="00DC6170">
        <w:trPr>
          <w:trHeight w:val="284"/>
        </w:trPr>
        <w:tc>
          <w:tcPr>
            <w:tcW w:w="150" w:type="pct"/>
            <w:vMerge/>
            <w:shd w:val="clear" w:color="auto" w:fill="auto"/>
            <w:vAlign w:val="center"/>
          </w:tcPr>
          <w:p w14:paraId="278F80BB" w14:textId="77777777" w:rsidR="00DC6170" w:rsidRPr="0073260C" w:rsidRDefault="00DC6170" w:rsidP="002C09AB">
            <w:pPr>
              <w:spacing w:after="0" w:line="240" w:lineRule="auto"/>
              <w:jc w:val="center"/>
              <w:rPr>
                <w:rFonts w:cstheme="minorHAnsi"/>
                <w:b/>
                <w:strike/>
                <w:color w:val="00B050"/>
                <w:sz w:val="18"/>
                <w:szCs w:val="18"/>
              </w:rPr>
            </w:pPr>
          </w:p>
        </w:tc>
        <w:tc>
          <w:tcPr>
            <w:tcW w:w="505" w:type="pct"/>
            <w:vMerge/>
            <w:shd w:val="clear" w:color="auto" w:fill="auto"/>
            <w:vAlign w:val="center"/>
          </w:tcPr>
          <w:p w14:paraId="474A41CD" w14:textId="77777777" w:rsidR="00DC6170" w:rsidRPr="0073260C" w:rsidRDefault="00DC6170" w:rsidP="002C09AB">
            <w:pPr>
              <w:pStyle w:val="Default"/>
              <w:jc w:val="center"/>
              <w:rPr>
                <w:rFonts w:asciiTheme="minorHAnsi" w:hAnsiTheme="minorHAnsi" w:cstheme="minorHAnsi"/>
                <w:b/>
                <w:bCs/>
                <w:strike/>
                <w:color w:val="00B050"/>
                <w:sz w:val="16"/>
                <w:szCs w:val="16"/>
              </w:rPr>
            </w:pPr>
          </w:p>
        </w:tc>
        <w:tc>
          <w:tcPr>
            <w:tcW w:w="4345" w:type="pct"/>
            <w:shd w:val="clear" w:color="auto" w:fill="auto"/>
            <w:vAlign w:val="center"/>
          </w:tcPr>
          <w:p w14:paraId="50D52F43" w14:textId="77777777" w:rsidR="00DC6170" w:rsidRPr="0073260C" w:rsidRDefault="00DC6170" w:rsidP="002C09AB">
            <w:pPr>
              <w:spacing w:after="0" w:line="240" w:lineRule="auto"/>
              <w:rPr>
                <w:rFonts w:cstheme="minorHAnsi"/>
                <w:b/>
                <w:strike/>
                <w:color w:val="00B050"/>
                <w:sz w:val="18"/>
                <w:szCs w:val="18"/>
              </w:rPr>
            </w:pPr>
            <w:r w:rsidRPr="0073260C">
              <w:rPr>
                <w:rFonts w:cstheme="minorHAnsi"/>
                <w:b/>
                <w:strike/>
                <w:color w:val="00B050"/>
                <w:sz w:val="18"/>
                <w:szCs w:val="18"/>
              </w:rPr>
              <w:t xml:space="preserve">3.1.2 </w:t>
            </w:r>
            <w:r w:rsidRPr="0073260C">
              <w:rPr>
                <w:rFonts w:cstheme="minorHAnsi"/>
                <w:b/>
                <w:bCs/>
                <w:strike/>
                <w:color w:val="00B050"/>
                <w:sz w:val="18"/>
                <w:szCs w:val="18"/>
              </w:rPr>
              <w:t>Podmienka minimálnej a maximálnej výšky príspevku (EÚ+ŠR)</w:t>
            </w:r>
          </w:p>
          <w:p w14:paraId="1D830FE8" w14:textId="77777777" w:rsidR="00DC6170" w:rsidRPr="0073260C" w:rsidRDefault="00DC6170" w:rsidP="002C09AB">
            <w:pPr>
              <w:spacing w:after="0" w:line="240" w:lineRule="auto"/>
              <w:jc w:val="both"/>
              <w:rPr>
                <w:rFonts w:cstheme="minorHAnsi"/>
                <w:strike/>
                <w:color w:val="00B050"/>
                <w:sz w:val="16"/>
                <w:szCs w:val="16"/>
              </w:rPr>
            </w:pPr>
            <w:r w:rsidRPr="0073260C">
              <w:rPr>
                <w:rFonts w:cstheme="minorHAnsi"/>
                <w:strike/>
                <w:color w:val="00B050"/>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80606B4" w14:textId="77777777" w:rsidR="00DC6170" w:rsidRPr="0073260C" w:rsidRDefault="00DC6170"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Žiadateľ musí zároveň spĺňať aj nasledovné podmienky:</w:t>
            </w:r>
          </w:p>
          <w:p w14:paraId="2A3C15E9" w14:textId="416A4D75" w:rsidR="00DC6170" w:rsidRPr="0073260C" w:rsidRDefault="00DC6170" w:rsidP="002C09AB">
            <w:pPr>
              <w:pStyle w:val="Textkomentra"/>
              <w:spacing w:after="0" w:line="240" w:lineRule="auto"/>
              <w:jc w:val="both"/>
              <w:rPr>
                <w:rFonts w:cstheme="minorHAnsi"/>
                <w:i/>
                <w:strike/>
                <w:color w:val="00B050"/>
                <w:sz w:val="16"/>
                <w:szCs w:val="16"/>
              </w:rPr>
            </w:pPr>
            <w:r w:rsidRPr="0073260C">
              <w:rPr>
                <w:rFonts w:cstheme="minorHAnsi"/>
                <w:i/>
                <w:strike/>
                <w:color w:val="00B050"/>
                <w:sz w:val="16"/>
                <w:szCs w:val="16"/>
              </w:rPr>
              <w:t xml:space="preserve">V prípade oprávnených operácií v rámci tohto </w:t>
            </w:r>
            <w:proofErr w:type="spellStart"/>
            <w:r w:rsidRPr="0073260C">
              <w:rPr>
                <w:rFonts w:cstheme="minorHAnsi"/>
                <w:i/>
                <w:strike/>
                <w:color w:val="00B050"/>
                <w:sz w:val="16"/>
                <w:szCs w:val="16"/>
              </w:rPr>
              <w:t>podopatrenia</w:t>
            </w:r>
            <w:proofErr w:type="spellEnd"/>
            <w:r w:rsidRPr="0073260C">
              <w:rPr>
                <w:rFonts w:cstheme="minorHAnsi"/>
                <w:i/>
                <w:strike/>
                <w:color w:val="00B050"/>
                <w:sz w:val="16"/>
                <w:szCs w:val="16"/>
              </w:rPr>
              <w:t xml:space="preserve"> je maximálna výška minimálnej pomoci na jeden oprávnený projekt 100 000 Eur, za predpokladu dodržania stropov uvedených v schéme de </w:t>
            </w:r>
            <w:proofErr w:type="spellStart"/>
            <w:r w:rsidRPr="0073260C">
              <w:rPr>
                <w:rFonts w:cstheme="minorHAnsi"/>
                <w:i/>
                <w:strike/>
                <w:color w:val="00B050"/>
                <w:sz w:val="16"/>
                <w:szCs w:val="16"/>
              </w:rPr>
              <w:t>minimis</w:t>
            </w:r>
            <w:proofErr w:type="spellEnd"/>
            <w:r w:rsidRPr="0073260C">
              <w:rPr>
                <w:rFonts w:cstheme="minorHAnsi"/>
                <w:i/>
                <w:strike/>
                <w:color w:val="00B050"/>
                <w:sz w:val="16"/>
                <w:szCs w:val="16"/>
              </w:rPr>
              <w:t xml:space="preserve"> (</w:t>
            </w:r>
            <w:r w:rsidRPr="0073260C">
              <w:rPr>
                <w:rFonts w:cstheme="minorHAnsi"/>
                <w:b/>
                <w:bCs/>
                <w:strike/>
                <w:color w:val="00B050"/>
                <w:sz w:val="16"/>
                <w:szCs w:val="16"/>
              </w:rPr>
              <w:t xml:space="preserve">DM – 4/2018 </w:t>
            </w:r>
            <w:r w:rsidR="000B0A55" w:rsidRPr="0073260C">
              <w:rPr>
                <w:rFonts w:cstheme="minorHAnsi"/>
                <w:b/>
                <w:bCs/>
                <w:strike/>
                <w:color w:val="00B050"/>
                <w:sz w:val="16"/>
                <w:szCs w:val="16"/>
              </w:rPr>
              <w:t>v platnom znení</w:t>
            </w:r>
            <w:r w:rsidRPr="0073260C">
              <w:rPr>
                <w:rFonts w:cstheme="minorHAnsi"/>
                <w:b/>
                <w:bCs/>
                <w:strike/>
                <w:color w:val="00B050"/>
                <w:sz w:val="16"/>
                <w:szCs w:val="16"/>
              </w:rPr>
              <w:t>)</w:t>
            </w:r>
            <w:r w:rsidRPr="0073260C">
              <w:rPr>
                <w:rFonts w:cstheme="minorHAnsi"/>
                <w:bCs/>
                <w:strike/>
                <w:color w:val="00B050"/>
                <w:sz w:val="16"/>
                <w:szCs w:val="16"/>
              </w:rPr>
              <w:t xml:space="preserve"> v</w:t>
            </w:r>
            <w:r w:rsidRPr="0073260C">
              <w:rPr>
                <w:rFonts w:cstheme="minorHAnsi"/>
                <w:i/>
                <w:strike/>
                <w:color w:val="00B050"/>
                <w:sz w:val="16"/>
                <w:szCs w:val="16"/>
              </w:rPr>
              <w:t> bodoch J.1, (200 000) resp. J.2 (100 000) Uvedené platí pre celé územie Slovenskej republiky.</w:t>
            </w:r>
          </w:p>
          <w:p w14:paraId="53F6C92F" w14:textId="243C9AFC" w:rsidR="00DC6170" w:rsidRPr="0073260C" w:rsidRDefault="00DC6170"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41C93D05" w14:textId="58C37CD7" w:rsidR="00DC6170" w:rsidRPr="0073260C" w:rsidRDefault="00DC6170" w:rsidP="004800B7">
            <w:pPr>
              <w:pStyle w:val="Odsekzoznamu"/>
              <w:numPr>
                <w:ilvl w:val="0"/>
                <w:numId w:val="281"/>
              </w:numPr>
              <w:spacing w:after="0" w:line="240" w:lineRule="auto"/>
              <w:ind w:left="212" w:hanging="212"/>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Rozpočet projektu)</w:t>
            </w:r>
          </w:p>
          <w:p w14:paraId="179B57CB" w14:textId="77777777" w:rsidR="00DC6170" w:rsidRPr="0073260C" w:rsidRDefault="00DC6170"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CA37912" w14:textId="0EA33A43" w:rsidR="00DC6170" w:rsidRPr="0073260C" w:rsidRDefault="00DC6170"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PPA v zmysle</w:t>
            </w:r>
            <w:r w:rsidR="007A63F0" w:rsidRPr="0073260C">
              <w:rPr>
                <w:rFonts w:cstheme="minorHAnsi"/>
                <w:strike/>
                <w:color w:val="00B050"/>
                <w:sz w:val="16"/>
                <w:szCs w:val="16"/>
              </w:rPr>
              <w:t xml:space="preserve"> v zmysle dokumentácie uvedenej v časti</w:t>
            </w:r>
            <w:r w:rsidRPr="0073260C">
              <w:rPr>
                <w:rFonts w:cstheme="minorHAnsi"/>
                <w:strike/>
                <w:color w:val="00B050"/>
                <w:sz w:val="16"/>
                <w:szCs w:val="16"/>
              </w:rPr>
              <w:t xml:space="preserve"> „Forma a spôsob preukázania splnenia PPP“</w:t>
            </w:r>
          </w:p>
        </w:tc>
      </w:tr>
      <w:tr w:rsidR="0073260C" w:rsidRPr="0073260C" w14:paraId="394F00D1" w14:textId="77777777" w:rsidTr="00DC6170">
        <w:trPr>
          <w:trHeight w:val="284"/>
        </w:trPr>
        <w:tc>
          <w:tcPr>
            <w:tcW w:w="150" w:type="pct"/>
            <w:vMerge/>
            <w:shd w:val="clear" w:color="auto" w:fill="auto"/>
            <w:vAlign w:val="center"/>
          </w:tcPr>
          <w:p w14:paraId="5104A5BF" w14:textId="77777777" w:rsidR="00DC6170" w:rsidRPr="0073260C" w:rsidRDefault="00DC6170" w:rsidP="002C09AB">
            <w:pPr>
              <w:spacing w:after="0" w:line="240" w:lineRule="auto"/>
              <w:jc w:val="center"/>
              <w:rPr>
                <w:rFonts w:cstheme="minorHAnsi"/>
                <w:b/>
                <w:strike/>
                <w:color w:val="00B050"/>
                <w:sz w:val="18"/>
                <w:szCs w:val="18"/>
              </w:rPr>
            </w:pPr>
          </w:p>
        </w:tc>
        <w:tc>
          <w:tcPr>
            <w:tcW w:w="505" w:type="pct"/>
            <w:vMerge/>
            <w:shd w:val="clear" w:color="auto" w:fill="auto"/>
            <w:vAlign w:val="center"/>
          </w:tcPr>
          <w:p w14:paraId="3A577CBC" w14:textId="77777777" w:rsidR="00DC6170" w:rsidRPr="0073260C" w:rsidRDefault="00DC6170" w:rsidP="002C09AB">
            <w:pPr>
              <w:pStyle w:val="Default"/>
              <w:jc w:val="center"/>
              <w:rPr>
                <w:rFonts w:asciiTheme="minorHAnsi" w:hAnsiTheme="minorHAnsi" w:cstheme="minorHAnsi"/>
                <w:b/>
                <w:bCs/>
                <w:strike/>
                <w:color w:val="00B050"/>
                <w:sz w:val="16"/>
                <w:szCs w:val="16"/>
              </w:rPr>
            </w:pPr>
          </w:p>
        </w:tc>
        <w:tc>
          <w:tcPr>
            <w:tcW w:w="4345" w:type="pct"/>
            <w:shd w:val="clear" w:color="auto" w:fill="auto"/>
            <w:vAlign w:val="center"/>
          </w:tcPr>
          <w:p w14:paraId="4F1BA37E" w14:textId="750E5815" w:rsidR="00DC6170" w:rsidRPr="0073260C" w:rsidRDefault="00DC6170" w:rsidP="004800B7">
            <w:pPr>
              <w:pStyle w:val="Odsekzoznamu"/>
              <w:numPr>
                <w:ilvl w:val="2"/>
                <w:numId w:val="525"/>
              </w:numPr>
              <w:spacing w:after="0" w:line="240" w:lineRule="auto"/>
              <w:ind w:left="640" w:hanging="640"/>
              <w:rPr>
                <w:rFonts w:cstheme="minorHAnsi"/>
                <w:b/>
                <w:bCs/>
                <w:strike/>
                <w:color w:val="00B050"/>
                <w:sz w:val="18"/>
                <w:szCs w:val="18"/>
              </w:rPr>
            </w:pPr>
            <w:r w:rsidRPr="0073260C">
              <w:rPr>
                <w:rFonts w:cstheme="minorHAnsi"/>
                <w:b/>
                <w:bCs/>
                <w:strike/>
                <w:color w:val="00B050"/>
                <w:sz w:val="18"/>
                <w:szCs w:val="18"/>
              </w:rPr>
              <w:t>Intenzita pomoci</w:t>
            </w:r>
          </w:p>
          <w:p w14:paraId="1A291F86" w14:textId="6D18893F" w:rsidR="003A7569" w:rsidRPr="0073260C" w:rsidRDefault="003A7569" w:rsidP="002C09AB">
            <w:pPr>
              <w:pStyle w:val="Standard"/>
              <w:tabs>
                <w:tab w:val="left" w:pos="709"/>
              </w:tabs>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Intenzita podpory (pomoci) je v súlade s intenzitou pomoci v zmysle stratégie CLLD uvedenej vo výzve (časť Financovanie projektu), pričom výška podpory môže byť:</w:t>
            </w:r>
          </w:p>
          <w:p w14:paraId="36AB1532" w14:textId="174EC9D9" w:rsidR="003A7569" w:rsidRPr="0073260C" w:rsidRDefault="003A7569" w:rsidP="002C09AB">
            <w:pPr>
              <w:pStyle w:val="Textkomentra"/>
              <w:spacing w:after="0" w:line="240" w:lineRule="auto"/>
              <w:rPr>
                <w:rFonts w:cstheme="minorHAnsi"/>
                <w:strike/>
                <w:color w:val="00B050"/>
                <w:sz w:val="16"/>
                <w:szCs w:val="16"/>
              </w:rPr>
            </w:pPr>
            <w:r w:rsidRPr="0073260C">
              <w:rPr>
                <w:rFonts w:cstheme="minorHAnsi"/>
                <w:strike/>
                <w:color w:val="00B050"/>
                <w:sz w:val="16"/>
                <w:szCs w:val="16"/>
              </w:rPr>
              <w:t xml:space="preserve">v prípade oprávnených operácií v rámci </w:t>
            </w:r>
            <w:proofErr w:type="spellStart"/>
            <w:r w:rsidRPr="0073260C">
              <w:rPr>
                <w:rFonts w:cstheme="minorHAnsi"/>
                <w:strike/>
                <w:color w:val="00B050"/>
                <w:sz w:val="16"/>
                <w:szCs w:val="16"/>
              </w:rPr>
              <w:t>podopatrenia</w:t>
            </w:r>
            <w:proofErr w:type="spellEnd"/>
            <w:r w:rsidRPr="0073260C">
              <w:rPr>
                <w:rFonts w:cstheme="minorHAnsi"/>
                <w:strike/>
                <w:color w:val="00B050"/>
                <w:sz w:val="16"/>
                <w:szCs w:val="16"/>
              </w:rPr>
              <w:t xml:space="preserve"> je maximálna intenzita minimálnej pomoci </w:t>
            </w:r>
            <w:r w:rsidR="002147D0" w:rsidRPr="0073260C">
              <w:rPr>
                <w:rFonts w:cstheme="minorHAnsi"/>
                <w:strike/>
                <w:color w:val="00B050"/>
                <w:sz w:val="16"/>
                <w:szCs w:val="16"/>
              </w:rPr>
              <w:t>85</w:t>
            </w:r>
            <w:r w:rsidRPr="0073260C">
              <w:rPr>
                <w:rFonts w:cstheme="minorHAnsi"/>
                <w:strike/>
                <w:color w:val="00B050"/>
                <w:sz w:val="16"/>
                <w:szCs w:val="16"/>
              </w:rPr>
              <w:t xml:space="preserve"> % z celkových oprávnených výdavkov za predpokladu dodržania stropov uvedených v bodoch J.1 resp. J.2 schémy de </w:t>
            </w:r>
            <w:proofErr w:type="spellStart"/>
            <w:r w:rsidRPr="0073260C">
              <w:rPr>
                <w:rFonts w:cstheme="minorHAnsi"/>
                <w:strike/>
                <w:color w:val="00B050"/>
                <w:sz w:val="16"/>
                <w:szCs w:val="16"/>
              </w:rPr>
              <w:t>minimis</w:t>
            </w:r>
            <w:proofErr w:type="spellEnd"/>
            <w:r w:rsidRPr="0073260C">
              <w:rPr>
                <w:rFonts w:cstheme="minorHAnsi"/>
                <w:strike/>
                <w:color w:val="00B050"/>
                <w:sz w:val="16"/>
                <w:szCs w:val="16"/>
              </w:rPr>
              <w:t xml:space="preserve"> </w:t>
            </w:r>
            <w:r w:rsidRPr="0073260C">
              <w:rPr>
                <w:rFonts w:cstheme="minorHAnsi"/>
                <w:bCs/>
                <w:strike/>
                <w:color w:val="00B050"/>
                <w:sz w:val="16"/>
                <w:szCs w:val="16"/>
              </w:rPr>
              <w:t>DM – 4/2018 v platnom znení (Príloha 14B)</w:t>
            </w:r>
            <w:r w:rsidRPr="0073260C">
              <w:rPr>
                <w:rFonts w:cstheme="minorHAnsi"/>
                <w:strike/>
                <w:color w:val="00B050"/>
                <w:sz w:val="16"/>
                <w:szCs w:val="16"/>
              </w:rPr>
              <w:t>. Uvedené platí pre celé územie SR.</w:t>
            </w:r>
          </w:p>
          <w:p w14:paraId="35D3E637" w14:textId="77777777" w:rsidR="007A63F0" w:rsidRPr="0073260C" w:rsidRDefault="00DC6170" w:rsidP="002C09AB">
            <w:pPr>
              <w:pStyle w:val="Standard"/>
              <w:tabs>
                <w:tab w:val="left" w:pos="709"/>
              </w:tabs>
              <w:jc w:val="both"/>
              <w:rPr>
                <w:rFonts w:asciiTheme="minorHAnsi" w:hAnsiTheme="minorHAnsi" w:cstheme="minorHAnsi"/>
                <w:b/>
                <w:bCs/>
                <w:i/>
                <w:strike/>
                <w:color w:val="00B050"/>
                <w:sz w:val="16"/>
                <w:szCs w:val="16"/>
                <w:u w:val="single"/>
              </w:rPr>
            </w:pPr>
            <w:r w:rsidRPr="0073260C">
              <w:rPr>
                <w:rFonts w:asciiTheme="minorHAnsi" w:hAnsiTheme="minorHAnsi" w:cstheme="minorHAnsi"/>
                <w:b/>
                <w:strike/>
                <w:color w:val="00B050"/>
                <w:sz w:val="18"/>
                <w:szCs w:val="18"/>
                <w:u w:val="single"/>
              </w:rPr>
              <w:t>Forma a spôsob preukázania splnenia PPP</w:t>
            </w:r>
            <w:r w:rsidR="007A63F0" w:rsidRPr="0073260C">
              <w:rPr>
                <w:rFonts w:asciiTheme="minorHAnsi" w:hAnsiTheme="minorHAnsi" w:cstheme="minorHAnsi"/>
                <w:b/>
                <w:bCs/>
                <w:i/>
                <w:strike/>
                <w:color w:val="00B050"/>
                <w:sz w:val="16"/>
                <w:szCs w:val="16"/>
                <w:u w:val="single"/>
              </w:rPr>
              <w:t xml:space="preserve"> </w:t>
            </w:r>
          </w:p>
          <w:p w14:paraId="67E186A6" w14:textId="440E2110" w:rsidR="00DC6170" w:rsidRPr="0073260C" w:rsidRDefault="00DC6170" w:rsidP="004800B7">
            <w:pPr>
              <w:pStyle w:val="Odsekzoznamu"/>
              <w:numPr>
                <w:ilvl w:val="0"/>
                <w:numId w:val="282"/>
              </w:numPr>
              <w:spacing w:after="0" w:line="240" w:lineRule="auto"/>
              <w:ind w:left="212" w:hanging="212"/>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35D081EC" w14:textId="77777777" w:rsidR="00DC6170" w:rsidRPr="0073260C" w:rsidRDefault="00DC6170"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719F167" w14:textId="5C5F204C" w:rsidR="00DC6170" w:rsidRPr="0073260C" w:rsidRDefault="00DC6170"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 xml:space="preserve"> v zmysle dokumentácie uved</w:t>
            </w:r>
            <w:r w:rsidR="007A63F0" w:rsidRPr="0073260C">
              <w:rPr>
                <w:rFonts w:cstheme="minorHAnsi"/>
                <w:strike/>
                <w:color w:val="00B050"/>
                <w:sz w:val="16"/>
                <w:szCs w:val="16"/>
              </w:rPr>
              <w:t xml:space="preserve">enej v časti </w:t>
            </w:r>
            <w:r w:rsidRPr="0073260C">
              <w:rPr>
                <w:rFonts w:cstheme="minorHAnsi"/>
                <w:strike/>
                <w:color w:val="00B050"/>
                <w:sz w:val="16"/>
                <w:szCs w:val="16"/>
              </w:rPr>
              <w:t>„Forma a spôsob preukázania splnenia PPP“</w:t>
            </w:r>
          </w:p>
        </w:tc>
      </w:tr>
      <w:tr w:rsidR="0073260C" w:rsidRPr="0073260C" w14:paraId="7AD3A875" w14:textId="77777777" w:rsidTr="000F53E5">
        <w:trPr>
          <w:trHeight w:val="284"/>
        </w:trPr>
        <w:tc>
          <w:tcPr>
            <w:tcW w:w="5000" w:type="pct"/>
            <w:gridSpan w:val="3"/>
            <w:shd w:val="clear" w:color="auto" w:fill="FFE599" w:themeFill="accent4" w:themeFillTint="66"/>
            <w:vAlign w:val="center"/>
          </w:tcPr>
          <w:p w14:paraId="30EC7866" w14:textId="6ACC409C" w:rsidR="005742ED" w:rsidRPr="0073260C" w:rsidRDefault="00055D10" w:rsidP="002C09AB">
            <w:pPr>
              <w:pStyle w:val="Default"/>
              <w:keepLines/>
              <w:widowControl w:val="0"/>
              <w:rPr>
                <w:rFonts w:asciiTheme="minorHAnsi" w:hAnsiTheme="minorHAnsi" w:cstheme="minorHAnsi"/>
                <w:strike/>
                <w:color w:val="00B050"/>
                <w:sz w:val="22"/>
                <w:szCs w:val="22"/>
              </w:rPr>
            </w:pPr>
            <w:r w:rsidRPr="0073260C">
              <w:rPr>
                <w:rFonts w:asciiTheme="minorHAnsi" w:hAnsiTheme="minorHAnsi" w:cstheme="minorHAnsi"/>
                <w:b/>
                <w:strike/>
                <w:color w:val="00B050"/>
                <w:sz w:val="22"/>
                <w:szCs w:val="22"/>
              </w:rPr>
              <w:t>4. PODMIENKY VYPLYVAJÚCE</w:t>
            </w:r>
            <w:r w:rsidR="005742ED" w:rsidRPr="0073260C">
              <w:rPr>
                <w:rFonts w:asciiTheme="minorHAnsi" w:hAnsiTheme="minorHAnsi" w:cstheme="minorHAnsi"/>
                <w:b/>
                <w:strike/>
                <w:color w:val="00B050"/>
                <w:sz w:val="22"/>
                <w:szCs w:val="22"/>
              </w:rPr>
              <w:t xml:space="preserve"> Z OSOBITNÝCH PREDPISOV</w:t>
            </w:r>
          </w:p>
        </w:tc>
      </w:tr>
      <w:tr w:rsidR="0073260C" w:rsidRPr="0073260C" w14:paraId="7AC4BB4E" w14:textId="77777777" w:rsidTr="000F53E5">
        <w:trPr>
          <w:trHeight w:val="284"/>
        </w:trPr>
        <w:tc>
          <w:tcPr>
            <w:tcW w:w="150" w:type="pct"/>
            <w:shd w:val="clear" w:color="auto" w:fill="FFF2CC" w:themeFill="accent4" w:themeFillTint="33"/>
            <w:vAlign w:val="center"/>
          </w:tcPr>
          <w:p w14:paraId="3EECFE34" w14:textId="338564A4" w:rsidR="00DC6170" w:rsidRPr="0073260C" w:rsidRDefault="00DC6170"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50" w:type="pct"/>
            <w:gridSpan w:val="2"/>
            <w:shd w:val="clear" w:color="auto" w:fill="FFF2CC" w:themeFill="accent4" w:themeFillTint="33"/>
            <w:vAlign w:val="center"/>
          </w:tcPr>
          <w:p w14:paraId="63F2F598" w14:textId="15B74322" w:rsidR="00DC6170" w:rsidRPr="0073260C" w:rsidRDefault="00DC6170" w:rsidP="002C09AB">
            <w:pPr>
              <w:pStyle w:val="Default"/>
              <w:jc w:val="center"/>
              <w:rPr>
                <w:rFonts w:asciiTheme="minorHAnsi" w:hAnsiTheme="minorHAnsi" w:cstheme="minorHAnsi"/>
                <w:b/>
                <w:strike/>
                <w:color w:val="00B050"/>
                <w:sz w:val="18"/>
                <w:szCs w:val="16"/>
              </w:rPr>
            </w:pPr>
            <w:r w:rsidRPr="0073260C">
              <w:rPr>
                <w:rFonts w:asciiTheme="minorHAnsi" w:hAnsiTheme="minorHAnsi" w:cstheme="minorHAnsi"/>
                <w:b/>
                <w:strike/>
                <w:color w:val="00B050"/>
                <w:sz w:val="18"/>
                <w:szCs w:val="18"/>
              </w:rPr>
              <w:t>Podmienka poskytnutia príspevku a jej popis</w:t>
            </w:r>
          </w:p>
        </w:tc>
      </w:tr>
      <w:tr w:rsidR="0073260C" w:rsidRPr="0073260C" w14:paraId="2CBCAD1A" w14:textId="77777777" w:rsidTr="00DC6170">
        <w:trPr>
          <w:trHeight w:val="284"/>
        </w:trPr>
        <w:tc>
          <w:tcPr>
            <w:tcW w:w="150" w:type="pct"/>
            <w:shd w:val="clear" w:color="auto" w:fill="auto"/>
            <w:vAlign w:val="center"/>
          </w:tcPr>
          <w:p w14:paraId="0DE2C0CE" w14:textId="16CDA793" w:rsidR="00DC6170" w:rsidRPr="0073260C" w:rsidRDefault="00DC6170"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4.1</w:t>
            </w:r>
          </w:p>
        </w:tc>
        <w:tc>
          <w:tcPr>
            <w:tcW w:w="4850" w:type="pct"/>
            <w:gridSpan w:val="2"/>
            <w:shd w:val="clear" w:color="auto" w:fill="auto"/>
            <w:vAlign w:val="center"/>
          </w:tcPr>
          <w:p w14:paraId="4676EE3B" w14:textId="77777777" w:rsidR="00DC6170" w:rsidRPr="0073260C" w:rsidRDefault="00DC6170" w:rsidP="002C09AB">
            <w:pPr>
              <w:pStyle w:val="Default"/>
              <w:rPr>
                <w:rFonts w:asciiTheme="minorHAnsi" w:hAnsiTheme="minorHAnsi" w:cstheme="minorHAnsi"/>
                <w:b/>
                <w:bCs/>
                <w:strike/>
                <w:color w:val="00B050"/>
                <w:sz w:val="18"/>
                <w:szCs w:val="16"/>
              </w:rPr>
            </w:pPr>
            <w:r w:rsidRPr="0073260C">
              <w:rPr>
                <w:rFonts w:asciiTheme="minorHAnsi" w:hAnsiTheme="minorHAnsi" w:cstheme="minorHAnsi"/>
                <w:b/>
                <w:strike/>
                <w:color w:val="00B050"/>
                <w:sz w:val="18"/>
                <w:szCs w:val="16"/>
              </w:rPr>
              <w:t xml:space="preserve">Podmienky týkajúce sa štátnej pomoci a vyplývajúce zo schém štátnej pomoci/pomoci de </w:t>
            </w:r>
            <w:proofErr w:type="spellStart"/>
            <w:r w:rsidRPr="0073260C">
              <w:rPr>
                <w:rFonts w:asciiTheme="minorHAnsi" w:hAnsiTheme="minorHAnsi" w:cstheme="minorHAnsi"/>
                <w:b/>
                <w:strike/>
                <w:color w:val="00B050"/>
                <w:sz w:val="18"/>
                <w:szCs w:val="16"/>
              </w:rPr>
              <w:t>minimis</w:t>
            </w:r>
            <w:proofErr w:type="spellEnd"/>
          </w:p>
          <w:p w14:paraId="5B9E2151" w14:textId="130A187C" w:rsidR="00DC6170" w:rsidRPr="0073260C" w:rsidRDefault="00DC6170" w:rsidP="002C09AB">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Poskytnutie pomoci v rámci tohto </w:t>
            </w:r>
            <w:proofErr w:type="spellStart"/>
            <w:r w:rsidRPr="0073260C">
              <w:rPr>
                <w:rFonts w:asciiTheme="minorHAnsi" w:hAnsiTheme="minorHAnsi" w:cstheme="minorHAnsi"/>
                <w:strike/>
                <w:color w:val="00B050"/>
                <w:sz w:val="16"/>
                <w:szCs w:val="16"/>
              </w:rPr>
              <w:t>podopatrenia</w:t>
            </w:r>
            <w:proofErr w:type="spellEnd"/>
            <w:r w:rsidRPr="0073260C">
              <w:rPr>
                <w:rFonts w:asciiTheme="minorHAnsi" w:hAnsiTheme="minorHAnsi" w:cstheme="minorHAnsi"/>
                <w:strike/>
                <w:color w:val="00B050"/>
                <w:sz w:val="16"/>
                <w:szCs w:val="16"/>
              </w:rPr>
              <w:t xml:space="preserve"> je poskytnutím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ktorá je prílohou predmetnej výzvy. </w:t>
            </w:r>
          </w:p>
          <w:p w14:paraId="584E92E7" w14:textId="560B224B" w:rsidR="00DC6170" w:rsidRPr="0073260C" w:rsidRDefault="00DC6170" w:rsidP="002C09AB">
            <w:pPr>
              <w:pStyle w:val="Default"/>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V prípade, že je predmetom projektu</w:t>
            </w:r>
            <w:r w:rsidRPr="0073260C">
              <w:rPr>
                <w:rFonts w:asciiTheme="minorHAnsi" w:hAnsiTheme="minorHAnsi" w:cstheme="minorHAnsi"/>
                <w:b/>
                <w:bCs/>
                <w:strike/>
                <w:color w:val="00B050"/>
                <w:sz w:val="16"/>
                <w:szCs w:val="16"/>
              </w:rPr>
              <w:t xml:space="preserve"> </w:t>
            </w:r>
            <w:r w:rsidRPr="0073260C">
              <w:rPr>
                <w:rFonts w:asciiTheme="minorHAnsi" w:hAnsiTheme="minorHAnsi" w:cstheme="minorHAnsi"/>
                <w:strike/>
                <w:color w:val="00B050"/>
                <w:sz w:val="16"/>
                <w:szCs w:val="16"/>
              </w:rPr>
              <w:t>podporu investícii na spracovanie/ uvádzanie na trh a/alebo vývoj poľnohospodárskych výrobkov</w:t>
            </w:r>
            <w:r w:rsidRPr="0073260C">
              <w:rPr>
                <w:rFonts w:asciiTheme="minorHAnsi" w:hAnsiTheme="minorHAnsi" w:cstheme="minorHAnsi"/>
                <w:bCs/>
                <w:strike/>
                <w:color w:val="00B050"/>
                <w:sz w:val="16"/>
                <w:szCs w:val="16"/>
              </w:rPr>
              <w:t>, ktoré</w:t>
            </w:r>
            <w:r w:rsidRPr="0073260C">
              <w:rPr>
                <w:rFonts w:asciiTheme="minorHAnsi" w:hAnsiTheme="minorHAnsi" w:cstheme="minorHAnsi"/>
                <w:strike/>
                <w:color w:val="00B050"/>
                <w:kern w:val="1"/>
                <w:sz w:val="16"/>
                <w:szCs w:val="16"/>
              </w:rPr>
              <w:t xml:space="preserve"> nie sú na výstupe zahrnuté medzi produktmi prílohy I ZFEÚ</w:t>
            </w:r>
            <w:r w:rsidRPr="0073260C">
              <w:rPr>
                <w:rFonts w:asciiTheme="minorHAnsi" w:hAnsiTheme="minorHAnsi" w:cstheme="minorHAnsi"/>
                <w:b/>
                <w:bCs/>
                <w:strike/>
                <w:color w:val="00B050"/>
                <w:sz w:val="16"/>
                <w:szCs w:val="16"/>
              </w:rPr>
              <w:t xml:space="preserve"> platia podmienky minimálnej pomoci </w:t>
            </w:r>
            <w:r w:rsidRPr="0073260C">
              <w:rPr>
                <w:rFonts w:asciiTheme="minorHAnsi" w:hAnsiTheme="minorHAnsi" w:cstheme="minorHAnsi"/>
                <w:bCs/>
                <w:strike/>
                <w:color w:val="00B050"/>
                <w:sz w:val="16"/>
                <w:szCs w:val="16"/>
              </w:rPr>
              <w:t>(</w:t>
            </w:r>
            <w:r w:rsidRPr="0073260C">
              <w:rPr>
                <w:rFonts w:asciiTheme="minorHAnsi" w:hAnsiTheme="minorHAnsi" w:cstheme="minorHAnsi"/>
                <w:strike/>
                <w:color w:val="00B050"/>
                <w:sz w:val="16"/>
                <w:szCs w:val="16"/>
              </w:rPr>
              <w:t xml:space="preserve">schéma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w:t>
            </w:r>
            <w:r w:rsidRPr="0073260C">
              <w:rPr>
                <w:rFonts w:asciiTheme="minorHAnsi" w:hAnsiTheme="minorHAnsi" w:cstheme="minorHAnsi"/>
                <w:bCs/>
                <w:strike/>
                <w:color w:val="00B050"/>
                <w:sz w:val="16"/>
                <w:szCs w:val="16"/>
              </w:rPr>
              <w:t>.</w:t>
            </w:r>
            <w:r w:rsidR="003A7569" w:rsidRPr="0073260C">
              <w:rPr>
                <w:rFonts w:asciiTheme="minorHAnsi" w:hAnsiTheme="minorHAnsi" w:cstheme="minorHAnsi"/>
                <w:strike/>
                <w:color w:val="00B050"/>
                <w:sz w:val="16"/>
                <w:szCs w:val="16"/>
              </w:rPr>
              <w:t xml:space="preserve"> </w:t>
            </w:r>
            <w:r w:rsidRPr="0073260C">
              <w:rPr>
                <w:rFonts w:asciiTheme="minorHAnsi" w:hAnsiTheme="minorHAnsi" w:cstheme="minorHAnsi"/>
                <w:strike/>
                <w:color w:val="00B050"/>
                <w:sz w:val="16"/>
                <w:szCs w:val="16"/>
              </w:rPr>
              <w:t xml:space="preserve">Ak žiadateľ/prijímateľ nedodrží všetky podmienky poskytnutia príspevku vyplývajúce zo schémy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w:t>
            </w:r>
            <w:r w:rsidR="003A7569" w:rsidRPr="0073260C">
              <w:rPr>
                <w:rFonts w:asciiTheme="minorHAnsi" w:hAnsiTheme="minorHAnsi" w:cstheme="minorHAnsi"/>
                <w:strike/>
                <w:color w:val="00B050"/>
                <w:sz w:val="16"/>
                <w:szCs w:val="16"/>
              </w:rPr>
              <w:t xml:space="preserve">ajúcich sa štátnej pomoci. </w:t>
            </w:r>
          </w:p>
          <w:p w14:paraId="59667F0F" w14:textId="1216E600" w:rsidR="00DC6170" w:rsidRPr="0073260C" w:rsidRDefault="00DC6170" w:rsidP="002C09AB">
            <w:pPr>
              <w:pStyle w:val="Textkomentra"/>
              <w:spacing w:after="0" w:line="240" w:lineRule="auto"/>
              <w:jc w:val="both"/>
              <w:rPr>
                <w:rFonts w:cstheme="minorHAnsi"/>
                <w:strike/>
                <w:color w:val="00B050"/>
                <w:sz w:val="16"/>
                <w:szCs w:val="16"/>
              </w:rPr>
            </w:pPr>
            <w:r w:rsidRPr="0073260C">
              <w:rPr>
                <w:rFonts w:cstheme="minorHAnsi"/>
                <w:strike/>
                <w:color w:val="00B050"/>
                <w:sz w:val="16"/>
                <w:szCs w:val="16"/>
              </w:rPr>
              <w:t xml:space="preserve">V prípade oprávnených operácií v rámci tohto </w:t>
            </w:r>
            <w:proofErr w:type="spellStart"/>
            <w:r w:rsidRPr="0073260C">
              <w:rPr>
                <w:rFonts w:cstheme="minorHAnsi"/>
                <w:strike/>
                <w:color w:val="00B050"/>
                <w:sz w:val="16"/>
                <w:szCs w:val="16"/>
              </w:rPr>
              <w:t>podopatrenia</w:t>
            </w:r>
            <w:proofErr w:type="spellEnd"/>
            <w:r w:rsidRPr="0073260C">
              <w:rPr>
                <w:rFonts w:cstheme="minorHAnsi"/>
                <w:strike/>
                <w:color w:val="00B050"/>
                <w:sz w:val="16"/>
                <w:szCs w:val="16"/>
              </w:rPr>
              <w:t xml:space="preserve"> je maximálna výška minimálnej pomoci na jeden oprávnený projekt 100 000 Eur, za predpokladu dodržania stropov uvedených v schéme de </w:t>
            </w:r>
            <w:proofErr w:type="spellStart"/>
            <w:r w:rsidRPr="0073260C">
              <w:rPr>
                <w:rFonts w:cstheme="minorHAnsi"/>
                <w:strike/>
                <w:color w:val="00B050"/>
                <w:sz w:val="16"/>
                <w:szCs w:val="16"/>
              </w:rPr>
              <w:t>minimis</w:t>
            </w:r>
            <w:proofErr w:type="spellEnd"/>
            <w:r w:rsidRPr="0073260C">
              <w:rPr>
                <w:rFonts w:cstheme="minorHAnsi"/>
                <w:strike/>
                <w:color w:val="00B050"/>
                <w:sz w:val="16"/>
                <w:szCs w:val="16"/>
              </w:rPr>
              <w:t xml:space="preserve"> (</w:t>
            </w:r>
            <w:r w:rsidRPr="0073260C">
              <w:rPr>
                <w:rFonts w:cstheme="minorHAnsi"/>
                <w:bCs/>
                <w:strike/>
                <w:color w:val="00B050"/>
                <w:sz w:val="16"/>
                <w:szCs w:val="16"/>
              </w:rPr>
              <w:t xml:space="preserve">DM – 4/2018 </w:t>
            </w:r>
            <w:r w:rsidR="003A7569" w:rsidRPr="0073260C">
              <w:rPr>
                <w:rFonts w:cstheme="minorHAnsi"/>
                <w:bCs/>
                <w:strike/>
                <w:color w:val="00B050"/>
                <w:sz w:val="16"/>
                <w:szCs w:val="16"/>
              </w:rPr>
              <w:t>v platnom znení</w:t>
            </w:r>
            <w:r w:rsidRPr="0073260C">
              <w:rPr>
                <w:rFonts w:cstheme="minorHAnsi"/>
                <w:bCs/>
                <w:strike/>
                <w:color w:val="00B050"/>
                <w:sz w:val="16"/>
                <w:szCs w:val="16"/>
              </w:rPr>
              <w:t>) v</w:t>
            </w:r>
            <w:r w:rsidRPr="0073260C">
              <w:rPr>
                <w:rFonts w:cstheme="minorHAnsi"/>
                <w:strike/>
                <w:color w:val="00B050"/>
                <w:sz w:val="16"/>
                <w:szCs w:val="16"/>
              </w:rPr>
              <w:t> bodoch J.1, (200 000) resp. J.2(100 000) Uvedené platí pre celé územie Slovenskej republiky.</w:t>
            </w:r>
          </w:p>
          <w:p w14:paraId="5A4C11A8" w14:textId="266BB9D5" w:rsidR="00DC6170" w:rsidRPr="0073260C" w:rsidRDefault="00DC6170" w:rsidP="002C09A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 xml:space="preserve">Forma a spôsob preukázania splnenia PPP </w:t>
            </w:r>
          </w:p>
          <w:p w14:paraId="4CF3C421" w14:textId="77777777" w:rsidR="00DC6170" w:rsidRPr="0073260C" w:rsidRDefault="00DC6170" w:rsidP="004800B7">
            <w:pPr>
              <w:pStyle w:val="Default"/>
              <w:keepLines/>
              <w:widowControl w:val="0"/>
              <w:numPr>
                <w:ilvl w:val="0"/>
                <w:numId w:val="283"/>
              </w:numPr>
              <w:ind w:left="209" w:hanging="209"/>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15 - Čestné vyhlásenie žiadateľa)</w:t>
            </w:r>
          </w:p>
          <w:p w14:paraId="35DB02CC" w14:textId="77777777" w:rsidR="00DC6170" w:rsidRPr="0073260C" w:rsidRDefault="00DC6170" w:rsidP="004800B7">
            <w:pPr>
              <w:pStyle w:val="Default"/>
              <w:keepLines/>
              <w:widowControl w:val="0"/>
              <w:numPr>
                <w:ilvl w:val="0"/>
                <w:numId w:val="283"/>
              </w:numPr>
              <w:ind w:left="209" w:hanging="209"/>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 xml:space="preserve">Vyhlásenie žiadateľa o minimálnu pomoc (Príloha č. 11B),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 </w:t>
            </w:r>
            <w:r w:rsidRPr="0073260C">
              <w:rPr>
                <w:rFonts w:asciiTheme="minorHAnsi" w:hAnsiTheme="minorHAnsi" w:cstheme="minorHAnsi"/>
                <w:bCs/>
                <w:strike/>
                <w:color w:val="00B050"/>
                <w:sz w:val="16"/>
                <w:szCs w:val="16"/>
              </w:rPr>
              <w:t xml:space="preserve"> </w:t>
            </w:r>
          </w:p>
          <w:p w14:paraId="14DB83B6" w14:textId="43D2496C" w:rsidR="00DC6170" w:rsidRPr="0073260C" w:rsidRDefault="00DC6170"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lastRenderedPageBreak/>
              <w:t>Spôsob overenia</w:t>
            </w:r>
          </w:p>
          <w:p w14:paraId="316C8F28" w14:textId="5C4E4F89" w:rsidR="00DC6170" w:rsidRPr="0073260C" w:rsidRDefault="00DC6170"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w:t>
            </w:r>
            <w:r w:rsidR="007A63F0" w:rsidRPr="0073260C">
              <w:rPr>
                <w:rFonts w:cstheme="minorHAnsi"/>
                <w:strike/>
                <w:color w:val="00B050"/>
                <w:sz w:val="16"/>
                <w:szCs w:val="16"/>
              </w:rPr>
              <w:t> zmysle dokumentácie uvedenej v časti</w:t>
            </w:r>
            <w:r w:rsidRPr="0073260C">
              <w:rPr>
                <w:rFonts w:cstheme="minorHAnsi"/>
                <w:strike/>
                <w:color w:val="00B050"/>
                <w:sz w:val="16"/>
                <w:szCs w:val="16"/>
              </w:rPr>
              <w:t xml:space="preserve"> „Forma a spôsob preukázania splnenia PPP“</w:t>
            </w:r>
            <w:r w:rsidRPr="0073260C">
              <w:rPr>
                <w:rFonts w:cstheme="minorHAnsi"/>
                <w:bCs/>
                <w:strike/>
                <w:color w:val="00B050"/>
                <w:sz w:val="16"/>
                <w:szCs w:val="16"/>
              </w:rPr>
              <w:t xml:space="preserve"> </w:t>
            </w:r>
          </w:p>
        </w:tc>
      </w:tr>
      <w:tr w:rsidR="0073260C" w:rsidRPr="0073260C" w14:paraId="441DD67A" w14:textId="77777777" w:rsidTr="00DC6170">
        <w:trPr>
          <w:trHeight w:val="284"/>
        </w:trPr>
        <w:tc>
          <w:tcPr>
            <w:tcW w:w="150" w:type="pct"/>
            <w:shd w:val="clear" w:color="auto" w:fill="auto"/>
            <w:vAlign w:val="center"/>
          </w:tcPr>
          <w:p w14:paraId="68AC98C9" w14:textId="07B06234" w:rsidR="00DC6170" w:rsidRPr="0073260C" w:rsidRDefault="00DC6170"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4.2</w:t>
            </w:r>
          </w:p>
        </w:tc>
        <w:tc>
          <w:tcPr>
            <w:tcW w:w="4850" w:type="pct"/>
            <w:gridSpan w:val="2"/>
            <w:shd w:val="clear" w:color="auto" w:fill="auto"/>
            <w:vAlign w:val="center"/>
          </w:tcPr>
          <w:p w14:paraId="5C4440AD" w14:textId="77777777" w:rsidR="00DC6170" w:rsidRPr="0073260C" w:rsidRDefault="00DC6170" w:rsidP="002C09AB">
            <w:pPr>
              <w:pStyle w:val="Default"/>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Výpočet intenzity pomoci</w:t>
            </w:r>
          </w:p>
          <w:p w14:paraId="417216F2" w14:textId="77777777" w:rsidR="00DC6170" w:rsidRPr="0073260C" w:rsidRDefault="00DC6170" w:rsidP="002C09A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Na účely výpočtu intenzity pomoci a oprávnených nákladov sa použijú číselné údaje pred odpočítaním daní alebo iných poplatkov.</w:t>
            </w:r>
          </w:p>
          <w:p w14:paraId="50E7238B" w14:textId="77777777" w:rsidR="00DC6170" w:rsidRPr="0073260C" w:rsidRDefault="00DC6170" w:rsidP="002C09A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63" w:history="1">
              <w:r w:rsidRPr="0073260C">
                <w:rPr>
                  <w:rStyle w:val="Hypertextovprepojenie"/>
                  <w:rFonts w:asciiTheme="minorHAnsi" w:hAnsiTheme="minorHAnsi" w:cstheme="minorHAnsi"/>
                  <w:strike/>
                  <w:color w:val="00B050"/>
                  <w:sz w:val="16"/>
                  <w:szCs w:val="16"/>
                </w:rPr>
                <w:t>www.statnapomoc.sk</w:t>
              </w:r>
            </w:hyperlink>
          </w:p>
          <w:p w14:paraId="6F1F8576" w14:textId="77777777" w:rsidR="007A63F0" w:rsidRPr="0073260C" w:rsidRDefault="00DC6170" w:rsidP="002C09AB">
            <w:pPr>
              <w:pStyle w:val="Default"/>
              <w:keepLines/>
              <w:widowControl w:val="0"/>
              <w:rPr>
                <w:rFonts w:asciiTheme="minorHAnsi" w:hAnsiTheme="minorHAnsi" w:cstheme="minorHAnsi"/>
                <w:b/>
                <w:i/>
                <w:strike/>
                <w:color w:val="00B050"/>
                <w:sz w:val="18"/>
                <w:szCs w:val="18"/>
                <w:u w:val="single"/>
              </w:rPr>
            </w:pPr>
            <w:r w:rsidRPr="0073260C">
              <w:rPr>
                <w:rFonts w:asciiTheme="minorHAnsi" w:hAnsiTheme="minorHAnsi" w:cstheme="minorHAnsi"/>
                <w:b/>
                <w:strike/>
                <w:color w:val="00B050"/>
                <w:sz w:val="18"/>
                <w:szCs w:val="18"/>
                <w:u w:val="single"/>
              </w:rPr>
              <w:t xml:space="preserve">Forma a spôsob preukázania splnenia PPP </w:t>
            </w:r>
            <w:r w:rsidR="007A63F0" w:rsidRPr="0073260C">
              <w:rPr>
                <w:rFonts w:asciiTheme="minorHAnsi" w:hAnsiTheme="minorHAnsi" w:cstheme="minorHAnsi"/>
                <w:b/>
                <w:i/>
                <w:strike/>
                <w:color w:val="00B050"/>
                <w:sz w:val="18"/>
                <w:szCs w:val="18"/>
                <w:u w:val="single"/>
              </w:rPr>
              <w:t xml:space="preserve"> </w:t>
            </w:r>
          </w:p>
          <w:p w14:paraId="4160D90A" w14:textId="77777777" w:rsidR="00DC6170" w:rsidRPr="0073260C" w:rsidRDefault="00DC6170" w:rsidP="004800B7">
            <w:pPr>
              <w:pStyle w:val="Default"/>
              <w:keepLines/>
              <w:widowControl w:val="0"/>
              <w:numPr>
                <w:ilvl w:val="0"/>
                <w:numId w:val="284"/>
              </w:numPr>
              <w:ind w:left="209" w:hanging="209"/>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Výpočet diskontovanej výšky pomoci pri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(len v prípade presného plánu </w:t>
            </w:r>
            <w:proofErr w:type="spellStart"/>
            <w:r w:rsidRPr="0073260C">
              <w:rPr>
                <w:rFonts w:asciiTheme="minorHAnsi" w:hAnsiTheme="minorHAnsi" w:cstheme="minorHAnsi"/>
                <w:strike/>
                <w:color w:val="00B050"/>
                <w:sz w:val="16"/>
                <w:szCs w:val="16"/>
              </w:rPr>
              <w:t>ŽoP</w:t>
            </w:r>
            <w:proofErr w:type="spellEnd"/>
            <w:r w:rsidRPr="0073260C">
              <w:rPr>
                <w:rFonts w:asciiTheme="minorHAnsi" w:hAnsiTheme="minorHAnsi" w:cstheme="minorHAnsi"/>
                <w:strike/>
                <w:color w:val="00B050"/>
                <w:sz w:val="16"/>
                <w:szCs w:val="16"/>
              </w:rPr>
              <w:t xml:space="preserve"> a uplatnenia schémy minimálnej pomoci),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 </w:t>
            </w:r>
          </w:p>
          <w:p w14:paraId="00819CBE" w14:textId="77777777" w:rsidR="00DC6170" w:rsidRPr="0073260C" w:rsidRDefault="00DC6170"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B732375" w14:textId="598B5E02" w:rsidR="00DC6170" w:rsidRPr="0073260C" w:rsidRDefault="00DC6170" w:rsidP="004800B7">
            <w:pPr>
              <w:pStyle w:val="Default"/>
              <w:keepLines/>
              <w:widowControl w:val="0"/>
              <w:numPr>
                <w:ilvl w:val="0"/>
                <w:numId w:val="284"/>
              </w:numPr>
              <w:ind w:left="209" w:hanging="209"/>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w:t>
            </w:r>
            <w:r w:rsidR="007A63F0" w:rsidRPr="0073260C">
              <w:rPr>
                <w:rFonts w:asciiTheme="minorHAnsi" w:hAnsiTheme="minorHAnsi" w:cstheme="minorHAnsi"/>
                <w:strike/>
                <w:color w:val="00B050"/>
                <w:sz w:val="16"/>
                <w:szCs w:val="16"/>
              </w:rPr>
              <w:t xml:space="preserve"> zmysle dokumentácie uvedenej v časti </w:t>
            </w:r>
            <w:r w:rsidRPr="0073260C">
              <w:rPr>
                <w:rFonts w:asciiTheme="minorHAnsi" w:hAnsiTheme="minorHAnsi" w:cstheme="minorHAnsi"/>
                <w:strike/>
                <w:color w:val="00B050"/>
                <w:sz w:val="16"/>
                <w:szCs w:val="16"/>
              </w:rPr>
              <w:t>„Forma a spôsob preukázania splnenia PPP“</w:t>
            </w:r>
          </w:p>
          <w:p w14:paraId="4B241CA4" w14:textId="28E8FB7E" w:rsidR="00DC6170" w:rsidRPr="0073260C" w:rsidRDefault="00DC6170" w:rsidP="002C09AB">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termín pre preukázanie splnenia PPP</w:t>
            </w:r>
          </w:p>
          <w:p w14:paraId="7601F4EB" w14:textId="436B90F3" w:rsidR="00DC6170" w:rsidRPr="0073260C" w:rsidRDefault="00DC6170" w:rsidP="004800B7">
            <w:pPr>
              <w:pStyle w:val="Default"/>
              <w:keepLines/>
              <w:widowControl w:val="0"/>
              <w:numPr>
                <w:ilvl w:val="0"/>
                <w:numId w:val="284"/>
              </w:numPr>
              <w:ind w:left="209" w:hanging="209"/>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 xml:space="preserve">Výpočet diskontovanej výšky pomoci pri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(len v prípade, že je známy počet a časový horizont predkladania </w:t>
            </w:r>
            <w:proofErr w:type="spellStart"/>
            <w:r w:rsidRPr="0073260C">
              <w:rPr>
                <w:rFonts w:asciiTheme="minorHAnsi" w:hAnsiTheme="minorHAnsi" w:cstheme="minorHAnsi"/>
                <w:bCs/>
                <w:strike/>
                <w:color w:val="00B050"/>
                <w:sz w:val="16"/>
                <w:szCs w:val="16"/>
              </w:rPr>
              <w:t>ŽoP</w:t>
            </w:r>
            <w:proofErr w:type="spellEnd"/>
            <w:r w:rsidRPr="0073260C">
              <w:rPr>
                <w:rFonts w:asciiTheme="minorHAnsi" w:hAnsiTheme="minorHAnsi" w:cstheme="minorHAnsi"/>
                <w:bCs/>
                <w:strike/>
                <w:color w:val="00B050"/>
                <w:sz w:val="16"/>
                <w:szCs w:val="16"/>
              </w:rPr>
              <w:t xml:space="preserve"> a uplatnenia schémy minimálnej pomoci) - príloha musí byť predložená riadne spolu so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resp. najneskôr ku dňu doplnenia chýbajúcich náležitostí na základe prvej výzvy na doplnenie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zo strany príslušnej MAS. V prípade predloženia prílohy ku dňu doplnenia chýbajúcich náležitostí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v zmysle výzvy na doplnenie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je možné, aby príloha bola vypracovaná (podpísaná) aj po termíne predloženia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najneskôr ku dňu doplnenia chýbajúcich náležitostí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w:t>
            </w:r>
          </w:p>
        </w:tc>
      </w:tr>
    </w:tbl>
    <w:p w14:paraId="29CAC003" w14:textId="5A16EA23" w:rsidR="00EE21CD" w:rsidRPr="0073260C" w:rsidRDefault="00EE21CD" w:rsidP="002C09AB">
      <w:pPr>
        <w:pStyle w:val="Standard"/>
        <w:tabs>
          <w:tab w:val="left" w:pos="709"/>
        </w:tabs>
        <w:jc w:val="both"/>
        <w:rPr>
          <w:rFonts w:asciiTheme="minorHAnsi" w:hAnsiTheme="minorHAnsi" w:cstheme="minorHAnsi"/>
          <w:b/>
          <w:strike/>
          <w:color w:val="00B050"/>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73260C" w:rsidRPr="0073260C" w14:paraId="37EA75CC" w14:textId="77777777" w:rsidTr="00590DF4">
        <w:trPr>
          <w:trHeight w:val="284"/>
        </w:trPr>
        <w:tc>
          <w:tcPr>
            <w:tcW w:w="5000" w:type="pct"/>
            <w:gridSpan w:val="2"/>
            <w:shd w:val="clear" w:color="auto" w:fill="FFC000"/>
            <w:vAlign w:val="center"/>
          </w:tcPr>
          <w:p w14:paraId="4B452D5F" w14:textId="6554FF30" w:rsidR="000E4642" w:rsidRPr="0073260C" w:rsidRDefault="00AB1357" w:rsidP="00AB4072">
            <w:pPr>
              <w:pStyle w:val="Default"/>
              <w:keepLines/>
              <w:widowControl w:val="0"/>
              <w:jc w:val="center"/>
              <w:rPr>
                <w:rFonts w:asciiTheme="minorHAnsi" w:hAnsiTheme="minorHAnsi" w:cstheme="minorHAnsi"/>
                <w:b/>
                <w:strike/>
                <w:color w:val="00B050"/>
                <w:sz w:val="28"/>
                <w:szCs w:val="28"/>
              </w:rPr>
            </w:pPr>
            <w:r w:rsidRPr="0073260C">
              <w:rPr>
                <w:rFonts w:asciiTheme="minorHAnsi" w:hAnsiTheme="minorHAnsi" w:cstheme="minorHAnsi"/>
                <w:b/>
                <w:strike/>
                <w:color w:val="00B050"/>
                <w:sz w:val="28"/>
                <w:szCs w:val="28"/>
              </w:rPr>
              <w:t xml:space="preserve">3.1.3 </w:t>
            </w:r>
            <w:r w:rsidR="000E4642" w:rsidRPr="0073260C">
              <w:rPr>
                <w:rFonts w:asciiTheme="minorHAnsi" w:hAnsiTheme="minorHAnsi" w:cstheme="minorHAnsi"/>
                <w:b/>
                <w:caps/>
                <w:strike/>
                <w:color w:val="00B050"/>
                <w:sz w:val="28"/>
                <w:szCs w:val="28"/>
              </w:rPr>
              <w:t>Kritéria pre výber projektov</w:t>
            </w:r>
          </w:p>
        </w:tc>
      </w:tr>
      <w:tr w:rsidR="0073260C" w:rsidRPr="0073260C" w14:paraId="32E8FF23" w14:textId="77777777" w:rsidTr="00590DF4">
        <w:trPr>
          <w:trHeight w:val="284"/>
        </w:trPr>
        <w:tc>
          <w:tcPr>
            <w:tcW w:w="5000" w:type="pct"/>
            <w:gridSpan w:val="2"/>
            <w:shd w:val="clear" w:color="auto" w:fill="FFE599" w:themeFill="accent4" w:themeFillTint="66"/>
            <w:vAlign w:val="center"/>
          </w:tcPr>
          <w:p w14:paraId="38B5D63F" w14:textId="5D62676C" w:rsidR="000E4642" w:rsidRPr="0073260C" w:rsidRDefault="000E4642" w:rsidP="00AB4072">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VÝBEROVÉ KRITÉRIA PRE VÝBER PROJEKTOV</w:t>
            </w:r>
            <w:r w:rsidR="00965A34" w:rsidRPr="0073260C">
              <w:rPr>
                <w:rStyle w:val="Odkaznapoznmkupodiarou"/>
                <w:rFonts w:asciiTheme="minorHAnsi" w:hAnsiTheme="minorHAnsi" w:cstheme="minorHAnsi"/>
                <w:b/>
                <w:strike/>
                <w:color w:val="00B050"/>
                <w:sz w:val="22"/>
                <w:szCs w:val="22"/>
              </w:rPr>
              <w:footnoteReference w:id="61"/>
            </w:r>
          </w:p>
        </w:tc>
      </w:tr>
      <w:tr w:rsidR="0073260C" w:rsidRPr="0073260C" w14:paraId="26B19D48" w14:textId="77777777" w:rsidTr="00590DF4">
        <w:trPr>
          <w:trHeight w:val="284"/>
        </w:trPr>
        <w:tc>
          <w:tcPr>
            <w:tcW w:w="200" w:type="pct"/>
            <w:shd w:val="clear" w:color="auto" w:fill="FFF2CC" w:themeFill="accent4" w:themeFillTint="33"/>
          </w:tcPr>
          <w:p w14:paraId="2F90A9CC" w14:textId="77777777" w:rsidR="000E4642" w:rsidRPr="0073260C" w:rsidRDefault="000E4642" w:rsidP="00AB4072">
            <w:pPr>
              <w:spacing w:after="0" w:line="240" w:lineRule="auto"/>
              <w:jc w:val="center"/>
              <w:rPr>
                <w:rFonts w:cstheme="minorHAnsi"/>
                <w:strike/>
                <w:color w:val="00B050"/>
                <w:sz w:val="18"/>
                <w:szCs w:val="18"/>
              </w:rPr>
            </w:pPr>
            <w:proofErr w:type="spellStart"/>
            <w:r w:rsidRPr="0073260C">
              <w:rPr>
                <w:rFonts w:cstheme="minorHAnsi"/>
                <w:b/>
                <w:strike/>
                <w:color w:val="00B050"/>
                <w:sz w:val="20"/>
              </w:rPr>
              <w:t>P.č</w:t>
            </w:r>
            <w:proofErr w:type="spellEnd"/>
            <w:r w:rsidRPr="0073260C">
              <w:rPr>
                <w:rFonts w:cstheme="minorHAnsi"/>
                <w:b/>
                <w:strike/>
                <w:color w:val="00B050"/>
                <w:sz w:val="20"/>
              </w:rPr>
              <w:t>.</w:t>
            </w:r>
          </w:p>
        </w:tc>
        <w:tc>
          <w:tcPr>
            <w:tcW w:w="4800" w:type="pct"/>
            <w:shd w:val="clear" w:color="auto" w:fill="FFF2CC" w:themeFill="accent4" w:themeFillTint="33"/>
            <w:vAlign w:val="center"/>
          </w:tcPr>
          <w:p w14:paraId="5BCEC6E8" w14:textId="77777777" w:rsidR="000E4642" w:rsidRPr="0073260C" w:rsidRDefault="000E4642" w:rsidP="00AB4072">
            <w:pPr>
              <w:pStyle w:val="Standard"/>
              <w:tabs>
                <w:tab w:val="left" w:pos="709"/>
              </w:tabs>
              <w:jc w:val="center"/>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rPr>
              <w:t>Popis a preukázanie kritéria</w:t>
            </w:r>
          </w:p>
        </w:tc>
      </w:tr>
      <w:tr w:rsidR="0073260C" w:rsidRPr="0073260C" w14:paraId="54D45B5D" w14:textId="77777777" w:rsidTr="00590DF4">
        <w:trPr>
          <w:trHeight w:val="284"/>
        </w:trPr>
        <w:tc>
          <w:tcPr>
            <w:tcW w:w="200" w:type="pct"/>
            <w:shd w:val="clear" w:color="auto" w:fill="FFFFFF" w:themeFill="background1"/>
            <w:vAlign w:val="center"/>
          </w:tcPr>
          <w:p w14:paraId="06EB9552"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00" w:type="pct"/>
            <w:shd w:val="clear" w:color="auto" w:fill="FFFFFF" w:themeFill="background1"/>
            <w:vAlign w:val="center"/>
          </w:tcPr>
          <w:p w14:paraId="16CC2D2E" w14:textId="77777777" w:rsidR="000E4642" w:rsidRPr="0073260C" w:rsidRDefault="000E4642" w:rsidP="00AB4072">
            <w:pPr>
              <w:spacing w:after="0" w:line="240" w:lineRule="auto"/>
              <w:jc w:val="both"/>
              <w:rPr>
                <w:rFonts w:cstheme="minorHAnsi"/>
                <w:b/>
                <w:strike/>
                <w:color w:val="00B050"/>
                <w:sz w:val="18"/>
                <w:szCs w:val="18"/>
              </w:rPr>
            </w:pPr>
            <w:r w:rsidRPr="0073260C">
              <w:rPr>
                <w:rFonts w:cstheme="minorHAnsi"/>
                <w:b/>
                <w:strike/>
                <w:color w:val="00B050"/>
                <w:sz w:val="18"/>
                <w:szCs w:val="18"/>
              </w:rPr>
              <w:t xml:space="preserve">Opatrenie prispieva prioritne k niektorej </w:t>
            </w:r>
            <w:proofErr w:type="spellStart"/>
            <w:r w:rsidRPr="0073260C">
              <w:rPr>
                <w:rFonts w:cstheme="minorHAnsi"/>
                <w:b/>
                <w:strike/>
                <w:color w:val="00B050"/>
                <w:sz w:val="18"/>
                <w:szCs w:val="18"/>
              </w:rPr>
              <w:t>fokusovej</w:t>
            </w:r>
            <w:proofErr w:type="spellEnd"/>
            <w:r w:rsidRPr="0073260C">
              <w:rPr>
                <w:rFonts w:cstheme="minorHAnsi"/>
                <w:b/>
                <w:strike/>
                <w:color w:val="00B050"/>
                <w:sz w:val="18"/>
                <w:szCs w:val="18"/>
              </w:rPr>
              <w:t xml:space="preserve"> oblasti v rámci daného opatrenia. Činnosti spojené s využívaním OZE prispievajú k </w:t>
            </w:r>
            <w:proofErr w:type="spellStart"/>
            <w:r w:rsidRPr="0073260C">
              <w:rPr>
                <w:rFonts w:cstheme="minorHAnsi"/>
                <w:b/>
                <w:strike/>
                <w:color w:val="00B050"/>
                <w:sz w:val="18"/>
                <w:szCs w:val="18"/>
              </w:rPr>
              <w:t>fokusovej</w:t>
            </w:r>
            <w:proofErr w:type="spellEnd"/>
            <w:r w:rsidRPr="0073260C">
              <w:rPr>
                <w:rFonts w:cstheme="minorHAnsi"/>
                <w:b/>
                <w:strike/>
                <w:color w:val="00B050"/>
                <w:sz w:val="18"/>
                <w:szCs w:val="18"/>
              </w:rPr>
              <w:t xml:space="preserve"> oblasti 5C.</w:t>
            </w:r>
          </w:p>
          <w:p w14:paraId="31EDEEA4"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Opatrenie prispieva prioritne k niektorej </w:t>
            </w:r>
            <w:proofErr w:type="spellStart"/>
            <w:r w:rsidRPr="0073260C">
              <w:rPr>
                <w:rFonts w:cstheme="minorHAnsi"/>
                <w:strike/>
                <w:color w:val="00B050"/>
                <w:sz w:val="16"/>
                <w:szCs w:val="16"/>
              </w:rPr>
              <w:t>fokusovej</w:t>
            </w:r>
            <w:proofErr w:type="spellEnd"/>
            <w:r w:rsidRPr="0073260C">
              <w:rPr>
                <w:rFonts w:cstheme="minorHAnsi"/>
                <w:strike/>
                <w:color w:val="00B050"/>
                <w:sz w:val="16"/>
                <w:szCs w:val="16"/>
              </w:rPr>
              <w:t xml:space="preserve"> oblasti v rámci daného opatrenia</w:t>
            </w:r>
            <w:r w:rsidRPr="0073260C">
              <w:rPr>
                <w:rFonts w:cstheme="minorHAnsi"/>
                <w:b/>
                <w:strike/>
                <w:color w:val="00B050"/>
                <w:sz w:val="16"/>
                <w:szCs w:val="16"/>
              </w:rPr>
              <w:t xml:space="preserve">. </w:t>
            </w:r>
            <w:r w:rsidRPr="0073260C">
              <w:rPr>
                <w:rFonts w:cstheme="minorHAnsi"/>
                <w:strike/>
                <w:color w:val="00B050"/>
                <w:sz w:val="16"/>
                <w:szCs w:val="16"/>
              </w:rPr>
              <w:t xml:space="preserve">Operácia prispieva prioritne k </w:t>
            </w:r>
            <w:proofErr w:type="spellStart"/>
            <w:r w:rsidRPr="0073260C">
              <w:rPr>
                <w:rFonts w:cstheme="minorHAnsi"/>
                <w:strike/>
                <w:color w:val="00B050"/>
                <w:sz w:val="16"/>
                <w:szCs w:val="16"/>
              </w:rPr>
              <w:t>fokusovej</w:t>
            </w:r>
            <w:proofErr w:type="spellEnd"/>
            <w:r w:rsidRPr="0073260C">
              <w:rPr>
                <w:rFonts w:cstheme="minorHAnsi"/>
                <w:strike/>
                <w:color w:val="00B050"/>
                <w:sz w:val="16"/>
                <w:szCs w:val="16"/>
              </w:rPr>
              <w:t xml:space="preserve"> oblasti 3A, alebo 5C, resp. k </w:t>
            </w:r>
            <w:proofErr w:type="spellStart"/>
            <w:r w:rsidRPr="0073260C">
              <w:rPr>
                <w:rFonts w:cstheme="minorHAnsi"/>
                <w:strike/>
                <w:color w:val="00B050"/>
                <w:sz w:val="16"/>
                <w:szCs w:val="16"/>
              </w:rPr>
              <w:t>fokusovej</w:t>
            </w:r>
            <w:proofErr w:type="spellEnd"/>
            <w:r w:rsidRPr="0073260C">
              <w:rPr>
                <w:rFonts w:cstheme="minorHAnsi"/>
                <w:strike/>
                <w:color w:val="00B050"/>
                <w:sz w:val="16"/>
                <w:szCs w:val="16"/>
              </w:rPr>
              <w:t xml:space="preserve"> oblasti stanovenej v stratégii CLLD, sekundárne k </w:t>
            </w:r>
            <w:proofErr w:type="spellStart"/>
            <w:r w:rsidRPr="0073260C">
              <w:rPr>
                <w:rFonts w:cstheme="minorHAnsi"/>
                <w:strike/>
                <w:color w:val="00B050"/>
                <w:sz w:val="16"/>
                <w:szCs w:val="16"/>
              </w:rPr>
              <w:t>fokusovej</w:t>
            </w:r>
            <w:proofErr w:type="spellEnd"/>
            <w:r w:rsidRPr="0073260C">
              <w:rPr>
                <w:rFonts w:cstheme="minorHAnsi"/>
                <w:strike/>
                <w:color w:val="00B050"/>
                <w:sz w:val="16"/>
                <w:szCs w:val="16"/>
              </w:rPr>
              <w:t xml:space="preserve"> oblasti 6A, resp. k </w:t>
            </w:r>
            <w:proofErr w:type="spellStart"/>
            <w:r w:rsidRPr="0073260C">
              <w:rPr>
                <w:rFonts w:cstheme="minorHAnsi"/>
                <w:strike/>
                <w:color w:val="00B050"/>
                <w:sz w:val="16"/>
                <w:szCs w:val="16"/>
              </w:rPr>
              <w:t>fokusovej</w:t>
            </w:r>
            <w:proofErr w:type="spellEnd"/>
            <w:r w:rsidRPr="0073260C">
              <w:rPr>
                <w:rFonts w:cstheme="minorHAnsi"/>
                <w:strike/>
                <w:color w:val="00B050"/>
                <w:sz w:val="16"/>
                <w:szCs w:val="16"/>
              </w:rPr>
              <w:t xml:space="preserve"> oblasti stanovenej v stratégii CLLD. Činnosti spojené s využívaním OZE prispievajú k </w:t>
            </w:r>
            <w:proofErr w:type="spellStart"/>
            <w:r w:rsidRPr="0073260C">
              <w:rPr>
                <w:rFonts w:cstheme="minorHAnsi"/>
                <w:strike/>
                <w:color w:val="00B050"/>
                <w:sz w:val="16"/>
                <w:szCs w:val="16"/>
              </w:rPr>
              <w:t>fokusovej</w:t>
            </w:r>
            <w:proofErr w:type="spellEnd"/>
            <w:r w:rsidRPr="0073260C">
              <w:rPr>
                <w:rFonts w:cstheme="minorHAnsi"/>
                <w:strike/>
                <w:color w:val="00B050"/>
                <w:sz w:val="16"/>
                <w:szCs w:val="16"/>
              </w:rPr>
              <w:t xml:space="preserve"> oblasti  5C, resp. k </w:t>
            </w:r>
            <w:proofErr w:type="spellStart"/>
            <w:r w:rsidRPr="0073260C">
              <w:rPr>
                <w:rFonts w:cstheme="minorHAnsi"/>
                <w:strike/>
                <w:color w:val="00B050"/>
                <w:sz w:val="16"/>
                <w:szCs w:val="16"/>
              </w:rPr>
              <w:t>fokusovej</w:t>
            </w:r>
            <w:proofErr w:type="spellEnd"/>
            <w:r w:rsidRPr="0073260C">
              <w:rPr>
                <w:rFonts w:cstheme="minorHAnsi"/>
                <w:strike/>
                <w:color w:val="00B050"/>
                <w:sz w:val="16"/>
                <w:szCs w:val="16"/>
              </w:rPr>
              <w:t xml:space="preserve"> oblasti stanovenej v stratégii CLLD.</w:t>
            </w:r>
          </w:p>
          <w:p w14:paraId="0FE8D482" w14:textId="77777777" w:rsidR="000E4642" w:rsidRPr="0073260C" w:rsidRDefault="000E4642" w:rsidP="00AB4072">
            <w:pPr>
              <w:pStyle w:val="Standard"/>
              <w:tabs>
                <w:tab w:val="left" w:pos="709"/>
              </w:tabs>
              <w:jc w:val="both"/>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r w:rsidRPr="0073260C">
              <w:rPr>
                <w:rFonts w:asciiTheme="minorHAnsi" w:hAnsiTheme="minorHAnsi" w:cstheme="minorHAnsi"/>
                <w:b/>
                <w:bCs/>
                <w:i/>
                <w:strike/>
                <w:color w:val="00B050"/>
                <w:sz w:val="18"/>
                <w:szCs w:val="18"/>
                <w:u w:val="single"/>
              </w:rPr>
              <w:t xml:space="preserve"> </w:t>
            </w:r>
          </w:p>
          <w:p w14:paraId="722D4B47" w14:textId="77777777" w:rsidR="000E4642" w:rsidRPr="0073260C" w:rsidRDefault="000E4642" w:rsidP="004800B7">
            <w:pPr>
              <w:pStyle w:val="Standard"/>
              <w:numPr>
                <w:ilvl w:val="0"/>
                <w:numId w:val="284"/>
              </w:numPr>
              <w:tabs>
                <w:tab w:val="left" w:pos="709"/>
              </w:tabs>
              <w:ind w:left="213" w:hanging="213"/>
              <w:jc w:val="both"/>
              <w:rPr>
                <w:rFonts w:asciiTheme="minorHAnsi" w:hAnsiTheme="minorHAnsi" w:cstheme="minorHAnsi"/>
                <w:b/>
                <w:bCs/>
                <w:i/>
                <w:strike/>
                <w:color w:val="00B050"/>
                <w:sz w:val="16"/>
                <w:szCs w:val="16"/>
                <w:u w:val="single"/>
              </w:rPr>
            </w:pPr>
            <w:r w:rsidRPr="0073260C">
              <w:rPr>
                <w:rFonts w:asciiTheme="minorHAnsi" w:hAnsiTheme="minorHAnsi" w:cstheme="minorHAnsi"/>
                <w:strike/>
                <w:color w:val="00B050"/>
                <w:sz w:val="16"/>
                <w:szCs w:val="16"/>
              </w:rPr>
              <w:t>Popis v projekte realizácie (Príloha 2B k príručke pre prijímateľa LEADER)</w:t>
            </w:r>
          </w:p>
          <w:p w14:paraId="4EADCAA5"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C43EC7C" w14:textId="77777777" w:rsidR="000E4642" w:rsidRPr="0073260C" w:rsidRDefault="000E4642"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dokumentácie uvedenej v časti „Forma a spôsob preukázania splnenia kritéria“</w:t>
            </w:r>
          </w:p>
        </w:tc>
      </w:tr>
      <w:tr w:rsidR="0073260C" w:rsidRPr="0073260C" w14:paraId="6BE411CB" w14:textId="77777777" w:rsidTr="00590DF4">
        <w:trPr>
          <w:trHeight w:val="284"/>
        </w:trPr>
        <w:tc>
          <w:tcPr>
            <w:tcW w:w="200" w:type="pct"/>
            <w:shd w:val="clear" w:color="auto" w:fill="FFFFFF" w:themeFill="background1"/>
            <w:vAlign w:val="center"/>
          </w:tcPr>
          <w:p w14:paraId="71C1E49C"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2.</w:t>
            </w:r>
          </w:p>
        </w:tc>
        <w:tc>
          <w:tcPr>
            <w:tcW w:w="4800" w:type="pct"/>
            <w:shd w:val="clear" w:color="auto" w:fill="FFFFFF" w:themeFill="background1"/>
            <w:vAlign w:val="center"/>
          </w:tcPr>
          <w:p w14:paraId="366C2F1B"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Podiel ročných tržieb/príjmov z poľnohospodárskej prvovýroby</w:t>
            </w:r>
          </w:p>
          <w:p w14:paraId="6F57F127"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V prípade poľnohospodárskych podnikov podiel ročných tržieb/príjmov z poľnohospodárskej prvovýroby na celkových tržbách/príjmoch, za predchádzajúci rok pred rokom podania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predstavuje minimálne 30% (vrátane podpôr z EPZF okrem sektora organizácie trhu a vrátane neprojektových podpôr z EPFRV) - platí len v prípade činnosti 3.</w:t>
            </w:r>
          </w:p>
          <w:p w14:paraId="1BCB56E9"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2D1F84B" w14:textId="77777777" w:rsidR="000E4642" w:rsidRPr="0073260C" w:rsidRDefault="000E4642" w:rsidP="004800B7">
            <w:pPr>
              <w:pStyle w:val="Odsekzoznamu"/>
              <w:numPr>
                <w:ilvl w:val="0"/>
                <w:numId w:val="169"/>
              </w:numPr>
              <w:spacing w:after="0" w:line="240" w:lineRule="auto"/>
              <w:ind w:left="218" w:hanging="218"/>
              <w:jc w:val="both"/>
              <w:rPr>
                <w:rFonts w:cstheme="minorHAnsi"/>
                <w:strike/>
                <w:color w:val="00B050"/>
                <w:sz w:val="16"/>
                <w:szCs w:val="16"/>
              </w:rPr>
            </w:pPr>
            <w:r w:rsidRPr="0073260C">
              <w:rPr>
                <w:rFonts w:cstheme="minorHAnsi"/>
                <w:strike/>
                <w:color w:val="00B050"/>
                <w:sz w:val="16"/>
                <w:szCs w:val="16"/>
              </w:rPr>
              <w:t xml:space="preserve">Účtovná závierka, možnosť </w:t>
            </w:r>
            <w:r w:rsidRPr="0073260C">
              <w:rPr>
                <w:rFonts w:cstheme="minorHAnsi"/>
                <w:iCs/>
                <w:strike/>
                <w:color w:val="00B050"/>
                <w:sz w:val="16"/>
                <w:szCs w:val="16"/>
              </w:rPr>
              <w:t>využitia integračnej akcie „</w:t>
            </w:r>
            <w:r w:rsidRPr="0073260C">
              <w:rPr>
                <w:rFonts w:cstheme="minorHAnsi"/>
                <w:b/>
                <w:bCs/>
                <w:iCs/>
                <w:strike/>
                <w:color w:val="00B050"/>
                <w:sz w:val="16"/>
                <w:szCs w:val="16"/>
              </w:rPr>
              <w:t>Získanie informácie o účtovných závierkach</w:t>
            </w:r>
            <w:r w:rsidRPr="0073260C">
              <w:rPr>
                <w:rFonts w:cstheme="minorHAnsi"/>
                <w:iCs/>
                <w:strike/>
                <w:color w:val="00B050"/>
                <w:sz w:val="16"/>
                <w:szCs w:val="16"/>
              </w:rPr>
              <w:t xml:space="preserve">“ v ITMS2014+ </w:t>
            </w:r>
          </w:p>
          <w:p w14:paraId="2C2F324F" w14:textId="77777777" w:rsidR="000E4642" w:rsidRPr="0073260C" w:rsidRDefault="000E4642" w:rsidP="004800B7">
            <w:pPr>
              <w:pStyle w:val="Odsekzoznamu"/>
              <w:numPr>
                <w:ilvl w:val="0"/>
                <w:numId w:val="169"/>
              </w:numPr>
              <w:spacing w:after="0" w:line="240" w:lineRule="auto"/>
              <w:ind w:left="218" w:hanging="218"/>
              <w:jc w:val="both"/>
              <w:rPr>
                <w:rFonts w:cstheme="minorHAnsi"/>
                <w:strike/>
                <w:color w:val="00B050"/>
                <w:sz w:val="16"/>
                <w:szCs w:val="16"/>
              </w:rPr>
            </w:pPr>
            <w:r w:rsidRPr="0073260C">
              <w:rPr>
                <w:rFonts w:cstheme="minorHAnsi"/>
                <w:bCs/>
                <w:strike/>
                <w:color w:val="00B050"/>
                <w:sz w:val="16"/>
                <w:szCs w:val="16"/>
              </w:rPr>
              <w:t xml:space="preserve">Účtovná závierka,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w:t>
            </w:r>
            <w:r w:rsidRPr="0073260C">
              <w:rPr>
                <w:rFonts w:cstheme="minorHAnsi"/>
                <w:bCs/>
                <w:strike/>
                <w:color w:val="00B050"/>
                <w:sz w:val="16"/>
                <w:szCs w:val="16"/>
              </w:rPr>
              <w:t xml:space="preserve"> </w:t>
            </w:r>
            <w:r w:rsidRPr="0073260C">
              <w:rPr>
                <w:rFonts w:cstheme="minorHAnsi"/>
                <w:b/>
                <w:strike/>
                <w:color w:val="00B050"/>
                <w:sz w:val="16"/>
                <w:szCs w:val="16"/>
              </w:rPr>
              <w:t>alebo úradne overenej fotokópie</w:t>
            </w:r>
            <w:r w:rsidRPr="0073260C">
              <w:rPr>
                <w:rFonts w:cstheme="minorHAnsi"/>
                <w:bCs/>
                <w:strike/>
                <w:color w:val="00B050"/>
                <w:sz w:val="16"/>
                <w:szCs w:val="16"/>
              </w:rPr>
              <w:t xml:space="preserve"> podpísaný štatutárnym orgánom žiadateľa</w:t>
            </w:r>
            <w:r w:rsidRPr="0073260C">
              <w:rPr>
                <w:rFonts w:cstheme="minorHAnsi"/>
                <w:b/>
                <w:bCs/>
                <w:strike/>
                <w:color w:val="00B050"/>
                <w:sz w:val="16"/>
                <w:szCs w:val="16"/>
              </w:rPr>
              <w:t xml:space="preserv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 </w:t>
            </w:r>
            <w:r w:rsidRPr="0073260C">
              <w:rPr>
                <w:rFonts w:cstheme="minorHAnsi"/>
                <w:bCs/>
                <w:strike/>
                <w:color w:val="00B050"/>
                <w:sz w:val="16"/>
                <w:szCs w:val="16"/>
              </w:rPr>
              <w:t>(relevantné, len v prípade neúspešnej integračnej akcie</w:t>
            </w:r>
          </w:p>
          <w:p w14:paraId="29A9CB1B" w14:textId="77777777" w:rsidR="000E4642" w:rsidRPr="0073260C" w:rsidRDefault="000E4642" w:rsidP="00AB4072">
            <w:pPr>
              <w:pStyle w:val="Default"/>
              <w:keepLines/>
              <w:widowControl w:val="0"/>
              <w:jc w:val="both"/>
              <w:rPr>
                <w:rFonts w:asciiTheme="minorHAnsi" w:hAnsiTheme="minorHAnsi" w:cstheme="minorHAnsi"/>
                <w:bCs/>
                <w:strike/>
                <w:color w:val="00B050"/>
                <w:sz w:val="16"/>
                <w:szCs w:val="16"/>
              </w:rPr>
            </w:pPr>
            <w:r w:rsidRPr="0073260C">
              <w:rPr>
                <w:rFonts w:asciiTheme="minorHAnsi" w:hAnsiTheme="minorHAnsi" w:cstheme="minorHAnsi"/>
                <w:bCs/>
                <w:strike/>
                <w:color w:val="00B050"/>
                <w:sz w:val="16"/>
                <w:szCs w:val="16"/>
              </w:rPr>
              <w:t xml:space="preserve">Žiadateľ patriaci do kategórie MSP v zmysle odporúčania komisie 2003/361/ES predkladá účtovnú závierku vrátane poznámok </w:t>
            </w:r>
            <w:r w:rsidRPr="0073260C">
              <w:rPr>
                <w:rFonts w:asciiTheme="minorHAnsi" w:hAnsiTheme="minorHAnsi" w:cstheme="minorHAnsi"/>
                <w:b/>
                <w:bCs/>
                <w:strike/>
                <w:color w:val="00B050"/>
                <w:sz w:val="16"/>
                <w:szCs w:val="16"/>
              </w:rPr>
              <w:t>za posledné ukončené účtovné obdobie</w:t>
            </w:r>
            <w:r w:rsidRPr="0073260C">
              <w:rPr>
                <w:rFonts w:asciiTheme="minorHAnsi" w:hAnsiTheme="minorHAnsi" w:cstheme="minorHAnsi"/>
                <w:bCs/>
                <w:strike/>
                <w:color w:val="00B050"/>
                <w:sz w:val="16"/>
                <w:szCs w:val="16"/>
              </w:rPr>
              <w:t xml:space="preserve">, za ktoré je povinný v zmysle zákona o účtovníctve mať účtovnú závierku </w:t>
            </w:r>
            <w:r w:rsidRPr="0073260C">
              <w:rPr>
                <w:rFonts w:asciiTheme="minorHAnsi" w:hAnsiTheme="minorHAnsi" w:cstheme="minorHAnsi"/>
                <w:b/>
                <w:bCs/>
                <w:strike/>
                <w:color w:val="00B050"/>
                <w:sz w:val="16"/>
                <w:szCs w:val="16"/>
              </w:rPr>
              <w:t>schválenú</w:t>
            </w:r>
            <w:r w:rsidRPr="0073260C">
              <w:rPr>
                <w:rFonts w:asciiTheme="minorHAnsi" w:hAnsiTheme="minorHAnsi" w:cstheme="minorHAnsi"/>
                <w:bCs/>
                <w:strike/>
                <w:color w:val="00B05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73260C">
              <w:rPr>
                <w:rFonts w:asciiTheme="minorHAnsi" w:hAnsiTheme="minorHAnsi" w:cstheme="minorHAnsi"/>
                <w:b/>
                <w:bCs/>
                <w:strike/>
                <w:color w:val="00B050"/>
                <w:sz w:val="16"/>
                <w:szCs w:val="16"/>
              </w:rPr>
              <w:t>schválenú</w:t>
            </w:r>
            <w:r w:rsidRPr="0073260C">
              <w:rPr>
                <w:rFonts w:asciiTheme="minorHAnsi" w:hAnsiTheme="minorHAnsi" w:cstheme="minorHAnsi"/>
                <w:bCs/>
                <w:strike/>
                <w:color w:val="00B050"/>
                <w:sz w:val="16"/>
                <w:szCs w:val="16"/>
              </w:rPr>
              <w:t>.</w:t>
            </w:r>
            <w:r w:rsidRPr="0073260C">
              <w:rPr>
                <w:rFonts w:asciiTheme="minorHAnsi" w:hAnsiTheme="minorHAnsi" w:cstheme="minorHAnsi"/>
                <w:b/>
                <w:bCs/>
                <w:strike/>
                <w:color w:val="00B050"/>
                <w:sz w:val="16"/>
                <w:szCs w:val="16"/>
              </w:rPr>
              <w:t xml:space="preserve"> Schválenou účtovnou závierkou </w:t>
            </w:r>
            <w:r w:rsidRPr="0073260C">
              <w:rPr>
                <w:rFonts w:asciiTheme="minorHAnsi" w:hAnsiTheme="minorHAnsi" w:cstheme="minorHAnsi"/>
                <w:bCs/>
                <w:strike/>
                <w:color w:val="00B050"/>
                <w:sz w:val="16"/>
                <w:szCs w:val="16"/>
              </w:rPr>
              <w:t>na tieto účely je skutočnosť, že žiadateľ predložil účtovnú závierku na príslušný daňový úrad.</w:t>
            </w:r>
          </w:p>
          <w:p w14:paraId="71E18C71" w14:textId="77777777" w:rsidR="000E4642" w:rsidRPr="0073260C" w:rsidRDefault="000E4642" w:rsidP="00AB4072">
            <w:pPr>
              <w:pStyle w:val="Default"/>
              <w:jc w:val="both"/>
              <w:rPr>
                <w:rFonts w:asciiTheme="minorHAnsi" w:hAnsiTheme="minorHAnsi" w:cstheme="minorHAnsi"/>
                <w:b/>
                <w:strike/>
                <w:color w:val="00B050"/>
                <w:sz w:val="16"/>
                <w:szCs w:val="16"/>
              </w:rPr>
            </w:pP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nachádza </w:t>
            </w:r>
            <w:r w:rsidRPr="0073260C">
              <w:rPr>
                <w:rFonts w:asciiTheme="minorHAnsi" w:hAnsiTheme="minorHAnsi" w:cstheme="minorHAnsi"/>
                <w:b/>
                <w:strike/>
                <w:color w:val="00B050"/>
                <w:sz w:val="16"/>
                <w:szCs w:val="16"/>
              </w:rPr>
              <w:t xml:space="preserve">v Registri účtovných závierok, žiadateľ prílohu nepredkladá. </w:t>
            </w:r>
          </w:p>
          <w:p w14:paraId="74D5CFBF" w14:textId="77777777" w:rsidR="000E4642" w:rsidRPr="0073260C" w:rsidRDefault="000E4642" w:rsidP="00AB4072">
            <w:pPr>
              <w:pStyle w:val="Default"/>
              <w:keepLines/>
              <w:widowControl w:val="0"/>
              <w:jc w:val="both"/>
              <w:rPr>
                <w:rFonts w:asciiTheme="minorHAnsi" w:hAnsiTheme="minorHAnsi" w:cstheme="minorHAnsi"/>
                <w:b/>
                <w:strike/>
                <w:color w:val="00B050"/>
                <w:sz w:val="16"/>
                <w:szCs w:val="16"/>
              </w:rPr>
            </w:pP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nenachádza </w:t>
            </w:r>
            <w:r w:rsidRPr="0073260C">
              <w:rPr>
                <w:rFonts w:asciiTheme="minorHAnsi" w:hAnsiTheme="minorHAnsi" w:cstheme="minorHAnsi"/>
                <w:b/>
                <w:strike/>
                <w:color w:val="00B050"/>
                <w:sz w:val="16"/>
                <w:szCs w:val="16"/>
              </w:rPr>
              <w:t xml:space="preserve">v Registri účtovných závierok (napr. z technických dôvodov), </w:t>
            </w:r>
            <w:r w:rsidRPr="0073260C">
              <w:rPr>
                <w:rFonts w:asciiTheme="minorHAnsi" w:hAnsiTheme="minorHAnsi" w:cstheme="minorHAnsi"/>
                <w:b/>
                <w:bCs/>
                <w:strike/>
                <w:color w:val="00B050"/>
                <w:sz w:val="16"/>
                <w:szCs w:val="16"/>
              </w:rPr>
              <w:t xml:space="preserve">príloha musí byť predložená </w:t>
            </w:r>
            <w:r w:rsidRPr="0073260C">
              <w:rPr>
                <w:rFonts w:asciiTheme="minorHAnsi" w:hAnsiTheme="minorHAnsi" w:cstheme="minorHAnsi"/>
                <w:b/>
                <w:strike/>
                <w:color w:val="00B050"/>
                <w:sz w:val="16"/>
                <w:szCs w:val="16"/>
              </w:rPr>
              <w:t xml:space="preserve">v </w:t>
            </w:r>
            <w:r w:rsidRPr="0073260C">
              <w:rPr>
                <w:rFonts w:asciiTheme="minorHAnsi" w:hAnsiTheme="minorHAnsi" w:cstheme="minorHAnsi"/>
                <w:b/>
                <w:bCs/>
                <w:strike/>
                <w:color w:val="00B050"/>
                <w:sz w:val="16"/>
                <w:szCs w:val="16"/>
              </w:rPr>
              <w:t xml:space="preserve">elektronickej forme </w:t>
            </w:r>
            <w:r w:rsidRPr="0073260C">
              <w:rPr>
                <w:rFonts w:asciiTheme="minorHAnsi" w:hAnsiTheme="minorHAnsi" w:cstheme="minorHAnsi"/>
                <w:b/>
                <w:strike/>
                <w:color w:val="00B050"/>
                <w:sz w:val="16"/>
                <w:szCs w:val="16"/>
              </w:rPr>
              <w:t>cez ITMS2014+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originálu). </w:t>
            </w:r>
          </w:p>
          <w:p w14:paraId="498FC69A"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2BC2D14C" w14:textId="77777777" w:rsidR="000E4642" w:rsidRPr="0073260C" w:rsidRDefault="000E4642"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dokumentácie uvedenej v časti „Forma a spôsob preukázania splnenia kritéria“</w:t>
            </w:r>
          </w:p>
        </w:tc>
      </w:tr>
      <w:tr w:rsidR="0073260C" w:rsidRPr="0073260C" w14:paraId="76F43B72" w14:textId="77777777" w:rsidTr="00590DF4">
        <w:trPr>
          <w:trHeight w:val="284"/>
        </w:trPr>
        <w:tc>
          <w:tcPr>
            <w:tcW w:w="200" w:type="pct"/>
            <w:shd w:val="clear" w:color="auto" w:fill="FFFFFF" w:themeFill="background1"/>
            <w:vAlign w:val="center"/>
          </w:tcPr>
          <w:p w14:paraId="278B9A00"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3.</w:t>
            </w:r>
          </w:p>
        </w:tc>
        <w:tc>
          <w:tcPr>
            <w:tcW w:w="4800" w:type="pct"/>
            <w:shd w:val="clear" w:color="auto" w:fill="FFFFFF" w:themeFill="background1"/>
            <w:vAlign w:val="center"/>
          </w:tcPr>
          <w:p w14:paraId="319FB237"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 xml:space="preserve">Podnik </w:t>
            </w:r>
            <w:proofErr w:type="spellStart"/>
            <w:r w:rsidRPr="0073260C">
              <w:rPr>
                <w:rFonts w:cstheme="minorHAnsi"/>
                <w:b/>
                <w:strike/>
                <w:color w:val="00B050"/>
                <w:sz w:val="18"/>
                <w:szCs w:val="18"/>
              </w:rPr>
              <w:t>akvakultúry</w:t>
            </w:r>
            <w:proofErr w:type="spellEnd"/>
          </w:p>
          <w:p w14:paraId="5684B501"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lastRenderedPageBreak/>
              <w:t xml:space="preserve">V prípade podnikov </w:t>
            </w:r>
            <w:proofErr w:type="spellStart"/>
            <w:r w:rsidRPr="0073260C">
              <w:rPr>
                <w:rFonts w:cstheme="minorHAnsi"/>
                <w:strike/>
                <w:color w:val="00B050"/>
                <w:sz w:val="16"/>
                <w:szCs w:val="16"/>
              </w:rPr>
              <w:t>akvakultúry</w:t>
            </w:r>
            <w:proofErr w:type="spellEnd"/>
            <w:r w:rsidRPr="0073260C">
              <w:rPr>
                <w:rFonts w:cstheme="minorHAnsi"/>
                <w:strike/>
                <w:color w:val="00B050"/>
                <w:sz w:val="16"/>
                <w:szCs w:val="16"/>
              </w:rPr>
              <w:t xml:space="preserve"> podiel ročných tržieb/príjmov z </w:t>
            </w:r>
            <w:proofErr w:type="spellStart"/>
            <w:r w:rsidRPr="0073260C">
              <w:rPr>
                <w:rFonts w:cstheme="minorHAnsi"/>
                <w:strike/>
                <w:color w:val="00B050"/>
                <w:sz w:val="16"/>
                <w:szCs w:val="16"/>
              </w:rPr>
              <w:t>akvakultúry</w:t>
            </w:r>
            <w:proofErr w:type="spellEnd"/>
            <w:r w:rsidRPr="0073260C">
              <w:rPr>
                <w:rFonts w:cstheme="minorHAnsi"/>
                <w:strike/>
                <w:color w:val="00B050"/>
                <w:sz w:val="16"/>
                <w:szCs w:val="16"/>
              </w:rPr>
              <w:t xml:space="preserve"> na celkových tržbách/príjmoch, za predchádzajúci rok pred rokom podania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predstavuje minimálne 30% - platí len v prípade činnosti 3.</w:t>
            </w:r>
          </w:p>
          <w:p w14:paraId="3C20DD14"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3CE0974" w14:textId="77777777" w:rsidR="000E4642" w:rsidRPr="0073260C" w:rsidRDefault="000E4642" w:rsidP="004800B7">
            <w:pPr>
              <w:pStyle w:val="Default"/>
              <w:keepLines/>
              <w:widowControl w:val="0"/>
              <w:numPr>
                <w:ilvl w:val="0"/>
                <w:numId w:val="170"/>
              </w:numPr>
              <w:ind w:left="218" w:hanging="218"/>
              <w:jc w:val="both"/>
              <w:rPr>
                <w:rFonts w:asciiTheme="minorHAnsi" w:hAnsiTheme="minorHAnsi" w:cstheme="minorHAnsi"/>
                <w:b/>
                <w:strike/>
                <w:color w:val="00B050"/>
                <w:sz w:val="16"/>
                <w:szCs w:val="16"/>
              </w:rPr>
            </w:pPr>
            <w:r w:rsidRPr="0073260C">
              <w:rPr>
                <w:rFonts w:asciiTheme="minorHAnsi" w:hAnsiTheme="minorHAnsi" w:cstheme="minorHAnsi"/>
                <w:iCs/>
                <w:strike/>
                <w:color w:val="00B050"/>
                <w:sz w:val="16"/>
                <w:szCs w:val="16"/>
              </w:rPr>
              <w:t xml:space="preserve">Účtovná závierka, </w:t>
            </w:r>
            <w:r w:rsidRPr="0073260C">
              <w:rPr>
                <w:rFonts w:asciiTheme="minorHAnsi" w:hAnsiTheme="minorHAnsi" w:cstheme="minorHAnsi"/>
                <w:b/>
                <w:iCs/>
                <w:strike/>
                <w:color w:val="00B050"/>
                <w:sz w:val="16"/>
                <w:szCs w:val="16"/>
              </w:rPr>
              <w:t>možnosť využitia integračnej akcie „Získanie informácie o účtovných závierkach“ v ITMS2014+</w:t>
            </w:r>
          </w:p>
          <w:p w14:paraId="224D8208" w14:textId="77777777" w:rsidR="000E4642" w:rsidRPr="0073260C" w:rsidRDefault="000E4642" w:rsidP="004800B7">
            <w:pPr>
              <w:pStyle w:val="Odsekzoznamu"/>
              <w:numPr>
                <w:ilvl w:val="0"/>
                <w:numId w:val="170"/>
              </w:numPr>
              <w:spacing w:after="0" w:line="240" w:lineRule="auto"/>
              <w:ind w:left="218" w:hanging="218"/>
              <w:jc w:val="both"/>
              <w:rPr>
                <w:rFonts w:cstheme="minorHAnsi"/>
                <w:strike/>
                <w:color w:val="00B050"/>
                <w:sz w:val="16"/>
                <w:szCs w:val="16"/>
              </w:rPr>
            </w:pPr>
            <w:r w:rsidRPr="0073260C">
              <w:rPr>
                <w:rFonts w:cstheme="minorHAnsi"/>
                <w:bCs/>
                <w:strike/>
                <w:color w:val="00B050"/>
                <w:sz w:val="16"/>
                <w:szCs w:val="16"/>
              </w:rPr>
              <w:t xml:space="preserve">Účtovná závierka,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w:t>
            </w:r>
            <w:r w:rsidRPr="0073260C">
              <w:rPr>
                <w:rFonts w:cstheme="minorHAnsi"/>
                <w:b/>
                <w:strike/>
                <w:color w:val="00B050"/>
                <w:sz w:val="16"/>
                <w:szCs w:val="16"/>
              </w:rPr>
              <w:t>alebo úradne overenej fotokópie</w:t>
            </w:r>
            <w:r w:rsidRPr="0073260C">
              <w:rPr>
                <w:rFonts w:cstheme="minorHAnsi"/>
                <w:b/>
                <w:bCs/>
                <w:strike/>
                <w:color w:val="00B050"/>
                <w:sz w:val="16"/>
                <w:szCs w:val="16"/>
              </w:rPr>
              <w:t xml:space="preserve"> podpísaný štatutárnym orgánom žiadateľa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 </w:t>
            </w:r>
            <w:r w:rsidRPr="0073260C">
              <w:rPr>
                <w:rFonts w:cstheme="minorHAnsi"/>
                <w:strike/>
                <w:color w:val="00B050"/>
                <w:sz w:val="16"/>
                <w:szCs w:val="16"/>
              </w:rPr>
              <w:t>(relevantné, len v prípade neúspešnej integračnej akcie)</w:t>
            </w:r>
            <w:r w:rsidRPr="0073260C" w:rsidDel="00574C9D">
              <w:rPr>
                <w:rFonts w:cstheme="minorHAnsi"/>
                <w:strike/>
                <w:color w:val="00B050"/>
                <w:sz w:val="16"/>
                <w:szCs w:val="16"/>
              </w:rPr>
              <w:t xml:space="preserve"> </w:t>
            </w:r>
            <w:r w:rsidRPr="0073260C">
              <w:rPr>
                <w:rFonts w:cstheme="minorHAnsi"/>
                <w:b/>
                <w:strike/>
                <w:color w:val="00B050"/>
                <w:sz w:val="16"/>
                <w:szCs w:val="16"/>
              </w:rPr>
              <w:t xml:space="preserve">  </w:t>
            </w:r>
          </w:p>
          <w:p w14:paraId="12822D0C" w14:textId="77777777" w:rsidR="000E4642" w:rsidRPr="0073260C" w:rsidRDefault="000E4642" w:rsidP="00AB4072">
            <w:pPr>
              <w:pStyle w:val="Default"/>
              <w:ind w:left="215" w:hanging="215"/>
              <w:jc w:val="both"/>
              <w:rPr>
                <w:rFonts w:asciiTheme="minorHAnsi" w:hAnsiTheme="minorHAnsi" w:cstheme="minorHAnsi"/>
                <w:bCs/>
                <w:strike/>
                <w:color w:val="00B050"/>
                <w:sz w:val="16"/>
                <w:szCs w:val="16"/>
              </w:rPr>
            </w:pPr>
          </w:p>
          <w:p w14:paraId="2706EB6B" w14:textId="77777777" w:rsidR="000E4642" w:rsidRPr="0073260C" w:rsidRDefault="000E4642" w:rsidP="00AB4072">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Žiadateľ patriaci do kategórie MSP v zmysle odporúčania komisie 2003/361/ES predkladá účtovnú závierku vrátane poznámok </w:t>
            </w:r>
            <w:r w:rsidRPr="0073260C">
              <w:rPr>
                <w:rFonts w:cstheme="minorHAnsi"/>
                <w:b/>
                <w:bCs/>
                <w:strike/>
                <w:color w:val="00B050"/>
                <w:sz w:val="16"/>
                <w:szCs w:val="16"/>
              </w:rPr>
              <w:t>za posledné ukončené účtovné obdobie</w:t>
            </w:r>
            <w:r w:rsidRPr="0073260C">
              <w:rPr>
                <w:rFonts w:cstheme="minorHAnsi"/>
                <w:bCs/>
                <w:strike/>
                <w:color w:val="00B050"/>
                <w:sz w:val="16"/>
                <w:szCs w:val="16"/>
              </w:rPr>
              <w:t xml:space="preserve">, za ktoré je povinný v zmysle zákona o účtovníctve mať účtovnú závierku </w:t>
            </w:r>
            <w:r w:rsidRPr="0073260C">
              <w:rPr>
                <w:rFonts w:cstheme="minorHAnsi"/>
                <w:b/>
                <w:bCs/>
                <w:strike/>
                <w:color w:val="00B050"/>
                <w:sz w:val="16"/>
                <w:szCs w:val="16"/>
              </w:rPr>
              <w:t>schválenú</w:t>
            </w:r>
            <w:r w:rsidRPr="0073260C">
              <w:rPr>
                <w:rFonts w:cstheme="minorHAnsi"/>
                <w:bCs/>
                <w:strike/>
                <w:color w:val="00B05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73260C">
              <w:rPr>
                <w:rFonts w:cstheme="minorHAnsi"/>
                <w:b/>
                <w:bCs/>
                <w:strike/>
                <w:color w:val="00B050"/>
                <w:sz w:val="16"/>
                <w:szCs w:val="16"/>
              </w:rPr>
              <w:t>schválenú</w:t>
            </w:r>
            <w:r w:rsidRPr="0073260C">
              <w:rPr>
                <w:rFonts w:cstheme="minorHAnsi"/>
                <w:bCs/>
                <w:strike/>
                <w:color w:val="00B050"/>
                <w:sz w:val="16"/>
                <w:szCs w:val="16"/>
              </w:rPr>
              <w:t>.</w:t>
            </w:r>
            <w:r w:rsidRPr="0073260C">
              <w:rPr>
                <w:rFonts w:cstheme="minorHAnsi"/>
                <w:b/>
                <w:bCs/>
                <w:strike/>
                <w:color w:val="00B050"/>
                <w:sz w:val="16"/>
                <w:szCs w:val="16"/>
              </w:rPr>
              <w:t xml:space="preserve"> Schválenou účtovnou závierkou </w:t>
            </w:r>
            <w:r w:rsidRPr="0073260C">
              <w:rPr>
                <w:rFonts w:cstheme="minorHAnsi"/>
                <w:bCs/>
                <w:strike/>
                <w:color w:val="00B050"/>
                <w:sz w:val="16"/>
                <w:szCs w:val="16"/>
              </w:rPr>
              <w:t>na tieto účely je skutočnosť, že žiadateľ predložil účtovnú závierku na príslušný daňový úrad.</w:t>
            </w:r>
          </w:p>
          <w:p w14:paraId="4F823B57" w14:textId="77777777" w:rsidR="000E4642" w:rsidRPr="0073260C" w:rsidRDefault="000E4642" w:rsidP="00AB4072">
            <w:pPr>
              <w:pStyle w:val="Default"/>
              <w:jc w:val="both"/>
              <w:rPr>
                <w:rFonts w:asciiTheme="minorHAnsi" w:hAnsiTheme="minorHAnsi" w:cstheme="minorHAnsi"/>
                <w:b/>
                <w:strike/>
                <w:color w:val="00B050"/>
                <w:sz w:val="16"/>
                <w:szCs w:val="16"/>
              </w:rPr>
            </w:pP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nachádza </w:t>
            </w:r>
            <w:r w:rsidRPr="0073260C">
              <w:rPr>
                <w:rFonts w:asciiTheme="minorHAnsi" w:hAnsiTheme="minorHAnsi" w:cstheme="minorHAnsi"/>
                <w:b/>
                <w:strike/>
                <w:color w:val="00B050"/>
                <w:sz w:val="16"/>
                <w:szCs w:val="16"/>
              </w:rPr>
              <w:t xml:space="preserve">v Registri účtovných závierok, žiadateľ prílohu nepredkladá. </w:t>
            </w:r>
          </w:p>
          <w:p w14:paraId="522B5FC8" w14:textId="77777777" w:rsidR="000E4642" w:rsidRPr="0073260C" w:rsidRDefault="000E4642" w:rsidP="00AB4072">
            <w:pPr>
              <w:pStyle w:val="Default"/>
              <w:jc w:val="both"/>
              <w:rPr>
                <w:rFonts w:asciiTheme="minorHAnsi" w:hAnsiTheme="minorHAnsi" w:cstheme="minorHAnsi"/>
                <w:b/>
                <w:strike/>
                <w:color w:val="00B050"/>
                <w:sz w:val="16"/>
                <w:szCs w:val="16"/>
              </w:rPr>
            </w:pP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nenachádza </w:t>
            </w:r>
            <w:r w:rsidRPr="0073260C">
              <w:rPr>
                <w:rFonts w:asciiTheme="minorHAnsi" w:hAnsiTheme="minorHAnsi" w:cstheme="minorHAnsi"/>
                <w:b/>
                <w:strike/>
                <w:color w:val="00B050"/>
                <w:sz w:val="16"/>
                <w:szCs w:val="16"/>
              </w:rPr>
              <w:t xml:space="preserve">v Registri účtovných závierok (napr. z technických dôvodov), </w:t>
            </w:r>
            <w:r w:rsidRPr="0073260C">
              <w:rPr>
                <w:rFonts w:asciiTheme="minorHAnsi" w:hAnsiTheme="minorHAnsi" w:cstheme="minorHAnsi"/>
                <w:b/>
                <w:bCs/>
                <w:strike/>
                <w:color w:val="00B050"/>
                <w:sz w:val="16"/>
                <w:szCs w:val="16"/>
              </w:rPr>
              <w:t xml:space="preserve">príloha musí byť predložená </w:t>
            </w:r>
            <w:r w:rsidRPr="0073260C">
              <w:rPr>
                <w:rFonts w:asciiTheme="minorHAnsi" w:hAnsiTheme="minorHAnsi" w:cstheme="minorHAnsi"/>
                <w:b/>
                <w:strike/>
                <w:color w:val="00B050"/>
                <w:sz w:val="16"/>
                <w:szCs w:val="16"/>
              </w:rPr>
              <w:t xml:space="preserve">v </w:t>
            </w:r>
            <w:r w:rsidRPr="0073260C">
              <w:rPr>
                <w:rFonts w:asciiTheme="minorHAnsi" w:hAnsiTheme="minorHAnsi" w:cstheme="minorHAnsi"/>
                <w:b/>
                <w:bCs/>
                <w:strike/>
                <w:color w:val="00B050"/>
                <w:sz w:val="16"/>
                <w:szCs w:val="16"/>
              </w:rPr>
              <w:t xml:space="preserve">elektronickej forme </w:t>
            </w:r>
            <w:r w:rsidRPr="0073260C">
              <w:rPr>
                <w:rFonts w:asciiTheme="minorHAnsi" w:hAnsiTheme="minorHAnsi" w:cstheme="minorHAnsi"/>
                <w:b/>
                <w:strike/>
                <w:color w:val="00B050"/>
                <w:sz w:val="16"/>
                <w:szCs w:val="16"/>
              </w:rPr>
              <w:t>cez ITMS2014+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originálu). </w:t>
            </w:r>
          </w:p>
          <w:p w14:paraId="65065A10"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V prípade, že žiadateľ zistí, že informácie v príslušnom registri nie sú korektné , môže preukázať splnenie tejto podmienky predložením </w:t>
            </w:r>
            <w:proofErr w:type="spellStart"/>
            <w:r w:rsidRPr="0073260C">
              <w:rPr>
                <w:rFonts w:cstheme="minorHAnsi"/>
                <w:b/>
                <w:strike/>
                <w:color w:val="00B050"/>
                <w:sz w:val="16"/>
                <w:szCs w:val="16"/>
              </w:rPr>
              <w:t>skenu</w:t>
            </w:r>
            <w:proofErr w:type="spellEnd"/>
            <w:r w:rsidRPr="0073260C">
              <w:rPr>
                <w:rFonts w:cstheme="minorHAnsi"/>
                <w:b/>
                <w:strike/>
                <w:color w:val="00B050"/>
                <w:sz w:val="16"/>
                <w:szCs w:val="16"/>
              </w:rPr>
              <w:t xml:space="preserve"> listinného originálu alebo úradne overenej fotokópie</w:t>
            </w:r>
            <w:r w:rsidRPr="0073260C">
              <w:rPr>
                <w:rFonts w:cstheme="minorHAnsi"/>
                <w:strike/>
                <w:color w:val="00B050"/>
                <w:sz w:val="16"/>
                <w:szCs w:val="16"/>
              </w:rPr>
              <w:t xml:space="preserve"> .</w:t>
            </w:r>
          </w:p>
          <w:p w14:paraId="3FBA12EC"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074ABEB" w14:textId="77777777" w:rsidR="000E4642" w:rsidRPr="0073260C" w:rsidRDefault="000E4642" w:rsidP="004800B7">
            <w:pPr>
              <w:pStyle w:val="Odsekzoznamu"/>
              <w:numPr>
                <w:ilvl w:val="0"/>
                <w:numId w:val="285"/>
              </w:numPr>
              <w:spacing w:after="0" w:line="240" w:lineRule="auto"/>
              <w:ind w:left="213" w:hanging="213"/>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29C3E1C3" w14:textId="77777777" w:rsidTr="00590DF4">
        <w:trPr>
          <w:trHeight w:val="284"/>
        </w:trPr>
        <w:tc>
          <w:tcPr>
            <w:tcW w:w="200" w:type="pct"/>
            <w:shd w:val="clear" w:color="auto" w:fill="FFFFFF" w:themeFill="background1"/>
            <w:vAlign w:val="center"/>
          </w:tcPr>
          <w:p w14:paraId="129985E5"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4.</w:t>
            </w:r>
          </w:p>
        </w:tc>
        <w:tc>
          <w:tcPr>
            <w:tcW w:w="4800" w:type="pct"/>
            <w:shd w:val="clear" w:color="auto" w:fill="FFFFFF" w:themeFill="background1"/>
            <w:vAlign w:val="center"/>
          </w:tcPr>
          <w:p w14:paraId="26B250E0"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Obhospodarovateľ lesa</w:t>
            </w:r>
          </w:p>
          <w:p w14:paraId="21D55B12"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V prípade obhospodarovateľov lesa podiel ročných tržieb/príjmov z lesníckej výroby na celkových tržbách/príjmoch, za predchádzajúci rok pred rokom podania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predstavuje minimálne 30% - platí len v prípade činnosti 3.</w:t>
            </w:r>
          </w:p>
          <w:p w14:paraId="11139623"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77372F7" w14:textId="77777777" w:rsidR="000E4642" w:rsidRPr="0073260C" w:rsidRDefault="000E4642" w:rsidP="004800B7">
            <w:pPr>
              <w:pStyle w:val="Odsekzoznamu"/>
              <w:numPr>
                <w:ilvl w:val="0"/>
                <w:numId w:val="171"/>
              </w:numPr>
              <w:spacing w:after="0" w:line="240" w:lineRule="auto"/>
              <w:ind w:left="218" w:hanging="218"/>
              <w:jc w:val="both"/>
              <w:rPr>
                <w:rFonts w:cstheme="minorHAnsi"/>
                <w:strike/>
                <w:color w:val="00B050"/>
                <w:sz w:val="16"/>
                <w:szCs w:val="16"/>
              </w:rPr>
            </w:pPr>
            <w:r w:rsidRPr="0073260C">
              <w:rPr>
                <w:rFonts w:cstheme="minorHAnsi"/>
                <w:strike/>
                <w:color w:val="00B050"/>
                <w:sz w:val="16"/>
                <w:szCs w:val="16"/>
              </w:rPr>
              <w:t xml:space="preserve">Účtovná závierka, možnosť </w:t>
            </w:r>
            <w:r w:rsidRPr="0073260C">
              <w:rPr>
                <w:rFonts w:cstheme="minorHAnsi"/>
                <w:iCs/>
                <w:strike/>
                <w:color w:val="00B050"/>
                <w:sz w:val="16"/>
                <w:szCs w:val="16"/>
              </w:rPr>
              <w:t>využitia integračnej akcie „</w:t>
            </w:r>
            <w:r w:rsidRPr="0073260C">
              <w:rPr>
                <w:rFonts w:cstheme="minorHAnsi"/>
                <w:b/>
                <w:bCs/>
                <w:iCs/>
                <w:strike/>
                <w:color w:val="00B050"/>
                <w:sz w:val="16"/>
                <w:szCs w:val="16"/>
              </w:rPr>
              <w:t>Získanie informácie o účtovných závierkach</w:t>
            </w:r>
            <w:r w:rsidRPr="0073260C">
              <w:rPr>
                <w:rFonts w:cstheme="minorHAnsi"/>
                <w:iCs/>
                <w:strike/>
                <w:color w:val="00B050"/>
                <w:sz w:val="16"/>
                <w:szCs w:val="16"/>
              </w:rPr>
              <w:t xml:space="preserve">“ v ITMS2014+ </w:t>
            </w:r>
          </w:p>
          <w:p w14:paraId="630E34B0" w14:textId="77777777" w:rsidR="000E4642" w:rsidRPr="0073260C" w:rsidRDefault="000E4642" w:rsidP="004800B7">
            <w:pPr>
              <w:pStyle w:val="Odsekzoznamu"/>
              <w:numPr>
                <w:ilvl w:val="0"/>
                <w:numId w:val="171"/>
              </w:numPr>
              <w:spacing w:after="0" w:line="240" w:lineRule="auto"/>
              <w:ind w:left="218" w:hanging="218"/>
              <w:jc w:val="both"/>
              <w:rPr>
                <w:rFonts w:cstheme="minorHAnsi"/>
                <w:strike/>
                <w:color w:val="00B050"/>
                <w:sz w:val="16"/>
                <w:szCs w:val="16"/>
              </w:rPr>
            </w:pPr>
            <w:r w:rsidRPr="0073260C">
              <w:rPr>
                <w:rFonts w:cstheme="minorHAnsi"/>
                <w:bCs/>
                <w:strike/>
                <w:color w:val="00B050"/>
                <w:sz w:val="16"/>
                <w:szCs w:val="16"/>
              </w:rPr>
              <w:t xml:space="preserve">Účtovná závierka,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w:t>
            </w:r>
            <w:r w:rsidRPr="0073260C">
              <w:rPr>
                <w:rFonts w:cstheme="minorHAnsi"/>
                <w:bCs/>
                <w:strike/>
                <w:color w:val="00B050"/>
                <w:sz w:val="16"/>
                <w:szCs w:val="16"/>
              </w:rPr>
              <w:t xml:space="preserve"> </w:t>
            </w:r>
            <w:r w:rsidRPr="0073260C">
              <w:rPr>
                <w:rFonts w:cstheme="minorHAnsi"/>
                <w:b/>
                <w:strike/>
                <w:color w:val="00B050"/>
                <w:sz w:val="16"/>
                <w:szCs w:val="16"/>
              </w:rPr>
              <w:t>alebo úradne overenej fotokópie</w:t>
            </w:r>
            <w:r w:rsidRPr="0073260C">
              <w:rPr>
                <w:rFonts w:cstheme="minorHAnsi"/>
                <w:bCs/>
                <w:strike/>
                <w:color w:val="00B050"/>
                <w:sz w:val="16"/>
                <w:szCs w:val="16"/>
              </w:rPr>
              <w:t xml:space="preserve"> podpísaný štatutárnym orgánom žiadateľa</w:t>
            </w:r>
            <w:r w:rsidRPr="0073260C">
              <w:rPr>
                <w:rFonts w:cstheme="minorHAnsi"/>
                <w:b/>
                <w:bCs/>
                <w:strike/>
                <w:color w:val="00B050"/>
                <w:sz w:val="16"/>
                <w:szCs w:val="16"/>
              </w:rPr>
              <w:t xml:space="preserv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 </w:t>
            </w:r>
            <w:r w:rsidRPr="0073260C">
              <w:rPr>
                <w:rFonts w:cstheme="minorHAnsi"/>
                <w:bCs/>
                <w:strike/>
                <w:color w:val="00B050"/>
                <w:sz w:val="16"/>
                <w:szCs w:val="16"/>
              </w:rPr>
              <w:t xml:space="preserve">(relevantné, len v prípade neúspešnej integračnej akcie </w:t>
            </w:r>
          </w:p>
          <w:p w14:paraId="33081E4D" w14:textId="77777777" w:rsidR="000E4642" w:rsidRPr="0073260C" w:rsidRDefault="000E4642" w:rsidP="00AB4072">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Žiadateľ patriaci do kategórie MSP v zmysle odporúčania komisie 2003/361/ES predkladá účtovnú závierku vrátane poznámok </w:t>
            </w:r>
            <w:r w:rsidRPr="0073260C">
              <w:rPr>
                <w:rFonts w:cstheme="minorHAnsi"/>
                <w:b/>
                <w:bCs/>
                <w:strike/>
                <w:color w:val="00B050"/>
                <w:sz w:val="16"/>
                <w:szCs w:val="16"/>
              </w:rPr>
              <w:t>za posledné ukončené účtovné obdobie</w:t>
            </w:r>
            <w:r w:rsidRPr="0073260C">
              <w:rPr>
                <w:rFonts w:cstheme="minorHAnsi"/>
                <w:bCs/>
                <w:strike/>
                <w:color w:val="00B050"/>
                <w:sz w:val="16"/>
                <w:szCs w:val="16"/>
              </w:rPr>
              <w:t xml:space="preserve">, za ktoré je povinný v zmysle zákona o účtovníctve mať účtovnú závierku </w:t>
            </w:r>
            <w:r w:rsidRPr="0073260C">
              <w:rPr>
                <w:rFonts w:cstheme="minorHAnsi"/>
                <w:b/>
                <w:bCs/>
                <w:strike/>
                <w:color w:val="00B050"/>
                <w:sz w:val="16"/>
                <w:szCs w:val="16"/>
              </w:rPr>
              <w:t>schválenú</w:t>
            </w:r>
            <w:r w:rsidRPr="0073260C">
              <w:rPr>
                <w:rFonts w:cstheme="minorHAnsi"/>
                <w:bCs/>
                <w:strike/>
                <w:color w:val="00B05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73260C">
              <w:rPr>
                <w:rFonts w:cstheme="minorHAnsi"/>
                <w:b/>
                <w:bCs/>
                <w:strike/>
                <w:color w:val="00B050"/>
                <w:sz w:val="16"/>
                <w:szCs w:val="16"/>
              </w:rPr>
              <w:t>schválenú</w:t>
            </w:r>
            <w:r w:rsidRPr="0073260C">
              <w:rPr>
                <w:rFonts w:cstheme="minorHAnsi"/>
                <w:bCs/>
                <w:strike/>
                <w:color w:val="00B050"/>
                <w:sz w:val="16"/>
                <w:szCs w:val="16"/>
              </w:rPr>
              <w:t>.</w:t>
            </w:r>
            <w:r w:rsidRPr="0073260C">
              <w:rPr>
                <w:rFonts w:cstheme="minorHAnsi"/>
                <w:b/>
                <w:bCs/>
                <w:strike/>
                <w:color w:val="00B050"/>
                <w:sz w:val="16"/>
                <w:szCs w:val="16"/>
              </w:rPr>
              <w:t xml:space="preserve"> Schválenou účtovnou závierkou </w:t>
            </w:r>
            <w:r w:rsidRPr="0073260C">
              <w:rPr>
                <w:rFonts w:cstheme="minorHAnsi"/>
                <w:bCs/>
                <w:strike/>
                <w:color w:val="00B050"/>
                <w:sz w:val="16"/>
                <w:szCs w:val="16"/>
              </w:rPr>
              <w:t>na tieto účely je skutočnosť, že žiadateľ predložil účtovnú závierku na príslušný daňový úrad.</w:t>
            </w:r>
          </w:p>
          <w:p w14:paraId="597F4C0F" w14:textId="77777777" w:rsidR="000E4642" w:rsidRPr="0073260C" w:rsidRDefault="000E4642" w:rsidP="00AB4072">
            <w:pPr>
              <w:pStyle w:val="Default"/>
              <w:jc w:val="both"/>
              <w:rPr>
                <w:rFonts w:asciiTheme="minorHAnsi" w:hAnsiTheme="minorHAnsi" w:cstheme="minorHAnsi"/>
                <w:b/>
                <w:strike/>
                <w:color w:val="00B050"/>
                <w:sz w:val="16"/>
                <w:szCs w:val="16"/>
              </w:rPr>
            </w:pP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nachádza </w:t>
            </w:r>
            <w:r w:rsidRPr="0073260C">
              <w:rPr>
                <w:rFonts w:asciiTheme="minorHAnsi" w:hAnsiTheme="minorHAnsi" w:cstheme="minorHAnsi"/>
                <w:b/>
                <w:strike/>
                <w:color w:val="00B050"/>
                <w:sz w:val="16"/>
                <w:szCs w:val="16"/>
              </w:rPr>
              <w:t xml:space="preserve">v Registri účtovných závierok, žiadateľ prílohu nepredkladá. </w:t>
            </w:r>
          </w:p>
          <w:p w14:paraId="0395BE5C" w14:textId="77777777" w:rsidR="000E4642" w:rsidRPr="0073260C" w:rsidRDefault="000E4642" w:rsidP="00AB4072">
            <w:pPr>
              <w:pStyle w:val="Default"/>
              <w:jc w:val="both"/>
              <w:rPr>
                <w:rFonts w:asciiTheme="minorHAnsi" w:hAnsiTheme="minorHAnsi" w:cstheme="minorHAnsi"/>
                <w:b/>
                <w:strike/>
                <w:color w:val="00B050"/>
                <w:sz w:val="16"/>
                <w:szCs w:val="16"/>
              </w:rPr>
            </w:pP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nenachádza </w:t>
            </w:r>
            <w:r w:rsidRPr="0073260C">
              <w:rPr>
                <w:rFonts w:asciiTheme="minorHAnsi" w:hAnsiTheme="minorHAnsi" w:cstheme="minorHAnsi"/>
                <w:b/>
                <w:strike/>
                <w:color w:val="00B050"/>
                <w:sz w:val="16"/>
                <w:szCs w:val="16"/>
              </w:rPr>
              <w:t xml:space="preserve">v Registri účtovných závierok (napr. z technických dôvodov), </w:t>
            </w:r>
            <w:r w:rsidRPr="0073260C">
              <w:rPr>
                <w:rFonts w:asciiTheme="minorHAnsi" w:hAnsiTheme="minorHAnsi" w:cstheme="minorHAnsi"/>
                <w:b/>
                <w:bCs/>
                <w:strike/>
                <w:color w:val="00B050"/>
                <w:sz w:val="16"/>
                <w:szCs w:val="16"/>
              </w:rPr>
              <w:t xml:space="preserve">príloha musí byť predložená </w:t>
            </w:r>
            <w:r w:rsidRPr="0073260C">
              <w:rPr>
                <w:rFonts w:asciiTheme="minorHAnsi" w:hAnsiTheme="minorHAnsi" w:cstheme="minorHAnsi"/>
                <w:b/>
                <w:strike/>
                <w:color w:val="00B050"/>
                <w:sz w:val="16"/>
                <w:szCs w:val="16"/>
              </w:rPr>
              <w:t xml:space="preserve">v </w:t>
            </w:r>
            <w:r w:rsidRPr="0073260C">
              <w:rPr>
                <w:rFonts w:asciiTheme="minorHAnsi" w:hAnsiTheme="minorHAnsi" w:cstheme="minorHAnsi"/>
                <w:b/>
                <w:bCs/>
                <w:strike/>
                <w:color w:val="00B050"/>
                <w:sz w:val="16"/>
                <w:szCs w:val="16"/>
              </w:rPr>
              <w:t xml:space="preserve">elektronickej forme </w:t>
            </w:r>
            <w:r w:rsidRPr="0073260C">
              <w:rPr>
                <w:rFonts w:asciiTheme="minorHAnsi" w:hAnsiTheme="minorHAnsi" w:cstheme="minorHAnsi"/>
                <w:b/>
                <w:strike/>
                <w:color w:val="00B050"/>
                <w:sz w:val="16"/>
                <w:szCs w:val="16"/>
              </w:rPr>
              <w:t>cez ITMS2014+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originálu). </w:t>
            </w:r>
          </w:p>
          <w:p w14:paraId="22B479E9"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V prípade, že žiadateľ zistí, že informácie v príslušnom registri nie sú korektné , môže preukázať splnenie tejto podmienky predložením </w:t>
            </w:r>
            <w:proofErr w:type="spellStart"/>
            <w:r w:rsidRPr="0073260C">
              <w:rPr>
                <w:rFonts w:cstheme="minorHAnsi"/>
                <w:strike/>
                <w:color w:val="00B050"/>
                <w:sz w:val="16"/>
                <w:szCs w:val="16"/>
              </w:rPr>
              <w:t>skenu</w:t>
            </w:r>
            <w:proofErr w:type="spellEnd"/>
            <w:r w:rsidRPr="0073260C">
              <w:rPr>
                <w:rFonts w:cstheme="minorHAnsi"/>
                <w:strike/>
                <w:color w:val="00B050"/>
                <w:sz w:val="16"/>
                <w:szCs w:val="16"/>
              </w:rPr>
              <w:t xml:space="preserve"> listinného originálu alebo úradne overenej fotokópie.</w:t>
            </w:r>
          </w:p>
          <w:p w14:paraId="00B592C0"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50CB7E94" w14:textId="77777777" w:rsidR="000E4642" w:rsidRPr="0073260C" w:rsidRDefault="000E4642" w:rsidP="004800B7">
            <w:pPr>
              <w:pStyle w:val="Odsekzoznamu"/>
              <w:numPr>
                <w:ilvl w:val="0"/>
                <w:numId w:val="286"/>
              </w:numPr>
              <w:spacing w:after="0" w:line="240" w:lineRule="auto"/>
              <w:ind w:left="213" w:hanging="213"/>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24DD846C" w14:textId="77777777" w:rsidTr="00590DF4">
        <w:trPr>
          <w:trHeight w:val="284"/>
        </w:trPr>
        <w:tc>
          <w:tcPr>
            <w:tcW w:w="200" w:type="pct"/>
            <w:shd w:val="clear" w:color="auto" w:fill="FFFFFF" w:themeFill="background1"/>
            <w:vAlign w:val="center"/>
          </w:tcPr>
          <w:p w14:paraId="5AB8CDA8"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800" w:type="pct"/>
            <w:shd w:val="clear" w:color="auto" w:fill="FFFFFF" w:themeFill="background1"/>
            <w:vAlign w:val="center"/>
          </w:tcPr>
          <w:p w14:paraId="7EB67B5F"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 xml:space="preserve">Výsledok investície </w:t>
            </w:r>
          </w:p>
          <w:p w14:paraId="39A7E772"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7966C4AC"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693E687" w14:textId="77777777" w:rsidR="000E4642" w:rsidRPr="0073260C" w:rsidRDefault="000E4642" w:rsidP="004800B7">
            <w:pPr>
              <w:pStyle w:val="Default"/>
              <w:keepLines/>
              <w:widowControl w:val="0"/>
              <w:numPr>
                <w:ilvl w:val="0"/>
                <w:numId w:val="172"/>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w:t>
            </w:r>
            <w:r w:rsidRPr="0073260C">
              <w:rPr>
                <w:rFonts w:asciiTheme="minorHAnsi" w:hAnsiTheme="minorHAnsi" w:cstheme="minorHAnsi"/>
                <w:bCs/>
                <w:strike/>
                <w:color w:val="00B050"/>
                <w:sz w:val="16"/>
                <w:szCs w:val="16"/>
              </w:rPr>
              <w:t>Čestné vyhlásenie žiadateľa</w:t>
            </w:r>
            <w:r w:rsidRPr="0073260C">
              <w:rPr>
                <w:rFonts w:asciiTheme="minorHAnsi" w:hAnsiTheme="minorHAnsi" w:cstheme="minorHAnsi"/>
                <w:strike/>
                <w:color w:val="00B050"/>
                <w:sz w:val="16"/>
                <w:szCs w:val="16"/>
              </w:rPr>
              <w:t>)</w:t>
            </w:r>
          </w:p>
          <w:p w14:paraId="22FFC68D" w14:textId="77777777" w:rsidR="000E4642" w:rsidRPr="0073260C" w:rsidRDefault="000E4642" w:rsidP="004800B7">
            <w:pPr>
              <w:pStyle w:val="Default"/>
              <w:keepLines/>
              <w:widowControl w:val="0"/>
              <w:numPr>
                <w:ilvl w:val="0"/>
                <w:numId w:val="172"/>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(Príloha 2B k príručke pre prijímateľa LEADER)</w:t>
            </w:r>
          </w:p>
          <w:p w14:paraId="4970CC4A"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075A0E26" w14:textId="77777777" w:rsidR="000E4642" w:rsidRPr="0073260C" w:rsidRDefault="000E4642" w:rsidP="004800B7">
            <w:pPr>
              <w:pStyle w:val="Odsekzoznamu"/>
              <w:numPr>
                <w:ilvl w:val="0"/>
                <w:numId w:val="287"/>
              </w:numPr>
              <w:spacing w:after="0" w:line="240" w:lineRule="auto"/>
              <w:ind w:left="213" w:hanging="213"/>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10B89E1F" w14:textId="77777777" w:rsidTr="00590DF4">
        <w:trPr>
          <w:trHeight w:val="284"/>
        </w:trPr>
        <w:tc>
          <w:tcPr>
            <w:tcW w:w="200" w:type="pct"/>
            <w:shd w:val="clear" w:color="auto" w:fill="FFFFFF" w:themeFill="background1"/>
            <w:vAlign w:val="center"/>
          </w:tcPr>
          <w:p w14:paraId="612DFB0C"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6.</w:t>
            </w:r>
          </w:p>
        </w:tc>
        <w:tc>
          <w:tcPr>
            <w:tcW w:w="4800" w:type="pct"/>
            <w:shd w:val="clear" w:color="auto" w:fill="FFFFFF" w:themeFill="background1"/>
            <w:vAlign w:val="center"/>
          </w:tcPr>
          <w:p w14:paraId="3C04F711"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Investícia súvisiaca s využívaním biomasy</w:t>
            </w:r>
          </w:p>
          <w:p w14:paraId="25871CBF"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73260C">
              <w:rPr>
                <w:rFonts w:cstheme="minorHAnsi"/>
                <w:i/>
                <w:strike/>
                <w:color w:val="00B050"/>
                <w:sz w:val="16"/>
                <w:szCs w:val="16"/>
              </w:rPr>
              <w:t>Kritériá udržateľného využitia biomasy v regiónoch Slovenska pre programy SR na obdobie 2014-2020 spolufinancované z EŠIF – so zameraním na drevnú biomasu</w:t>
            </w:r>
            <w:r w:rsidRPr="0073260C">
              <w:rPr>
                <w:rFonts w:cstheme="minorHAnsi"/>
                <w:strike/>
                <w:color w:val="00B050"/>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4B668F7F"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89BD93F" w14:textId="77777777" w:rsidR="000E4642" w:rsidRPr="0073260C" w:rsidRDefault="000E4642" w:rsidP="004800B7">
            <w:pPr>
              <w:pStyle w:val="Default"/>
              <w:keepLines/>
              <w:widowControl w:val="0"/>
              <w:numPr>
                <w:ilvl w:val="0"/>
                <w:numId w:val="173"/>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Stanovisko NPPC-TSUP Rovinka, že investície súvisiace s využívaním biomasy (vrátane drevnej) sú v súlade s kritériami udržateľného využitia biomasy v regiónoch Slovenska,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4DEA251F"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lastRenderedPageBreak/>
              <w:t>Spôsob overenia</w:t>
            </w:r>
          </w:p>
          <w:p w14:paraId="2A9EEAEF" w14:textId="77777777" w:rsidR="000E4642" w:rsidRPr="0073260C" w:rsidRDefault="000E4642" w:rsidP="004800B7">
            <w:pPr>
              <w:pStyle w:val="Default"/>
              <w:keepLines/>
              <w:widowControl w:val="0"/>
              <w:numPr>
                <w:ilvl w:val="0"/>
                <w:numId w:val="173"/>
              </w:numPr>
              <w:ind w:left="213" w:hanging="213"/>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p w14:paraId="2DA7900B" w14:textId="77777777" w:rsidR="000E4642" w:rsidRPr="0073260C" w:rsidRDefault="000E4642"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termín pre preukázanie splnenia kritéria</w:t>
            </w:r>
          </w:p>
          <w:p w14:paraId="104DB8D6" w14:textId="77777777" w:rsidR="000E4642" w:rsidRPr="0073260C" w:rsidRDefault="000E4642" w:rsidP="004800B7">
            <w:pPr>
              <w:pStyle w:val="Default"/>
              <w:keepLines/>
              <w:widowControl w:val="0"/>
              <w:numPr>
                <w:ilvl w:val="0"/>
                <w:numId w:val="173"/>
              </w:numPr>
              <w:ind w:left="213" w:hanging="213"/>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resp. najneskôr ku dňu doplnenia chýbajúcich náležitostí na základe prvej výzvy na doplnenie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zo strany príslušnej MAS.V prípade predloženia prílohy ku dňu doplnenia chýbajúcich náležitostí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v zmysle prvej výzvy na doplnenie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zo strany príslušnej MAS </w:t>
            </w:r>
            <w:r w:rsidRPr="0073260C">
              <w:rPr>
                <w:rFonts w:asciiTheme="minorHAnsi" w:hAnsiTheme="minorHAnsi" w:cstheme="minorHAnsi"/>
                <w:bCs/>
                <w:strike/>
                <w:color w:val="00B050"/>
                <w:sz w:val="16"/>
                <w:szCs w:val="16"/>
              </w:rPr>
              <w:t xml:space="preserve">je možné, aby prílohy boli vypracované (podpísané) aj po termíne predloženia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najneskôr ku dňu doplnenia chýbajúcich náležitostí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(vydané potvrdenie musí nadobudnúť právoplatnosť najneskôr ku dňu predloženia doplnenia chýbajúcich náležitostí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strike/>
                <w:color w:val="00B050"/>
                <w:sz w:val="16"/>
                <w:szCs w:val="16"/>
              </w:rPr>
              <w:t xml:space="preserve"> v zmysle prvej výzvy na doplnenie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zo strany príslušnej MAS).</w:t>
            </w:r>
          </w:p>
        </w:tc>
      </w:tr>
      <w:tr w:rsidR="0073260C" w:rsidRPr="0073260C" w14:paraId="4B9FAA37" w14:textId="77777777" w:rsidTr="00590DF4">
        <w:trPr>
          <w:trHeight w:val="284"/>
        </w:trPr>
        <w:tc>
          <w:tcPr>
            <w:tcW w:w="200" w:type="pct"/>
            <w:shd w:val="clear" w:color="auto" w:fill="FFFFFF" w:themeFill="background1"/>
            <w:vAlign w:val="center"/>
          </w:tcPr>
          <w:p w14:paraId="1596BD77"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7.</w:t>
            </w:r>
          </w:p>
        </w:tc>
        <w:tc>
          <w:tcPr>
            <w:tcW w:w="4800" w:type="pct"/>
            <w:shd w:val="clear" w:color="auto" w:fill="FFFFFF" w:themeFill="background1"/>
            <w:vAlign w:val="center"/>
          </w:tcPr>
          <w:p w14:paraId="52EF4C88"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Výrobná kapacita zariadení na výrobu tepelnej a/alebo elektrickej energie z obnoviteľných zdrojov energie</w:t>
            </w:r>
          </w:p>
          <w:p w14:paraId="4157D021"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60D849D8"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495C4B9" w14:textId="77777777" w:rsidR="000E4642" w:rsidRPr="0073260C" w:rsidRDefault="000E4642" w:rsidP="004800B7">
            <w:pPr>
              <w:pStyle w:val="Default"/>
              <w:keepLines/>
              <w:widowControl w:val="0"/>
              <w:numPr>
                <w:ilvl w:val="0"/>
                <w:numId w:val="172"/>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(Príloha 2B k príručke pre prijímateľa LEADER)</w:t>
            </w:r>
          </w:p>
          <w:p w14:paraId="60A8E491"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A557614" w14:textId="77777777" w:rsidR="000E4642" w:rsidRPr="0073260C" w:rsidRDefault="000E4642" w:rsidP="004800B7">
            <w:pPr>
              <w:pStyle w:val="Default"/>
              <w:keepLines/>
              <w:widowControl w:val="0"/>
              <w:numPr>
                <w:ilvl w:val="0"/>
                <w:numId w:val="173"/>
              </w:numPr>
              <w:ind w:left="213" w:hanging="213"/>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493BAAD7" w14:textId="77777777" w:rsidTr="00590DF4">
        <w:trPr>
          <w:trHeight w:val="284"/>
        </w:trPr>
        <w:tc>
          <w:tcPr>
            <w:tcW w:w="200" w:type="pct"/>
            <w:shd w:val="clear" w:color="auto" w:fill="FFFFFF" w:themeFill="background1"/>
            <w:vAlign w:val="center"/>
          </w:tcPr>
          <w:p w14:paraId="4751EEB9"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8.</w:t>
            </w:r>
          </w:p>
        </w:tc>
        <w:tc>
          <w:tcPr>
            <w:tcW w:w="4800" w:type="pct"/>
            <w:shd w:val="clear" w:color="auto" w:fill="FFFFFF" w:themeFill="background1"/>
            <w:vAlign w:val="center"/>
          </w:tcPr>
          <w:p w14:paraId="2D401AE1" w14:textId="77777777" w:rsidR="000E4642" w:rsidRPr="0073260C" w:rsidRDefault="000E4642" w:rsidP="00AB4072">
            <w:pPr>
              <w:spacing w:after="0" w:line="240" w:lineRule="auto"/>
              <w:jc w:val="both"/>
              <w:rPr>
                <w:rFonts w:cstheme="minorHAnsi"/>
                <w:b/>
                <w:strike/>
                <w:color w:val="00B050"/>
                <w:sz w:val="18"/>
                <w:szCs w:val="18"/>
              </w:rPr>
            </w:pPr>
            <w:r w:rsidRPr="0073260C">
              <w:rPr>
                <w:rFonts w:cstheme="minorHAnsi"/>
                <w:b/>
                <w:strike/>
                <w:color w:val="00B050"/>
                <w:sz w:val="18"/>
                <w:szCs w:val="18"/>
              </w:rPr>
              <w:t xml:space="preserve">Veľkosť nepoľnohospodárskeho podniku – </w:t>
            </w:r>
            <w:proofErr w:type="spellStart"/>
            <w:r w:rsidRPr="0073260C">
              <w:rPr>
                <w:rFonts w:cstheme="minorHAnsi"/>
                <w:b/>
                <w:strike/>
                <w:color w:val="00B050"/>
                <w:sz w:val="18"/>
                <w:szCs w:val="18"/>
              </w:rPr>
              <w:t>mikro</w:t>
            </w:r>
            <w:proofErr w:type="spellEnd"/>
            <w:r w:rsidRPr="0073260C">
              <w:rPr>
                <w:rFonts w:cstheme="minorHAnsi"/>
                <w:b/>
                <w:strike/>
                <w:color w:val="00B050"/>
                <w:sz w:val="18"/>
                <w:szCs w:val="18"/>
              </w:rPr>
              <w:t xml:space="preserve"> a malý podnik v zmysle odporúčania Komisie 2003/361/ES.</w:t>
            </w:r>
          </w:p>
          <w:p w14:paraId="0F540441"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533F547" w14:textId="77777777" w:rsidR="000E4642" w:rsidRPr="0073260C" w:rsidRDefault="000E4642" w:rsidP="004800B7">
            <w:pPr>
              <w:pStyle w:val="Default"/>
              <w:numPr>
                <w:ilvl w:val="0"/>
                <w:numId w:val="174"/>
              </w:numPr>
              <w:tabs>
                <w:tab w:val="clear" w:pos="720"/>
                <w:tab w:val="num" w:pos="218"/>
              </w:tabs>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15 – </w:t>
            </w:r>
            <w:r w:rsidRPr="0073260C">
              <w:rPr>
                <w:rFonts w:asciiTheme="minorHAnsi" w:hAnsiTheme="minorHAnsi" w:cstheme="minorHAnsi"/>
                <w:bCs/>
                <w:strike/>
                <w:color w:val="00B050"/>
                <w:sz w:val="16"/>
                <w:szCs w:val="16"/>
              </w:rPr>
              <w:t>Čestné vyhlásenie žiadateľa</w:t>
            </w:r>
            <w:r w:rsidRPr="0073260C">
              <w:rPr>
                <w:rFonts w:asciiTheme="minorHAnsi" w:hAnsiTheme="minorHAnsi" w:cstheme="minorHAnsi"/>
                <w:strike/>
                <w:color w:val="00B050"/>
                <w:sz w:val="16"/>
                <w:szCs w:val="16"/>
              </w:rPr>
              <w:t xml:space="preserve">) </w:t>
            </w:r>
          </w:p>
          <w:p w14:paraId="55555918" w14:textId="77777777" w:rsidR="000E4642" w:rsidRPr="0073260C" w:rsidRDefault="000E4642" w:rsidP="004800B7">
            <w:pPr>
              <w:pStyle w:val="Default"/>
              <w:numPr>
                <w:ilvl w:val="0"/>
                <w:numId w:val="174"/>
              </w:numPr>
              <w:tabs>
                <w:tab w:val="clear" w:pos="720"/>
                <w:tab w:val="num" w:pos="218"/>
              </w:tabs>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Vyhlásenie o veľkosti podniku</w:t>
            </w:r>
            <w:r w:rsidRPr="0073260C" w:rsidDel="00D13DAC">
              <w:rPr>
                <w:rFonts w:asciiTheme="minorHAnsi" w:hAnsiTheme="minorHAnsi" w:cstheme="minorHAnsi"/>
                <w:strike/>
                <w:color w:val="00B050"/>
                <w:sz w:val="16"/>
                <w:szCs w:val="16"/>
              </w:rPr>
              <w:t xml:space="preserve"> </w:t>
            </w:r>
            <w:r w:rsidRPr="0073260C">
              <w:rPr>
                <w:rFonts w:asciiTheme="minorHAnsi" w:hAnsiTheme="minorHAnsi" w:cstheme="minorHAnsi"/>
                <w:strike/>
                <w:color w:val="00B050"/>
                <w:sz w:val="16"/>
                <w:szCs w:val="16"/>
              </w:rPr>
              <w:t xml:space="preserve">(Príloha č. 16B),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4647BF51" w14:textId="77777777" w:rsidR="000E4642" w:rsidRPr="0073260C" w:rsidRDefault="000E4642" w:rsidP="004800B7">
            <w:pPr>
              <w:pStyle w:val="Default"/>
              <w:numPr>
                <w:ilvl w:val="0"/>
                <w:numId w:val="174"/>
              </w:numPr>
              <w:tabs>
                <w:tab w:val="clear" w:pos="720"/>
                <w:tab w:val="num" w:pos="218"/>
              </w:tabs>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Účtovná závierka, </w:t>
            </w:r>
            <w:r w:rsidRPr="0073260C">
              <w:rPr>
                <w:rFonts w:asciiTheme="minorHAnsi" w:hAnsiTheme="minorHAnsi" w:cstheme="minorHAnsi"/>
                <w:b/>
                <w:strike/>
                <w:color w:val="00B050"/>
                <w:sz w:val="16"/>
                <w:szCs w:val="16"/>
              </w:rPr>
              <w:t>možnosť využitia integračnej akcie „Získanie informácie o účtovných závierkach“ v ITMS2014+</w:t>
            </w:r>
          </w:p>
          <w:p w14:paraId="498358D9" w14:textId="77777777" w:rsidR="000E4642" w:rsidRPr="0073260C" w:rsidRDefault="000E4642" w:rsidP="004800B7">
            <w:pPr>
              <w:pStyle w:val="Default"/>
              <w:numPr>
                <w:ilvl w:val="0"/>
                <w:numId w:val="174"/>
              </w:numPr>
              <w:tabs>
                <w:tab w:val="clear" w:pos="720"/>
                <w:tab w:val="num" w:pos="218"/>
              </w:tabs>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Účtovná závierka,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w:t>
            </w:r>
            <w:r w:rsidRPr="0073260C">
              <w:rPr>
                <w:rFonts w:asciiTheme="minorHAnsi" w:hAnsiTheme="minorHAnsi" w:cstheme="minorHAnsi"/>
                <w:strike/>
                <w:color w:val="00B050"/>
                <w:sz w:val="16"/>
                <w:szCs w:val="16"/>
              </w:rPr>
              <w:t xml:space="preserve"> </w:t>
            </w:r>
            <w:r w:rsidRPr="0073260C">
              <w:rPr>
                <w:rFonts w:asciiTheme="minorHAnsi" w:hAnsiTheme="minorHAnsi" w:cstheme="minorHAnsi"/>
                <w:b/>
                <w:strike/>
                <w:color w:val="00B050"/>
                <w:sz w:val="16"/>
                <w:szCs w:val="16"/>
              </w:rPr>
              <w:t xml:space="preserve">originálu </w:t>
            </w:r>
            <w:r w:rsidRPr="0073260C">
              <w:rPr>
                <w:rFonts w:asciiTheme="minorHAnsi" w:hAnsiTheme="minorHAnsi" w:cstheme="minorHAnsi"/>
                <w:b/>
                <w:bCs/>
                <w:strike/>
                <w:color w:val="00B050"/>
                <w:sz w:val="16"/>
                <w:szCs w:val="16"/>
              </w:rPr>
              <w:t>alebo úradne overenej fotokópie</w:t>
            </w:r>
            <w:r w:rsidRPr="0073260C">
              <w:rPr>
                <w:rFonts w:asciiTheme="minorHAnsi" w:hAnsiTheme="minorHAnsi" w:cstheme="minorHAnsi"/>
                <w:b/>
                <w:strike/>
                <w:color w:val="00B050"/>
                <w:sz w:val="16"/>
                <w:szCs w:val="16"/>
              </w:rPr>
              <w:t xml:space="preserve"> podpísaný štatutárnym orgánom žiadateľa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r w:rsidRPr="0073260C">
              <w:rPr>
                <w:rFonts w:asciiTheme="minorHAnsi" w:hAnsiTheme="minorHAnsi" w:cstheme="minorHAnsi"/>
                <w:strike/>
                <w:color w:val="00B050"/>
                <w:sz w:val="16"/>
                <w:szCs w:val="16"/>
              </w:rPr>
              <w:t xml:space="preserve"> (relevantné, len v prípade, neúspešnej integračnej akcie)</w:t>
            </w:r>
            <w:r w:rsidRPr="0073260C" w:rsidDel="00CD23CD">
              <w:rPr>
                <w:rFonts w:asciiTheme="minorHAnsi" w:hAnsiTheme="minorHAnsi" w:cstheme="minorHAnsi"/>
                <w:strike/>
                <w:color w:val="00B050"/>
                <w:sz w:val="16"/>
                <w:szCs w:val="16"/>
              </w:rPr>
              <w:t xml:space="preserve"> </w:t>
            </w:r>
            <w:r w:rsidRPr="0073260C">
              <w:rPr>
                <w:rFonts w:asciiTheme="minorHAnsi" w:hAnsiTheme="minorHAnsi" w:cstheme="minorHAnsi"/>
                <w:strike/>
                <w:color w:val="00B050"/>
                <w:sz w:val="16"/>
                <w:szCs w:val="16"/>
              </w:rPr>
              <w:t xml:space="preserve">  </w:t>
            </w:r>
          </w:p>
          <w:p w14:paraId="4EF44F2D" w14:textId="77777777" w:rsidR="000E4642" w:rsidRPr="0073260C" w:rsidRDefault="000E4642" w:rsidP="004800B7">
            <w:pPr>
              <w:pStyle w:val="Default"/>
              <w:numPr>
                <w:ilvl w:val="0"/>
                <w:numId w:val="174"/>
              </w:numPr>
              <w:tabs>
                <w:tab w:val="clear" w:pos="720"/>
                <w:tab w:val="num" w:pos="218"/>
              </w:tabs>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Konsolidovaná účtovná závierka (ak relevantné),</w:t>
            </w:r>
            <w:r w:rsidRPr="0073260C">
              <w:rPr>
                <w:rFonts w:asciiTheme="minorHAnsi" w:hAnsiTheme="minorHAnsi" w:cstheme="minorHAnsi"/>
                <w:b/>
                <w:strike/>
                <w:color w:val="00B050"/>
                <w:sz w:val="16"/>
                <w:szCs w:val="16"/>
              </w:rPr>
              <w:t xml:space="preserve">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strike/>
                <w:color w:val="00B050"/>
                <w:sz w:val="16"/>
                <w:szCs w:val="16"/>
              </w:rPr>
              <w:t xml:space="preserve"> </w:t>
            </w:r>
            <w:r w:rsidRPr="0073260C">
              <w:rPr>
                <w:rFonts w:asciiTheme="minorHAnsi" w:hAnsiTheme="minorHAnsi" w:cstheme="minorHAnsi"/>
                <w:b/>
                <w:strike/>
                <w:color w:val="00B050"/>
                <w:sz w:val="16"/>
                <w:szCs w:val="16"/>
              </w:rPr>
              <w:t>originálu podpísaný štatutárnym orgánom žiadateľa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0D8E6318" w14:textId="77777777" w:rsidR="000E4642" w:rsidRPr="0073260C" w:rsidRDefault="000E4642" w:rsidP="00AB4072">
            <w:pPr>
              <w:pStyle w:val="Default"/>
              <w:jc w:val="both"/>
              <w:rPr>
                <w:rFonts w:asciiTheme="minorHAnsi" w:hAnsiTheme="minorHAnsi" w:cstheme="minorHAnsi"/>
                <w:strike/>
                <w:color w:val="00B050"/>
                <w:sz w:val="16"/>
                <w:szCs w:val="16"/>
              </w:rPr>
            </w:pPr>
          </w:p>
          <w:p w14:paraId="2A7C38DB" w14:textId="77777777" w:rsidR="000E4642" w:rsidRPr="0073260C" w:rsidRDefault="000E4642" w:rsidP="00AB4072">
            <w:pPr>
              <w:pStyle w:val="Default"/>
              <w:jc w:val="both"/>
              <w:rPr>
                <w:rFonts w:asciiTheme="minorHAnsi" w:hAnsiTheme="minorHAnsi" w:cstheme="minorHAnsi"/>
                <w:bCs/>
                <w:strike/>
                <w:color w:val="00B050"/>
                <w:sz w:val="16"/>
                <w:szCs w:val="16"/>
              </w:rPr>
            </w:pPr>
            <w:r w:rsidRPr="0073260C">
              <w:rPr>
                <w:rFonts w:asciiTheme="minorHAnsi" w:hAnsiTheme="minorHAnsi" w:cstheme="minorHAnsi"/>
                <w:bCs/>
                <w:strike/>
                <w:color w:val="00B050"/>
                <w:sz w:val="16"/>
                <w:szCs w:val="16"/>
              </w:rPr>
              <w:t xml:space="preserve">V prípade neúspešnej integračnej akcie, </w:t>
            </w:r>
            <w:r w:rsidRPr="0073260C">
              <w:rPr>
                <w:rFonts w:asciiTheme="minorHAnsi" w:hAnsiTheme="minorHAnsi" w:cstheme="minorHAnsi"/>
                <w:b/>
                <w:bCs/>
                <w:strike/>
                <w:color w:val="00B050"/>
                <w:sz w:val="16"/>
                <w:szCs w:val="16"/>
              </w:rPr>
              <w:t xml:space="preserve">príloha musí byť predložená </w:t>
            </w:r>
            <w:r w:rsidRPr="0073260C">
              <w:rPr>
                <w:rFonts w:asciiTheme="minorHAnsi" w:hAnsiTheme="minorHAnsi" w:cstheme="minorHAnsi"/>
                <w:bCs/>
                <w:strike/>
                <w:color w:val="00B050"/>
                <w:sz w:val="16"/>
                <w:szCs w:val="16"/>
              </w:rPr>
              <w:t>cez ITMS2014+.</w:t>
            </w:r>
          </w:p>
          <w:p w14:paraId="7A9DF8AE" w14:textId="77777777" w:rsidR="000E4642" w:rsidRPr="0073260C" w:rsidRDefault="000E4642" w:rsidP="00AB4072">
            <w:pPr>
              <w:spacing w:after="0" w:line="240" w:lineRule="auto"/>
              <w:jc w:val="both"/>
              <w:rPr>
                <w:rFonts w:cstheme="minorHAnsi"/>
                <w:i/>
                <w:strike/>
                <w:color w:val="00B050"/>
                <w:sz w:val="16"/>
                <w:szCs w:val="16"/>
              </w:rPr>
            </w:pPr>
            <w:r w:rsidRPr="0073260C">
              <w:rPr>
                <w:rFonts w:cstheme="minorHAnsi"/>
                <w:bCs/>
                <w:strike/>
                <w:color w:val="00B050"/>
                <w:sz w:val="16"/>
                <w:szCs w:val="16"/>
              </w:rPr>
              <w:t xml:space="preserve">Žiadateľ patriaci do kategórie MSP v zmysle odporúčania komisie 2003/361/ES predkladá účtovnú závierku vrátane poznámok </w:t>
            </w:r>
            <w:r w:rsidRPr="0073260C">
              <w:rPr>
                <w:rFonts w:cstheme="minorHAnsi"/>
                <w:b/>
                <w:bCs/>
                <w:strike/>
                <w:color w:val="00B050"/>
                <w:sz w:val="16"/>
                <w:szCs w:val="16"/>
              </w:rPr>
              <w:t>za posledné ukončené účtovné obdobie</w:t>
            </w:r>
            <w:r w:rsidRPr="0073260C">
              <w:rPr>
                <w:rFonts w:cstheme="minorHAnsi"/>
                <w:bCs/>
                <w:strike/>
                <w:color w:val="00B050"/>
                <w:sz w:val="16"/>
                <w:szCs w:val="16"/>
              </w:rPr>
              <w:t xml:space="preserve">, za ktoré je povinný v zmysle zákona o účtovníctve mať účtovnú závierku </w:t>
            </w:r>
            <w:r w:rsidRPr="0073260C">
              <w:rPr>
                <w:rFonts w:cstheme="minorHAnsi"/>
                <w:b/>
                <w:bCs/>
                <w:strike/>
                <w:color w:val="00B050"/>
                <w:sz w:val="16"/>
                <w:szCs w:val="16"/>
              </w:rPr>
              <w:t>schválenú</w:t>
            </w:r>
            <w:r w:rsidRPr="0073260C">
              <w:rPr>
                <w:rFonts w:cstheme="minorHAnsi"/>
                <w:bCs/>
                <w:strike/>
                <w:color w:val="00B05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73260C">
              <w:rPr>
                <w:rFonts w:cstheme="minorHAnsi"/>
                <w:b/>
                <w:bCs/>
                <w:strike/>
                <w:color w:val="00B050"/>
                <w:sz w:val="16"/>
                <w:szCs w:val="16"/>
              </w:rPr>
              <w:t>schválenú</w:t>
            </w:r>
            <w:r w:rsidRPr="0073260C">
              <w:rPr>
                <w:rFonts w:cstheme="minorHAnsi"/>
                <w:bCs/>
                <w:strike/>
                <w:color w:val="00B050"/>
                <w:sz w:val="16"/>
                <w:szCs w:val="16"/>
              </w:rPr>
              <w:t>.</w:t>
            </w:r>
            <w:r w:rsidRPr="0073260C">
              <w:rPr>
                <w:rFonts w:cstheme="minorHAnsi"/>
                <w:b/>
                <w:bCs/>
                <w:strike/>
                <w:color w:val="00B050"/>
                <w:sz w:val="16"/>
                <w:szCs w:val="16"/>
              </w:rPr>
              <w:t xml:space="preserve"> Schválenou účtovnou závierkou </w:t>
            </w:r>
            <w:r w:rsidRPr="0073260C">
              <w:rPr>
                <w:rFonts w:cstheme="minorHAnsi"/>
                <w:bCs/>
                <w:strike/>
                <w:color w:val="00B050"/>
                <w:sz w:val="16"/>
                <w:szCs w:val="16"/>
              </w:rPr>
              <w:t>na tieto účely je skutočnosť, že žiadateľ predložil účtovnú závierku na príslušný daňový úrad.</w:t>
            </w:r>
          </w:p>
          <w:p w14:paraId="195A2439" w14:textId="77777777" w:rsidR="000E4642" w:rsidRPr="0073260C" w:rsidRDefault="000E4642" w:rsidP="00AB4072">
            <w:pPr>
              <w:pStyle w:val="Default"/>
              <w:jc w:val="both"/>
              <w:rPr>
                <w:rFonts w:asciiTheme="minorHAnsi" w:hAnsiTheme="minorHAnsi" w:cstheme="minorHAnsi"/>
                <w:b/>
                <w:strike/>
                <w:color w:val="00B050"/>
                <w:sz w:val="16"/>
                <w:szCs w:val="16"/>
              </w:rPr>
            </w:pP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nachádza </w:t>
            </w:r>
            <w:r w:rsidRPr="0073260C">
              <w:rPr>
                <w:rFonts w:asciiTheme="minorHAnsi" w:hAnsiTheme="minorHAnsi" w:cstheme="minorHAnsi"/>
                <w:b/>
                <w:strike/>
                <w:color w:val="00B050"/>
                <w:sz w:val="16"/>
                <w:szCs w:val="16"/>
              </w:rPr>
              <w:t xml:space="preserve">v Registri účtovných závierok, žiadateľ prílohu nepredkladá. </w:t>
            </w:r>
          </w:p>
          <w:p w14:paraId="322C5FAC" w14:textId="77777777" w:rsidR="000E4642" w:rsidRPr="0073260C" w:rsidRDefault="000E4642" w:rsidP="00AB4072">
            <w:pPr>
              <w:pStyle w:val="Default"/>
              <w:jc w:val="both"/>
              <w:rPr>
                <w:rFonts w:asciiTheme="minorHAnsi" w:hAnsiTheme="minorHAnsi" w:cstheme="minorHAnsi"/>
                <w:b/>
                <w:strike/>
                <w:color w:val="00B050"/>
                <w:sz w:val="16"/>
                <w:szCs w:val="16"/>
              </w:rPr>
            </w:pP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nenachádza </w:t>
            </w:r>
            <w:r w:rsidRPr="0073260C">
              <w:rPr>
                <w:rFonts w:asciiTheme="minorHAnsi" w:hAnsiTheme="minorHAnsi" w:cstheme="minorHAnsi"/>
                <w:b/>
                <w:strike/>
                <w:color w:val="00B050"/>
                <w:sz w:val="16"/>
                <w:szCs w:val="16"/>
              </w:rPr>
              <w:t xml:space="preserve">v Registri účtovných závierok (napr. z technických dôvodov), </w:t>
            </w:r>
            <w:r w:rsidRPr="0073260C">
              <w:rPr>
                <w:rFonts w:asciiTheme="minorHAnsi" w:hAnsiTheme="minorHAnsi" w:cstheme="minorHAnsi"/>
                <w:b/>
                <w:bCs/>
                <w:strike/>
                <w:color w:val="00B050"/>
                <w:sz w:val="16"/>
                <w:szCs w:val="16"/>
              </w:rPr>
              <w:t xml:space="preserve">príloha musí byť predložená </w:t>
            </w:r>
            <w:r w:rsidRPr="0073260C">
              <w:rPr>
                <w:rFonts w:asciiTheme="minorHAnsi" w:hAnsiTheme="minorHAnsi" w:cstheme="minorHAnsi"/>
                <w:b/>
                <w:strike/>
                <w:color w:val="00B050"/>
                <w:sz w:val="16"/>
                <w:szCs w:val="16"/>
              </w:rPr>
              <w:t xml:space="preserve">v </w:t>
            </w:r>
            <w:r w:rsidRPr="0073260C">
              <w:rPr>
                <w:rFonts w:asciiTheme="minorHAnsi" w:hAnsiTheme="minorHAnsi" w:cstheme="minorHAnsi"/>
                <w:b/>
                <w:bCs/>
                <w:strike/>
                <w:color w:val="00B050"/>
                <w:sz w:val="16"/>
                <w:szCs w:val="16"/>
              </w:rPr>
              <w:t xml:space="preserve">elektronickej forme </w:t>
            </w:r>
            <w:r w:rsidRPr="0073260C">
              <w:rPr>
                <w:rFonts w:asciiTheme="minorHAnsi" w:hAnsiTheme="minorHAnsi" w:cstheme="minorHAnsi"/>
                <w:b/>
                <w:strike/>
                <w:color w:val="00B050"/>
                <w:sz w:val="16"/>
                <w:szCs w:val="16"/>
              </w:rPr>
              <w:t>cez ITMS2014+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originálu). </w:t>
            </w:r>
          </w:p>
          <w:p w14:paraId="6B5F0F77"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V prípade, že žiadateľ zistí, že informácie v príslušnom registri nie sú korektné , môže preukázať splnenie tejto podmienky predložením </w:t>
            </w:r>
            <w:proofErr w:type="spellStart"/>
            <w:r w:rsidRPr="0073260C">
              <w:rPr>
                <w:rFonts w:cstheme="minorHAnsi"/>
                <w:strike/>
                <w:color w:val="00B050"/>
                <w:sz w:val="16"/>
                <w:szCs w:val="16"/>
              </w:rPr>
              <w:t>skenu</w:t>
            </w:r>
            <w:proofErr w:type="spellEnd"/>
            <w:r w:rsidRPr="0073260C">
              <w:rPr>
                <w:rFonts w:cstheme="minorHAnsi"/>
                <w:strike/>
                <w:color w:val="00B050"/>
                <w:sz w:val="16"/>
                <w:szCs w:val="16"/>
              </w:rPr>
              <w:t xml:space="preserve"> listinného originálu alebo úradne overenej fotokópie.</w:t>
            </w:r>
          </w:p>
          <w:p w14:paraId="38E13B19"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3A4F318" w14:textId="77777777" w:rsidR="000E4642" w:rsidRPr="0073260C" w:rsidRDefault="000E4642" w:rsidP="004800B7">
            <w:pPr>
              <w:pStyle w:val="Odsekzoznamu"/>
              <w:numPr>
                <w:ilvl w:val="0"/>
                <w:numId w:val="289"/>
              </w:numPr>
              <w:spacing w:after="0" w:line="240" w:lineRule="auto"/>
              <w:ind w:left="213" w:hanging="213"/>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p w14:paraId="5A0E9E5C" w14:textId="77777777" w:rsidR="000E4642" w:rsidRPr="0073260C" w:rsidRDefault="000E4642"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termín pre preukázanie splnenia kritéria</w:t>
            </w:r>
          </w:p>
          <w:p w14:paraId="7DDE0390" w14:textId="77777777" w:rsidR="000E4642" w:rsidRPr="0073260C" w:rsidRDefault="000E4642" w:rsidP="004800B7">
            <w:pPr>
              <w:pStyle w:val="Default"/>
              <w:keepLines/>
              <w:widowControl w:val="0"/>
              <w:numPr>
                <w:ilvl w:val="0"/>
                <w:numId w:val="288"/>
              </w:numPr>
              <w:ind w:left="213" w:hanging="213"/>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Vyhlásenie o veľkosti podniku</w:t>
            </w:r>
            <w:r w:rsidRPr="0073260C" w:rsidDel="00D13DAC">
              <w:rPr>
                <w:rFonts w:asciiTheme="minorHAnsi" w:hAnsiTheme="minorHAnsi" w:cstheme="minorHAnsi"/>
                <w:strike/>
                <w:color w:val="00B050"/>
                <w:sz w:val="16"/>
                <w:szCs w:val="16"/>
              </w:rPr>
              <w:t xml:space="preserve"> </w:t>
            </w:r>
            <w:r w:rsidRPr="0073260C">
              <w:rPr>
                <w:rFonts w:asciiTheme="minorHAnsi" w:hAnsiTheme="minorHAnsi" w:cstheme="minorHAnsi"/>
                <w:strike/>
                <w:color w:val="00B050"/>
                <w:sz w:val="16"/>
                <w:szCs w:val="16"/>
              </w:rPr>
              <w:t xml:space="preserve">(Príloha č. 16B) - príloha musí byť predložená riadne spolu so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resp. najneskôr ku dňu doplnenia chýbajúcich náležitostí na základe prvej výzvy na doplnenie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zo strany príslušnej MAS. V prípade predloženia prílohy ku dňu doplnenia chýbajúcich náležitostí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v zmysle prvej výzvy na doplnenie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zo strany MAS </w:t>
            </w:r>
            <w:r w:rsidRPr="0073260C">
              <w:rPr>
                <w:rFonts w:asciiTheme="minorHAnsi" w:hAnsiTheme="minorHAnsi" w:cstheme="minorHAnsi"/>
                <w:bCs/>
                <w:strike/>
                <w:color w:val="00B050"/>
                <w:sz w:val="16"/>
                <w:szCs w:val="16"/>
              </w:rPr>
              <w:t xml:space="preserve">je možné, aby príloha bola vypracovaná (podpísaná) aj po termíne predloženia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najneskôr ku dňu doplnenia chýbajúcich náležitostí </w:t>
            </w:r>
            <w:proofErr w:type="spellStart"/>
            <w:r w:rsidRPr="0073260C">
              <w:rPr>
                <w:rFonts w:asciiTheme="minorHAnsi" w:hAnsiTheme="minorHAnsi" w:cstheme="minorHAnsi"/>
                <w:bCs/>
                <w:strike/>
                <w:color w:val="00B050"/>
                <w:sz w:val="16"/>
                <w:szCs w:val="16"/>
              </w:rPr>
              <w:t>ŽoNFP</w:t>
            </w:r>
            <w:proofErr w:type="spellEnd"/>
            <w:r w:rsidRPr="0073260C">
              <w:rPr>
                <w:rFonts w:asciiTheme="minorHAnsi" w:hAnsiTheme="minorHAnsi" w:cstheme="minorHAnsi"/>
                <w:bCs/>
                <w:strike/>
                <w:color w:val="00B050"/>
                <w:sz w:val="16"/>
                <w:szCs w:val="16"/>
              </w:rPr>
              <w:t xml:space="preserve"> </w:t>
            </w:r>
            <w:r w:rsidRPr="0073260C">
              <w:rPr>
                <w:rFonts w:asciiTheme="minorHAnsi" w:hAnsiTheme="minorHAnsi" w:cstheme="minorHAnsi"/>
                <w:strike/>
                <w:color w:val="00B050"/>
                <w:sz w:val="16"/>
                <w:szCs w:val="16"/>
              </w:rPr>
              <w:t xml:space="preserve">v zmysle prvej výzvy na doplnenie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zo strany MAS</w:t>
            </w:r>
            <w:r w:rsidRPr="0073260C">
              <w:rPr>
                <w:rFonts w:asciiTheme="minorHAnsi" w:hAnsiTheme="minorHAnsi" w:cstheme="minorHAnsi"/>
                <w:bCs/>
                <w:strike/>
                <w:color w:val="00B050"/>
                <w:sz w:val="16"/>
                <w:szCs w:val="16"/>
              </w:rPr>
              <w:t>.</w:t>
            </w:r>
          </w:p>
        </w:tc>
      </w:tr>
      <w:tr w:rsidR="0073260C" w:rsidRPr="0073260C" w14:paraId="31C30F72" w14:textId="77777777" w:rsidTr="00590DF4">
        <w:trPr>
          <w:trHeight w:val="284"/>
        </w:trPr>
        <w:tc>
          <w:tcPr>
            <w:tcW w:w="200" w:type="pct"/>
            <w:shd w:val="clear" w:color="auto" w:fill="FFFFFF" w:themeFill="background1"/>
            <w:vAlign w:val="center"/>
          </w:tcPr>
          <w:p w14:paraId="1115D9F1"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9.</w:t>
            </w:r>
          </w:p>
        </w:tc>
        <w:tc>
          <w:tcPr>
            <w:tcW w:w="4800" w:type="pct"/>
            <w:shd w:val="clear" w:color="auto" w:fill="FFFFFF" w:themeFill="background1"/>
            <w:vAlign w:val="center"/>
          </w:tcPr>
          <w:p w14:paraId="0E56B23E"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Výroba energie</w:t>
            </w:r>
          </w:p>
          <w:p w14:paraId="2F00B723" w14:textId="77777777" w:rsidR="000E4642" w:rsidRPr="0073260C" w:rsidRDefault="000E4642" w:rsidP="00AB4072">
            <w:pPr>
              <w:spacing w:after="0" w:line="240" w:lineRule="auto"/>
              <w:rPr>
                <w:rFonts w:cstheme="minorHAnsi"/>
                <w:strike/>
                <w:color w:val="00B050"/>
                <w:sz w:val="16"/>
                <w:szCs w:val="16"/>
              </w:rPr>
            </w:pPr>
            <w:r w:rsidRPr="0073260C">
              <w:rPr>
                <w:rFonts w:cstheme="minorHAnsi"/>
                <w:strike/>
                <w:color w:val="00B050"/>
                <w:sz w:val="16"/>
                <w:szCs w:val="16"/>
              </w:rPr>
              <w:t>V prípade výroby energie je časť energie spracovaná vo vlastnom podniku. (relevantné len v prípade, ak sa týka príslušnej oblasti).</w:t>
            </w:r>
          </w:p>
          <w:p w14:paraId="497E7F8C"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4F002CA" w14:textId="77777777" w:rsidR="000E4642" w:rsidRPr="0073260C" w:rsidRDefault="000E4642" w:rsidP="004800B7">
            <w:pPr>
              <w:pStyle w:val="Odsekzoznamu"/>
              <w:numPr>
                <w:ilvl w:val="0"/>
                <w:numId w:val="175"/>
              </w:numPr>
              <w:tabs>
                <w:tab w:val="clear" w:pos="720"/>
                <w:tab w:val="num" w:pos="213"/>
              </w:tabs>
              <w:spacing w:after="0" w:line="240" w:lineRule="auto"/>
              <w:ind w:left="213" w:hanging="213"/>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56A7CC8F" w14:textId="77777777" w:rsidR="000E4642" w:rsidRPr="0073260C" w:rsidRDefault="000E4642" w:rsidP="004800B7">
            <w:pPr>
              <w:pStyle w:val="Odsekzoznamu"/>
              <w:numPr>
                <w:ilvl w:val="0"/>
                <w:numId w:val="175"/>
              </w:numPr>
              <w:tabs>
                <w:tab w:val="clear" w:pos="720"/>
                <w:tab w:val="num" w:pos="218"/>
              </w:tabs>
              <w:spacing w:after="0" w:line="240" w:lineRule="auto"/>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15 – </w:t>
            </w:r>
            <w:r w:rsidRPr="0073260C">
              <w:rPr>
                <w:rFonts w:cstheme="minorHAnsi"/>
                <w:bCs/>
                <w:strike/>
                <w:color w:val="00B050"/>
                <w:sz w:val="16"/>
                <w:szCs w:val="16"/>
              </w:rPr>
              <w:t>Čestné vyhlásenie žiadateľa)</w:t>
            </w:r>
            <w:r w:rsidRPr="0073260C">
              <w:rPr>
                <w:rFonts w:cstheme="minorHAnsi"/>
                <w:strike/>
                <w:color w:val="00B050"/>
                <w:sz w:val="16"/>
                <w:szCs w:val="16"/>
              </w:rPr>
              <w:t xml:space="preserve"> </w:t>
            </w:r>
          </w:p>
          <w:p w14:paraId="7E5F673B"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2D08481B" w14:textId="77777777" w:rsidR="000E4642" w:rsidRPr="0073260C" w:rsidRDefault="000E4642" w:rsidP="004800B7">
            <w:pPr>
              <w:pStyle w:val="Odsekzoznamu"/>
              <w:numPr>
                <w:ilvl w:val="0"/>
                <w:numId w:val="289"/>
              </w:numPr>
              <w:spacing w:after="0" w:line="240" w:lineRule="auto"/>
              <w:ind w:left="213" w:hanging="213"/>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76521A49" w14:textId="77777777" w:rsidTr="00590DF4">
        <w:trPr>
          <w:trHeight w:val="284"/>
        </w:trPr>
        <w:tc>
          <w:tcPr>
            <w:tcW w:w="200" w:type="pct"/>
            <w:shd w:val="clear" w:color="auto" w:fill="FFFFFF" w:themeFill="background1"/>
            <w:vAlign w:val="center"/>
          </w:tcPr>
          <w:p w14:paraId="233467E0"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10.</w:t>
            </w:r>
          </w:p>
        </w:tc>
        <w:tc>
          <w:tcPr>
            <w:tcW w:w="4800" w:type="pct"/>
            <w:shd w:val="clear" w:color="auto" w:fill="FFFFFF" w:themeFill="background1"/>
            <w:vAlign w:val="center"/>
          </w:tcPr>
          <w:p w14:paraId="2C81BF96"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Spracovanie poľnohospodárskych produktov</w:t>
            </w:r>
          </w:p>
          <w:p w14:paraId="089FB4B6" w14:textId="77777777" w:rsidR="000E4642" w:rsidRPr="0073260C" w:rsidRDefault="000E4642" w:rsidP="00AB4072">
            <w:pPr>
              <w:spacing w:after="0" w:line="240" w:lineRule="auto"/>
              <w:jc w:val="both"/>
              <w:rPr>
                <w:rFonts w:cstheme="minorHAnsi"/>
                <w:strike/>
                <w:color w:val="00B050"/>
                <w:sz w:val="16"/>
                <w:szCs w:val="16"/>
                <w:vertAlign w:val="superscript"/>
              </w:rPr>
            </w:pPr>
            <w:r w:rsidRPr="0073260C">
              <w:rPr>
                <w:rFonts w:cstheme="minorHAnsi"/>
                <w:strike/>
                <w:color w:val="00B050"/>
                <w:sz w:val="16"/>
                <w:szCs w:val="16"/>
              </w:rPr>
              <w:t>V prípade spracovania poľnohospodárskych produktov, ktorých vstup spracovania výlučne spadá do Prílohy I ZFEÚ je časť vyrobenej energie uvádzaná do siete</w:t>
            </w:r>
            <w:r w:rsidRPr="0073260C">
              <w:rPr>
                <w:rFonts w:cstheme="minorHAnsi"/>
                <w:strike/>
                <w:color w:val="00B050"/>
                <w:sz w:val="16"/>
                <w:szCs w:val="16"/>
                <w:vertAlign w:val="superscript"/>
              </w:rPr>
              <w:t xml:space="preserve">  </w:t>
            </w:r>
            <w:r w:rsidRPr="0073260C">
              <w:rPr>
                <w:rFonts w:cstheme="minorHAnsi"/>
                <w:strike/>
                <w:color w:val="00B050"/>
                <w:sz w:val="16"/>
                <w:szCs w:val="16"/>
              </w:rPr>
              <w:t>(uvedením energie do siete sa rozumie aj predaj energie inému podniku</w:t>
            </w:r>
            <w:r w:rsidRPr="0073260C">
              <w:rPr>
                <w:rFonts w:cstheme="minorHAnsi"/>
                <w:strike/>
                <w:color w:val="00B050"/>
                <w:sz w:val="18"/>
                <w:szCs w:val="18"/>
              </w:rPr>
              <w:t xml:space="preserve">) </w:t>
            </w:r>
            <w:r w:rsidRPr="0073260C">
              <w:rPr>
                <w:rFonts w:cstheme="minorHAnsi"/>
                <w:strike/>
                <w:color w:val="00B050"/>
                <w:sz w:val="16"/>
                <w:szCs w:val="16"/>
              </w:rPr>
              <w:t>(relevantné len v prípade, ak sa týka príslušnej oblasti).</w:t>
            </w:r>
          </w:p>
          <w:p w14:paraId="71E46E13"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35FC570" w14:textId="77777777" w:rsidR="000E4642" w:rsidRPr="0073260C" w:rsidRDefault="000E4642" w:rsidP="004800B7">
            <w:pPr>
              <w:pStyle w:val="Odsekzoznamu"/>
              <w:numPr>
                <w:ilvl w:val="0"/>
                <w:numId w:val="176"/>
              </w:numPr>
              <w:tabs>
                <w:tab w:val="clear" w:pos="720"/>
              </w:tabs>
              <w:spacing w:after="0" w:line="240" w:lineRule="auto"/>
              <w:ind w:left="213" w:hanging="213"/>
              <w:rPr>
                <w:rFonts w:cstheme="minorHAnsi"/>
                <w:strike/>
                <w:color w:val="00B050"/>
                <w:sz w:val="16"/>
                <w:szCs w:val="16"/>
              </w:rPr>
            </w:pPr>
            <w:r w:rsidRPr="0073260C">
              <w:rPr>
                <w:rFonts w:cstheme="minorHAnsi"/>
                <w:strike/>
                <w:color w:val="00B050"/>
                <w:sz w:val="16"/>
                <w:szCs w:val="16"/>
              </w:rPr>
              <w:lastRenderedPageBreak/>
              <w:t>Popis v projekte realizácie (Príloha 2B k príručke pre prijímateľa LEADER)</w:t>
            </w:r>
          </w:p>
          <w:p w14:paraId="6C264150" w14:textId="77777777" w:rsidR="000E4642" w:rsidRPr="0073260C" w:rsidRDefault="000E4642" w:rsidP="004800B7">
            <w:pPr>
              <w:pStyle w:val="Odsekzoznamu"/>
              <w:numPr>
                <w:ilvl w:val="0"/>
                <w:numId w:val="176"/>
              </w:numPr>
              <w:tabs>
                <w:tab w:val="clear" w:pos="720"/>
              </w:tabs>
              <w:spacing w:after="0" w:line="240" w:lineRule="auto"/>
              <w:ind w:left="213" w:hanging="213"/>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15 – </w:t>
            </w:r>
            <w:r w:rsidRPr="0073260C">
              <w:rPr>
                <w:rFonts w:cstheme="minorHAnsi"/>
                <w:bCs/>
                <w:strike/>
                <w:color w:val="00B050"/>
                <w:sz w:val="16"/>
                <w:szCs w:val="16"/>
              </w:rPr>
              <w:t>Čestné vyhlásenie žiadateľ</w:t>
            </w:r>
          </w:p>
          <w:p w14:paraId="12A47BEC"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B32C8E7" w14:textId="77777777" w:rsidR="000E4642" w:rsidRPr="0073260C" w:rsidRDefault="000E4642" w:rsidP="004800B7">
            <w:pPr>
              <w:pStyle w:val="Odsekzoznamu"/>
              <w:numPr>
                <w:ilvl w:val="0"/>
                <w:numId w:val="289"/>
              </w:numPr>
              <w:spacing w:after="0" w:line="240" w:lineRule="auto"/>
              <w:ind w:left="213" w:hanging="213"/>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1794AE62" w14:textId="77777777" w:rsidTr="00590DF4">
        <w:trPr>
          <w:trHeight w:val="284"/>
        </w:trPr>
        <w:tc>
          <w:tcPr>
            <w:tcW w:w="200" w:type="pct"/>
            <w:shd w:val="clear" w:color="auto" w:fill="FFFFFF" w:themeFill="background1"/>
            <w:vAlign w:val="center"/>
          </w:tcPr>
          <w:p w14:paraId="46C75097"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11.</w:t>
            </w:r>
          </w:p>
        </w:tc>
        <w:tc>
          <w:tcPr>
            <w:tcW w:w="4800" w:type="pct"/>
            <w:shd w:val="clear" w:color="auto" w:fill="FFFFFF" w:themeFill="background1"/>
            <w:vAlign w:val="center"/>
          </w:tcPr>
          <w:p w14:paraId="676B8440"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Investícia súvisiaca s OZE</w:t>
            </w:r>
          </w:p>
          <w:p w14:paraId="22BD6B76"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Všetky investície súvisiace s OZE musia byť  so zákonom č. 309/2009 </w:t>
            </w:r>
            <w:proofErr w:type="spellStart"/>
            <w:r w:rsidRPr="0073260C">
              <w:rPr>
                <w:rFonts w:cstheme="minorHAnsi"/>
                <w:strike/>
                <w:color w:val="00B050"/>
                <w:sz w:val="16"/>
                <w:szCs w:val="16"/>
              </w:rPr>
              <w:t>Z.z</w:t>
            </w:r>
            <w:proofErr w:type="spellEnd"/>
            <w:r w:rsidRPr="0073260C">
              <w:rPr>
                <w:rFonts w:cstheme="minorHAnsi"/>
                <w:strike/>
                <w:color w:val="00B050"/>
                <w:sz w:val="16"/>
                <w:szCs w:val="16"/>
              </w:rPr>
              <w:t>. o podpore obnoviteľných zdrojov energie a vysokoúčinnej kombinovanej výroby (relevantné len v prípade, ak sa týka príslušnej oblasti).</w:t>
            </w:r>
          </w:p>
          <w:p w14:paraId="57D04A09"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CB50FA3" w14:textId="77777777" w:rsidR="000E4642" w:rsidRPr="0073260C" w:rsidRDefault="000E4642" w:rsidP="004800B7">
            <w:pPr>
              <w:pStyle w:val="Odsekzoznamu"/>
              <w:numPr>
                <w:ilvl w:val="0"/>
                <w:numId w:val="176"/>
              </w:numPr>
              <w:tabs>
                <w:tab w:val="clear" w:pos="720"/>
              </w:tabs>
              <w:spacing w:after="0" w:line="240" w:lineRule="auto"/>
              <w:ind w:left="213" w:hanging="213"/>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7925CE48" w14:textId="77777777" w:rsidR="000E4642" w:rsidRPr="0073260C" w:rsidRDefault="000E4642" w:rsidP="004800B7">
            <w:pPr>
              <w:pStyle w:val="Odsekzoznamu"/>
              <w:numPr>
                <w:ilvl w:val="0"/>
                <w:numId w:val="176"/>
              </w:numPr>
              <w:tabs>
                <w:tab w:val="clear" w:pos="720"/>
              </w:tabs>
              <w:spacing w:after="0" w:line="240" w:lineRule="auto"/>
              <w:ind w:left="213" w:hanging="213"/>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15 – </w:t>
            </w:r>
            <w:r w:rsidRPr="0073260C">
              <w:rPr>
                <w:rFonts w:cstheme="minorHAnsi"/>
                <w:bCs/>
                <w:strike/>
                <w:color w:val="00B050"/>
                <w:sz w:val="16"/>
                <w:szCs w:val="16"/>
              </w:rPr>
              <w:t>Čestné vyhlásenie žiadateľ</w:t>
            </w:r>
          </w:p>
          <w:p w14:paraId="3A6799EA"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388864B" w14:textId="77777777" w:rsidR="000E4642" w:rsidRPr="0073260C" w:rsidRDefault="000E4642" w:rsidP="004800B7">
            <w:pPr>
              <w:pStyle w:val="Odsekzoznamu"/>
              <w:numPr>
                <w:ilvl w:val="0"/>
                <w:numId w:val="289"/>
              </w:numPr>
              <w:spacing w:after="0" w:line="240" w:lineRule="auto"/>
              <w:ind w:left="213" w:hanging="213"/>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21974A85" w14:textId="77777777" w:rsidTr="00590DF4">
        <w:trPr>
          <w:trHeight w:val="284"/>
        </w:trPr>
        <w:tc>
          <w:tcPr>
            <w:tcW w:w="200" w:type="pct"/>
            <w:tcBorders>
              <w:bottom w:val="single" w:sz="4" w:space="0" w:color="auto"/>
            </w:tcBorders>
            <w:shd w:val="clear" w:color="auto" w:fill="FFFFFF" w:themeFill="background1"/>
            <w:vAlign w:val="center"/>
          </w:tcPr>
          <w:p w14:paraId="3DF2B5DA"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12.</w:t>
            </w:r>
          </w:p>
        </w:tc>
        <w:tc>
          <w:tcPr>
            <w:tcW w:w="4800" w:type="pct"/>
            <w:tcBorders>
              <w:bottom w:val="single" w:sz="4" w:space="0" w:color="auto"/>
            </w:tcBorders>
            <w:shd w:val="clear" w:color="auto" w:fill="FFFFFF" w:themeFill="background1"/>
            <w:vAlign w:val="center"/>
          </w:tcPr>
          <w:p w14:paraId="23373447" w14:textId="77777777" w:rsidR="000E4642" w:rsidRPr="0073260C" w:rsidRDefault="000E4642" w:rsidP="00AB4072">
            <w:pPr>
              <w:pStyle w:val="Textpoznmkypodiarou"/>
              <w:spacing w:after="0" w:line="240" w:lineRule="auto"/>
              <w:ind w:left="0" w:firstLine="0"/>
              <w:jc w:val="both"/>
              <w:rPr>
                <w:rFonts w:cstheme="minorHAnsi"/>
                <w:strike/>
                <w:color w:val="00B050"/>
                <w:sz w:val="16"/>
                <w:szCs w:val="16"/>
              </w:rPr>
            </w:pPr>
            <w:r w:rsidRPr="0073260C">
              <w:rPr>
                <w:rFonts w:cstheme="minorHAnsi"/>
                <w:b/>
                <w:strike/>
                <w:color w:val="00B050"/>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17DD5798" w14:textId="77777777" w:rsidR="000E4642" w:rsidRPr="0073260C" w:rsidRDefault="000E4642" w:rsidP="00AB4072">
            <w:pPr>
              <w:spacing w:after="0" w:line="240" w:lineRule="auto"/>
              <w:jc w:val="both"/>
              <w:rPr>
                <w:rFonts w:cstheme="minorHAnsi"/>
                <w:b/>
                <w:bCs/>
                <w:i/>
                <w:strike/>
                <w:color w:val="00B050"/>
                <w:sz w:val="16"/>
                <w:szCs w:val="16"/>
                <w:u w:val="single"/>
              </w:rPr>
            </w:pPr>
            <w:r w:rsidRPr="0073260C">
              <w:rPr>
                <w:rFonts w:cstheme="minorHAnsi"/>
                <w:b/>
                <w:strike/>
                <w:color w:val="00B050"/>
                <w:sz w:val="18"/>
                <w:szCs w:val="18"/>
                <w:u w:val="single"/>
              </w:rPr>
              <w:t>Forma a spôsob preukázania splnenia kritéria</w:t>
            </w:r>
            <w:r w:rsidRPr="0073260C">
              <w:rPr>
                <w:rFonts w:cstheme="minorHAnsi"/>
                <w:b/>
                <w:bCs/>
                <w:i/>
                <w:strike/>
                <w:color w:val="00B050"/>
                <w:sz w:val="16"/>
                <w:szCs w:val="16"/>
                <w:u w:val="single"/>
              </w:rPr>
              <w:t xml:space="preserve"> </w:t>
            </w:r>
          </w:p>
          <w:p w14:paraId="217626DB" w14:textId="77777777" w:rsidR="000E4642" w:rsidRPr="0073260C" w:rsidRDefault="000E4642" w:rsidP="004800B7">
            <w:pPr>
              <w:pStyle w:val="Default"/>
              <w:keepLines/>
              <w:widowControl w:val="0"/>
              <w:numPr>
                <w:ilvl w:val="0"/>
                <w:numId w:val="222"/>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9 – Harmonogram realizácie aktivít)</w:t>
            </w:r>
          </w:p>
          <w:p w14:paraId="4CBD61B8" w14:textId="77777777" w:rsidR="000E4642" w:rsidRPr="0073260C" w:rsidRDefault="000E4642" w:rsidP="004800B7">
            <w:pPr>
              <w:pStyle w:val="Odsekzoznamu"/>
              <w:numPr>
                <w:ilvl w:val="0"/>
                <w:numId w:val="222"/>
              </w:numPr>
              <w:spacing w:after="0" w:line="240" w:lineRule="auto"/>
              <w:ind w:left="211" w:hanging="211"/>
              <w:jc w:val="both"/>
              <w:rPr>
                <w:rFonts w:cstheme="minorHAnsi"/>
                <w:b/>
                <w:bCs/>
                <w:i/>
                <w:strike/>
                <w:color w:val="00B050"/>
                <w:sz w:val="14"/>
                <w:szCs w:val="14"/>
                <w:u w:val="single"/>
              </w:rPr>
            </w:pPr>
            <w:r w:rsidRPr="0073260C">
              <w:rPr>
                <w:rFonts w:cstheme="minorHAnsi"/>
                <w:strike/>
                <w:color w:val="00B050"/>
                <w:sz w:val="16"/>
                <w:szCs w:val="16"/>
              </w:rPr>
              <w:t>Popis v projekte realizácie (Príloha 2B k príručke pre prijímateľa LEADER)</w:t>
            </w:r>
          </w:p>
          <w:p w14:paraId="185AB899"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B687682" w14:textId="77777777" w:rsidR="000E4642" w:rsidRPr="0073260C" w:rsidRDefault="000E4642" w:rsidP="004800B7">
            <w:pPr>
              <w:pStyle w:val="Odsekzoznamu"/>
              <w:numPr>
                <w:ilvl w:val="0"/>
                <w:numId w:val="289"/>
              </w:numPr>
              <w:spacing w:after="0" w:line="240" w:lineRule="auto"/>
              <w:ind w:left="360"/>
              <w:jc w:val="both"/>
              <w:rPr>
                <w:rFonts w:cstheme="minorHAnsi"/>
                <w:b/>
                <w:strike/>
                <w:color w:val="00B050"/>
                <w:sz w:val="18"/>
                <w:szCs w:val="18"/>
              </w:rPr>
            </w:pPr>
            <w:r w:rsidRPr="0073260C">
              <w:rPr>
                <w:rFonts w:cstheme="minorHAnsi"/>
                <w:strike/>
                <w:color w:val="00B050"/>
                <w:sz w:val="16"/>
                <w:szCs w:val="16"/>
              </w:rPr>
              <w:t>v zmysle dokumentácie uvedenej v časti „Forma a spôsob preukázania splnenia kritéria“</w:t>
            </w:r>
          </w:p>
        </w:tc>
      </w:tr>
      <w:tr w:rsidR="0073260C" w:rsidRPr="0073260C" w14:paraId="25016263"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29C5E"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5AA00"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Projekt nepoľnohospodárskeho podniku vo vidieckej oblasti</w:t>
            </w:r>
          </w:p>
          <w:p w14:paraId="09579267" w14:textId="77777777" w:rsidR="000E4642" w:rsidRPr="0073260C" w:rsidRDefault="000E4642" w:rsidP="00AB4072">
            <w:pPr>
              <w:spacing w:after="0" w:line="240" w:lineRule="auto"/>
              <w:rPr>
                <w:rFonts w:cstheme="minorHAnsi"/>
                <w:strike/>
                <w:color w:val="00B050"/>
                <w:sz w:val="16"/>
                <w:szCs w:val="16"/>
              </w:rPr>
            </w:pPr>
            <w:r w:rsidRPr="0073260C">
              <w:rPr>
                <w:rFonts w:cstheme="minorHAnsi"/>
                <w:strike/>
                <w:color w:val="00B050"/>
                <w:sz w:val="16"/>
                <w:szCs w:val="16"/>
              </w:rPr>
              <w:t>Realizácia projektu nepoľnohospodárskeho podniku vo vidieckej oblasti.</w:t>
            </w:r>
          </w:p>
          <w:p w14:paraId="7F982912"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B6C8576" w14:textId="77777777" w:rsidR="000E4642" w:rsidRPr="0073260C" w:rsidRDefault="000E4642" w:rsidP="004800B7">
            <w:pPr>
              <w:pStyle w:val="Odsekzoznamu"/>
              <w:numPr>
                <w:ilvl w:val="0"/>
                <w:numId w:val="177"/>
              </w:num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Formulár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(tabuľka č. 1 - Identifikácia žiadateľa)</w:t>
            </w:r>
          </w:p>
          <w:p w14:paraId="5D48C553" w14:textId="77777777" w:rsidR="000E4642" w:rsidRPr="0073260C" w:rsidRDefault="000E4642" w:rsidP="004800B7">
            <w:pPr>
              <w:pStyle w:val="Odsekzoznamu"/>
              <w:numPr>
                <w:ilvl w:val="0"/>
                <w:numId w:val="177"/>
              </w:numPr>
              <w:spacing w:after="0" w:line="240" w:lineRule="auto"/>
              <w:jc w:val="both"/>
              <w:rPr>
                <w:rFonts w:cstheme="minorHAnsi"/>
                <w:bCs/>
                <w:strike/>
                <w:color w:val="00B050"/>
                <w:sz w:val="16"/>
                <w:szCs w:val="16"/>
              </w:rPr>
            </w:pPr>
            <w:r w:rsidRPr="0073260C">
              <w:rPr>
                <w:rFonts w:cstheme="minorHAnsi"/>
                <w:bCs/>
                <w:strike/>
                <w:color w:val="00B050"/>
                <w:sz w:val="16"/>
                <w:szCs w:val="16"/>
              </w:rPr>
              <w:t>Doklad preukazujúci právnu subjektivitu žiadateľa, možnosť využitia integračnej akcie „Získanie Výpisu z Obchodného registra SR“ v ITMS2014+</w:t>
            </w:r>
          </w:p>
          <w:p w14:paraId="7FB73430" w14:textId="77777777" w:rsidR="000E284A" w:rsidRPr="0073260C" w:rsidRDefault="000E284A" w:rsidP="004800B7">
            <w:pPr>
              <w:pStyle w:val="Odsekzoznamu"/>
              <w:numPr>
                <w:ilvl w:val="0"/>
                <w:numId w:val="177"/>
              </w:numPr>
              <w:autoSpaceDE w:val="0"/>
              <w:autoSpaceDN w:val="0"/>
              <w:adjustRightInd w:val="0"/>
              <w:spacing w:after="0" w:line="240" w:lineRule="auto"/>
              <w:jc w:val="both"/>
              <w:rPr>
                <w:rFonts w:cstheme="minorHAnsi"/>
                <w:strike/>
                <w:color w:val="00B050"/>
                <w:kern w:val="1"/>
                <w:sz w:val="16"/>
                <w:szCs w:val="16"/>
              </w:rPr>
            </w:pPr>
            <w:r w:rsidRPr="0073260C">
              <w:rPr>
                <w:rFonts w:cstheme="minorHAnsi"/>
                <w:strike/>
                <w:color w:val="00B050"/>
                <w:sz w:val="16"/>
                <w:szCs w:val="16"/>
              </w:rPr>
              <w:t xml:space="preserve">Potvrdenie preukazujúce právnu subjektivitu žiadateľa nie staršie ako 3 mesiace ku dňu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(relevantné len v prípade, že informácie v príslušných registroch nie sú korektné)</w:t>
            </w:r>
          </w:p>
          <w:p w14:paraId="28FC9ABA" w14:textId="77777777" w:rsidR="000E4642" w:rsidRPr="0073260C" w:rsidRDefault="000E4642" w:rsidP="004800B7">
            <w:pPr>
              <w:pStyle w:val="Odsekzoznamu"/>
              <w:numPr>
                <w:ilvl w:val="0"/>
                <w:numId w:val="177"/>
              </w:num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Osvedčenie, že žiadateľ vykonáva činnosť ako samostatne hospodáriaci roľník, alebo potvrdenie, že podnikanie ako SHR trvá nie staršie ako 3 mesiace ku dňu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podpísaného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r w:rsidRPr="0073260C">
              <w:rPr>
                <w:rFonts w:cstheme="minorHAnsi"/>
                <w:bCs/>
                <w:strike/>
                <w:color w:val="00B050"/>
                <w:sz w:val="16"/>
                <w:szCs w:val="16"/>
              </w:rPr>
              <w:t xml:space="preserve"> (ak relevantné).</w:t>
            </w:r>
          </w:p>
          <w:p w14:paraId="7DC8ACFB" w14:textId="77777777" w:rsidR="000E4642" w:rsidRPr="0073260C" w:rsidRDefault="000E4642" w:rsidP="004800B7">
            <w:pPr>
              <w:pStyle w:val="Odsekzoznamu"/>
              <w:numPr>
                <w:ilvl w:val="0"/>
                <w:numId w:val="177"/>
              </w:num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Výpis z registra pozemkových spoločenstiev vedeného príslušným okresným úradom – Pozemkový a lesný odbor,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podpísaného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r w:rsidRPr="0073260C">
              <w:rPr>
                <w:rFonts w:cstheme="minorHAnsi"/>
                <w:bCs/>
                <w:strike/>
                <w:color w:val="00B050"/>
                <w:sz w:val="16"/>
                <w:szCs w:val="16"/>
              </w:rPr>
              <w:t xml:space="preserve"> (ak relevantné)</w:t>
            </w:r>
          </w:p>
          <w:p w14:paraId="16A10A1A" w14:textId="77777777" w:rsidR="000E4642" w:rsidRPr="0073260C" w:rsidRDefault="000E4642" w:rsidP="004800B7">
            <w:pPr>
              <w:pStyle w:val="Odsekzoznamu"/>
              <w:numPr>
                <w:ilvl w:val="0"/>
                <w:numId w:val="177"/>
              </w:num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Plnomocenstvo osoby konajúcej v mene žiadateľa,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podpísaného listinného originálu alebo úradne overenej fotokópie</w:t>
            </w:r>
            <w:r w:rsidRPr="0073260C">
              <w:rPr>
                <w:rFonts w:cstheme="minorHAnsi"/>
                <w:bCs/>
                <w:strike/>
                <w:color w:val="00B050"/>
                <w:sz w:val="16"/>
                <w:szCs w:val="16"/>
              </w:rPr>
              <w:t xml:space="preserve"> </w:t>
            </w:r>
            <w:r w:rsidRPr="0073260C">
              <w:rPr>
                <w:rFonts w:cstheme="minorHAnsi"/>
                <w:b/>
                <w:bCs/>
                <w:strike/>
                <w:color w:val="00B050"/>
                <w:sz w:val="16"/>
                <w:szCs w:val="16"/>
              </w:rPr>
              <w:t>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r w:rsidRPr="0073260C">
              <w:rPr>
                <w:rFonts w:cstheme="minorHAnsi"/>
                <w:bCs/>
                <w:strike/>
                <w:color w:val="00B050"/>
                <w:sz w:val="16"/>
                <w:szCs w:val="16"/>
              </w:rPr>
              <w:t xml:space="preserve"> (ak relevantné), ktorá nie je štatutárnym orgánom žiadateľa, je riadne splnomocnená vykonávať relevantné úkony vo vzťahu k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a/alebo konaniu 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3B0D5718" w14:textId="77777777" w:rsidR="000E4642" w:rsidRPr="0073260C" w:rsidRDefault="000E4642" w:rsidP="004800B7">
            <w:pPr>
              <w:pStyle w:val="Odsekzoznamu"/>
              <w:numPr>
                <w:ilvl w:val="0"/>
                <w:numId w:val="177"/>
              </w:num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Účtovná závierka, možnosť využitia integračnej akcie „Získanie informácie o účtovných závierkach“ v ITMS2014+ </w:t>
            </w:r>
          </w:p>
          <w:p w14:paraId="09D310C9" w14:textId="77777777" w:rsidR="000E4642" w:rsidRPr="0073260C" w:rsidRDefault="000E4642" w:rsidP="004800B7">
            <w:pPr>
              <w:pStyle w:val="Odsekzoznamu"/>
              <w:numPr>
                <w:ilvl w:val="0"/>
                <w:numId w:val="177"/>
              </w:num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Účtovná závierka,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alebo úradne overenej fotokópie podpísaný štatutárnym orgánom žiadateľa</w:t>
            </w:r>
            <w:r w:rsidRPr="0073260C">
              <w:rPr>
                <w:rFonts w:cstheme="minorHAnsi"/>
                <w:bCs/>
                <w:strike/>
                <w:color w:val="00B050"/>
                <w:sz w:val="16"/>
                <w:szCs w:val="16"/>
              </w:rPr>
              <w:t xml:space="preserve"> </w:t>
            </w:r>
            <w:r w:rsidRPr="0073260C">
              <w:rPr>
                <w:rFonts w:cstheme="minorHAnsi"/>
                <w:b/>
                <w:bCs/>
                <w:strike/>
                <w:color w:val="00B050"/>
                <w:sz w:val="16"/>
                <w:szCs w:val="16"/>
              </w:rPr>
              <w:t>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r w:rsidRPr="0073260C">
              <w:rPr>
                <w:rFonts w:cstheme="minorHAnsi"/>
                <w:bCs/>
                <w:strike/>
                <w:color w:val="00B050"/>
                <w:sz w:val="16"/>
                <w:szCs w:val="16"/>
              </w:rPr>
              <w:t xml:space="preserve"> (relevantné, len v prípade neúspešnej integračnej akcie</w:t>
            </w:r>
          </w:p>
          <w:p w14:paraId="01379310" w14:textId="77777777" w:rsidR="000E4642" w:rsidRPr="0073260C" w:rsidRDefault="000E4642" w:rsidP="004800B7">
            <w:pPr>
              <w:pStyle w:val="Odsekzoznamu"/>
              <w:numPr>
                <w:ilvl w:val="0"/>
                <w:numId w:val="177"/>
              </w:num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Formulár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(tabuľka č. 6A Miesto realizácie projektu - Poznámka k miestu realizácie číslo parcely)</w:t>
            </w:r>
          </w:p>
          <w:p w14:paraId="4C118E73"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5892B01D" w14:textId="77777777" w:rsidR="000E4642" w:rsidRPr="0073260C" w:rsidRDefault="000E4642" w:rsidP="004800B7">
            <w:pPr>
              <w:pStyle w:val="Odsekzoznamu"/>
              <w:numPr>
                <w:ilvl w:val="0"/>
                <w:numId w:val="177"/>
              </w:numPr>
              <w:spacing w:after="0" w:line="240" w:lineRule="auto"/>
              <w:jc w:val="both"/>
              <w:rPr>
                <w:rFonts w:cstheme="minorHAnsi"/>
                <w:bCs/>
                <w:strike/>
                <w:color w:val="00B050"/>
                <w:sz w:val="16"/>
                <w:szCs w:val="16"/>
              </w:rPr>
            </w:pPr>
            <w:r w:rsidRPr="0073260C">
              <w:rPr>
                <w:rFonts w:cstheme="minorHAnsi"/>
                <w:strike/>
                <w:color w:val="00B050"/>
                <w:sz w:val="16"/>
                <w:szCs w:val="16"/>
              </w:rPr>
              <w:t>v zmysle dokumentácie uvedenej v časti „Forma a spôsob preukázania splnenia kritéria“</w:t>
            </w:r>
          </w:p>
          <w:p w14:paraId="0E7B21C7" w14:textId="77777777" w:rsidR="000E4642" w:rsidRPr="0073260C" w:rsidRDefault="000E4642" w:rsidP="004800B7">
            <w:pPr>
              <w:pStyle w:val="Odsekzoznamu"/>
              <w:numPr>
                <w:ilvl w:val="0"/>
                <w:numId w:val="177"/>
              </w:num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overenie názvu žiadateľa, právnej formy žiadateľa, kto je osoba oprávnená konať za žiadateľa </w:t>
            </w:r>
          </w:p>
          <w:p w14:paraId="24CB8F95" w14:textId="77777777" w:rsidR="000E4642" w:rsidRPr="0073260C" w:rsidRDefault="000E4642" w:rsidP="004800B7">
            <w:pPr>
              <w:pStyle w:val="Odsekzoznamu"/>
              <w:numPr>
                <w:ilvl w:val="0"/>
                <w:numId w:val="177"/>
              </w:numPr>
              <w:spacing w:after="0" w:line="240" w:lineRule="auto"/>
              <w:jc w:val="both"/>
              <w:rPr>
                <w:rFonts w:cstheme="minorHAnsi"/>
                <w:bCs/>
                <w:strike/>
                <w:color w:val="00B050"/>
                <w:sz w:val="16"/>
                <w:szCs w:val="16"/>
              </w:rPr>
            </w:pPr>
            <w:r w:rsidRPr="0073260C">
              <w:rPr>
                <w:rFonts w:cstheme="minorHAnsi"/>
                <w:bCs/>
                <w:strike/>
                <w:color w:val="00B050"/>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30501B20" w14:textId="7A324216" w:rsidR="000E4642" w:rsidRPr="0073260C" w:rsidRDefault="000E4642" w:rsidP="00AB4072">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V prípade, že žiadateľ zistí, že informácie v príslušnom registri nie sú korektné, môže preukázať splnenie tejto podmienky predložením Potvrdenia preukazujúceho právnu subjektivitu žiadateľa nie staršie ako </w:t>
            </w:r>
            <w:r w:rsidR="00B91773" w:rsidRPr="0073260C">
              <w:rPr>
                <w:rFonts w:cstheme="minorHAnsi"/>
                <w:bCs/>
                <w:strike/>
                <w:color w:val="00B050"/>
                <w:sz w:val="16"/>
                <w:szCs w:val="16"/>
              </w:rPr>
              <w:t xml:space="preserve">3 </w:t>
            </w:r>
            <w:r w:rsidRPr="0073260C">
              <w:rPr>
                <w:rFonts w:cstheme="minorHAnsi"/>
                <w:bCs/>
                <w:strike/>
                <w:color w:val="00B050"/>
                <w:sz w:val="16"/>
                <w:szCs w:val="16"/>
              </w:rPr>
              <w:t xml:space="preserve">mesiace ku dňu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0C2D65DB" w14:textId="77777777" w:rsidR="000E4642" w:rsidRPr="0073260C" w:rsidRDefault="000E4642" w:rsidP="00AB4072">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termín pre preukázanie splnenia kritéria</w:t>
            </w:r>
          </w:p>
          <w:p w14:paraId="44A9441F" w14:textId="77777777" w:rsidR="000E4642" w:rsidRPr="0073260C" w:rsidRDefault="000E4642" w:rsidP="004800B7">
            <w:pPr>
              <w:pStyle w:val="Odsekzoznamu"/>
              <w:numPr>
                <w:ilvl w:val="0"/>
                <w:numId w:val="177"/>
              </w:numPr>
              <w:autoSpaceDE w:val="0"/>
              <w:autoSpaceDN w:val="0"/>
              <w:adjustRightInd w:val="0"/>
              <w:spacing w:after="0" w:line="240" w:lineRule="auto"/>
              <w:jc w:val="both"/>
              <w:rPr>
                <w:rFonts w:cstheme="minorHAnsi"/>
                <w:strike/>
                <w:color w:val="00B050"/>
                <w:sz w:val="16"/>
                <w:szCs w:val="16"/>
              </w:rPr>
            </w:pPr>
            <w:r w:rsidRPr="0073260C">
              <w:rPr>
                <w:rFonts w:cstheme="minorHAnsi"/>
                <w:bCs/>
                <w:strike/>
                <w:color w:val="00B050"/>
                <w:sz w:val="16"/>
                <w:szCs w:val="16"/>
              </w:rPr>
              <w:t xml:space="preserve">Plnomocenstvo </w:t>
            </w:r>
            <w:r w:rsidRPr="0073260C">
              <w:rPr>
                <w:rFonts w:cstheme="minorHAnsi"/>
                <w:strike/>
                <w:color w:val="00B050"/>
                <w:sz w:val="16"/>
                <w:szCs w:val="16"/>
              </w:rPr>
              <w:t xml:space="preserve">osoby konajúcej v mene žiadateľa (ak relevantné) - 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Plnomocenstvo môže byť vyhotovené aj po termíne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(najneskôr však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w:t>
            </w:r>
            <w:r w:rsidRPr="0073260C">
              <w:rPr>
                <w:rFonts w:cstheme="minorHAnsi"/>
                <w:strike/>
                <w:color w:val="00B050"/>
                <w:sz w:val="16"/>
                <w:szCs w:val="16"/>
                <w:u w:val="single"/>
              </w:rPr>
              <w:t xml:space="preserve">iba v prípade, ak sa vzťahuje na úkony po predložení </w:t>
            </w:r>
            <w:proofErr w:type="spellStart"/>
            <w:r w:rsidRPr="0073260C">
              <w:rPr>
                <w:rFonts w:cstheme="minorHAnsi"/>
                <w:strike/>
                <w:color w:val="00B050"/>
                <w:sz w:val="16"/>
                <w:szCs w:val="16"/>
                <w:u w:val="single"/>
              </w:rPr>
              <w:t>ŽoNFP</w:t>
            </w:r>
            <w:proofErr w:type="spellEnd"/>
            <w:r w:rsidRPr="0073260C">
              <w:rPr>
                <w:rFonts w:cstheme="minorHAnsi"/>
                <w:strike/>
                <w:color w:val="00B050"/>
                <w:sz w:val="16"/>
                <w:szCs w:val="16"/>
              </w:rPr>
              <w:t>, inak</w:t>
            </w:r>
            <w:r w:rsidRPr="0073260C">
              <w:rPr>
                <w:rFonts w:cstheme="minorHAnsi"/>
                <w:bCs/>
                <w:strike/>
                <w:color w:val="00B050"/>
                <w:sz w:val="16"/>
                <w:szCs w:val="16"/>
              </w:rPr>
              <w:t xml:space="preserve"> musí udelenie plnej moci časovo a rozsahom oprávnení splnomocnenca zodpovedať úkonom vykonaným splnomocnencom v súvislosti s predložením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/konaním 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
          <w:p w14:paraId="2CA730A1" w14:textId="77777777" w:rsidR="000E4642" w:rsidRPr="0073260C" w:rsidRDefault="000E4642" w:rsidP="004800B7">
            <w:pPr>
              <w:pStyle w:val="Odsekzoznamu"/>
              <w:numPr>
                <w:ilvl w:val="0"/>
                <w:numId w:val="177"/>
              </w:numPr>
              <w:autoSpaceDE w:val="0"/>
              <w:autoSpaceDN w:val="0"/>
              <w:adjustRightInd w:val="0"/>
              <w:spacing w:after="0" w:line="240" w:lineRule="auto"/>
              <w:jc w:val="both"/>
              <w:rPr>
                <w:rFonts w:cstheme="minorHAnsi"/>
                <w:b/>
                <w:strike/>
                <w:color w:val="00B050"/>
                <w:sz w:val="16"/>
                <w:szCs w:val="16"/>
              </w:rPr>
            </w:pPr>
            <w:r w:rsidRPr="0073260C">
              <w:rPr>
                <w:rFonts w:cstheme="minorHAnsi"/>
                <w:bCs/>
                <w:strike/>
                <w:color w:val="00B050"/>
                <w:sz w:val="16"/>
                <w:szCs w:val="16"/>
              </w:rPr>
              <w:lastRenderedPageBreak/>
              <w:t xml:space="preserve">Potvrdenie preukazujúce právnu subjektivitu žiadateľa (v prípade, že informácie v príslušných registroch nie sú korektné) - </w:t>
            </w:r>
            <w:r w:rsidRPr="0073260C">
              <w:rPr>
                <w:rFonts w:cstheme="minorHAnsi"/>
                <w:strike/>
                <w:color w:val="00B050"/>
                <w:sz w:val="16"/>
                <w:szCs w:val="16"/>
              </w:rPr>
              <w:t xml:space="preserve">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V prípade predloženia prílohy ku dňu doplnenia chýbajúcich náležitostí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zmysle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 </w:t>
            </w:r>
            <w:r w:rsidRPr="0073260C">
              <w:rPr>
                <w:rFonts w:cstheme="minorHAnsi"/>
                <w:bCs/>
                <w:strike/>
                <w:color w:val="00B050"/>
                <w:sz w:val="16"/>
                <w:szCs w:val="16"/>
              </w:rPr>
              <w:t xml:space="preserve">musí  príloha časovo zodpovedať s predložením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
        </w:tc>
      </w:tr>
      <w:tr w:rsidR="0073260C" w:rsidRPr="0073260C" w14:paraId="428A754C"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837E5"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5346B"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Prevádzkovanie ubytovacieho zariadenia</w:t>
            </w:r>
          </w:p>
          <w:p w14:paraId="5FE8B9BF" w14:textId="77777777" w:rsidR="000E4642" w:rsidRPr="0073260C" w:rsidRDefault="000E4642" w:rsidP="00AB4072">
            <w:pPr>
              <w:spacing w:after="0" w:line="240" w:lineRule="auto"/>
              <w:jc w:val="both"/>
              <w:rPr>
                <w:rFonts w:cstheme="minorHAnsi"/>
                <w:strike/>
                <w:color w:val="00B050"/>
                <w:sz w:val="16"/>
                <w:szCs w:val="16"/>
                <w:shd w:val="clear" w:color="auto" w:fill="FFFFFF"/>
              </w:rPr>
            </w:pPr>
            <w:r w:rsidRPr="0073260C">
              <w:rPr>
                <w:rFonts w:cstheme="minorHAnsi"/>
                <w:strike/>
                <w:color w:val="00B050"/>
                <w:sz w:val="16"/>
                <w:szCs w:val="16"/>
                <w:shd w:val="clear" w:color="auto" w:fill="FFFFFF"/>
              </w:rPr>
              <w:t xml:space="preserve">Žiadateľ za obdobie minimálne stanovenom príslušnou MAS pred podaním </w:t>
            </w:r>
            <w:proofErr w:type="spellStart"/>
            <w:r w:rsidRPr="0073260C">
              <w:rPr>
                <w:rFonts w:cstheme="minorHAnsi"/>
                <w:strike/>
                <w:color w:val="00B050"/>
                <w:sz w:val="16"/>
                <w:szCs w:val="16"/>
                <w:shd w:val="clear" w:color="auto" w:fill="FFFFFF"/>
              </w:rPr>
              <w:t>ŽoNFP</w:t>
            </w:r>
            <w:proofErr w:type="spellEnd"/>
            <w:r w:rsidRPr="0073260C">
              <w:rPr>
                <w:rFonts w:cstheme="minorHAnsi"/>
                <w:strike/>
                <w:color w:val="00B050"/>
                <w:sz w:val="16"/>
                <w:szCs w:val="16"/>
                <w:shd w:val="clear" w:color="auto" w:fill="FFFFFF"/>
              </w:rPr>
              <w:t xml:space="preserve"> aktívne prevádzkoval ubytovacie zariadenie (uplatňuje sa len pre MAS, ktorá si uvedené kritérium stanovila)</w:t>
            </w:r>
          </w:p>
          <w:p w14:paraId="7E2ABC29" w14:textId="77777777" w:rsidR="000E4642" w:rsidRPr="0073260C" w:rsidRDefault="000E4642"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88160B0" w14:textId="77777777" w:rsidR="000E4642" w:rsidRPr="0073260C" w:rsidRDefault="000E4642" w:rsidP="004800B7">
            <w:pPr>
              <w:pStyle w:val="Odsekzoznamu"/>
              <w:numPr>
                <w:ilvl w:val="0"/>
                <w:numId w:val="178"/>
              </w:numPr>
              <w:shd w:val="clear" w:color="auto" w:fill="FFFFFF"/>
              <w:tabs>
                <w:tab w:val="clear" w:pos="720"/>
                <w:tab w:val="num" w:pos="218"/>
              </w:tabs>
              <w:spacing w:after="0" w:line="240" w:lineRule="auto"/>
              <w:ind w:left="218" w:hanging="218"/>
              <w:jc w:val="both"/>
              <w:rPr>
                <w:rFonts w:cstheme="minorHAnsi"/>
                <w:strike/>
                <w:color w:val="00B050"/>
                <w:sz w:val="16"/>
                <w:szCs w:val="16"/>
              </w:rPr>
            </w:pPr>
            <w:r w:rsidRPr="0073260C">
              <w:rPr>
                <w:rFonts w:cstheme="minorHAnsi"/>
                <w:strike/>
                <w:color w:val="00B050"/>
                <w:sz w:val="16"/>
                <w:szCs w:val="16"/>
                <w:shd w:val="clear" w:color="auto" w:fill="FFFFFF"/>
              </w:rPr>
              <w:t xml:space="preserve">Dokumenty preukazujúce prevádzkovanie ubytovacieho zariadenia, napr.: faktúra za ubytovanie, </w:t>
            </w:r>
            <w:proofErr w:type="spellStart"/>
            <w:r w:rsidRPr="0073260C">
              <w:rPr>
                <w:rFonts w:cstheme="minorHAnsi"/>
                <w:strike/>
                <w:color w:val="00B050"/>
                <w:sz w:val="16"/>
                <w:szCs w:val="16"/>
                <w:shd w:val="clear" w:color="auto" w:fill="FFFFFF"/>
              </w:rPr>
              <w:t>print</w:t>
            </w:r>
            <w:proofErr w:type="spellEnd"/>
            <w:r w:rsidRPr="0073260C">
              <w:rPr>
                <w:rFonts w:cstheme="minorHAnsi"/>
                <w:strike/>
                <w:color w:val="00B050"/>
                <w:sz w:val="16"/>
                <w:szCs w:val="16"/>
                <w:shd w:val="clear" w:color="auto" w:fill="FFFFFF"/>
              </w:rPr>
              <w:t xml:space="preserve"> </w:t>
            </w:r>
            <w:proofErr w:type="spellStart"/>
            <w:r w:rsidRPr="0073260C">
              <w:rPr>
                <w:rFonts w:cstheme="minorHAnsi"/>
                <w:strike/>
                <w:color w:val="00B050"/>
                <w:sz w:val="16"/>
                <w:szCs w:val="16"/>
                <w:shd w:val="clear" w:color="auto" w:fill="FFFFFF"/>
              </w:rPr>
              <w:t>screen</w:t>
            </w:r>
            <w:proofErr w:type="spellEnd"/>
            <w:r w:rsidRPr="0073260C">
              <w:rPr>
                <w:rFonts w:cstheme="minorHAnsi"/>
                <w:strike/>
                <w:color w:val="00B050"/>
                <w:sz w:val="16"/>
                <w:szCs w:val="16"/>
                <w:shd w:val="clear" w:color="auto" w:fill="FFFFFF"/>
              </w:rPr>
              <w:t xml:space="preserve"> webovej stránky na ktorej svoje ubytovacie zariadenie propaguje, </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fotokópie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26671A14" w14:textId="77777777" w:rsidR="000E4642" w:rsidRPr="0073260C" w:rsidRDefault="000E4642" w:rsidP="004800B7">
            <w:pPr>
              <w:pStyle w:val="Odsekzoznamu"/>
              <w:numPr>
                <w:ilvl w:val="0"/>
                <w:numId w:val="178"/>
              </w:numPr>
              <w:shd w:val="clear" w:color="auto" w:fill="FFFFFF"/>
              <w:tabs>
                <w:tab w:val="clear" w:pos="720"/>
                <w:tab w:val="num" w:pos="218"/>
              </w:tabs>
              <w:spacing w:after="0" w:line="240" w:lineRule="auto"/>
              <w:ind w:left="218" w:hanging="218"/>
              <w:jc w:val="both"/>
              <w:rPr>
                <w:rFonts w:cstheme="minorHAnsi"/>
                <w:strike/>
                <w:color w:val="00B050"/>
                <w:sz w:val="16"/>
                <w:szCs w:val="16"/>
              </w:rPr>
            </w:pPr>
            <w:r w:rsidRPr="0073260C">
              <w:rPr>
                <w:rFonts w:cstheme="minorHAnsi"/>
                <w:strike/>
                <w:color w:val="00B050"/>
                <w:sz w:val="16"/>
                <w:szCs w:val="16"/>
                <w:shd w:val="clear" w:color="auto" w:fill="FFFFFF"/>
              </w:rPr>
              <w:t xml:space="preserve">Živnostenský list, v ktorom je zapísaná činnosť na poskytnutie ubytovacích služieb,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fotokópie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5C603872"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2625CAE" w14:textId="77777777" w:rsidR="000E4642" w:rsidRPr="0073260C" w:rsidRDefault="000E4642" w:rsidP="004800B7">
            <w:pPr>
              <w:pStyle w:val="Odsekzoznamu"/>
              <w:numPr>
                <w:ilvl w:val="0"/>
                <w:numId w:val="290"/>
              </w:numPr>
              <w:spacing w:after="0" w:line="240" w:lineRule="auto"/>
              <w:ind w:left="213" w:hanging="213"/>
              <w:jc w:val="both"/>
              <w:rPr>
                <w:rFonts w:cstheme="minorHAnsi"/>
                <w:bCs/>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265A267D"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2C8A3"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801DC"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Projekt realizácie</w:t>
            </w:r>
          </w:p>
          <w:p w14:paraId="158C3D4D"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018676C" w14:textId="77777777" w:rsidR="000E4642" w:rsidRPr="0073260C" w:rsidRDefault="000E4642" w:rsidP="000E4642">
            <w:pPr>
              <w:pStyle w:val="Odsekzoznamu"/>
              <w:numPr>
                <w:ilvl w:val="0"/>
                <w:numId w:val="48"/>
              </w:numPr>
              <w:spacing w:after="0" w:line="240" w:lineRule="auto"/>
              <w:ind w:left="190" w:hanging="190"/>
              <w:rPr>
                <w:rFonts w:cstheme="minorHAnsi"/>
                <w:bCs/>
                <w:strike/>
                <w:color w:val="00B050"/>
                <w:sz w:val="16"/>
                <w:szCs w:val="16"/>
              </w:rPr>
            </w:pPr>
            <w:r w:rsidRPr="0073260C">
              <w:rPr>
                <w:rFonts w:cstheme="minorHAnsi"/>
                <w:bCs/>
                <w:strike/>
                <w:color w:val="00B050"/>
                <w:sz w:val="16"/>
                <w:szCs w:val="16"/>
              </w:rPr>
              <w:t>Žiadateľ ako samostatnú prílohu predkladá Projekt realizácie (Príloha č.2B), ktorého cieľom je opísať projekt.</w:t>
            </w:r>
          </w:p>
          <w:p w14:paraId="034479C6" w14:textId="77777777" w:rsidR="000E4642" w:rsidRPr="0073260C" w:rsidRDefault="000E4642" w:rsidP="00AB4072">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750044BE" w14:textId="77777777" w:rsidR="000E4642" w:rsidRPr="0073260C" w:rsidRDefault="000E4642" w:rsidP="000E4642">
            <w:pPr>
              <w:pStyle w:val="Default"/>
              <w:keepLines/>
              <w:widowControl w:val="0"/>
              <w:numPr>
                <w:ilvl w:val="0"/>
                <w:numId w:val="48"/>
              </w:numPr>
              <w:ind w:left="215" w:hanging="215"/>
              <w:jc w:val="both"/>
              <w:rPr>
                <w:rFonts w:asciiTheme="minorHAnsi" w:hAnsiTheme="minorHAnsi" w:cstheme="minorHAnsi"/>
                <w:strike/>
                <w:color w:val="00B050"/>
                <w:sz w:val="16"/>
                <w:szCs w:val="16"/>
                <w:shd w:val="clear" w:color="auto" w:fill="FFFFFF"/>
              </w:rPr>
            </w:pPr>
            <w:r w:rsidRPr="0073260C">
              <w:rPr>
                <w:rFonts w:asciiTheme="minorHAnsi" w:hAnsiTheme="minorHAnsi" w:cstheme="minorHAnsi"/>
                <w:strike/>
                <w:color w:val="00B050"/>
                <w:sz w:val="16"/>
                <w:szCs w:val="16"/>
              </w:rPr>
              <w:t xml:space="preserve">Projekt realizácie,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tc>
      </w:tr>
      <w:tr w:rsidR="0073260C" w:rsidRPr="0073260C" w14:paraId="4C4CEB66"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33E62"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D1F8D"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Rozdeľovanie projektu na etapy</w:t>
            </w:r>
          </w:p>
          <w:p w14:paraId="1DB03812"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Neumožňuje sa umelé rozdeľovanie projektu na etapy, t. z. každý samostatný projekt musí byť po ukončení realizácie funkčný, životaschopný a pod.</w:t>
            </w:r>
          </w:p>
          <w:p w14:paraId="0C63C7D5" w14:textId="77777777" w:rsidR="000E4642" w:rsidRPr="0073260C" w:rsidRDefault="000E4642"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AF6002E"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7A71E1B0"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bCs/>
                <w:strike/>
                <w:color w:val="00B050"/>
                <w:sz w:val="16"/>
                <w:szCs w:val="16"/>
              </w:rPr>
              <w:t>Projektová dokumentácia s rozpočtom, originál alebo úradne overená fotokópia overená stavebným úradom</w:t>
            </w:r>
            <w:r w:rsidRPr="0073260C">
              <w:rPr>
                <w:rFonts w:cstheme="minorHAnsi"/>
                <w:b/>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r w:rsidRPr="0073260C">
              <w:rPr>
                <w:rFonts w:cstheme="minorHAnsi"/>
                <w:bCs/>
                <w:strike/>
                <w:color w:val="00B05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73260C">
              <w:rPr>
                <w:rFonts w:cstheme="minorHAnsi"/>
                <w:strike/>
                <w:color w:val="00B050"/>
                <w:sz w:val="16"/>
                <w:szCs w:val="16"/>
              </w:rPr>
              <w:t xml:space="preserve"> V rozpočte je povinnosť vyznačiť položky zelenej infraštruktúry (ak relevantné).</w:t>
            </w:r>
          </w:p>
          <w:p w14:paraId="7DEC1C3D" w14:textId="77777777" w:rsidR="000E4642" w:rsidRPr="0073260C" w:rsidRDefault="000E4642" w:rsidP="00AB4072">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66044160" w14:textId="77777777" w:rsidR="000E4642" w:rsidRPr="0073260C" w:rsidRDefault="000E4642" w:rsidP="004800B7">
            <w:pPr>
              <w:pStyle w:val="Odsekzoznamu"/>
              <w:numPr>
                <w:ilvl w:val="0"/>
                <w:numId w:val="237"/>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6D575395"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F74A2" w14:textId="77777777" w:rsidR="000E4642" w:rsidRPr="0073260C" w:rsidRDefault="000E4642" w:rsidP="00AB4072">
            <w:pPr>
              <w:spacing w:after="0" w:line="240" w:lineRule="auto"/>
              <w:jc w:val="center"/>
              <w:rPr>
                <w:rFonts w:cstheme="minorHAnsi"/>
                <w:b/>
                <w:strike/>
                <w:color w:val="00B050"/>
                <w:sz w:val="16"/>
                <w:szCs w:val="16"/>
              </w:rPr>
            </w:pPr>
            <w:r w:rsidRPr="0073260C">
              <w:rPr>
                <w:rFonts w:cstheme="minorHAnsi"/>
                <w:b/>
                <w:strike/>
                <w:color w:val="00B050"/>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A36C1" w14:textId="77777777" w:rsidR="000E4642" w:rsidRPr="0073260C" w:rsidRDefault="000E4642" w:rsidP="00AB4072">
            <w:pPr>
              <w:spacing w:after="0" w:line="240" w:lineRule="auto"/>
              <w:rPr>
                <w:rFonts w:cstheme="minorHAnsi"/>
                <w:b/>
                <w:strike/>
                <w:color w:val="00B050"/>
                <w:sz w:val="16"/>
                <w:szCs w:val="16"/>
              </w:rPr>
            </w:pPr>
            <w:r w:rsidRPr="0073260C">
              <w:rPr>
                <w:rFonts w:cstheme="minorHAnsi"/>
                <w:b/>
                <w:strike/>
                <w:color w:val="00B050"/>
                <w:sz w:val="16"/>
                <w:szCs w:val="16"/>
              </w:rPr>
              <w:t>Podmienka vytvorenia pracovných miest</w:t>
            </w:r>
          </w:p>
          <w:p w14:paraId="6DF36406"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Maximálna výška príspevku: 100 000,- EUR a zároveň platí:</w:t>
            </w:r>
          </w:p>
          <w:p w14:paraId="2D51392F"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200B956B" w14:textId="77777777" w:rsidR="000E4642" w:rsidRPr="0073260C" w:rsidRDefault="000E4642"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76FFF70"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1EA7562A"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bCs/>
                <w:strike/>
                <w:color w:val="00B050"/>
                <w:sz w:val="16"/>
                <w:szCs w:val="16"/>
              </w:rPr>
              <w:t xml:space="preserve">Čestné vyhlásenie žiadateľa,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14A14115" w14:textId="77777777" w:rsidR="000E4642" w:rsidRPr="0073260C" w:rsidRDefault="000E4642"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Pracovná zmluva pri podávaní </w:t>
            </w:r>
            <w:proofErr w:type="spellStart"/>
            <w:r w:rsidRPr="0073260C">
              <w:rPr>
                <w:rFonts w:cstheme="minorHAnsi"/>
                <w:strike/>
                <w:color w:val="00B050"/>
                <w:sz w:val="16"/>
                <w:szCs w:val="16"/>
              </w:rPr>
              <w:t>ŽoP</w:t>
            </w:r>
            <w:proofErr w:type="spellEnd"/>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(predkladá sa, len v prípade podmienok v stratégii CLLD príslušnej MAS)</w:t>
            </w:r>
          </w:p>
          <w:p w14:paraId="094A8279" w14:textId="77777777" w:rsidR="000E4642" w:rsidRPr="0073260C" w:rsidRDefault="000E4642"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Potvrdenia zo sociálnej poisťovne o zaplatení odvodov, zmluva s novým pracovníkom s vyznačením „PRV - CLLD“,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(preukazuje sa po 6 mesiacoch odo dňa predloženia záverečnej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w:t>
            </w:r>
          </w:p>
          <w:p w14:paraId="0A7C0625" w14:textId="77777777" w:rsidR="000E4642" w:rsidRPr="0073260C" w:rsidRDefault="000E4642" w:rsidP="00AB4072">
            <w:pPr>
              <w:spacing w:after="0" w:line="240" w:lineRule="auto"/>
              <w:rPr>
                <w:rFonts w:cstheme="minorHAnsi"/>
                <w:b/>
                <w:strike/>
                <w:color w:val="00B050"/>
                <w:sz w:val="16"/>
                <w:szCs w:val="16"/>
                <w:u w:val="single"/>
              </w:rPr>
            </w:pPr>
            <w:r w:rsidRPr="0073260C">
              <w:rPr>
                <w:rFonts w:cstheme="minorHAnsi"/>
                <w:b/>
                <w:strike/>
                <w:color w:val="00B050"/>
                <w:sz w:val="16"/>
                <w:szCs w:val="16"/>
                <w:u w:val="single"/>
              </w:rPr>
              <w:t>Spôsob overenia</w:t>
            </w:r>
          </w:p>
          <w:p w14:paraId="53047708" w14:textId="77777777" w:rsidR="000E4642" w:rsidRPr="0073260C" w:rsidRDefault="000E4642"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714A3F90"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A2E67A0" w14:textId="77777777" w:rsidR="000E4642" w:rsidRPr="0073260C" w:rsidRDefault="000E4642" w:rsidP="00AB4072">
            <w:pPr>
              <w:pStyle w:val="Default"/>
              <w:keepLines/>
              <w:widowControl w:val="0"/>
              <w:rPr>
                <w:rFonts w:asciiTheme="minorHAnsi" w:hAnsiTheme="minorHAnsi" w:cstheme="minorHAnsi"/>
                <w:b/>
                <w:strike/>
                <w:color w:val="00B050"/>
                <w:sz w:val="20"/>
                <w:szCs w:val="20"/>
              </w:rPr>
            </w:pPr>
            <w:r w:rsidRPr="0073260C">
              <w:rPr>
                <w:rFonts w:asciiTheme="minorHAnsi" w:hAnsiTheme="minorHAnsi" w:cstheme="minorHAnsi"/>
                <w:b/>
                <w:strike/>
                <w:color w:val="00B050"/>
                <w:sz w:val="22"/>
                <w:szCs w:val="22"/>
              </w:rPr>
              <w:t>HODNOTIACE KRITÉRIA PRE VÝBER PROJEKTOV (BODOVACIE KRITÉRIA)</w:t>
            </w:r>
          </w:p>
        </w:tc>
      </w:tr>
      <w:tr w:rsidR="0073260C" w:rsidRPr="0073260C" w14:paraId="5918A715"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8755A5E" w14:textId="5D47395A" w:rsidR="000E4642" w:rsidRPr="0073260C" w:rsidRDefault="000E4642" w:rsidP="00AB4072">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 xml:space="preserve">POVINNÉ KRITÉRIA </w:t>
            </w:r>
            <w:r w:rsidR="007808C9" w:rsidRPr="0073260C">
              <w:rPr>
                <w:rFonts w:asciiTheme="minorHAnsi" w:hAnsiTheme="minorHAnsi" w:cstheme="minorHAnsi"/>
                <w:b/>
                <w:strike/>
                <w:color w:val="00B050"/>
                <w:sz w:val="22"/>
                <w:szCs w:val="22"/>
              </w:rPr>
              <w:t>–</w:t>
            </w:r>
            <w:r w:rsidRPr="0073260C">
              <w:rPr>
                <w:rFonts w:asciiTheme="minorHAnsi" w:hAnsiTheme="minorHAnsi" w:cstheme="minorHAnsi"/>
                <w:b/>
                <w:strike/>
                <w:color w:val="00B050"/>
                <w:sz w:val="22"/>
                <w:szCs w:val="22"/>
              </w:rPr>
              <w:t xml:space="preserve"> </w:t>
            </w:r>
            <w:r w:rsidRPr="0073260C">
              <w:rPr>
                <w:rFonts w:asciiTheme="minorHAnsi" w:hAnsiTheme="minorHAnsi" w:cstheme="minorHAnsi"/>
                <w:b/>
                <w:strike/>
                <w:color w:val="00B050"/>
                <w:sz w:val="22"/>
                <w:szCs w:val="22"/>
                <w:lang w:eastAsia="sk-SK"/>
              </w:rPr>
              <w:t>Oblasť</w:t>
            </w:r>
            <w:r w:rsidR="007808C9" w:rsidRPr="0073260C">
              <w:rPr>
                <w:rFonts w:asciiTheme="minorHAnsi" w:hAnsiTheme="minorHAnsi" w:cstheme="minorHAnsi"/>
                <w:b/>
                <w:strike/>
                <w:color w:val="00B050"/>
                <w:sz w:val="22"/>
                <w:szCs w:val="22"/>
                <w:lang w:eastAsia="sk-SK"/>
              </w:rPr>
              <w:t xml:space="preserve"> 1</w:t>
            </w:r>
            <w:r w:rsidRPr="0073260C">
              <w:rPr>
                <w:rFonts w:asciiTheme="minorHAnsi" w:hAnsiTheme="minorHAnsi" w:cstheme="minorHAnsi"/>
                <w:b/>
                <w:strike/>
                <w:color w:val="00B050"/>
                <w:sz w:val="22"/>
                <w:szCs w:val="22"/>
                <w:lang w:eastAsia="sk-SK"/>
              </w:rPr>
              <w:t xml:space="preserve">: </w:t>
            </w:r>
            <w:r w:rsidRPr="0073260C">
              <w:rPr>
                <w:rFonts w:asciiTheme="minorHAnsi" w:hAnsiTheme="minorHAnsi" w:cstheme="minorHAnsi"/>
                <w:b/>
                <w:strike/>
                <w:color w:val="00B050"/>
                <w:sz w:val="16"/>
                <w:szCs w:val="16"/>
              </w:rPr>
              <w:t xml:space="preserve"> </w:t>
            </w:r>
            <w:r w:rsidRPr="0073260C">
              <w:rPr>
                <w:rFonts w:asciiTheme="minorHAnsi" w:hAnsiTheme="minorHAnsi" w:cstheme="minorHAnsi"/>
                <w:b/>
                <w:strike/>
                <w:color w:val="00B050"/>
                <w:sz w:val="22"/>
                <w:szCs w:val="22"/>
              </w:rPr>
              <w:t>Činnosti spojené s </w:t>
            </w:r>
            <w:r w:rsidRPr="0073260C">
              <w:rPr>
                <w:rFonts w:asciiTheme="minorHAnsi" w:hAnsiTheme="minorHAnsi" w:cstheme="minorHAnsi"/>
                <w:b/>
                <w:bCs/>
                <w:strike/>
                <w:color w:val="00B050"/>
                <w:sz w:val="22"/>
                <w:szCs w:val="22"/>
              </w:rPr>
              <w:t>vidieckym cestovným ruchom a agroturistikou</w:t>
            </w:r>
          </w:p>
        </w:tc>
      </w:tr>
      <w:tr w:rsidR="0073260C" w:rsidRPr="0073260C" w14:paraId="12025B55" w14:textId="77777777" w:rsidTr="00590DF4">
        <w:trPr>
          <w:trHeight w:val="284"/>
        </w:trPr>
        <w:tc>
          <w:tcPr>
            <w:tcW w:w="200" w:type="pct"/>
            <w:shd w:val="clear" w:color="auto" w:fill="FFF2CC" w:themeFill="accent4" w:themeFillTint="33"/>
            <w:vAlign w:val="center"/>
          </w:tcPr>
          <w:p w14:paraId="21CEAFCA" w14:textId="77777777" w:rsidR="000E4642" w:rsidRPr="0073260C" w:rsidRDefault="000E4642" w:rsidP="00AB4072">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shd w:val="clear" w:color="auto" w:fill="FFF2CC" w:themeFill="accent4" w:themeFillTint="33"/>
            <w:vAlign w:val="center"/>
          </w:tcPr>
          <w:p w14:paraId="113AA616" w14:textId="77777777" w:rsidR="000E4642" w:rsidRPr="0073260C" w:rsidRDefault="000E4642" w:rsidP="00AB4072">
            <w:pPr>
              <w:spacing w:after="0" w:line="240" w:lineRule="auto"/>
              <w:jc w:val="center"/>
              <w:rPr>
                <w:rFonts w:cstheme="minorHAnsi"/>
                <w:strike/>
                <w:color w:val="00B050"/>
                <w:sz w:val="16"/>
                <w:szCs w:val="16"/>
              </w:rPr>
            </w:pPr>
            <w:r w:rsidRPr="0073260C">
              <w:rPr>
                <w:rFonts w:cstheme="minorHAnsi"/>
                <w:b/>
                <w:strike/>
                <w:color w:val="00B050"/>
                <w:sz w:val="18"/>
                <w:szCs w:val="18"/>
              </w:rPr>
              <w:t>Popis a preukázanie kritéria</w:t>
            </w:r>
          </w:p>
        </w:tc>
      </w:tr>
      <w:tr w:rsidR="0073260C" w:rsidRPr="0073260C" w14:paraId="07391841" w14:textId="77777777" w:rsidTr="00590DF4">
        <w:trPr>
          <w:trHeight w:val="284"/>
        </w:trPr>
        <w:tc>
          <w:tcPr>
            <w:tcW w:w="200" w:type="pct"/>
            <w:shd w:val="clear" w:color="auto" w:fill="auto"/>
            <w:vAlign w:val="center"/>
          </w:tcPr>
          <w:p w14:paraId="7F768E56" w14:textId="77777777" w:rsidR="000E4642" w:rsidRPr="0073260C" w:rsidRDefault="000E4642" w:rsidP="00AB4072">
            <w:pPr>
              <w:spacing w:after="0" w:line="240" w:lineRule="auto"/>
              <w:jc w:val="center"/>
              <w:rPr>
                <w:rFonts w:cstheme="minorHAnsi"/>
                <w:strike/>
                <w:color w:val="00B050"/>
                <w:sz w:val="18"/>
                <w:szCs w:val="18"/>
              </w:rPr>
            </w:pPr>
            <w:r w:rsidRPr="0073260C">
              <w:rPr>
                <w:rFonts w:cstheme="minorHAnsi"/>
                <w:strike/>
                <w:color w:val="00B050"/>
                <w:sz w:val="18"/>
                <w:szCs w:val="18"/>
              </w:rPr>
              <w:t>1.</w:t>
            </w:r>
          </w:p>
        </w:tc>
        <w:tc>
          <w:tcPr>
            <w:tcW w:w="4800" w:type="pct"/>
            <w:shd w:val="clear" w:color="auto" w:fill="auto"/>
            <w:vAlign w:val="center"/>
          </w:tcPr>
          <w:p w14:paraId="023F7DDF"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Kritérium ekonomickej  životaschopnosti</w:t>
            </w:r>
          </w:p>
          <w:p w14:paraId="58CC749B" w14:textId="77777777" w:rsidR="000E4642" w:rsidRPr="0073260C" w:rsidRDefault="000E4642" w:rsidP="00AB4072">
            <w:pPr>
              <w:spacing w:after="0" w:line="240" w:lineRule="auto"/>
              <w:rPr>
                <w:rFonts w:cstheme="minorHAnsi"/>
                <w:strike/>
                <w:color w:val="00B050"/>
                <w:sz w:val="16"/>
                <w:szCs w:val="16"/>
              </w:rPr>
            </w:pPr>
            <w:r w:rsidRPr="0073260C">
              <w:rPr>
                <w:rFonts w:cstheme="minorHAnsi"/>
                <w:strike/>
                <w:color w:val="00B050"/>
                <w:sz w:val="16"/>
                <w:szCs w:val="16"/>
              </w:rPr>
              <w:t xml:space="preserve">Posúdenie ekonomickej  životaschopnosti:  </w:t>
            </w:r>
          </w:p>
          <w:p w14:paraId="36A238AD" w14:textId="77777777" w:rsidR="000E4642" w:rsidRPr="0073260C" w:rsidRDefault="000E4642" w:rsidP="004800B7">
            <w:pPr>
              <w:pStyle w:val="Odsekzoznamu"/>
              <w:numPr>
                <w:ilvl w:val="0"/>
                <w:numId w:val="291"/>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žiadateľ nemá ukončený žiadny celý rok činnosti a preto nevie preukázať ekonomickú životaschopnosť,</w:t>
            </w:r>
          </w:p>
          <w:p w14:paraId="08651194" w14:textId="77777777" w:rsidR="000E4642" w:rsidRPr="0073260C" w:rsidRDefault="000E4642" w:rsidP="004800B7">
            <w:pPr>
              <w:pStyle w:val="Odsekzoznamu"/>
              <w:numPr>
                <w:ilvl w:val="0"/>
                <w:numId w:val="291"/>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žiadateľ spĺňa aspoň jedno kritérium,</w:t>
            </w:r>
          </w:p>
          <w:p w14:paraId="28600E3E" w14:textId="77777777" w:rsidR="000E4642" w:rsidRPr="0073260C" w:rsidRDefault="000E4642" w:rsidP="004800B7">
            <w:pPr>
              <w:pStyle w:val="Odsekzoznamu"/>
              <w:numPr>
                <w:ilvl w:val="0"/>
                <w:numId w:val="291"/>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žiadateľ spĺňa obidve kritériá,</w:t>
            </w:r>
          </w:p>
          <w:p w14:paraId="080F3233" w14:textId="77777777" w:rsidR="000E4642" w:rsidRPr="0073260C" w:rsidRDefault="000E4642" w:rsidP="004800B7">
            <w:pPr>
              <w:pStyle w:val="Odsekzoznamu"/>
              <w:numPr>
                <w:ilvl w:val="0"/>
                <w:numId w:val="291"/>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žiadateľ nespĺňa ani jedno ekonomické kritérium.</w:t>
            </w:r>
          </w:p>
          <w:p w14:paraId="4A05818E" w14:textId="77777777" w:rsidR="000E4642" w:rsidRPr="0073260C" w:rsidRDefault="000E4642" w:rsidP="00AB4072">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Forma a spôsob preukázania splnenia kritéria</w:t>
            </w:r>
          </w:p>
          <w:p w14:paraId="5047F2CF" w14:textId="77777777" w:rsidR="000E4642" w:rsidRPr="0073260C" w:rsidRDefault="000E4642"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t xml:space="preserve">Tabuľková časť projektu – Kritériá ekonomickej životaschopnosti (Príloha č.13B),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733AE150" w14:textId="77777777" w:rsidR="000E4642" w:rsidRPr="0073260C" w:rsidRDefault="000E4642"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lastRenderedPageBreak/>
              <w:t>Účtovná závierka za posledný alebo predposledný účtovný rok</w:t>
            </w:r>
            <w:r w:rsidRPr="0073260C">
              <w:rPr>
                <w:rFonts w:cstheme="minorHAnsi"/>
                <w:b/>
                <w:iCs/>
                <w:strike/>
                <w:color w:val="00B050"/>
                <w:sz w:val="16"/>
                <w:szCs w:val="16"/>
              </w:rPr>
              <w:t xml:space="preserve"> (možnosť využitia integračnej akcie „</w:t>
            </w:r>
            <w:r w:rsidRPr="0073260C">
              <w:rPr>
                <w:rFonts w:cstheme="minorHAnsi"/>
                <w:b/>
                <w:bCs/>
                <w:iCs/>
                <w:strike/>
                <w:color w:val="00B050"/>
                <w:sz w:val="16"/>
                <w:szCs w:val="16"/>
              </w:rPr>
              <w:t>Získanie informácie o účtovných závierkach</w:t>
            </w:r>
            <w:r w:rsidRPr="0073260C">
              <w:rPr>
                <w:rFonts w:cstheme="minorHAnsi"/>
                <w:b/>
                <w:iCs/>
                <w:strike/>
                <w:color w:val="00B050"/>
                <w:sz w:val="16"/>
                <w:szCs w:val="16"/>
              </w:rPr>
              <w:t>“ v ITMS2014+)</w:t>
            </w:r>
          </w:p>
          <w:p w14:paraId="34E2AC67" w14:textId="77777777" w:rsidR="000E4642" w:rsidRPr="0073260C" w:rsidRDefault="000E4642" w:rsidP="009F1D61">
            <w:pPr>
              <w:pStyle w:val="Default"/>
              <w:keepLines/>
              <w:widowControl w:val="0"/>
              <w:numPr>
                <w:ilvl w:val="0"/>
                <w:numId w:val="116"/>
              </w:numPr>
              <w:ind w:left="216" w:hanging="216"/>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Účtovná závierka za posledný alebo predposledný účtovný rok,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r w:rsidRPr="0073260C">
              <w:rPr>
                <w:rFonts w:asciiTheme="minorHAnsi" w:hAnsiTheme="minorHAnsi" w:cstheme="minorHAnsi"/>
                <w:bCs/>
                <w:strike/>
                <w:color w:val="00B050"/>
                <w:sz w:val="16"/>
                <w:szCs w:val="16"/>
              </w:rPr>
              <w:t>podpísaný štatutárnym orgánom žiadateľa (relevantné, len v prípade neúspešnej integračnej akcie)</w:t>
            </w:r>
          </w:p>
          <w:p w14:paraId="76FCCC72"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5B3C3A3B" w14:textId="77777777" w:rsidR="000E4642" w:rsidRPr="0073260C" w:rsidRDefault="000E4642"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p w14:paraId="3092DD59" w14:textId="77777777" w:rsidR="000E4642" w:rsidRPr="0073260C" w:rsidRDefault="000E4642" w:rsidP="00AB4072">
            <w:pPr>
              <w:pStyle w:val="Default"/>
              <w:keepLines/>
              <w:widowControl w:val="0"/>
              <w:jc w:val="both"/>
              <w:rPr>
                <w:rFonts w:asciiTheme="minorHAnsi" w:hAnsiTheme="minorHAnsi" w:cstheme="minorHAnsi"/>
                <w:bCs/>
                <w:strike/>
                <w:color w:val="00B050"/>
                <w:sz w:val="16"/>
                <w:szCs w:val="16"/>
              </w:rPr>
            </w:pPr>
          </w:p>
          <w:p w14:paraId="0D427919" w14:textId="77777777" w:rsidR="000E4642" w:rsidRPr="0073260C" w:rsidRDefault="000E4642" w:rsidP="00AB4072">
            <w:pPr>
              <w:pStyle w:val="Default"/>
              <w:keepLines/>
              <w:widowControl w:val="0"/>
              <w:jc w:val="both"/>
              <w:rPr>
                <w:rFonts w:asciiTheme="minorHAnsi" w:hAnsiTheme="minorHAnsi" w:cstheme="minorHAnsi"/>
                <w:bCs/>
                <w:strike/>
                <w:color w:val="00B050"/>
                <w:sz w:val="16"/>
                <w:szCs w:val="16"/>
              </w:rPr>
            </w:pPr>
            <w:r w:rsidRPr="0073260C">
              <w:rPr>
                <w:rFonts w:asciiTheme="minorHAnsi" w:hAnsiTheme="minorHAnsi" w:cstheme="minorHAnsi"/>
                <w:b/>
                <w:bCs/>
                <w:strike/>
                <w:color w:val="00B050"/>
                <w:sz w:val="16"/>
                <w:szCs w:val="16"/>
              </w:rPr>
              <w:t xml:space="preserve">Schválenou účtovnou závierkou </w:t>
            </w:r>
            <w:r w:rsidRPr="0073260C">
              <w:rPr>
                <w:rFonts w:asciiTheme="minorHAnsi" w:hAnsiTheme="minorHAnsi" w:cstheme="minorHAnsi"/>
                <w:bCs/>
                <w:strike/>
                <w:color w:val="00B050"/>
                <w:sz w:val="16"/>
                <w:szCs w:val="16"/>
              </w:rPr>
              <w:t xml:space="preserve">na tieto účely je skutočnosť, že žiadateľ predložil účtovnú závierku na príslušný daňový úrad.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nachádza </w:t>
            </w:r>
            <w:r w:rsidRPr="0073260C">
              <w:rPr>
                <w:rFonts w:asciiTheme="minorHAnsi" w:hAnsiTheme="minorHAnsi" w:cstheme="minorHAnsi"/>
                <w:b/>
                <w:strike/>
                <w:color w:val="00B050"/>
                <w:sz w:val="16"/>
                <w:szCs w:val="16"/>
              </w:rPr>
              <w:t xml:space="preserve">v Registri účtovných závierok, žiadateľ prílohu nepredkladá. </w:t>
            </w:r>
            <w:r w:rsidRPr="0073260C">
              <w:rPr>
                <w:rFonts w:asciiTheme="minorHAnsi" w:hAnsiTheme="minorHAnsi" w:cstheme="minorHAnsi"/>
                <w:bCs/>
                <w:strike/>
                <w:color w:val="00B050"/>
                <w:sz w:val="16"/>
                <w:szCs w:val="16"/>
              </w:rPr>
              <w:t xml:space="preserve">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nenachádza </w:t>
            </w:r>
            <w:r w:rsidRPr="0073260C">
              <w:rPr>
                <w:rFonts w:asciiTheme="minorHAnsi" w:hAnsiTheme="minorHAnsi" w:cstheme="minorHAnsi"/>
                <w:b/>
                <w:strike/>
                <w:color w:val="00B050"/>
                <w:sz w:val="16"/>
                <w:szCs w:val="16"/>
              </w:rPr>
              <w:t xml:space="preserve">v Registri účtovných závierok (napr. z technických dôvodov), </w:t>
            </w:r>
            <w:r w:rsidRPr="0073260C">
              <w:rPr>
                <w:rFonts w:asciiTheme="minorHAnsi" w:hAnsiTheme="minorHAnsi" w:cstheme="minorHAnsi"/>
                <w:b/>
                <w:bCs/>
                <w:strike/>
                <w:color w:val="00B050"/>
                <w:sz w:val="16"/>
                <w:szCs w:val="16"/>
              </w:rPr>
              <w:t xml:space="preserve">príloha musí byť predložená </w:t>
            </w:r>
            <w:r w:rsidRPr="0073260C">
              <w:rPr>
                <w:rFonts w:asciiTheme="minorHAnsi" w:hAnsiTheme="minorHAnsi" w:cstheme="minorHAnsi"/>
                <w:b/>
                <w:strike/>
                <w:color w:val="00B050"/>
                <w:sz w:val="16"/>
                <w:szCs w:val="16"/>
              </w:rPr>
              <w:t xml:space="preserve">v </w:t>
            </w:r>
            <w:r w:rsidRPr="0073260C">
              <w:rPr>
                <w:rFonts w:asciiTheme="minorHAnsi" w:hAnsiTheme="minorHAnsi" w:cstheme="minorHAnsi"/>
                <w:b/>
                <w:bCs/>
                <w:strike/>
                <w:color w:val="00B050"/>
                <w:sz w:val="16"/>
                <w:szCs w:val="16"/>
              </w:rPr>
              <w:t xml:space="preserve">elektronickej forme </w:t>
            </w:r>
            <w:r w:rsidRPr="0073260C">
              <w:rPr>
                <w:rFonts w:asciiTheme="minorHAnsi" w:hAnsiTheme="minorHAnsi" w:cstheme="minorHAnsi"/>
                <w:b/>
                <w:strike/>
                <w:color w:val="00B050"/>
                <w:sz w:val="16"/>
                <w:szCs w:val="16"/>
              </w:rPr>
              <w:t>cez ITMS2014+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p>
          <w:p w14:paraId="4A2C7EC9" w14:textId="77777777" w:rsidR="000E4642" w:rsidRPr="0073260C" w:rsidRDefault="000E4642" w:rsidP="00AB4072">
            <w:pPr>
              <w:spacing w:after="0" w:line="240" w:lineRule="auto"/>
              <w:rPr>
                <w:rFonts w:cstheme="minorHAnsi"/>
                <w:bCs/>
                <w:strike/>
                <w:color w:val="00B050"/>
                <w:sz w:val="16"/>
                <w:szCs w:val="16"/>
              </w:rPr>
            </w:pPr>
            <w:r w:rsidRPr="0073260C">
              <w:rPr>
                <w:rFonts w:cstheme="minorHAnsi"/>
                <w:bCs/>
                <w:strike/>
                <w:color w:val="00B050"/>
                <w:sz w:val="16"/>
                <w:szCs w:val="16"/>
              </w:rPr>
              <w:t>Výpočet ekonomickej životaschopnosti:</w:t>
            </w:r>
          </w:p>
          <w:p w14:paraId="2808C288"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Posúdenie životaschopnosti platí aspoň za jeden rok: za posledný uzatvorený rok, resp. predposledný uzatvorený rok.</w:t>
            </w:r>
          </w:p>
          <w:p w14:paraId="731BA941" w14:textId="77777777" w:rsidR="000E4642" w:rsidRPr="0073260C" w:rsidRDefault="000E4642" w:rsidP="00AB4072">
            <w:pPr>
              <w:pStyle w:val="Textpoznmkypodiarou"/>
              <w:spacing w:after="0" w:line="240" w:lineRule="auto"/>
              <w:jc w:val="center"/>
              <w:rPr>
                <w:rFonts w:cstheme="minorHAnsi"/>
                <w:strike/>
                <w:color w:val="00B050"/>
                <w:sz w:val="16"/>
                <w:szCs w:val="16"/>
                <w:u w:val="single"/>
              </w:rPr>
            </w:pPr>
            <w:r w:rsidRPr="0073260C">
              <w:rPr>
                <w:rFonts w:cstheme="minorHAnsi"/>
                <w:strike/>
                <w:noProof/>
                <w:color w:val="00B050"/>
                <w:lang w:eastAsia="sk-SK"/>
              </w:rPr>
              <w:drawing>
                <wp:inline distT="0" distB="0" distL="0" distR="0" wp14:anchorId="030DBD0F" wp14:editId="411A9ED9">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73260C">
              <w:rPr>
                <w:rFonts w:cstheme="minorHAnsi"/>
                <w:strike/>
                <w:noProof/>
                <w:color w:val="00B050"/>
                <w:lang w:eastAsia="sk-SK"/>
              </w:rPr>
              <w:drawing>
                <wp:inline distT="0" distB="0" distL="0" distR="0" wp14:anchorId="354CBFBB" wp14:editId="5C642BB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73260C" w:rsidRPr="0073260C" w14:paraId="64F40156" w14:textId="77777777" w:rsidTr="00590DF4">
        <w:trPr>
          <w:trHeight w:val="284"/>
        </w:trPr>
        <w:tc>
          <w:tcPr>
            <w:tcW w:w="200" w:type="pct"/>
            <w:shd w:val="clear" w:color="auto" w:fill="auto"/>
            <w:vAlign w:val="center"/>
          </w:tcPr>
          <w:p w14:paraId="34642FFC" w14:textId="77777777" w:rsidR="000E4642" w:rsidRPr="0073260C" w:rsidRDefault="000E4642" w:rsidP="00AB4072">
            <w:pPr>
              <w:spacing w:after="0" w:line="240" w:lineRule="auto"/>
              <w:jc w:val="center"/>
              <w:rPr>
                <w:rFonts w:cstheme="minorHAnsi"/>
                <w:strike/>
                <w:color w:val="00B050"/>
                <w:sz w:val="18"/>
                <w:szCs w:val="18"/>
              </w:rPr>
            </w:pPr>
            <w:r w:rsidRPr="0073260C">
              <w:rPr>
                <w:rFonts w:cstheme="minorHAnsi"/>
                <w:strike/>
                <w:color w:val="00B050"/>
                <w:sz w:val="18"/>
                <w:szCs w:val="18"/>
              </w:rPr>
              <w:lastRenderedPageBreak/>
              <w:t>2.</w:t>
            </w:r>
          </w:p>
        </w:tc>
        <w:tc>
          <w:tcPr>
            <w:tcW w:w="4800" w:type="pct"/>
            <w:shd w:val="clear" w:color="auto" w:fill="auto"/>
            <w:vAlign w:val="center"/>
          </w:tcPr>
          <w:p w14:paraId="02919D22" w14:textId="77777777" w:rsidR="000E4642" w:rsidRPr="0073260C" w:rsidRDefault="000E4642" w:rsidP="00AB4072">
            <w:pPr>
              <w:spacing w:after="0" w:line="240" w:lineRule="auto"/>
              <w:jc w:val="both"/>
              <w:rPr>
                <w:rFonts w:cstheme="minorHAnsi"/>
                <w:b/>
                <w:strike/>
                <w:color w:val="00B050"/>
                <w:sz w:val="18"/>
                <w:szCs w:val="18"/>
              </w:rPr>
            </w:pPr>
            <w:r w:rsidRPr="0073260C">
              <w:rPr>
                <w:rFonts w:cstheme="minorHAnsi"/>
                <w:b/>
                <w:strike/>
                <w:color w:val="00B050"/>
                <w:sz w:val="18"/>
                <w:szCs w:val="18"/>
              </w:rPr>
              <w:t>Inovatívny charakter projektu a spolupráca</w:t>
            </w:r>
          </w:p>
          <w:p w14:paraId="2745D8E0" w14:textId="77777777" w:rsidR="000E4642" w:rsidRPr="0073260C" w:rsidRDefault="000E4642" w:rsidP="00AB4072">
            <w:pPr>
              <w:spacing w:after="0" w:line="240" w:lineRule="auto"/>
              <w:rPr>
                <w:rFonts w:cstheme="minorHAnsi"/>
                <w:strike/>
                <w:color w:val="00B050"/>
                <w:sz w:val="16"/>
                <w:szCs w:val="16"/>
              </w:rPr>
            </w:pPr>
            <w:r w:rsidRPr="0073260C">
              <w:rPr>
                <w:rFonts w:cstheme="minorHAnsi"/>
                <w:strike/>
                <w:color w:val="00B050"/>
                <w:sz w:val="16"/>
                <w:szCs w:val="16"/>
              </w:rPr>
              <w:t>Projekt má inovatívny charakter a  projekt rieši spoluprácu na úrovni žiadateľa:</w:t>
            </w:r>
          </w:p>
          <w:p w14:paraId="3D9DD3B5" w14:textId="77777777" w:rsidR="000E4642" w:rsidRPr="0073260C" w:rsidRDefault="000E4642" w:rsidP="004800B7">
            <w:pPr>
              <w:pStyle w:val="Odsekzoznamu"/>
              <w:numPr>
                <w:ilvl w:val="1"/>
                <w:numId w:val="292"/>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 xml:space="preserve">projekt má inovatívny charakter, </w:t>
            </w:r>
          </w:p>
          <w:p w14:paraId="6ACF986C" w14:textId="77777777" w:rsidR="000E4642" w:rsidRPr="0073260C" w:rsidRDefault="000E4642" w:rsidP="004800B7">
            <w:pPr>
              <w:pStyle w:val="Odsekzoznamu"/>
              <w:numPr>
                <w:ilvl w:val="1"/>
                <w:numId w:val="292"/>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projekt rieši spoluprácu na úrovni žiadateľa,</w:t>
            </w:r>
          </w:p>
          <w:p w14:paraId="391766FD" w14:textId="77777777" w:rsidR="000E4642" w:rsidRPr="0073260C" w:rsidRDefault="000E4642" w:rsidP="004800B7">
            <w:pPr>
              <w:pStyle w:val="Odsekzoznamu"/>
              <w:numPr>
                <w:ilvl w:val="1"/>
                <w:numId w:val="292"/>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žiadateľ kritériá nesplnil.</w:t>
            </w:r>
          </w:p>
          <w:p w14:paraId="51D6C636" w14:textId="77777777" w:rsidR="000E4642" w:rsidRPr="0073260C" w:rsidRDefault="000E4642" w:rsidP="00AB4072">
            <w:pPr>
              <w:spacing w:after="0" w:line="240" w:lineRule="auto"/>
              <w:ind w:left="73"/>
              <w:jc w:val="both"/>
              <w:rPr>
                <w:rFonts w:cstheme="minorHAnsi"/>
                <w:strike/>
                <w:color w:val="00B050"/>
                <w:sz w:val="16"/>
                <w:szCs w:val="16"/>
              </w:rPr>
            </w:pPr>
            <w:r w:rsidRPr="0073260C">
              <w:rPr>
                <w:rFonts w:cstheme="minorHAnsi"/>
                <w:b/>
                <w:strike/>
                <w:color w:val="00B050"/>
                <w:sz w:val="16"/>
                <w:szCs w:val="16"/>
                <w:u w:val="single"/>
              </w:rPr>
              <w:t>Body sa spočítavajú.</w:t>
            </w:r>
          </w:p>
          <w:p w14:paraId="377ED857"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ak v Projekte realizácie uvedie jednoznačný merateľný údaj (ukazovateľ), ktorým sa preukáže inovatívny charakter, napr.:</w:t>
            </w:r>
          </w:p>
          <w:p w14:paraId="183E4977" w14:textId="77777777" w:rsidR="000E4642" w:rsidRPr="0073260C" w:rsidRDefault="000E4642" w:rsidP="004800B7">
            <w:pPr>
              <w:pStyle w:val="Odsekzoznamu"/>
              <w:numPr>
                <w:ilvl w:val="0"/>
                <w:numId w:val="151"/>
              </w:numPr>
              <w:spacing w:after="0" w:line="240" w:lineRule="auto"/>
              <w:ind w:left="214" w:hanging="142"/>
              <w:jc w:val="both"/>
              <w:rPr>
                <w:rFonts w:cstheme="minorHAnsi"/>
                <w:strike/>
                <w:color w:val="00B050"/>
                <w:sz w:val="16"/>
                <w:szCs w:val="16"/>
              </w:rPr>
            </w:pPr>
            <w:r w:rsidRPr="0073260C">
              <w:rPr>
                <w:rFonts w:cstheme="minorHAnsi"/>
                <w:strike/>
                <w:color w:val="00B050"/>
                <w:sz w:val="16"/>
                <w:szCs w:val="16"/>
              </w:rPr>
              <w:t xml:space="preserve">inovácie zamerané na produkty, služby a cieľové skupiny zákazníkov, nové technológie, manažment a marketing,  </w:t>
            </w:r>
          </w:p>
          <w:p w14:paraId="28951520" w14:textId="77777777" w:rsidR="000E4642" w:rsidRPr="0073260C" w:rsidRDefault="000E4642" w:rsidP="004800B7">
            <w:pPr>
              <w:pStyle w:val="Odsekzoznamu"/>
              <w:numPr>
                <w:ilvl w:val="0"/>
                <w:numId w:val="151"/>
              </w:numPr>
              <w:spacing w:after="0" w:line="240" w:lineRule="auto"/>
              <w:ind w:left="214" w:hanging="142"/>
              <w:jc w:val="both"/>
              <w:rPr>
                <w:rFonts w:cstheme="minorHAnsi"/>
                <w:strike/>
                <w:color w:val="00B050"/>
                <w:sz w:val="16"/>
                <w:szCs w:val="16"/>
              </w:rPr>
            </w:pPr>
            <w:r w:rsidRPr="0073260C">
              <w:rPr>
                <w:rFonts w:cstheme="minorHAnsi"/>
                <w:strike/>
                <w:color w:val="00B050"/>
                <w:sz w:val="16"/>
                <w:szCs w:val="16"/>
              </w:rPr>
              <w:t xml:space="preserve">inštitucionálne inovácie zamerané k vytvoreniu produktov a služieb, ktoré zabezpečia ekonomický rast, stabilizujú alebo vytvoria nové pracovné miesta a posilnia konkurencieschopnosť podniku, </w:t>
            </w:r>
          </w:p>
          <w:p w14:paraId="7A583D9F" w14:textId="77777777" w:rsidR="000E4642" w:rsidRPr="0073260C" w:rsidRDefault="000E4642" w:rsidP="004800B7">
            <w:pPr>
              <w:pStyle w:val="Odsekzoznamu"/>
              <w:numPr>
                <w:ilvl w:val="0"/>
                <w:numId w:val="151"/>
              </w:numPr>
              <w:spacing w:after="0" w:line="240" w:lineRule="auto"/>
              <w:ind w:left="214" w:hanging="142"/>
              <w:jc w:val="both"/>
              <w:rPr>
                <w:rFonts w:cstheme="minorHAnsi"/>
                <w:strike/>
                <w:color w:val="00B050"/>
                <w:sz w:val="16"/>
                <w:szCs w:val="16"/>
              </w:rPr>
            </w:pPr>
            <w:r w:rsidRPr="0073260C">
              <w:rPr>
                <w:rFonts w:cstheme="minorHAnsi"/>
                <w:strike/>
                <w:color w:val="00B050"/>
                <w:sz w:val="16"/>
                <w:szCs w:val="16"/>
              </w:rPr>
              <w:t>marketingová inovácia: zvýšenie predaja výrobkov alebo služieb prostredníctvom významnej  zmeny v designe produktu alebo balení, alebo  vytvorenie nových predajných kanálov,</w:t>
            </w:r>
          </w:p>
          <w:p w14:paraId="2640E42A" w14:textId="77777777" w:rsidR="000E4642" w:rsidRPr="0073260C" w:rsidRDefault="000E4642" w:rsidP="004800B7">
            <w:pPr>
              <w:pStyle w:val="Odsekzoznamu"/>
              <w:numPr>
                <w:ilvl w:val="0"/>
                <w:numId w:val="151"/>
              </w:numPr>
              <w:spacing w:after="0" w:line="240" w:lineRule="auto"/>
              <w:ind w:left="214" w:hanging="142"/>
              <w:jc w:val="both"/>
              <w:rPr>
                <w:rStyle w:val="markedcontent"/>
                <w:rFonts w:cstheme="minorHAnsi"/>
                <w:strike/>
                <w:color w:val="00B050"/>
                <w:sz w:val="16"/>
                <w:szCs w:val="16"/>
              </w:rPr>
            </w:pPr>
            <w:r w:rsidRPr="0073260C">
              <w:rPr>
                <w:rFonts w:cstheme="minorHAnsi"/>
                <w:strike/>
                <w:color w:val="00B050"/>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73260C">
              <w:rPr>
                <w:rFonts w:cstheme="minorHAnsi"/>
                <w:strike/>
                <w:color w:val="00B050"/>
                <w:sz w:val="16"/>
                <w:szCs w:val="16"/>
              </w:rPr>
              <w:t>estetizácia</w:t>
            </w:r>
            <w:proofErr w:type="spellEnd"/>
            <w:r w:rsidRPr="0073260C">
              <w:rPr>
                <w:rFonts w:cstheme="minorHAnsi"/>
                <w:strike/>
                <w:color w:val="00B050"/>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227DEC36" w14:textId="77777777" w:rsidR="000E4642" w:rsidRPr="0073260C" w:rsidRDefault="000E4642" w:rsidP="00AB4072">
            <w:pPr>
              <w:spacing w:after="0" w:line="240" w:lineRule="auto"/>
              <w:jc w:val="both"/>
              <w:rPr>
                <w:rFonts w:cstheme="minorHAnsi"/>
                <w:strike/>
                <w:color w:val="00B050"/>
                <w:sz w:val="16"/>
                <w:szCs w:val="16"/>
              </w:rPr>
            </w:pPr>
            <w:r w:rsidRPr="0073260C">
              <w:rPr>
                <w:rStyle w:val="markedcontent"/>
                <w:rFonts w:cstheme="minorHAnsi"/>
                <w:strike/>
                <w:color w:val="00B050"/>
                <w:sz w:val="16"/>
                <w:szCs w:val="16"/>
              </w:rPr>
              <w:t xml:space="preserve">Inovácia - výrobok/technológia/služby s podstatnou zmenou spočívajúcou v zdokonalených vlastnostiach alebo účele využitia. Patria sem </w:t>
            </w:r>
            <w:r w:rsidRPr="0073260C">
              <w:rPr>
                <w:rFonts w:cstheme="minorHAnsi"/>
                <w:strike/>
                <w:color w:val="00B050"/>
                <w:sz w:val="16"/>
                <w:szCs w:val="16"/>
              </w:rPr>
              <w:t xml:space="preserve">významné zmeny najmä kvalitatívnych charakteristík,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xml:space="preserve">. technických špecifikácií, komponentov a materiálov, začleneného softvéru, užívateľskej prijateľnosti alebo iných funkčných alebo užívateľských charakteristík. </w:t>
            </w:r>
          </w:p>
          <w:p w14:paraId="53DB9BFF" w14:textId="77777777" w:rsidR="000E4642" w:rsidRPr="0073260C" w:rsidRDefault="000E4642" w:rsidP="00AB4072">
            <w:pPr>
              <w:spacing w:after="0" w:line="240" w:lineRule="auto"/>
              <w:jc w:val="both"/>
              <w:rPr>
                <w:rStyle w:val="markedcontent"/>
                <w:rFonts w:cstheme="minorHAnsi"/>
                <w:strike/>
                <w:color w:val="00B050"/>
                <w:sz w:val="16"/>
                <w:szCs w:val="16"/>
              </w:rPr>
            </w:pPr>
            <w:r w:rsidRPr="0073260C">
              <w:rPr>
                <w:rFonts w:cstheme="minorHAnsi"/>
                <w:strike/>
                <w:color w:val="00B050"/>
                <w:sz w:val="16"/>
                <w:szCs w:val="16"/>
              </w:rPr>
              <w:t xml:space="preserve">Za inovovaný produkt sa nepovažuje zmena estetických charakteristík. </w:t>
            </w:r>
            <w:r w:rsidRPr="0073260C">
              <w:rPr>
                <w:rStyle w:val="markedcontent"/>
                <w:rFonts w:cstheme="minorHAnsi"/>
                <w:strike/>
                <w:color w:val="00B050"/>
                <w:sz w:val="16"/>
                <w:szCs w:val="16"/>
              </w:rPr>
              <w:t xml:space="preserve"> </w:t>
            </w:r>
          </w:p>
          <w:p w14:paraId="2AFC714F"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bez jeho náhrady), ak sa jedná iba o jednoduchú náhradu.</w:t>
            </w:r>
          </w:p>
          <w:p w14:paraId="3193BE37"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Organizačné a manažérske zmeny sa nepovažujú za inovácie procesu.</w:t>
            </w:r>
          </w:p>
          <w:p w14:paraId="0BF507A5" w14:textId="77777777" w:rsidR="000E4642" w:rsidRPr="0073260C" w:rsidRDefault="000E4642" w:rsidP="00AB4072">
            <w:pPr>
              <w:spacing w:after="0" w:line="240" w:lineRule="auto"/>
              <w:jc w:val="both"/>
              <w:rPr>
                <w:rFonts w:cstheme="minorHAnsi"/>
                <w:strike/>
                <w:color w:val="00B050"/>
                <w:sz w:val="16"/>
                <w:szCs w:val="16"/>
              </w:rPr>
            </w:pPr>
          </w:p>
          <w:p w14:paraId="5232F93E"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08909120" w14:textId="77777777" w:rsidR="000E4642" w:rsidRPr="0073260C" w:rsidRDefault="000E4642" w:rsidP="00AB4072">
            <w:pPr>
              <w:spacing w:after="0" w:line="240" w:lineRule="auto"/>
              <w:rPr>
                <w:rFonts w:cstheme="minorHAnsi"/>
                <w:strike/>
                <w:color w:val="00B050"/>
                <w:sz w:val="16"/>
                <w:szCs w:val="16"/>
              </w:rPr>
            </w:pPr>
            <w:r w:rsidRPr="0073260C">
              <w:rPr>
                <w:rFonts w:cstheme="minorHAnsi"/>
                <w:strike/>
                <w:color w:val="00B050"/>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2D1C24AF"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BB81FEC" w14:textId="77777777" w:rsidR="000E4642" w:rsidRPr="0073260C" w:rsidRDefault="000E4642"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1AD6C1D"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0519640A" w14:textId="77777777" w:rsidR="000E4642" w:rsidRPr="0073260C" w:rsidRDefault="000E4642" w:rsidP="00AB4072">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3A1F7C65" w14:textId="77777777" w:rsidR="000E4642" w:rsidRPr="0073260C" w:rsidRDefault="000E4642" w:rsidP="009F1D61">
            <w:pPr>
              <w:pStyle w:val="Odsekzoznamu"/>
              <w:numPr>
                <w:ilvl w:val="0"/>
                <w:numId w:val="98"/>
              </w:numPr>
              <w:spacing w:after="0" w:line="240" w:lineRule="auto"/>
              <w:ind w:left="215" w:hanging="215"/>
              <w:jc w:val="both"/>
              <w:rPr>
                <w:rFonts w:cstheme="minorHAnsi"/>
                <w:b/>
                <w:strike/>
                <w:color w:val="00B050"/>
                <w:sz w:val="18"/>
                <w:szCs w:val="18"/>
              </w:rPr>
            </w:pPr>
            <w:r w:rsidRPr="0073260C">
              <w:rPr>
                <w:rFonts w:cstheme="minorHAnsi"/>
                <w:strike/>
                <w:color w:val="00B050"/>
                <w:sz w:val="16"/>
                <w:szCs w:val="16"/>
              </w:rPr>
              <w:t>v zmysle dokumentácie uvedenej v časti „Forma a spôsob preukázania splnenia kritéria“</w:t>
            </w:r>
          </w:p>
        </w:tc>
      </w:tr>
      <w:tr w:rsidR="0073260C" w:rsidRPr="0073260C" w14:paraId="336E7DF1" w14:textId="77777777" w:rsidTr="00590DF4">
        <w:trPr>
          <w:trHeight w:val="284"/>
        </w:trPr>
        <w:tc>
          <w:tcPr>
            <w:tcW w:w="200" w:type="pct"/>
            <w:shd w:val="clear" w:color="auto" w:fill="auto"/>
            <w:vAlign w:val="center"/>
          </w:tcPr>
          <w:p w14:paraId="7FE4277D" w14:textId="77777777" w:rsidR="000E4642" w:rsidRPr="0073260C" w:rsidRDefault="000E4642" w:rsidP="00AB4072">
            <w:pPr>
              <w:spacing w:after="0" w:line="240" w:lineRule="auto"/>
              <w:jc w:val="center"/>
              <w:rPr>
                <w:rFonts w:cstheme="minorHAnsi"/>
                <w:strike/>
                <w:color w:val="00B050"/>
                <w:sz w:val="18"/>
                <w:szCs w:val="18"/>
              </w:rPr>
            </w:pPr>
            <w:r w:rsidRPr="0073260C">
              <w:rPr>
                <w:rFonts w:cstheme="minorHAnsi"/>
                <w:strike/>
                <w:color w:val="00B050"/>
                <w:sz w:val="18"/>
                <w:szCs w:val="18"/>
              </w:rPr>
              <w:t>3.</w:t>
            </w:r>
          </w:p>
        </w:tc>
        <w:tc>
          <w:tcPr>
            <w:tcW w:w="4800" w:type="pct"/>
            <w:shd w:val="clear" w:color="auto" w:fill="auto"/>
            <w:vAlign w:val="center"/>
          </w:tcPr>
          <w:p w14:paraId="6ECBF226"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Pridaná hodnota projektu</w:t>
            </w:r>
          </w:p>
          <w:p w14:paraId="211592DE" w14:textId="77777777" w:rsidR="000E4642" w:rsidRPr="0073260C" w:rsidRDefault="000E4642" w:rsidP="00AB4072">
            <w:pPr>
              <w:spacing w:after="0" w:line="240" w:lineRule="auto"/>
              <w:rPr>
                <w:rFonts w:cstheme="minorHAnsi"/>
                <w:strike/>
                <w:color w:val="00B050"/>
                <w:sz w:val="16"/>
                <w:szCs w:val="16"/>
              </w:rPr>
            </w:pPr>
            <w:r w:rsidRPr="0073260C">
              <w:rPr>
                <w:rFonts w:cstheme="minorHAnsi"/>
                <w:strike/>
                <w:color w:val="00B050"/>
                <w:sz w:val="16"/>
                <w:szCs w:val="16"/>
              </w:rPr>
              <w:t>Projekt má pridanú hodnotu pre územie MAS:</w:t>
            </w:r>
          </w:p>
          <w:p w14:paraId="53B01A40" w14:textId="77777777" w:rsidR="000E4642" w:rsidRPr="0073260C" w:rsidRDefault="000E4642" w:rsidP="00AB4072">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lastRenderedPageBreak/>
              <w:t>a) áno</w:t>
            </w:r>
          </w:p>
          <w:p w14:paraId="25EBEDA8" w14:textId="77777777" w:rsidR="000E4642" w:rsidRPr="0073260C" w:rsidRDefault="000E4642" w:rsidP="00AB4072">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670908CA" w14:textId="77777777" w:rsidR="000E4642" w:rsidRPr="0073260C" w:rsidRDefault="000E4642" w:rsidP="00AB4072">
            <w:pPr>
              <w:spacing w:after="0" w:line="240" w:lineRule="auto"/>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 ktorým sa preukáže ako projekt:</w:t>
            </w:r>
          </w:p>
          <w:p w14:paraId="60A32784" w14:textId="77777777" w:rsidR="000E4642" w:rsidRPr="0073260C" w:rsidRDefault="000E4642" w:rsidP="004800B7">
            <w:pPr>
              <w:pStyle w:val="Odsekzoznamu"/>
              <w:numPr>
                <w:ilvl w:val="0"/>
                <w:numId w:val="147"/>
              </w:numPr>
              <w:spacing w:after="0" w:line="240" w:lineRule="auto"/>
              <w:ind w:left="176" w:hanging="176"/>
              <w:jc w:val="both"/>
              <w:rPr>
                <w:rStyle w:val="markedcontent"/>
                <w:rFonts w:cstheme="minorHAnsi"/>
                <w:bCs/>
                <w:strike/>
                <w:color w:val="00B050"/>
                <w:sz w:val="16"/>
                <w:szCs w:val="16"/>
              </w:rPr>
            </w:pPr>
            <w:r w:rsidRPr="0073260C">
              <w:rPr>
                <w:rStyle w:val="markedcontent"/>
                <w:rFonts w:cstheme="minorHAnsi"/>
                <w:strike/>
                <w:color w:val="00B050"/>
                <w:sz w:val="16"/>
                <w:szCs w:val="16"/>
              </w:rPr>
              <w:t xml:space="preserve">prispieva k rozvoju územia príslušnej MAS v nadväznosti na „Zdôvodnenie výberu“ </w:t>
            </w:r>
            <w:proofErr w:type="spellStart"/>
            <w:r w:rsidRPr="0073260C">
              <w:rPr>
                <w:rStyle w:val="markedcontent"/>
                <w:rFonts w:cstheme="minorHAnsi"/>
                <w:strike/>
                <w:color w:val="00B050"/>
                <w:sz w:val="16"/>
                <w:szCs w:val="16"/>
              </w:rPr>
              <w:t>podopatrenia</w:t>
            </w:r>
            <w:proofErr w:type="spellEnd"/>
            <w:r w:rsidRPr="0073260C">
              <w:rPr>
                <w:rStyle w:val="markedcontent"/>
                <w:rFonts w:cstheme="minorHAnsi"/>
                <w:strike/>
                <w:color w:val="00B050"/>
                <w:sz w:val="16"/>
                <w:szCs w:val="16"/>
              </w:rPr>
              <w:t xml:space="preserve"> zo strany MAS  v akčnom pláne stratégie CLLD pre príslušne </w:t>
            </w:r>
            <w:proofErr w:type="spellStart"/>
            <w:r w:rsidRPr="0073260C">
              <w:rPr>
                <w:rStyle w:val="markedcontent"/>
                <w:rFonts w:cstheme="minorHAnsi"/>
                <w:strike/>
                <w:color w:val="00B050"/>
                <w:sz w:val="16"/>
                <w:szCs w:val="16"/>
              </w:rPr>
              <w:t>podopatrenie</w:t>
            </w:r>
            <w:proofErr w:type="spellEnd"/>
            <w:r w:rsidRPr="0073260C">
              <w:rPr>
                <w:rStyle w:val="markedcontent"/>
                <w:rFonts w:cstheme="minorHAnsi"/>
                <w:strike/>
                <w:color w:val="00B050"/>
                <w:sz w:val="16"/>
                <w:szCs w:val="16"/>
              </w:rPr>
              <w:t xml:space="preserve">, </w:t>
            </w:r>
          </w:p>
          <w:p w14:paraId="6E2FCFA3" w14:textId="77777777" w:rsidR="000E4642" w:rsidRPr="0073260C" w:rsidRDefault="000E4642" w:rsidP="004800B7">
            <w:pPr>
              <w:pStyle w:val="Odsekzoznamu"/>
              <w:numPr>
                <w:ilvl w:val="0"/>
                <w:numId w:val="147"/>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vytvára pridanú hodnotu pre územie MAS (čo bude výstupom projektu a jeho pridaná hodnota).</w:t>
            </w:r>
          </w:p>
          <w:p w14:paraId="3B3D9481" w14:textId="77777777" w:rsidR="000E4642" w:rsidRPr="0073260C" w:rsidRDefault="000E4642" w:rsidP="00AB4072">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4476EF1B" w14:textId="77777777" w:rsidR="000E4642" w:rsidRPr="0073260C" w:rsidRDefault="000E4642"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1BFBB46"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53802573" w14:textId="77777777" w:rsidR="000E4642" w:rsidRPr="0073260C" w:rsidRDefault="000E4642" w:rsidP="00AB4072">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76298F61" w14:textId="77777777" w:rsidR="000E4642" w:rsidRPr="0073260C" w:rsidRDefault="000E4642" w:rsidP="009F1D61">
            <w:pPr>
              <w:pStyle w:val="Odsekzoznamu"/>
              <w:numPr>
                <w:ilvl w:val="0"/>
                <w:numId w:val="98"/>
              </w:numPr>
              <w:spacing w:after="0" w:line="240" w:lineRule="auto"/>
              <w:ind w:left="215" w:hanging="215"/>
              <w:jc w:val="both"/>
              <w:rPr>
                <w:rFonts w:cstheme="minorHAnsi"/>
                <w:bCs/>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29D39DAC" w14:textId="77777777" w:rsidTr="00590DF4">
        <w:trPr>
          <w:trHeight w:val="284"/>
        </w:trPr>
        <w:tc>
          <w:tcPr>
            <w:tcW w:w="200" w:type="pct"/>
            <w:shd w:val="clear" w:color="auto" w:fill="auto"/>
            <w:vAlign w:val="center"/>
          </w:tcPr>
          <w:p w14:paraId="30E24A36" w14:textId="77777777" w:rsidR="000E4642" w:rsidRPr="0073260C" w:rsidRDefault="000E4642" w:rsidP="00AB4072">
            <w:pPr>
              <w:spacing w:after="0" w:line="240" w:lineRule="auto"/>
              <w:jc w:val="center"/>
              <w:rPr>
                <w:rFonts w:cstheme="minorHAnsi"/>
                <w:strike/>
                <w:color w:val="00B050"/>
                <w:sz w:val="18"/>
                <w:szCs w:val="18"/>
              </w:rPr>
            </w:pPr>
            <w:r w:rsidRPr="0073260C">
              <w:rPr>
                <w:rFonts w:cstheme="minorHAnsi"/>
                <w:strike/>
                <w:color w:val="00B050"/>
                <w:sz w:val="18"/>
                <w:szCs w:val="18"/>
              </w:rPr>
              <w:lastRenderedPageBreak/>
              <w:t>4.</w:t>
            </w:r>
          </w:p>
        </w:tc>
        <w:tc>
          <w:tcPr>
            <w:tcW w:w="4800" w:type="pct"/>
            <w:shd w:val="clear" w:color="auto" w:fill="auto"/>
            <w:vAlign w:val="center"/>
          </w:tcPr>
          <w:p w14:paraId="7445D447"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Súlad projektu so stratégiou CLLD</w:t>
            </w:r>
          </w:p>
          <w:p w14:paraId="35ED9FC1" w14:textId="77777777" w:rsidR="000E4642" w:rsidRPr="0073260C" w:rsidRDefault="000E4642" w:rsidP="00AB4072">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Projekt je v súlade so stratégiou CLLD. </w:t>
            </w:r>
          </w:p>
          <w:p w14:paraId="7816819B" w14:textId="77777777" w:rsidR="000E4642" w:rsidRPr="0073260C" w:rsidRDefault="000E4642" w:rsidP="00AB4072">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127716FD" w14:textId="77777777" w:rsidR="000E4642" w:rsidRPr="0073260C" w:rsidRDefault="000E4642" w:rsidP="00AB4072">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7DB9AF2A" w14:textId="77777777" w:rsidR="000E4642" w:rsidRPr="0073260C" w:rsidRDefault="000E4642" w:rsidP="00AB4072">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v Projekte realizácie uvedie:</w:t>
            </w:r>
          </w:p>
          <w:p w14:paraId="5781D47E" w14:textId="77777777" w:rsidR="000E4642" w:rsidRPr="0073260C" w:rsidRDefault="000E4642"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problém zo stratégie CLLD, ktorý projekt rieši, </w:t>
            </w:r>
          </w:p>
          <w:p w14:paraId="2AC1D7E4" w14:textId="77777777" w:rsidR="000E4642" w:rsidRPr="0073260C" w:rsidRDefault="000E4642"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súlad projektu s  potrebou územia uvedenou v stratégii CLLD,</w:t>
            </w:r>
          </w:p>
          <w:p w14:paraId="698411CE" w14:textId="77777777" w:rsidR="000E4642" w:rsidRPr="0073260C" w:rsidRDefault="000E4642"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spôsob akým projekt rieši problém alebo potrebu územia uvedené v stratégii CLLD, </w:t>
            </w:r>
          </w:p>
          <w:p w14:paraId="0AABECB9" w14:textId="77777777" w:rsidR="000E4642" w:rsidRPr="0073260C" w:rsidRDefault="000E4642"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nadväznosť na </w:t>
            </w:r>
            <w:r w:rsidRPr="0073260C">
              <w:rPr>
                <w:rFonts w:cstheme="minorHAnsi"/>
                <w:bCs/>
                <w:strike/>
                <w:color w:val="00B050"/>
                <w:sz w:val="16"/>
                <w:szCs w:val="16"/>
              </w:rPr>
              <w:t xml:space="preserve">špecifický cieľ/prioritu/ </w:t>
            </w:r>
            <w:proofErr w:type="spellStart"/>
            <w:r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stratégie CLLD.</w:t>
            </w:r>
          </w:p>
          <w:p w14:paraId="00A5235E" w14:textId="77777777" w:rsidR="000E4642" w:rsidRPr="0073260C" w:rsidRDefault="000E4642" w:rsidP="00AB4072">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5A4A7C6D" w14:textId="77777777" w:rsidR="000E4642" w:rsidRPr="0073260C" w:rsidRDefault="000E4642"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694530A"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33428C16" w14:textId="77777777" w:rsidR="000E4642" w:rsidRPr="0073260C" w:rsidRDefault="000E4642" w:rsidP="00AB4072">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1B04FFBC" w14:textId="77777777" w:rsidR="000E4642" w:rsidRPr="0073260C" w:rsidRDefault="000E4642"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251B0A17" w14:textId="77777777" w:rsidTr="00590DF4">
        <w:trPr>
          <w:trHeight w:val="284"/>
        </w:trPr>
        <w:tc>
          <w:tcPr>
            <w:tcW w:w="200" w:type="pct"/>
            <w:shd w:val="clear" w:color="auto" w:fill="auto"/>
            <w:vAlign w:val="center"/>
          </w:tcPr>
          <w:p w14:paraId="3654A92D" w14:textId="77777777" w:rsidR="000E4642" w:rsidRPr="0073260C" w:rsidRDefault="000E4642" w:rsidP="00AB4072">
            <w:pPr>
              <w:spacing w:after="0" w:line="240" w:lineRule="auto"/>
              <w:jc w:val="center"/>
              <w:rPr>
                <w:rFonts w:cstheme="minorHAnsi"/>
                <w:strike/>
                <w:color w:val="00B050"/>
                <w:sz w:val="18"/>
                <w:szCs w:val="18"/>
              </w:rPr>
            </w:pPr>
            <w:r w:rsidRPr="0073260C">
              <w:rPr>
                <w:rFonts w:cstheme="minorHAnsi"/>
                <w:strike/>
                <w:color w:val="00B050"/>
                <w:sz w:val="18"/>
                <w:szCs w:val="18"/>
              </w:rPr>
              <w:t>5.</w:t>
            </w:r>
          </w:p>
        </w:tc>
        <w:tc>
          <w:tcPr>
            <w:tcW w:w="4800" w:type="pct"/>
            <w:shd w:val="clear" w:color="auto" w:fill="auto"/>
            <w:vAlign w:val="center"/>
          </w:tcPr>
          <w:p w14:paraId="68EAE715"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Počet pracovných miest</w:t>
            </w:r>
          </w:p>
          <w:p w14:paraId="16AFF243"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Realizáciou projektu sa žiadateľ zaviaže zvýšiť počet pracovných miest  a to najneskôr do 6 mesiacov od doby realizácie investície o:</w:t>
            </w:r>
          </w:p>
          <w:p w14:paraId="76EDC1D0" w14:textId="77777777" w:rsidR="000E4642" w:rsidRPr="0073260C" w:rsidRDefault="000E4642" w:rsidP="004800B7">
            <w:pPr>
              <w:pStyle w:val="Odsekzoznamu"/>
              <w:numPr>
                <w:ilvl w:val="0"/>
                <w:numId w:val="295"/>
              </w:numPr>
              <w:spacing w:after="0" w:line="240" w:lineRule="auto"/>
              <w:ind w:left="357" w:hanging="357"/>
              <w:jc w:val="both"/>
              <w:rPr>
                <w:rFonts w:cstheme="minorHAnsi"/>
                <w:strike/>
                <w:color w:val="00B050"/>
                <w:sz w:val="16"/>
                <w:szCs w:val="16"/>
              </w:rPr>
            </w:pPr>
            <w:r w:rsidRPr="0073260C">
              <w:rPr>
                <w:rFonts w:cstheme="minorHAnsi"/>
                <w:strike/>
                <w:color w:val="00B050"/>
                <w:sz w:val="16"/>
                <w:szCs w:val="16"/>
              </w:rPr>
              <w:t xml:space="preserve">2 a viac pracovných úväzkov minimálne na 1 rok,  </w:t>
            </w:r>
          </w:p>
          <w:p w14:paraId="1A3141B9" w14:textId="77777777" w:rsidR="000E4642" w:rsidRPr="0073260C" w:rsidRDefault="000E4642" w:rsidP="004800B7">
            <w:pPr>
              <w:pStyle w:val="Odsekzoznamu"/>
              <w:numPr>
                <w:ilvl w:val="0"/>
                <w:numId w:val="295"/>
              </w:numPr>
              <w:spacing w:after="0" w:line="240" w:lineRule="auto"/>
              <w:ind w:left="357" w:hanging="357"/>
              <w:jc w:val="both"/>
              <w:rPr>
                <w:rFonts w:cstheme="minorHAnsi"/>
                <w:strike/>
                <w:color w:val="00B050"/>
                <w:sz w:val="16"/>
                <w:szCs w:val="16"/>
              </w:rPr>
            </w:pPr>
            <w:r w:rsidRPr="0073260C">
              <w:rPr>
                <w:rFonts w:cstheme="minorHAnsi"/>
                <w:strike/>
                <w:color w:val="00B050"/>
                <w:sz w:val="16"/>
                <w:szCs w:val="16"/>
              </w:rPr>
              <w:t xml:space="preserve">1 a ½ pracovného úväzku  minimálne na 1 rok,  </w:t>
            </w:r>
          </w:p>
          <w:p w14:paraId="6EB3251B" w14:textId="77777777" w:rsidR="000E4642" w:rsidRPr="0073260C" w:rsidRDefault="000E4642" w:rsidP="004800B7">
            <w:pPr>
              <w:pStyle w:val="Odsekzoznamu"/>
              <w:numPr>
                <w:ilvl w:val="0"/>
                <w:numId w:val="295"/>
              </w:numPr>
              <w:spacing w:after="0" w:line="240" w:lineRule="auto"/>
              <w:ind w:left="357" w:hanging="357"/>
              <w:jc w:val="both"/>
              <w:rPr>
                <w:rFonts w:cstheme="minorHAnsi"/>
                <w:strike/>
                <w:color w:val="00B050"/>
                <w:sz w:val="16"/>
                <w:szCs w:val="16"/>
              </w:rPr>
            </w:pPr>
            <w:r w:rsidRPr="0073260C">
              <w:rPr>
                <w:rFonts w:cstheme="minorHAnsi"/>
                <w:strike/>
                <w:color w:val="00B050"/>
                <w:sz w:val="16"/>
                <w:szCs w:val="16"/>
              </w:rPr>
              <w:t xml:space="preserve">1 pracovný úväzok minimálne na 1 rok,  </w:t>
            </w:r>
          </w:p>
          <w:p w14:paraId="69A360E9" w14:textId="77777777" w:rsidR="000E4642" w:rsidRPr="0073260C" w:rsidRDefault="000E4642" w:rsidP="004800B7">
            <w:pPr>
              <w:pStyle w:val="Odsekzoznamu"/>
              <w:numPr>
                <w:ilvl w:val="0"/>
                <w:numId w:val="295"/>
              </w:numPr>
              <w:spacing w:after="0" w:line="240" w:lineRule="auto"/>
              <w:ind w:left="357" w:hanging="357"/>
              <w:jc w:val="both"/>
              <w:rPr>
                <w:rFonts w:cstheme="minorHAnsi"/>
                <w:strike/>
                <w:color w:val="00B050"/>
                <w:sz w:val="16"/>
                <w:szCs w:val="16"/>
              </w:rPr>
            </w:pPr>
            <w:r w:rsidRPr="0073260C">
              <w:rPr>
                <w:rFonts w:cstheme="minorHAnsi"/>
                <w:strike/>
                <w:color w:val="00B050"/>
                <w:sz w:val="16"/>
                <w:szCs w:val="16"/>
              </w:rPr>
              <w:t xml:space="preserve">½ pracovného úväzku minimálne na 1 rok,  </w:t>
            </w:r>
          </w:p>
          <w:p w14:paraId="3BC9BE42" w14:textId="77777777" w:rsidR="000E4642" w:rsidRPr="0073260C" w:rsidRDefault="000E4642" w:rsidP="004800B7">
            <w:pPr>
              <w:pStyle w:val="Odsekzoznamu"/>
              <w:numPr>
                <w:ilvl w:val="0"/>
                <w:numId w:val="295"/>
              </w:numPr>
              <w:spacing w:after="0" w:line="240" w:lineRule="auto"/>
              <w:ind w:left="357" w:hanging="357"/>
              <w:jc w:val="both"/>
              <w:rPr>
                <w:rFonts w:cstheme="minorHAnsi"/>
                <w:strike/>
                <w:color w:val="00B050"/>
                <w:sz w:val="16"/>
                <w:szCs w:val="16"/>
              </w:rPr>
            </w:pPr>
            <w:r w:rsidRPr="0073260C">
              <w:rPr>
                <w:rFonts w:cstheme="minorHAnsi"/>
                <w:strike/>
                <w:color w:val="00B050"/>
                <w:sz w:val="16"/>
                <w:szCs w:val="16"/>
              </w:rPr>
              <w:t>žiadateľ nevytvorí žiadny pracovný úväzok.</w:t>
            </w:r>
          </w:p>
          <w:p w14:paraId="4594CE3B"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8B8889E" w14:textId="77777777" w:rsidR="000E4642" w:rsidRPr="0073260C" w:rsidRDefault="000E4642" w:rsidP="000E4642">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pracovné miesto na celý úväzok </w:t>
            </w:r>
            <w:proofErr w:type="spellStart"/>
            <w:r w:rsidRPr="0073260C">
              <w:rPr>
                <w:rFonts w:asciiTheme="minorHAnsi" w:hAnsiTheme="minorHAnsi" w:cstheme="minorHAnsi"/>
                <w:strike/>
                <w:color w:val="00B050"/>
                <w:sz w:val="16"/>
                <w:szCs w:val="16"/>
              </w:rPr>
              <w:t>t.j</w:t>
            </w:r>
            <w:proofErr w:type="spellEnd"/>
            <w:r w:rsidRPr="0073260C">
              <w:rPr>
                <w:rFonts w:asciiTheme="minorHAnsi" w:hAnsiTheme="minorHAnsi" w:cstheme="minorHAnsi"/>
                <w:strike/>
                <w:color w:val="00B050"/>
                <w:sz w:val="16"/>
                <w:szCs w:val="16"/>
              </w:rPr>
              <w:t>. minimálny hodinový pracovný týždeň v zmysle Zákonníka práce v platnom znení. Miesto sa musí vytvoriť najneskôr do 6 mesiacov od predloženia záverečnej žiadosti o platbu alebo,</w:t>
            </w:r>
          </w:p>
          <w:p w14:paraId="5A5E17C6" w14:textId="77777777" w:rsidR="000E4642" w:rsidRPr="0073260C" w:rsidRDefault="000E4642" w:rsidP="000E4642">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6C2E2DD" w14:textId="77777777" w:rsidR="000E4642" w:rsidRPr="0073260C" w:rsidRDefault="000E4642" w:rsidP="00AB4072">
            <w:pPr>
              <w:pStyle w:val="Default"/>
              <w:jc w:val="both"/>
              <w:rPr>
                <w:rFonts w:asciiTheme="minorHAnsi" w:hAnsiTheme="minorHAnsi" w:cstheme="minorHAnsi"/>
                <w:strike/>
                <w:color w:val="00B050"/>
                <w:sz w:val="18"/>
                <w:szCs w:val="18"/>
              </w:rPr>
            </w:pPr>
            <w:r w:rsidRPr="0073260C">
              <w:rPr>
                <w:rFonts w:asciiTheme="minorHAnsi" w:hAnsiTheme="minorHAnsi" w:cstheme="minorHAnsi"/>
                <w:strike/>
                <w:color w:val="00B050"/>
                <w:sz w:val="18"/>
                <w:szCs w:val="18"/>
              </w:rPr>
              <w:t xml:space="preserve">Pracovné miesto musí byť s udržateľnosťou minimálne 1 rok. </w:t>
            </w:r>
          </w:p>
          <w:p w14:paraId="5D86339E" w14:textId="77777777" w:rsidR="000E4642" w:rsidRPr="0073260C" w:rsidRDefault="000E4642"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0770D7E"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724D4D1F" w14:textId="77777777" w:rsidR="000E4642" w:rsidRPr="0073260C" w:rsidRDefault="000E4642" w:rsidP="009F1D61">
            <w:pPr>
              <w:pStyle w:val="Odsekzoznamu"/>
              <w:numPr>
                <w:ilvl w:val="0"/>
                <w:numId w:val="98"/>
              </w:numPr>
              <w:spacing w:after="0" w:line="240" w:lineRule="auto"/>
              <w:ind w:left="176" w:hanging="176"/>
              <w:jc w:val="both"/>
              <w:rPr>
                <w:rFonts w:cstheme="minorHAnsi"/>
                <w:b/>
                <w:bCs/>
                <w:strike/>
                <w:color w:val="00B050"/>
                <w:sz w:val="16"/>
                <w:szCs w:val="16"/>
              </w:rPr>
            </w:pPr>
            <w:r w:rsidRPr="0073260C">
              <w:rPr>
                <w:rFonts w:cstheme="minorHAnsi"/>
                <w:bCs/>
                <w:strike/>
                <w:color w:val="00B050"/>
                <w:sz w:val="16"/>
                <w:szCs w:val="16"/>
              </w:rPr>
              <w:t xml:space="preserve">Čestné vyhlásenie žiadateľa,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1A94A0DE" w14:textId="77777777" w:rsidR="000E4642" w:rsidRPr="0073260C" w:rsidRDefault="000E4642"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Pracovná zmluva pri podávaní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(predkladá sa, len v prípade podmienok v stratégii CLLD príslušnej MAS)</w:t>
            </w:r>
          </w:p>
          <w:p w14:paraId="52EC1460" w14:textId="77777777" w:rsidR="000E4642" w:rsidRPr="0073260C" w:rsidRDefault="000E4642"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Potvrdenia zo sociálnej poisťovne o zaplatení odvodov, zmluva s novým pracovníkom s vyznačením „PRV - CLLD“,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 xml:space="preserve">(preukazuje sa po 6 mesiacoch odo dňa predloženia záverečnej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w:t>
            </w:r>
          </w:p>
          <w:p w14:paraId="45D69BC3" w14:textId="77777777" w:rsidR="000E4642" w:rsidRPr="0073260C" w:rsidRDefault="000E4642" w:rsidP="00AB4072">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55226F77" w14:textId="77777777" w:rsidR="000E4642" w:rsidRPr="0073260C" w:rsidRDefault="000E4642"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656CB94E" w14:textId="77777777" w:rsidTr="00590DF4">
        <w:trPr>
          <w:trHeight w:val="340"/>
        </w:trPr>
        <w:tc>
          <w:tcPr>
            <w:tcW w:w="5000" w:type="pct"/>
            <w:gridSpan w:val="2"/>
            <w:shd w:val="clear" w:color="auto" w:fill="FFE599" w:themeFill="accent4" w:themeFillTint="66"/>
          </w:tcPr>
          <w:p w14:paraId="195ED060" w14:textId="53A1CBF7" w:rsidR="000E4642" w:rsidRPr="0073260C" w:rsidRDefault="000E4642" w:rsidP="00AB4072">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 xml:space="preserve">VOLITEĽNÉ KRITÉRIA  - </w:t>
            </w:r>
            <w:r w:rsidRPr="0073260C">
              <w:rPr>
                <w:rFonts w:asciiTheme="minorHAnsi" w:hAnsiTheme="minorHAnsi" w:cstheme="minorHAnsi"/>
                <w:b/>
                <w:strike/>
                <w:color w:val="00B050"/>
                <w:sz w:val="22"/>
                <w:szCs w:val="22"/>
                <w:lang w:eastAsia="sk-SK"/>
              </w:rPr>
              <w:t>Oblasť</w:t>
            </w:r>
            <w:r w:rsidR="007808C9" w:rsidRPr="0073260C">
              <w:rPr>
                <w:rFonts w:asciiTheme="minorHAnsi" w:hAnsiTheme="minorHAnsi" w:cstheme="minorHAnsi"/>
                <w:b/>
                <w:strike/>
                <w:color w:val="00B050"/>
                <w:sz w:val="22"/>
                <w:szCs w:val="22"/>
                <w:lang w:eastAsia="sk-SK"/>
              </w:rPr>
              <w:t xml:space="preserve"> 1</w:t>
            </w:r>
            <w:r w:rsidRPr="0073260C">
              <w:rPr>
                <w:rFonts w:asciiTheme="minorHAnsi" w:hAnsiTheme="minorHAnsi" w:cstheme="minorHAnsi"/>
                <w:b/>
                <w:strike/>
                <w:color w:val="00B050"/>
                <w:sz w:val="22"/>
                <w:szCs w:val="22"/>
                <w:lang w:eastAsia="sk-SK"/>
              </w:rPr>
              <w:t xml:space="preserve">: </w:t>
            </w:r>
            <w:r w:rsidRPr="0073260C">
              <w:rPr>
                <w:rFonts w:asciiTheme="minorHAnsi" w:hAnsiTheme="minorHAnsi" w:cstheme="minorHAnsi"/>
                <w:b/>
                <w:strike/>
                <w:color w:val="00B050"/>
                <w:sz w:val="16"/>
                <w:szCs w:val="16"/>
              </w:rPr>
              <w:t xml:space="preserve"> </w:t>
            </w:r>
            <w:r w:rsidRPr="0073260C">
              <w:rPr>
                <w:rFonts w:asciiTheme="minorHAnsi" w:hAnsiTheme="minorHAnsi" w:cstheme="minorHAnsi"/>
                <w:b/>
                <w:strike/>
                <w:color w:val="00B050"/>
                <w:sz w:val="22"/>
                <w:szCs w:val="22"/>
              </w:rPr>
              <w:t>Činnosti spojené s </w:t>
            </w:r>
            <w:r w:rsidRPr="0073260C">
              <w:rPr>
                <w:rFonts w:asciiTheme="minorHAnsi" w:hAnsiTheme="minorHAnsi" w:cstheme="minorHAnsi"/>
                <w:b/>
                <w:bCs/>
                <w:strike/>
                <w:color w:val="00B050"/>
                <w:sz w:val="22"/>
                <w:szCs w:val="22"/>
              </w:rPr>
              <w:t>vidieckym cestovným ruchom a agroturistikou</w:t>
            </w:r>
          </w:p>
        </w:tc>
      </w:tr>
      <w:tr w:rsidR="0073260C" w:rsidRPr="0073260C" w14:paraId="49DC0EA8" w14:textId="77777777" w:rsidTr="00590DF4">
        <w:trPr>
          <w:trHeight w:val="340"/>
        </w:trPr>
        <w:tc>
          <w:tcPr>
            <w:tcW w:w="200" w:type="pct"/>
            <w:shd w:val="clear" w:color="auto" w:fill="FFF2CC" w:themeFill="accent4" w:themeFillTint="33"/>
            <w:vAlign w:val="center"/>
          </w:tcPr>
          <w:p w14:paraId="170DDBA7" w14:textId="77777777" w:rsidR="000E4642" w:rsidRPr="0073260C" w:rsidRDefault="000E4642" w:rsidP="00AB4072">
            <w:pPr>
              <w:spacing w:after="0" w:line="240" w:lineRule="auto"/>
              <w:jc w:val="center"/>
              <w:rPr>
                <w:rFonts w:cstheme="minorHAnsi"/>
                <w:strike/>
                <w:color w:val="00B050"/>
                <w:sz w:val="18"/>
                <w:szCs w:val="18"/>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shd w:val="clear" w:color="auto" w:fill="FFF2CC" w:themeFill="accent4" w:themeFillTint="33"/>
            <w:vAlign w:val="center"/>
          </w:tcPr>
          <w:p w14:paraId="09B041E1" w14:textId="77777777" w:rsidR="000E4642" w:rsidRPr="0073260C" w:rsidRDefault="000E4642" w:rsidP="00AB4072">
            <w:pPr>
              <w:tabs>
                <w:tab w:val="left" w:pos="214"/>
              </w:tabs>
              <w:spacing w:after="0" w:line="240" w:lineRule="auto"/>
              <w:jc w:val="center"/>
              <w:rPr>
                <w:rFonts w:cstheme="minorHAnsi"/>
                <w:b/>
                <w:strike/>
                <w:color w:val="00B050"/>
                <w:sz w:val="18"/>
                <w:szCs w:val="18"/>
              </w:rPr>
            </w:pPr>
            <w:r w:rsidRPr="0073260C">
              <w:rPr>
                <w:rFonts w:cstheme="minorHAnsi"/>
                <w:b/>
                <w:strike/>
                <w:color w:val="00B050"/>
                <w:sz w:val="18"/>
                <w:szCs w:val="18"/>
              </w:rPr>
              <w:t>Popis a preukázanie kritéria</w:t>
            </w:r>
          </w:p>
        </w:tc>
      </w:tr>
      <w:tr w:rsidR="0073260C" w:rsidRPr="0073260C" w14:paraId="6F662940" w14:textId="77777777" w:rsidTr="00590DF4">
        <w:trPr>
          <w:trHeight w:val="340"/>
        </w:trPr>
        <w:tc>
          <w:tcPr>
            <w:tcW w:w="200" w:type="pct"/>
            <w:shd w:val="clear" w:color="auto" w:fill="auto"/>
            <w:vAlign w:val="center"/>
          </w:tcPr>
          <w:p w14:paraId="1A2B2C88" w14:textId="77777777" w:rsidR="000E4642" w:rsidRPr="0073260C" w:rsidRDefault="000E4642" w:rsidP="00AB4072">
            <w:pPr>
              <w:spacing w:after="0" w:line="240" w:lineRule="auto"/>
              <w:jc w:val="center"/>
              <w:rPr>
                <w:rFonts w:cstheme="minorHAnsi"/>
                <w:strike/>
                <w:color w:val="00B050"/>
                <w:sz w:val="18"/>
                <w:szCs w:val="18"/>
              </w:rPr>
            </w:pPr>
            <w:r w:rsidRPr="0073260C">
              <w:rPr>
                <w:rFonts w:cstheme="minorHAnsi"/>
                <w:strike/>
                <w:color w:val="00B050"/>
                <w:sz w:val="18"/>
                <w:szCs w:val="18"/>
              </w:rPr>
              <w:lastRenderedPageBreak/>
              <w:t>6.</w:t>
            </w:r>
          </w:p>
        </w:tc>
        <w:tc>
          <w:tcPr>
            <w:tcW w:w="4800" w:type="pct"/>
            <w:shd w:val="clear" w:color="auto" w:fill="auto"/>
            <w:vAlign w:val="center"/>
          </w:tcPr>
          <w:p w14:paraId="05582DA9" w14:textId="77777777" w:rsidR="000E4642" w:rsidRPr="0073260C" w:rsidRDefault="000E4642" w:rsidP="00AB4072">
            <w:pPr>
              <w:tabs>
                <w:tab w:val="left" w:pos="214"/>
              </w:tabs>
              <w:spacing w:after="0" w:line="240" w:lineRule="auto"/>
              <w:jc w:val="both"/>
              <w:rPr>
                <w:rFonts w:cstheme="minorHAnsi"/>
                <w:b/>
                <w:strike/>
                <w:color w:val="00B050"/>
                <w:sz w:val="18"/>
                <w:szCs w:val="18"/>
              </w:rPr>
            </w:pPr>
            <w:r w:rsidRPr="0073260C">
              <w:rPr>
                <w:rFonts w:cstheme="minorHAnsi"/>
                <w:b/>
                <w:strike/>
                <w:color w:val="00B050"/>
                <w:sz w:val="18"/>
                <w:szCs w:val="18"/>
              </w:rPr>
              <w:t>Zameranie projektu</w:t>
            </w:r>
          </w:p>
          <w:p w14:paraId="22DC4E1D" w14:textId="77777777" w:rsidR="000E4642" w:rsidRPr="0073260C" w:rsidRDefault="000E4642" w:rsidP="004800B7">
            <w:pPr>
              <w:pStyle w:val="Odsekzoznamu"/>
              <w:numPr>
                <w:ilvl w:val="0"/>
                <w:numId w:val="179"/>
              </w:numPr>
              <w:tabs>
                <w:tab w:val="left" w:pos="214"/>
              </w:tabs>
              <w:spacing w:after="0" w:line="240" w:lineRule="auto"/>
              <w:ind w:left="214" w:hanging="214"/>
              <w:jc w:val="both"/>
              <w:rPr>
                <w:rFonts w:cstheme="minorHAnsi"/>
                <w:strike/>
                <w:color w:val="00B050"/>
                <w:sz w:val="16"/>
                <w:szCs w:val="16"/>
              </w:rPr>
            </w:pPr>
            <w:r w:rsidRPr="0073260C">
              <w:rPr>
                <w:rFonts w:cstheme="minorHAnsi"/>
                <w:strike/>
                <w:color w:val="00B050"/>
                <w:sz w:val="16"/>
                <w:szCs w:val="16"/>
              </w:rPr>
              <w:t xml:space="preserve">Projekt je zameraný na ubytovacie zariadenie s kapacitou alebo je zameraný na rozvoj alebo modernizáciu doplnkových služieb súvisiacich s rekreačnými a relaxačnými činnosťami: </w:t>
            </w:r>
          </w:p>
          <w:p w14:paraId="78AD7E55" w14:textId="77777777" w:rsidR="000E4642" w:rsidRPr="0073260C" w:rsidRDefault="000E4642" w:rsidP="004800B7">
            <w:pPr>
              <w:pStyle w:val="Odsekzoznamu"/>
              <w:numPr>
                <w:ilvl w:val="0"/>
                <w:numId w:val="180"/>
              </w:numPr>
              <w:tabs>
                <w:tab w:val="left" w:pos="497"/>
              </w:tabs>
              <w:spacing w:after="0" w:line="240" w:lineRule="auto"/>
              <w:jc w:val="both"/>
              <w:rPr>
                <w:rFonts w:cstheme="minorHAnsi"/>
                <w:strike/>
                <w:color w:val="00B050"/>
                <w:sz w:val="16"/>
                <w:szCs w:val="16"/>
              </w:rPr>
            </w:pPr>
            <w:r w:rsidRPr="0073260C">
              <w:rPr>
                <w:rFonts w:cstheme="minorHAnsi"/>
                <w:strike/>
                <w:color w:val="00B050"/>
                <w:sz w:val="16"/>
                <w:szCs w:val="16"/>
              </w:rPr>
              <w:t>od 21 - 30 lôžok,</w:t>
            </w:r>
          </w:p>
          <w:p w14:paraId="32D46DE1" w14:textId="77777777" w:rsidR="000E4642" w:rsidRPr="0073260C" w:rsidRDefault="000E4642" w:rsidP="004800B7">
            <w:pPr>
              <w:pStyle w:val="Odsekzoznamu"/>
              <w:numPr>
                <w:ilvl w:val="0"/>
                <w:numId w:val="180"/>
              </w:numPr>
              <w:tabs>
                <w:tab w:val="left" w:pos="497"/>
              </w:tabs>
              <w:spacing w:after="0" w:line="240" w:lineRule="auto"/>
              <w:jc w:val="both"/>
              <w:rPr>
                <w:rFonts w:cstheme="minorHAnsi"/>
                <w:strike/>
                <w:color w:val="00B050"/>
                <w:sz w:val="16"/>
                <w:szCs w:val="16"/>
              </w:rPr>
            </w:pPr>
            <w:r w:rsidRPr="0073260C">
              <w:rPr>
                <w:rFonts w:cstheme="minorHAnsi"/>
                <w:strike/>
                <w:color w:val="00B050"/>
                <w:sz w:val="16"/>
                <w:szCs w:val="16"/>
              </w:rPr>
              <w:t xml:space="preserve">od 16 - 20 lôžok, </w:t>
            </w:r>
          </w:p>
          <w:p w14:paraId="1A8812E7" w14:textId="77777777" w:rsidR="000E4642" w:rsidRPr="0073260C" w:rsidRDefault="000E4642" w:rsidP="004800B7">
            <w:pPr>
              <w:pStyle w:val="Odsekzoznamu"/>
              <w:numPr>
                <w:ilvl w:val="0"/>
                <w:numId w:val="180"/>
              </w:numPr>
              <w:tabs>
                <w:tab w:val="left" w:pos="497"/>
              </w:tabs>
              <w:spacing w:after="0" w:line="240" w:lineRule="auto"/>
              <w:jc w:val="both"/>
              <w:rPr>
                <w:rFonts w:cstheme="minorHAnsi"/>
                <w:strike/>
                <w:color w:val="00B050"/>
                <w:sz w:val="16"/>
                <w:szCs w:val="16"/>
              </w:rPr>
            </w:pPr>
            <w:r w:rsidRPr="0073260C">
              <w:rPr>
                <w:rFonts w:cstheme="minorHAnsi"/>
                <w:strike/>
                <w:color w:val="00B050"/>
                <w:sz w:val="16"/>
                <w:szCs w:val="16"/>
              </w:rPr>
              <w:t xml:space="preserve">do 15 lôžok, </w:t>
            </w:r>
          </w:p>
          <w:p w14:paraId="7149EA4D" w14:textId="77777777" w:rsidR="000E4642" w:rsidRPr="0073260C" w:rsidRDefault="000E4642" w:rsidP="004800B7">
            <w:pPr>
              <w:pStyle w:val="Odsekzoznamu"/>
              <w:numPr>
                <w:ilvl w:val="0"/>
                <w:numId w:val="180"/>
              </w:numPr>
              <w:tabs>
                <w:tab w:val="left" w:pos="497"/>
              </w:tabs>
              <w:spacing w:after="0" w:line="240" w:lineRule="auto"/>
              <w:jc w:val="both"/>
              <w:rPr>
                <w:rFonts w:cstheme="minorHAnsi"/>
                <w:strike/>
                <w:color w:val="00B050"/>
                <w:sz w:val="16"/>
                <w:szCs w:val="16"/>
              </w:rPr>
            </w:pPr>
            <w:r w:rsidRPr="0073260C">
              <w:rPr>
                <w:rFonts w:cstheme="minorHAnsi"/>
                <w:strike/>
                <w:color w:val="00B050"/>
                <w:sz w:val="16"/>
                <w:szCs w:val="16"/>
              </w:rPr>
              <w:t>nemá žiadne lôžka,</w:t>
            </w:r>
          </w:p>
          <w:p w14:paraId="3BAE89A1" w14:textId="77777777" w:rsidR="000E4642" w:rsidRPr="0073260C" w:rsidRDefault="000E4642" w:rsidP="00AB4072">
            <w:pPr>
              <w:tabs>
                <w:tab w:val="left" w:pos="720"/>
              </w:tabs>
              <w:spacing w:after="0" w:line="240" w:lineRule="auto"/>
              <w:jc w:val="both"/>
              <w:rPr>
                <w:rFonts w:cstheme="minorHAnsi"/>
                <w:strike/>
                <w:color w:val="00B050"/>
                <w:sz w:val="16"/>
                <w:szCs w:val="16"/>
              </w:rPr>
            </w:pPr>
            <w:r w:rsidRPr="0073260C">
              <w:rPr>
                <w:rFonts w:cstheme="minorHAnsi"/>
                <w:strike/>
                <w:color w:val="00B050"/>
                <w:sz w:val="16"/>
                <w:szCs w:val="16"/>
              </w:rPr>
              <w:t xml:space="preserve">          a/alebo</w:t>
            </w:r>
          </w:p>
          <w:p w14:paraId="31E2B07E" w14:textId="77777777" w:rsidR="000E4642" w:rsidRPr="0073260C" w:rsidRDefault="000E4642" w:rsidP="00AB4072">
            <w:pPr>
              <w:tabs>
                <w:tab w:val="left" w:pos="720"/>
              </w:tabs>
              <w:spacing w:after="0" w:line="240" w:lineRule="auto"/>
              <w:ind w:left="217" w:hanging="217"/>
              <w:jc w:val="both"/>
              <w:rPr>
                <w:rFonts w:cstheme="minorHAnsi"/>
                <w:strike/>
                <w:color w:val="00B050"/>
                <w:sz w:val="16"/>
                <w:szCs w:val="16"/>
              </w:rPr>
            </w:pPr>
            <w:r w:rsidRPr="0073260C">
              <w:rPr>
                <w:rFonts w:cstheme="minorHAnsi"/>
                <w:strike/>
                <w:color w:val="00B050"/>
                <w:sz w:val="16"/>
                <w:szCs w:val="16"/>
              </w:rPr>
              <w:t xml:space="preserve">      Projekt je zameraný na rozvoj alebo modernizáciu doplnkových služieb súvisiacich s rekreačnými a relaxačnými činnosťami. </w:t>
            </w:r>
          </w:p>
          <w:p w14:paraId="6099A4CB" w14:textId="77777777" w:rsidR="000E4642" w:rsidRPr="0073260C" w:rsidRDefault="000E4642" w:rsidP="004800B7">
            <w:pPr>
              <w:pStyle w:val="Default"/>
              <w:keepLines/>
              <w:widowControl w:val="0"/>
              <w:numPr>
                <w:ilvl w:val="0"/>
                <w:numId w:val="296"/>
              </w:numPr>
              <w:ind w:left="215" w:hanging="215"/>
              <w:rPr>
                <w:rFonts w:asciiTheme="minorHAnsi" w:hAnsiTheme="minorHAnsi" w:cstheme="minorHAnsi"/>
                <w:b/>
                <w:strike/>
                <w:color w:val="00B050"/>
                <w:sz w:val="18"/>
                <w:szCs w:val="18"/>
              </w:rPr>
            </w:pPr>
            <w:r w:rsidRPr="0073260C">
              <w:rPr>
                <w:rFonts w:asciiTheme="minorHAnsi" w:hAnsiTheme="minorHAnsi" w:cstheme="minorHAnsi"/>
                <w:strike/>
                <w:color w:val="00B050"/>
                <w:sz w:val="16"/>
                <w:szCs w:val="16"/>
              </w:rPr>
              <w:t>Žiadateľ kritérium nesplnil.</w:t>
            </w:r>
          </w:p>
          <w:p w14:paraId="0153E37B"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A4A9019"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6986BB37"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bCs/>
                <w:strike/>
                <w:color w:val="00B050"/>
                <w:sz w:val="16"/>
                <w:szCs w:val="16"/>
              </w:rPr>
              <w:t xml:space="preserve">Formulár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 (tabuľka č. 11 - Rozpočet projektu) </w:t>
            </w:r>
          </w:p>
          <w:p w14:paraId="70C911CB"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Projektová dokumentácia s rozpočtom, originál alebo úradne overená fotokópia overená stavebným úradom,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72E28AC" w14:textId="7171FC4A" w:rsidR="004A4DCF"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Stavebné povolenie</w:t>
            </w:r>
            <w:r w:rsidRPr="0073260C">
              <w:rPr>
                <w:strike/>
                <w:color w:val="00B050"/>
                <w:sz w:val="16"/>
                <w:szCs w:val="16"/>
              </w:rPr>
              <w:t xml:space="preserve">/ohlásenie; </w:t>
            </w:r>
            <w:r w:rsidR="004A4DCF" w:rsidRPr="0073260C">
              <w:rPr>
                <w:rFonts w:cstheme="minorHAnsi"/>
                <w:b/>
                <w:strike/>
                <w:color w:val="00B050"/>
                <w:sz w:val="16"/>
                <w:szCs w:val="16"/>
              </w:rPr>
              <w:t xml:space="preserve"> </w:t>
            </w:r>
            <w:proofErr w:type="spellStart"/>
            <w:r w:rsidR="004A4DCF" w:rsidRPr="0073260C">
              <w:rPr>
                <w:rFonts w:cstheme="minorHAnsi"/>
                <w:b/>
                <w:strike/>
                <w:color w:val="00B050"/>
                <w:sz w:val="16"/>
                <w:szCs w:val="16"/>
              </w:rPr>
              <w:t>sken</w:t>
            </w:r>
            <w:proofErr w:type="spellEnd"/>
            <w:r w:rsidR="004A4DCF" w:rsidRPr="0073260C">
              <w:rPr>
                <w:rFonts w:cstheme="minorHAnsi"/>
                <w:b/>
                <w:strike/>
                <w:color w:val="00B050"/>
                <w:sz w:val="16"/>
                <w:szCs w:val="16"/>
              </w:rPr>
              <w:t xml:space="preserve"> originálu vo formáte .</w:t>
            </w:r>
            <w:proofErr w:type="spellStart"/>
            <w:r w:rsidR="004A4DCF" w:rsidRPr="0073260C">
              <w:rPr>
                <w:rFonts w:cstheme="minorHAnsi"/>
                <w:b/>
                <w:strike/>
                <w:color w:val="00B050"/>
                <w:sz w:val="16"/>
                <w:szCs w:val="16"/>
              </w:rPr>
              <w:t>pdf</w:t>
            </w:r>
            <w:proofErr w:type="spellEnd"/>
            <w:r w:rsidR="004A4DCF" w:rsidRPr="0073260C">
              <w:rPr>
                <w:rFonts w:cstheme="minorHAnsi"/>
                <w:b/>
                <w:strike/>
                <w:color w:val="00B050"/>
                <w:sz w:val="16"/>
                <w:szCs w:val="16"/>
              </w:rPr>
              <w:t xml:space="preserve"> prostredníctvom ITMS2014+</w:t>
            </w:r>
          </w:p>
          <w:p w14:paraId="6CBC94FA" w14:textId="6F48FF7F"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strike/>
                <w:color w:val="00B050"/>
                <w:sz w:val="16"/>
                <w:szCs w:val="16"/>
              </w:rPr>
              <w:t xml:space="preserve">skutočnosť až po uvedení do prevádzky, </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00A27725" w:rsidRPr="0073260C">
              <w:rPr>
                <w:rFonts w:cstheme="minorHAnsi"/>
                <w:b/>
                <w:strike/>
                <w:color w:val="00B050"/>
                <w:sz w:val="16"/>
                <w:szCs w:val="16"/>
              </w:rPr>
              <w:t xml:space="preserve"> </w:t>
            </w:r>
            <w:r w:rsidR="004A4DCF" w:rsidRPr="0073260C">
              <w:rPr>
                <w:rFonts w:cstheme="minorHAnsi"/>
                <w:b/>
                <w:strike/>
                <w:color w:val="00B050"/>
                <w:sz w:val="16"/>
                <w:szCs w:val="16"/>
              </w:rPr>
              <w:t xml:space="preserve">(relevantné pri </w:t>
            </w:r>
            <w:proofErr w:type="spellStart"/>
            <w:r w:rsidR="004A4DCF" w:rsidRPr="0073260C">
              <w:rPr>
                <w:rFonts w:cstheme="minorHAnsi"/>
                <w:b/>
                <w:strike/>
                <w:color w:val="00B050"/>
                <w:sz w:val="16"/>
                <w:szCs w:val="16"/>
              </w:rPr>
              <w:t>ŽoP</w:t>
            </w:r>
            <w:proofErr w:type="spellEnd"/>
            <w:r w:rsidR="004A4DCF" w:rsidRPr="0073260C">
              <w:rPr>
                <w:rFonts w:cstheme="minorHAnsi"/>
                <w:b/>
                <w:strike/>
                <w:color w:val="00B050"/>
                <w:sz w:val="16"/>
                <w:szCs w:val="16"/>
              </w:rPr>
              <w:t>)</w:t>
            </w:r>
            <w:r w:rsidRPr="0073260C">
              <w:rPr>
                <w:rFonts w:cstheme="minorHAnsi"/>
                <w:strike/>
                <w:color w:val="00B050"/>
                <w:sz w:val="16"/>
                <w:szCs w:val="16"/>
              </w:rPr>
              <w:t xml:space="preserve"> </w:t>
            </w:r>
          </w:p>
          <w:p w14:paraId="19AC1AF5" w14:textId="77777777" w:rsidR="000E4642" w:rsidRPr="0073260C" w:rsidRDefault="000E4642" w:rsidP="00AB4072">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7A92DE46" w14:textId="77777777" w:rsidR="000E4642" w:rsidRPr="0073260C" w:rsidRDefault="000E4642" w:rsidP="009F1D61">
            <w:pPr>
              <w:pStyle w:val="Odsekzoznamu"/>
              <w:numPr>
                <w:ilvl w:val="0"/>
                <w:numId w:val="98"/>
              </w:numPr>
              <w:spacing w:after="0" w:line="240" w:lineRule="auto"/>
              <w:ind w:left="215" w:hanging="215"/>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6649B37F" w14:textId="77777777" w:rsidTr="00590DF4">
        <w:trPr>
          <w:trHeight w:val="340"/>
        </w:trPr>
        <w:tc>
          <w:tcPr>
            <w:tcW w:w="200" w:type="pct"/>
            <w:shd w:val="clear" w:color="auto" w:fill="auto"/>
            <w:vAlign w:val="center"/>
          </w:tcPr>
          <w:p w14:paraId="3D4965F9" w14:textId="77777777" w:rsidR="000E4642" w:rsidRPr="0073260C" w:rsidRDefault="000E4642" w:rsidP="00AB4072">
            <w:pPr>
              <w:spacing w:after="0" w:line="240" w:lineRule="auto"/>
              <w:jc w:val="center"/>
              <w:rPr>
                <w:rFonts w:cstheme="minorHAnsi"/>
                <w:strike/>
                <w:color w:val="00B050"/>
                <w:sz w:val="18"/>
                <w:szCs w:val="18"/>
              </w:rPr>
            </w:pPr>
            <w:r w:rsidRPr="0073260C">
              <w:rPr>
                <w:rFonts w:cstheme="minorHAnsi"/>
                <w:strike/>
                <w:color w:val="00B050"/>
                <w:sz w:val="18"/>
                <w:szCs w:val="18"/>
              </w:rPr>
              <w:t>7.</w:t>
            </w:r>
          </w:p>
        </w:tc>
        <w:tc>
          <w:tcPr>
            <w:tcW w:w="4800" w:type="pct"/>
            <w:shd w:val="clear" w:color="auto" w:fill="auto"/>
            <w:vAlign w:val="center"/>
          </w:tcPr>
          <w:p w14:paraId="43D9E6AF" w14:textId="77777777" w:rsidR="000E4642" w:rsidRPr="0073260C" w:rsidRDefault="000E4642" w:rsidP="00AB4072">
            <w:pPr>
              <w:tabs>
                <w:tab w:val="left" w:pos="214"/>
              </w:tabs>
              <w:spacing w:after="0" w:line="240" w:lineRule="auto"/>
              <w:jc w:val="both"/>
              <w:rPr>
                <w:rFonts w:cstheme="minorHAnsi"/>
                <w:b/>
                <w:strike/>
                <w:color w:val="00B050"/>
                <w:sz w:val="18"/>
                <w:szCs w:val="18"/>
              </w:rPr>
            </w:pPr>
            <w:r w:rsidRPr="0073260C">
              <w:rPr>
                <w:rFonts w:cstheme="minorHAnsi"/>
                <w:b/>
                <w:strike/>
                <w:color w:val="00B050"/>
                <w:sz w:val="18"/>
                <w:szCs w:val="18"/>
              </w:rPr>
              <w:t>Projekt je zameraný na vytvorenie, rekonštrukciu, modernizáciu a/alebo rozvoj alebo modernizáciu doplnkových služieb súvisiacich s rekreačnými a relaxačnými činnosťami</w:t>
            </w:r>
          </w:p>
          <w:p w14:paraId="1973B0A0" w14:textId="77777777" w:rsidR="000E4642" w:rsidRPr="0073260C" w:rsidRDefault="000E4642" w:rsidP="004800B7">
            <w:pPr>
              <w:pStyle w:val="Odsekzoznamu"/>
              <w:numPr>
                <w:ilvl w:val="0"/>
                <w:numId w:val="181"/>
              </w:numPr>
              <w:tabs>
                <w:tab w:val="left" w:pos="214"/>
              </w:tabs>
              <w:spacing w:after="0" w:line="240" w:lineRule="auto"/>
              <w:ind w:hanging="720"/>
              <w:jc w:val="both"/>
              <w:rPr>
                <w:rFonts w:cstheme="minorHAnsi"/>
                <w:strike/>
                <w:color w:val="00B050"/>
                <w:sz w:val="16"/>
                <w:szCs w:val="16"/>
              </w:rPr>
            </w:pPr>
            <w:r w:rsidRPr="0073260C">
              <w:rPr>
                <w:rFonts w:cstheme="minorHAnsi"/>
                <w:strike/>
                <w:color w:val="00B050"/>
                <w:sz w:val="16"/>
                <w:szCs w:val="16"/>
              </w:rPr>
              <w:t>Projekt je zameraný na vytvorenie, rekonštrukciu, modernizáciu:</w:t>
            </w:r>
          </w:p>
          <w:p w14:paraId="064BB6EE" w14:textId="77777777" w:rsidR="000E4642" w:rsidRPr="0073260C" w:rsidRDefault="000E4642" w:rsidP="004800B7">
            <w:pPr>
              <w:pStyle w:val="Odsekzoznamu"/>
              <w:numPr>
                <w:ilvl w:val="0"/>
                <w:numId w:val="182"/>
              </w:numPr>
              <w:tabs>
                <w:tab w:val="left" w:pos="214"/>
              </w:tabs>
              <w:spacing w:after="0" w:line="240" w:lineRule="auto"/>
              <w:ind w:left="497" w:hanging="141"/>
              <w:jc w:val="both"/>
              <w:rPr>
                <w:rFonts w:cstheme="minorHAnsi"/>
                <w:strike/>
                <w:color w:val="00B050"/>
                <w:sz w:val="16"/>
                <w:szCs w:val="16"/>
              </w:rPr>
            </w:pPr>
            <w:r w:rsidRPr="0073260C">
              <w:rPr>
                <w:rFonts w:cstheme="minorHAnsi"/>
                <w:strike/>
                <w:color w:val="00B050"/>
                <w:sz w:val="16"/>
                <w:szCs w:val="16"/>
              </w:rPr>
              <w:t xml:space="preserve">11 a viac lôžok </w:t>
            </w:r>
          </w:p>
          <w:p w14:paraId="21B582E8" w14:textId="77777777" w:rsidR="000E4642" w:rsidRPr="0073260C" w:rsidRDefault="000E4642" w:rsidP="004800B7">
            <w:pPr>
              <w:pStyle w:val="Odsekzoznamu"/>
              <w:numPr>
                <w:ilvl w:val="0"/>
                <w:numId w:val="182"/>
              </w:numPr>
              <w:tabs>
                <w:tab w:val="left" w:pos="214"/>
              </w:tabs>
              <w:spacing w:after="0" w:line="240" w:lineRule="auto"/>
              <w:ind w:left="497" w:hanging="141"/>
              <w:jc w:val="both"/>
              <w:rPr>
                <w:rFonts w:cstheme="minorHAnsi"/>
                <w:strike/>
                <w:color w:val="00B050"/>
                <w:sz w:val="16"/>
                <w:szCs w:val="16"/>
              </w:rPr>
            </w:pPr>
            <w:r w:rsidRPr="0073260C">
              <w:rPr>
                <w:rFonts w:cstheme="minorHAnsi"/>
                <w:strike/>
                <w:color w:val="00B050"/>
                <w:sz w:val="16"/>
                <w:szCs w:val="16"/>
              </w:rPr>
              <w:t>6-10 lôžok,</w:t>
            </w:r>
          </w:p>
          <w:p w14:paraId="4B6BCBD5" w14:textId="77777777" w:rsidR="000E4642" w:rsidRPr="0073260C" w:rsidRDefault="000E4642" w:rsidP="004800B7">
            <w:pPr>
              <w:pStyle w:val="Odsekzoznamu"/>
              <w:numPr>
                <w:ilvl w:val="0"/>
                <w:numId w:val="182"/>
              </w:numPr>
              <w:tabs>
                <w:tab w:val="left" w:pos="214"/>
              </w:tabs>
              <w:spacing w:after="0" w:line="240" w:lineRule="auto"/>
              <w:ind w:left="497" w:hanging="141"/>
              <w:jc w:val="both"/>
              <w:rPr>
                <w:rFonts w:cstheme="minorHAnsi"/>
                <w:strike/>
                <w:color w:val="00B050"/>
                <w:sz w:val="16"/>
                <w:szCs w:val="16"/>
              </w:rPr>
            </w:pPr>
            <w:r w:rsidRPr="0073260C">
              <w:rPr>
                <w:rFonts w:cstheme="minorHAnsi"/>
                <w:strike/>
                <w:color w:val="00B050"/>
                <w:sz w:val="16"/>
                <w:szCs w:val="16"/>
              </w:rPr>
              <w:t xml:space="preserve">1-5 lôžok,                                                                                </w:t>
            </w:r>
          </w:p>
          <w:p w14:paraId="01778426" w14:textId="77777777" w:rsidR="000E4642" w:rsidRPr="0073260C" w:rsidRDefault="000E4642" w:rsidP="00AB4072">
            <w:pPr>
              <w:tabs>
                <w:tab w:val="left" w:pos="720"/>
              </w:tabs>
              <w:spacing w:after="0" w:line="240" w:lineRule="auto"/>
              <w:rPr>
                <w:rFonts w:cstheme="minorHAnsi"/>
                <w:strike/>
                <w:color w:val="00B050"/>
                <w:sz w:val="16"/>
                <w:szCs w:val="16"/>
              </w:rPr>
            </w:pPr>
            <w:r w:rsidRPr="0073260C">
              <w:rPr>
                <w:rFonts w:cstheme="minorHAnsi"/>
                <w:strike/>
                <w:color w:val="00B050"/>
                <w:sz w:val="16"/>
                <w:szCs w:val="16"/>
              </w:rPr>
              <w:t>a/alebo</w:t>
            </w:r>
          </w:p>
          <w:p w14:paraId="61154A25" w14:textId="77777777" w:rsidR="000E4642" w:rsidRPr="0073260C" w:rsidRDefault="000E4642" w:rsidP="00AB4072">
            <w:pPr>
              <w:tabs>
                <w:tab w:val="left" w:pos="720"/>
              </w:tabs>
              <w:spacing w:after="0" w:line="240" w:lineRule="auto"/>
              <w:ind w:left="217"/>
              <w:jc w:val="both"/>
              <w:rPr>
                <w:rFonts w:cstheme="minorHAnsi"/>
                <w:strike/>
                <w:color w:val="00B050"/>
                <w:sz w:val="16"/>
                <w:szCs w:val="16"/>
              </w:rPr>
            </w:pPr>
            <w:r w:rsidRPr="0073260C">
              <w:rPr>
                <w:rFonts w:cstheme="minorHAnsi"/>
                <w:strike/>
                <w:color w:val="00B050"/>
                <w:sz w:val="16"/>
                <w:szCs w:val="16"/>
              </w:rPr>
              <w:t>Projekt zahŕňa oprávnené výdavky na rozvoj alebo modernizáciu doplnkových služieb súvisiacich s rekreačnými a relaxačnými činnosťami:</w:t>
            </w:r>
          </w:p>
          <w:p w14:paraId="08CA4AF5" w14:textId="77777777" w:rsidR="000E4642" w:rsidRPr="0073260C" w:rsidRDefault="000E4642" w:rsidP="004800B7">
            <w:pPr>
              <w:pStyle w:val="Odsekzoznamu"/>
              <w:numPr>
                <w:ilvl w:val="0"/>
                <w:numId w:val="183"/>
              </w:numPr>
              <w:tabs>
                <w:tab w:val="left" w:pos="500"/>
              </w:tabs>
              <w:spacing w:after="0" w:line="240" w:lineRule="auto"/>
              <w:ind w:left="500" w:hanging="141"/>
              <w:jc w:val="both"/>
              <w:rPr>
                <w:rFonts w:cstheme="minorHAnsi"/>
                <w:strike/>
                <w:color w:val="00B050"/>
                <w:sz w:val="16"/>
                <w:szCs w:val="16"/>
              </w:rPr>
            </w:pPr>
            <w:r w:rsidRPr="0073260C">
              <w:rPr>
                <w:rFonts w:cstheme="minorHAnsi"/>
                <w:strike/>
                <w:color w:val="00B050"/>
                <w:sz w:val="16"/>
                <w:szCs w:val="16"/>
              </w:rPr>
              <w:t>do 10% vrátane ,</w:t>
            </w:r>
          </w:p>
          <w:p w14:paraId="53AA4BF4" w14:textId="77777777" w:rsidR="000E4642" w:rsidRPr="0073260C" w:rsidRDefault="000E4642" w:rsidP="004800B7">
            <w:pPr>
              <w:pStyle w:val="Odsekzoznamu"/>
              <w:numPr>
                <w:ilvl w:val="0"/>
                <w:numId w:val="183"/>
              </w:numPr>
              <w:tabs>
                <w:tab w:val="left" w:pos="500"/>
              </w:tabs>
              <w:spacing w:after="0" w:line="240" w:lineRule="auto"/>
              <w:ind w:left="500" w:hanging="141"/>
              <w:jc w:val="both"/>
              <w:rPr>
                <w:rFonts w:cstheme="minorHAnsi"/>
                <w:strike/>
                <w:color w:val="00B050"/>
                <w:sz w:val="16"/>
                <w:szCs w:val="16"/>
              </w:rPr>
            </w:pPr>
            <w:r w:rsidRPr="0073260C">
              <w:rPr>
                <w:rFonts w:cstheme="minorHAnsi"/>
                <w:strike/>
                <w:color w:val="00B050"/>
                <w:sz w:val="16"/>
                <w:szCs w:val="16"/>
              </w:rPr>
              <w:t>nad 10% do 20% vrátane,</w:t>
            </w:r>
          </w:p>
          <w:p w14:paraId="4730BD43" w14:textId="77777777" w:rsidR="000E4642" w:rsidRPr="0073260C" w:rsidRDefault="000E4642" w:rsidP="004800B7">
            <w:pPr>
              <w:pStyle w:val="Odsekzoznamu"/>
              <w:numPr>
                <w:ilvl w:val="0"/>
                <w:numId w:val="183"/>
              </w:numPr>
              <w:tabs>
                <w:tab w:val="left" w:pos="500"/>
              </w:tabs>
              <w:spacing w:after="0" w:line="240" w:lineRule="auto"/>
              <w:ind w:left="500" w:hanging="141"/>
              <w:jc w:val="both"/>
              <w:rPr>
                <w:rFonts w:cstheme="minorHAnsi"/>
                <w:strike/>
                <w:color w:val="00B050"/>
                <w:sz w:val="16"/>
                <w:szCs w:val="16"/>
              </w:rPr>
            </w:pPr>
            <w:r w:rsidRPr="0073260C">
              <w:rPr>
                <w:rFonts w:cstheme="minorHAnsi"/>
                <w:strike/>
                <w:color w:val="00B050"/>
                <w:sz w:val="16"/>
                <w:szCs w:val="16"/>
              </w:rPr>
              <w:t>nad  20% do 50% vrátane,</w:t>
            </w:r>
          </w:p>
          <w:p w14:paraId="33D98337" w14:textId="77777777" w:rsidR="000E4642" w:rsidRPr="0073260C" w:rsidRDefault="000E4642" w:rsidP="004800B7">
            <w:pPr>
              <w:pStyle w:val="Odsekzoznamu"/>
              <w:numPr>
                <w:ilvl w:val="0"/>
                <w:numId w:val="183"/>
              </w:numPr>
              <w:tabs>
                <w:tab w:val="left" w:pos="500"/>
              </w:tabs>
              <w:spacing w:after="0" w:line="240" w:lineRule="auto"/>
              <w:ind w:left="500" w:hanging="141"/>
              <w:jc w:val="both"/>
              <w:rPr>
                <w:rFonts w:cstheme="minorHAnsi"/>
                <w:strike/>
                <w:color w:val="00B050"/>
                <w:sz w:val="16"/>
                <w:szCs w:val="16"/>
              </w:rPr>
            </w:pPr>
            <w:r w:rsidRPr="0073260C">
              <w:rPr>
                <w:rFonts w:cstheme="minorHAnsi"/>
                <w:strike/>
                <w:color w:val="00B050"/>
                <w:sz w:val="16"/>
                <w:szCs w:val="16"/>
              </w:rPr>
              <w:t>nad 50%,</w:t>
            </w:r>
          </w:p>
          <w:p w14:paraId="3A8BA095" w14:textId="77777777" w:rsidR="000E4642" w:rsidRPr="0073260C" w:rsidRDefault="000E4642" w:rsidP="004800B7">
            <w:pPr>
              <w:pStyle w:val="Odsekzoznamu"/>
              <w:numPr>
                <w:ilvl w:val="0"/>
                <w:numId w:val="151"/>
              </w:numPr>
              <w:tabs>
                <w:tab w:val="left" w:pos="500"/>
              </w:tabs>
              <w:spacing w:after="0" w:line="240" w:lineRule="auto"/>
              <w:ind w:left="500" w:hanging="141"/>
              <w:jc w:val="both"/>
              <w:rPr>
                <w:rFonts w:cstheme="minorHAnsi"/>
                <w:strike/>
                <w:color w:val="00B050"/>
                <w:sz w:val="16"/>
                <w:szCs w:val="16"/>
              </w:rPr>
            </w:pPr>
            <w:r w:rsidRPr="0073260C">
              <w:rPr>
                <w:rFonts w:cstheme="minorHAnsi"/>
                <w:strike/>
                <w:color w:val="00B050"/>
                <w:sz w:val="16"/>
                <w:szCs w:val="16"/>
              </w:rPr>
              <w:t>oprávnené výdavky nezahŕňajú oprávnené výdavky na rozvoj alebo modernizáciu doplnkových služieb súvisiacich s  rekreačnými a relaxačnými činnosťami.</w:t>
            </w:r>
          </w:p>
          <w:p w14:paraId="199C5889"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b) Žiadateľ kritérium nesplnil.</w:t>
            </w:r>
          </w:p>
          <w:p w14:paraId="1DFD4288" w14:textId="77777777" w:rsidR="000E4642" w:rsidRPr="0073260C" w:rsidRDefault="000E4642" w:rsidP="00AB4072">
            <w:pPr>
              <w:pStyle w:val="Default"/>
              <w:keepLines/>
              <w:widowControl w:val="0"/>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 xml:space="preserve">Body sa spočítavajú. </w:t>
            </w:r>
          </w:p>
          <w:p w14:paraId="17EE2F2E"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794AE09" w14:textId="77777777" w:rsidR="000E4642" w:rsidRPr="0073260C" w:rsidRDefault="000E4642" w:rsidP="009F1D61">
            <w:pPr>
              <w:pStyle w:val="Odsekzoznamu"/>
              <w:numPr>
                <w:ilvl w:val="0"/>
                <w:numId w:val="98"/>
              </w:numPr>
              <w:ind w:left="211" w:hanging="211"/>
              <w:rPr>
                <w:rFonts w:cstheme="minorHAnsi"/>
                <w:bCs/>
                <w:strike/>
                <w:color w:val="00B050"/>
                <w:sz w:val="16"/>
                <w:szCs w:val="16"/>
              </w:rPr>
            </w:pPr>
            <w:r w:rsidRPr="0073260C">
              <w:rPr>
                <w:rFonts w:cstheme="minorHAnsi"/>
                <w:bCs/>
                <w:strike/>
                <w:color w:val="00B050"/>
                <w:sz w:val="16"/>
                <w:szCs w:val="16"/>
              </w:rPr>
              <w:t xml:space="preserve">Formulár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 (tabuľka č. 7 - Popis projektu)</w:t>
            </w:r>
          </w:p>
          <w:p w14:paraId="0DE55D33"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33351D68"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bCs/>
                <w:strike/>
                <w:color w:val="00B050"/>
                <w:sz w:val="16"/>
                <w:szCs w:val="16"/>
              </w:rPr>
              <w:t xml:space="preserve">Formulár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 (tabuľka č. 11 - Rozpočet projektu) </w:t>
            </w:r>
          </w:p>
          <w:p w14:paraId="17B5FB3F"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Projektová dokumentácia s rozpočtom, originál alebo úradne overená fotokópia overená stavebným úradom,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23E5B09" w14:textId="4B3525C9" w:rsidR="00590DF4"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Stavebné povolenie</w:t>
            </w:r>
            <w:r w:rsidRPr="0073260C">
              <w:rPr>
                <w:strike/>
                <w:color w:val="00B050"/>
                <w:sz w:val="16"/>
                <w:szCs w:val="16"/>
              </w:rPr>
              <w:t xml:space="preserve">/ohlásenie; </w:t>
            </w:r>
            <w:r w:rsidR="00590DF4" w:rsidRPr="0073260C">
              <w:rPr>
                <w:rFonts w:cstheme="minorHAnsi"/>
                <w:b/>
                <w:strike/>
                <w:color w:val="00B050"/>
                <w:sz w:val="16"/>
                <w:szCs w:val="16"/>
              </w:rPr>
              <w:t xml:space="preserve"> </w:t>
            </w:r>
            <w:proofErr w:type="spellStart"/>
            <w:r w:rsidR="00590DF4" w:rsidRPr="0073260C">
              <w:rPr>
                <w:rFonts w:cstheme="minorHAnsi"/>
                <w:b/>
                <w:strike/>
                <w:color w:val="00B050"/>
                <w:sz w:val="16"/>
                <w:szCs w:val="16"/>
              </w:rPr>
              <w:t>sken</w:t>
            </w:r>
            <w:proofErr w:type="spellEnd"/>
            <w:r w:rsidR="00590DF4" w:rsidRPr="0073260C">
              <w:rPr>
                <w:rFonts w:cstheme="minorHAnsi"/>
                <w:b/>
                <w:strike/>
                <w:color w:val="00B050"/>
                <w:sz w:val="16"/>
                <w:szCs w:val="16"/>
              </w:rPr>
              <w:t xml:space="preserve"> originálu vo formáte .</w:t>
            </w:r>
            <w:proofErr w:type="spellStart"/>
            <w:r w:rsidR="00590DF4" w:rsidRPr="0073260C">
              <w:rPr>
                <w:rFonts w:cstheme="minorHAnsi"/>
                <w:b/>
                <w:strike/>
                <w:color w:val="00B050"/>
                <w:sz w:val="16"/>
                <w:szCs w:val="16"/>
              </w:rPr>
              <w:t>pdf</w:t>
            </w:r>
            <w:proofErr w:type="spellEnd"/>
            <w:r w:rsidR="00590DF4" w:rsidRPr="0073260C">
              <w:rPr>
                <w:rFonts w:cstheme="minorHAnsi"/>
                <w:b/>
                <w:strike/>
                <w:color w:val="00B050"/>
                <w:sz w:val="16"/>
                <w:szCs w:val="16"/>
              </w:rPr>
              <w:t xml:space="preserve"> prostredníctvom ITMS2014+</w:t>
            </w:r>
          </w:p>
          <w:p w14:paraId="3B7458E8" w14:textId="724AB2F5"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strike/>
                <w:color w:val="00B050"/>
                <w:sz w:val="16"/>
                <w:szCs w:val="16"/>
              </w:rPr>
              <w:t xml:space="preserve">skutočnosť až po uvedení do prevádzky, </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w:t>
            </w:r>
            <w:r w:rsidR="00590DF4" w:rsidRPr="0073260C">
              <w:rPr>
                <w:rFonts w:cstheme="minorHAnsi"/>
                <w:b/>
                <w:strike/>
                <w:color w:val="00B050"/>
                <w:sz w:val="16"/>
                <w:szCs w:val="16"/>
              </w:rPr>
              <w:t xml:space="preserve"> (relevantné pri </w:t>
            </w:r>
            <w:proofErr w:type="spellStart"/>
            <w:r w:rsidR="00590DF4" w:rsidRPr="0073260C">
              <w:rPr>
                <w:rFonts w:cstheme="minorHAnsi"/>
                <w:b/>
                <w:strike/>
                <w:color w:val="00B050"/>
                <w:sz w:val="16"/>
                <w:szCs w:val="16"/>
              </w:rPr>
              <w:t>ŽoP</w:t>
            </w:r>
            <w:proofErr w:type="spellEnd"/>
            <w:r w:rsidR="00590DF4" w:rsidRPr="0073260C">
              <w:rPr>
                <w:rFonts w:cstheme="minorHAnsi"/>
                <w:b/>
                <w:strike/>
                <w:color w:val="00B050"/>
                <w:sz w:val="16"/>
                <w:szCs w:val="16"/>
              </w:rPr>
              <w:t>)</w:t>
            </w:r>
          </w:p>
          <w:p w14:paraId="79839EE2" w14:textId="77777777" w:rsidR="000E4642" w:rsidRPr="0073260C" w:rsidRDefault="000E4642" w:rsidP="00AB4072">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497345CD" w14:textId="77777777" w:rsidR="000E4642" w:rsidRPr="0073260C" w:rsidRDefault="000E4642" w:rsidP="004800B7">
            <w:pPr>
              <w:pStyle w:val="Default"/>
              <w:keepLines/>
              <w:widowControl w:val="0"/>
              <w:numPr>
                <w:ilvl w:val="0"/>
                <w:numId w:val="297"/>
              </w:numPr>
              <w:ind w:left="215" w:hanging="215"/>
              <w:rPr>
                <w:rFonts w:asciiTheme="minorHAnsi" w:hAnsiTheme="minorHAnsi" w:cstheme="minorHAnsi"/>
                <w:b/>
                <w:strike/>
                <w:color w:val="00B050"/>
                <w:sz w:val="18"/>
                <w:szCs w:val="18"/>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5883DCFC" w14:textId="77777777" w:rsidTr="00590DF4">
        <w:trPr>
          <w:trHeight w:val="340"/>
        </w:trPr>
        <w:tc>
          <w:tcPr>
            <w:tcW w:w="200" w:type="pct"/>
            <w:shd w:val="clear" w:color="auto" w:fill="auto"/>
            <w:vAlign w:val="center"/>
          </w:tcPr>
          <w:p w14:paraId="3477E9CD" w14:textId="77777777" w:rsidR="000E4642" w:rsidRPr="0073260C" w:rsidRDefault="000E4642" w:rsidP="00AB4072">
            <w:pPr>
              <w:spacing w:after="0" w:line="240" w:lineRule="auto"/>
              <w:jc w:val="center"/>
              <w:rPr>
                <w:rFonts w:cstheme="minorHAnsi"/>
                <w:strike/>
                <w:color w:val="00B050"/>
                <w:sz w:val="18"/>
                <w:szCs w:val="18"/>
              </w:rPr>
            </w:pPr>
            <w:r w:rsidRPr="0073260C">
              <w:rPr>
                <w:rFonts w:cstheme="minorHAnsi"/>
                <w:strike/>
                <w:color w:val="00B050"/>
                <w:sz w:val="18"/>
                <w:szCs w:val="18"/>
              </w:rPr>
              <w:t>8.</w:t>
            </w:r>
          </w:p>
        </w:tc>
        <w:tc>
          <w:tcPr>
            <w:tcW w:w="4800" w:type="pct"/>
            <w:shd w:val="clear" w:color="auto" w:fill="auto"/>
            <w:vAlign w:val="center"/>
          </w:tcPr>
          <w:p w14:paraId="77512F11" w14:textId="77777777" w:rsidR="000E4642" w:rsidRPr="0073260C" w:rsidRDefault="000E4642" w:rsidP="00AB4072">
            <w:pPr>
              <w:spacing w:after="0" w:line="240" w:lineRule="auto"/>
              <w:jc w:val="both"/>
              <w:rPr>
                <w:rFonts w:cstheme="minorHAnsi"/>
                <w:b/>
                <w:strike/>
                <w:color w:val="00B050"/>
                <w:sz w:val="18"/>
                <w:szCs w:val="18"/>
              </w:rPr>
            </w:pPr>
            <w:r w:rsidRPr="0073260C">
              <w:rPr>
                <w:rFonts w:cstheme="minorHAnsi"/>
                <w:b/>
                <w:strike/>
                <w:color w:val="00B050"/>
                <w:sz w:val="18"/>
                <w:szCs w:val="18"/>
              </w:rPr>
              <w:t>Využitie OZE</w:t>
            </w:r>
          </w:p>
          <w:p w14:paraId="008797F7"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Projekt rieši využitie OZE.</w:t>
            </w:r>
          </w:p>
          <w:p w14:paraId="6CDD8AB6" w14:textId="77777777" w:rsidR="000E4642" w:rsidRPr="0073260C" w:rsidRDefault="000E4642" w:rsidP="00AB4072">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0A1F59DD" w14:textId="77777777" w:rsidR="000E4642" w:rsidRPr="0073260C" w:rsidRDefault="000E4642" w:rsidP="00AB4072">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6FC727F5"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Všetky investície súvisiace s OZE musia byť v súlade so zákonom č. 309/2009.</w:t>
            </w:r>
          </w:p>
          <w:p w14:paraId="4654D671" w14:textId="77777777" w:rsidR="000E4642" w:rsidRPr="0073260C" w:rsidRDefault="000E4642" w:rsidP="00AB4072">
            <w:pPr>
              <w:pStyle w:val="Default"/>
              <w:keepLines/>
              <w:widowControl w:val="0"/>
              <w:rPr>
                <w:rFonts w:asciiTheme="minorHAnsi" w:hAnsiTheme="minorHAnsi" w:cstheme="minorHAnsi"/>
                <w:strike/>
                <w:color w:val="00B050"/>
                <w:sz w:val="16"/>
                <w:szCs w:val="16"/>
                <w:u w:val="single"/>
              </w:rPr>
            </w:pPr>
            <w:r w:rsidRPr="0073260C">
              <w:rPr>
                <w:rFonts w:asciiTheme="minorHAnsi" w:hAnsiTheme="minorHAnsi" w:cstheme="minorHAnsi"/>
                <w:strike/>
                <w:color w:val="00B050"/>
                <w:sz w:val="16"/>
                <w:szCs w:val="16"/>
                <w:u w:val="single"/>
              </w:rPr>
              <w:t>MAS stanoví body v prípade odpovede áno, aj v prípade odpovede nie.</w:t>
            </w:r>
          </w:p>
          <w:p w14:paraId="3FB39161" w14:textId="77777777" w:rsidR="000E4642" w:rsidRPr="0073260C" w:rsidRDefault="000E4642"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lastRenderedPageBreak/>
              <w:t>Forma a spôsob preukázania splnenia kritéria</w:t>
            </w:r>
          </w:p>
          <w:p w14:paraId="66DD1864"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4AFDB295"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bCs/>
                <w:strike/>
                <w:color w:val="00B050"/>
                <w:sz w:val="16"/>
                <w:szCs w:val="16"/>
              </w:rPr>
              <w:t xml:space="preserve">Formulár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 (tabuľka č. 11 - Rozpočet projektu) </w:t>
            </w:r>
          </w:p>
          <w:p w14:paraId="01B8DA72" w14:textId="77777777" w:rsidR="000E4642" w:rsidRPr="0073260C" w:rsidRDefault="000E4642" w:rsidP="00AB4072">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2BA0F280" w14:textId="77777777" w:rsidR="000E4642" w:rsidRPr="0073260C" w:rsidRDefault="000E4642" w:rsidP="004800B7">
            <w:pPr>
              <w:pStyle w:val="Default"/>
              <w:keepLines/>
              <w:widowControl w:val="0"/>
              <w:numPr>
                <w:ilvl w:val="0"/>
                <w:numId w:val="298"/>
              </w:numPr>
              <w:ind w:left="215" w:hanging="215"/>
              <w:rPr>
                <w:rFonts w:asciiTheme="minorHAnsi" w:hAnsiTheme="minorHAnsi" w:cstheme="minorHAnsi"/>
                <w:strike/>
                <w:color w:val="00B050"/>
                <w:sz w:val="16"/>
                <w:szCs w:val="16"/>
                <w:u w:val="single"/>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066E09CB" w14:textId="77777777" w:rsidTr="00590DF4">
        <w:trPr>
          <w:trHeight w:val="340"/>
        </w:trPr>
        <w:tc>
          <w:tcPr>
            <w:tcW w:w="200" w:type="pct"/>
            <w:shd w:val="clear" w:color="auto" w:fill="auto"/>
            <w:vAlign w:val="center"/>
          </w:tcPr>
          <w:p w14:paraId="55C1A123" w14:textId="77777777" w:rsidR="000E4642" w:rsidRPr="0073260C" w:rsidRDefault="000E4642" w:rsidP="00AB4072">
            <w:pPr>
              <w:spacing w:after="0" w:line="240" w:lineRule="auto"/>
              <w:jc w:val="center"/>
              <w:rPr>
                <w:rFonts w:cstheme="minorHAnsi"/>
                <w:strike/>
                <w:color w:val="00B050"/>
                <w:sz w:val="18"/>
                <w:szCs w:val="18"/>
                <w:highlight w:val="magenta"/>
              </w:rPr>
            </w:pPr>
            <w:r w:rsidRPr="0073260C">
              <w:rPr>
                <w:rFonts w:cstheme="minorHAnsi"/>
                <w:strike/>
                <w:color w:val="00B050"/>
                <w:sz w:val="18"/>
                <w:szCs w:val="18"/>
              </w:rPr>
              <w:lastRenderedPageBreak/>
              <w:t>9.</w:t>
            </w:r>
          </w:p>
        </w:tc>
        <w:tc>
          <w:tcPr>
            <w:tcW w:w="4800" w:type="pct"/>
            <w:shd w:val="clear" w:color="auto" w:fill="auto"/>
            <w:vAlign w:val="center"/>
          </w:tcPr>
          <w:p w14:paraId="004FA3A5" w14:textId="77777777" w:rsidR="000E4642" w:rsidRPr="0073260C" w:rsidRDefault="000E4642" w:rsidP="00AB4072">
            <w:pPr>
              <w:spacing w:after="0" w:line="240" w:lineRule="auto"/>
              <w:jc w:val="both"/>
              <w:rPr>
                <w:rFonts w:cstheme="minorHAnsi"/>
                <w:b/>
                <w:strike/>
                <w:color w:val="00B050"/>
                <w:sz w:val="18"/>
                <w:szCs w:val="18"/>
              </w:rPr>
            </w:pPr>
            <w:r w:rsidRPr="0073260C">
              <w:rPr>
                <w:rFonts w:cstheme="minorHAnsi"/>
                <w:b/>
                <w:strike/>
                <w:color w:val="00B050"/>
                <w:sz w:val="18"/>
                <w:szCs w:val="18"/>
              </w:rPr>
              <w:t>Zelená infraštruktúra alebo podpora prístupu marginalizovaných skupín</w:t>
            </w:r>
          </w:p>
          <w:p w14:paraId="0A45A1F3"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2C6292D0"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a) áno</w:t>
            </w:r>
          </w:p>
          <w:p w14:paraId="5CA70BDE"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b) nie</w:t>
            </w:r>
          </w:p>
          <w:p w14:paraId="0F7F3E32"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uvedie v Projekte realizácie popis  výdavkov na zelenú infraštruktúru za ktorú sa budú považovať všetky jej formy, prvky a systémy, akými sú napr.: </w:t>
            </w:r>
          </w:p>
          <w:p w14:paraId="1F81CD99" w14:textId="77777777" w:rsidR="000E4642" w:rsidRPr="0073260C" w:rsidRDefault="000E4642" w:rsidP="004800B7">
            <w:pPr>
              <w:pStyle w:val="Odsekzoznamu"/>
              <w:numPr>
                <w:ilvl w:val="0"/>
                <w:numId w:val="208"/>
              </w:numPr>
              <w:autoSpaceDE w:val="0"/>
              <w:autoSpaceDN w:val="0"/>
              <w:adjustRightInd w:val="0"/>
              <w:spacing w:after="0" w:line="240" w:lineRule="auto"/>
              <w:ind w:left="281" w:hanging="281"/>
              <w:jc w:val="both"/>
              <w:rPr>
                <w:rFonts w:cstheme="minorHAnsi"/>
                <w:strike/>
                <w:color w:val="00B050"/>
                <w:sz w:val="16"/>
                <w:szCs w:val="16"/>
              </w:rPr>
            </w:pPr>
            <w:r w:rsidRPr="0073260C">
              <w:rPr>
                <w:rFonts w:cstheme="minorHAnsi"/>
                <w:strike/>
                <w:color w:val="00B050"/>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51B91A5B" w14:textId="77777777" w:rsidR="000E4642" w:rsidRPr="0073260C" w:rsidRDefault="000E4642" w:rsidP="004800B7">
            <w:pPr>
              <w:pStyle w:val="Odsekzoznamu"/>
              <w:numPr>
                <w:ilvl w:val="0"/>
                <w:numId w:val="208"/>
              </w:numPr>
              <w:autoSpaceDE w:val="0"/>
              <w:autoSpaceDN w:val="0"/>
              <w:adjustRightInd w:val="0"/>
              <w:spacing w:after="0" w:line="240" w:lineRule="auto"/>
              <w:ind w:left="281" w:hanging="281"/>
              <w:jc w:val="both"/>
              <w:rPr>
                <w:rFonts w:cstheme="minorHAnsi"/>
                <w:strike/>
                <w:color w:val="00B050"/>
                <w:sz w:val="16"/>
                <w:szCs w:val="16"/>
              </w:rPr>
            </w:pPr>
            <w:r w:rsidRPr="0073260C">
              <w:rPr>
                <w:rFonts w:cstheme="minorHAnsi"/>
                <w:strike/>
                <w:color w:val="00B050"/>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4535029B" w14:textId="77777777" w:rsidR="000E4642" w:rsidRPr="0073260C" w:rsidRDefault="000E4642" w:rsidP="00AB4072">
            <w:pPr>
              <w:autoSpaceDE w:val="0"/>
              <w:autoSpaceDN w:val="0"/>
              <w:adjustRightInd w:val="0"/>
              <w:spacing w:after="0" w:line="240" w:lineRule="auto"/>
              <w:jc w:val="both"/>
              <w:rPr>
                <w:rFonts w:cstheme="minorHAnsi"/>
                <w:strike/>
                <w:color w:val="00B050"/>
                <w:sz w:val="16"/>
                <w:szCs w:val="16"/>
              </w:rPr>
            </w:pPr>
            <w:r w:rsidRPr="0073260C">
              <w:rPr>
                <w:rFonts w:cstheme="minorHAnsi"/>
                <w:strike/>
                <w:color w:val="00B050"/>
                <w:sz w:val="16"/>
                <w:szCs w:val="16"/>
              </w:rPr>
              <w:t>alebo</w:t>
            </w:r>
          </w:p>
          <w:p w14:paraId="1DB1BD37"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ak  uvedie v Projekte realizácie:</w:t>
            </w:r>
          </w:p>
          <w:p w14:paraId="46B4B6B4" w14:textId="77777777" w:rsidR="000E4642" w:rsidRPr="0073260C" w:rsidRDefault="000E4642" w:rsidP="004800B7">
            <w:pPr>
              <w:pStyle w:val="Odsekzoznamu"/>
              <w:numPr>
                <w:ilvl w:val="0"/>
                <w:numId w:val="209"/>
              </w:numPr>
              <w:spacing w:after="0" w:line="240" w:lineRule="auto"/>
              <w:ind w:left="281" w:hanging="284"/>
              <w:jc w:val="both"/>
              <w:rPr>
                <w:rFonts w:cstheme="minorHAnsi"/>
                <w:strike/>
                <w:color w:val="00B050"/>
                <w:sz w:val="16"/>
                <w:szCs w:val="16"/>
              </w:rPr>
            </w:pPr>
            <w:r w:rsidRPr="0073260C">
              <w:rPr>
                <w:rFonts w:cstheme="minorHAnsi"/>
                <w:strike/>
                <w:color w:val="00B050"/>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DD1FB6C" w14:textId="77777777" w:rsidR="000E4642" w:rsidRPr="0073260C" w:rsidRDefault="000E4642" w:rsidP="00AB4072">
            <w:pPr>
              <w:pStyle w:val="Odsekzoznamu"/>
              <w:spacing w:after="0" w:line="240" w:lineRule="auto"/>
              <w:ind w:left="0"/>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1BA72485"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630C453"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47E8A554"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bCs/>
                <w:strike/>
                <w:color w:val="00B050"/>
                <w:sz w:val="16"/>
                <w:szCs w:val="16"/>
              </w:rPr>
              <w:t xml:space="preserve">Formulár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 (tabuľka č. 11 - Rozpočet projektu) </w:t>
            </w:r>
          </w:p>
          <w:p w14:paraId="431B670D"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Projektová dokumentácia s rozpočtom, originál alebo úradne overená fotokópia overená stavebným úradom,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0D4D27E8" w14:textId="77777777" w:rsidR="000E4642" w:rsidRPr="0073260C" w:rsidRDefault="000E4642" w:rsidP="00AB4072">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64009C03" w14:textId="77777777" w:rsidR="000E4642" w:rsidRPr="0073260C" w:rsidRDefault="000E4642" w:rsidP="004800B7">
            <w:pPr>
              <w:pStyle w:val="Odsekzoznamu"/>
              <w:numPr>
                <w:ilvl w:val="0"/>
                <w:numId w:val="299"/>
              </w:numPr>
              <w:spacing w:after="0" w:line="240" w:lineRule="auto"/>
              <w:ind w:left="215" w:hanging="215"/>
              <w:jc w:val="both"/>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2BA612C0" w14:textId="77777777" w:rsidTr="00590DF4">
        <w:trPr>
          <w:trHeight w:val="340"/>
        </w:trPr>
        <w:tc>
          <w:tcPr>
            <w:tcW w:w="200" w:type="pct"/>
            <w:shd w:val="clear" w:color="auto" w:fill="auto"/>
            <w:vAlign w:val="center"/>
          </w:tcPr>
          <w:p w14:paraId="467A5709" w14:textId="77777777" w:rsidR="000E4642" w:rsidRPr="0073260C" w:rsidRDefault="000E4642" w:rsidP="00AB4072">
            <w:pPr>
              <w:spacing w:after="0" w:line="240" w:lineRule="auto"/>
              <w:jc w:val="center"/>
              <w:rPr>
                <w:rFonts w:cstheme="minorHAnsi"/>
                <w:strike/>
                <w:color w:val="00B050"/>
                <w:sz w:val="18"/>
                <w:szCs w:val="18"/>
              </w:rPr>
            </w:pPr>
            <w:r w:rsidRPr="0073260C">
              <w:rPr>
                <w:rFonts w:cstheme="minorHAnsi"/>
                <w:strike/>
                <w:color w:val="00B050"/>
                <w:sz w:val="18"/>
                <w:szCs w:val="18"/>
              </w:rPr>
              <w:t>10.</w:t>
            </w:r>
          </w:p>
        </w:tc>
        <w:tc>
          <w:tcPr>
            <w:tcW w:w="4800" w:type="pct"/>
            <w:shd w:val="clear" w:color="auto" w:fill="auto"/>
            <w:vAlign w:val="center"/>
          </w:tcPr>
          <w:p w14:paraId="5E69C724"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 xml:space="preserve">Žiadateľovi doposiaľ nebola v rámci stratégie CLLD schválená v danom </w:t>
            </w:r>
            <w:proofErr w:type="spellStart"/>
            <w:r w:rsidRPr="0073260C">
              <w:rPr>
                <w:rFonts w:cstheme="minorHAnsi"/>
                <w:b/>
                <w:strike/>
                <w:color w:val="00B050"/>
                <w:sz w:val="18"/>
                <w:szCs w:val="18"/>
              </w:rPr>
              <w:t>podopatrení</w:t>
            </w:r>
            <w:proofErr w:type="spellEnd"/>
            <w:r w:rsidRPr="0073260C">
              <w:rPr>
                <w:rFonts w:cstheme="minorHAnsi"/>
                <w:b/>
                <w:strike/>
                <w:color w:val="00B050"/>
                <w:sz w:val="18"/>
                <w:szCs w:val="18"/>
              </w:rPr>
              <w:t xml:space="preserve"> žiadna </w:t>
            </w:r>
            <w:proofErr w:type="spellStart"/>
            <w:r w:rsidRPr="0073260C">
              <w:rPr>
                <w:rFonts w:cstheme="minorHAnsi"/>
                <w:b/>
                <w:strike/>
                <w:color w:val="00B050"/>
                <w:sz w:val="18"/>
                <w:szCs w:val="18"/>
              </w:rPr>
              <w:t>ŽoNFP</w:t>
            </w:r>
            <w:proofErr w:type="spellEnd"/>
          </w:p>
          <w:p w14:paraId="1B0985E0"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Žiadateľovi doposiaľ nebola v rámci stratégie CLLD schválená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žiadna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p>
          <w:p w14:paraId="57619507" w14:textId="732C7BA4" w:rsidR="000E4642" w:rsidRPr="0073260C" w:rsidRDefault="000E4642" w:rsidP="00AB4072">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r w:rsidR="009B2C19" w:rsidRPr="0073260C">
              <w:rPr>
                <w:rFonts w:cstheme="minorHAnsi"/>
                <w:strike/>
                <w:color w:val="00B050"/>
                <w:sz w:val="16"/>
                <w:szCs w:val="16"/>
              </w:rPr>
              <w:t xml:space="preserve">, </w:t>
            </w:r>
            <w:r w:rsidR="009B2C19" w:rsidRPr="0073260C">
              <w:rPr>
                <w:strike/>
                <w:color w:val="00B050"/>
                <w:sz w:val="16"/>
                <w:szCs w:val="16"/>
              </w:rPr>
              <w:t xml:space="preserve"> doposiaľ nebola schválená</w:t>
            </w:r>
          </w:p>
          <w:p w14:paraId="559EFF4A" w14:textId="1421DE38" w:rsidR="000E4642" w:rsidRPr="0073260C" w:rsidRDefault="000E4642" w:rsidP="00AB4072">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r w:rsidR="009B2C19" w:rsidRPr="0073260C">
              <w:rPr>
                <w:rFonts w:cstheme="minorHAnsi"/>
                <w:strike/>
                <w:color w:val="00B050"/>
                <w:sz w:val="16"/>
                <w:szCs w:val="16"/>
              </w:rPr>
              <w:t>,</w:t>
            </w:r>
            <w:r w:rsidR="009B2C19" w:rsidRPr="0073260C">
              <w:rPr>
                <w:strike/>
                <w:color w:val="00B050"/>
                <w:sz w:val="16"/>
                <w:szCs w:val="16"/>
              </w:rPr>
              <w:t xml:space="preserve"> už bola schválená</w:t>
            </w:r>
          </w:p>
          <w:p w14:paraId="4FB49A3D" w14:textId="77777777" w:rsidR="000E4642" w:rsidRPr="0073260C" w:rsidRDefault="000E4642" w:rsidP="00AB4072">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5E8E06A0" w14:textId="77777777" w:rsidR="000E4642" w:rsidRPr="0073260C" w:rsidRDefault="000E4642"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9A11A9E" w14:textId="77777777" w:rsidR="000E4642" w:rsidRPr="0073260C" w:rsidRDefault="000E4642" w:rsidP="009F1D61">
            <w:pPr>
              <w:pStyle w:val="Odsekzoznamu"/>
              <w:numPr>
                <w:ilvl w:val="0"/>
                <w:numId w:val="99"/>
              </w:numPr>
              <w:spacing w:after="0" w:line="240" w:lineRule="auto"/>
              <w:ind w:left="196" w:hanging="196"/>
              <w:jc w:val="both"/>
              <w:rPr>
                <w:rFonts w:cstheme="minorHAnsi"/>
                <w:strike/>
                <w:color w:val="00B050"/>
                <w:sz w:val="16"/>
                <w:szCs w:val="16"/>
              </w:rPr>
            </w:pPr>
            <w:r w:rsidRPr="0073260C">
              <w:rPr>
                <w:rFonts w:cstheme="minorHAnsi"/>
                <w:strike/>
                <w:color w:val="00B050"/>
                <w:sz w:val="16"/>
                <w:szCs w:val="16"/>
              </w:rPr>
              <w:t xml:space="preserve">Čestné vyhlásenie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0486E7DC" w14:textId="77777777" w:rsidR="000E4642" w:rsidRPr="0073260C" w:rsidRDefault="000E4642" w:rsidP="00AB4072">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467988D6" w14:textId="77777777" w:rsidR="000E4642" w:rsidRPr="0073260C" w:rsidRDefault="000E4642"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p w14:paraId="3F835023" w14:textId="77777777" w:rsidR="000E4642" w:rsidRPr="0073260C" w:rsidRDefault="000E4642"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overenie údajov a informácií v ITMS2014+, alebo prostredníctvom  Centrálneho registra zmlúv na webovom sídle </w:t>
            </w:r>
            <w:hyperlink r:id="rId64" w:history="1">
              <w:r w:rsidRPr="0073260C">
                <w:rPr>
                  <w:rStyle w:val="Hypertextovprepojenie"/>
                  <w:rFonts w:asciiTheme="minorHAnsi" w:hAnsiTheme="minorHAnsi" w:cstheme="minorHAnsi"/>
                  <w:strike/>
                  <w:color w:val="00B050"/>
                  <w:sz w:val="16"/>
                  <w:szCs w:val="16"/>
                </w:rPr>
                <w:t>https://www.crz.gov.sk/</w:t>
              </w:r>
            </w:hyperlink>
          </w:p>
        </w:tc>
      </w:tr>
      <w:tr w:rsidR="0073260C" w:rsidRPr="0073260C" w14:paraId="7522DC2E" w14:textId="77777777" w:rsidTr="00590DF4">
        <w:trPr>
          <w:trHeight w:val="284"/>
        </w:trPr>
        <w:tc>
          <w:tcPr>
            <w:tcW w:w="5000" w:type="pct"/>
            <w:gridSpan w:val="2"/>
            <w:shd w:val="clear" w:color="auto" w:fill="auto"/>
            <w:vAlign w:val="center"/>
          </w:tcPr>
          <w:p w14:paraId="1D2A26E5" w14:textId="77777777" w:rsidR="000E4642" w:rsidRPr="0073260C" w:rsidRDefault="000E4642" w:rsidP="00AB4072">
            <w:pPr>
              <w:pStyle w:val="Default"/>
              <w:keepLines/>
              <w:widowControl w:val="0"/>
              <w:jc w:val="both"/>
              <w:rPr>
                <w:rFonts w:asciiTheme="minorHAnsi" w:hAnsiTheme="minorHAnsi" w:cstheme="minorHAnsi"/>
                <w:b/>
                <w:strike/>
                <w:color w:val="00B050"/>
                <w:sz w:val="22"/>
                <w:szCs w:val="22"/>
              </w:rPr>
            </w:pPr>
            <w:r w:rsidRPr="0073260C">
              <w:rPr>
                <w:rFonts w:asciiTheme="minorHAnsi" w:hAnsiTheme="minorHAnsi" w:cstheme="minorHAnsi"/>
                <w:b/>
                <w:bCs/>
                <w:strike/>
                <w:color w:val="00B050"/>
                <w:sz w:val="16"/>
                <w:szCs w:val="16"/>
              </w:rPr>
              <w:t xml:space="preserve">Princípy uplatnenia výberu: </w:t>
            </w:r>
            <w:r w:rsidRPr="0073260C">
              <w:rPr>
                <w:rFonts w:asciiTheme="minorHAnsi" w:hAnsiTheme="minorHAnsi" w:cstheme="minorHAnsi"/>
                <w:strike/>
                <w:color w:val="00B050"/>
                <w:sz w:val="16"/>
                <w:szCs w:val="16"/>
                <w:lang w:eastAsia="sk-SK"/>
              </w:rPr>
              <w:t xml:space="preserve">Projekty bude vyberať MAS na základe uplatnenia hodnotiacich kritérií (bodovacieho systému), </w:t>
            </w:r>
            <w:proofErr w:type="spellStart"/>
            <w:r w:rsidRPr="0073260C">
              <w:rPr>
                <w:rFonts w:asciiTheme="minorHAnsi" w:hAnsiTheme="minorHAnsi" w:cstheme="minorHAnsi"/>
                <w:strike/>
                <w:color w:val="00B050"/>
                <w:sz w:val="16"/>
                <w:szCs w:val="16"/>
                <w:lang w:eastAsia="sk-SK"/>
              </w:rPr>
              <w:t>t.j</w:t>
            </w:r>
            <w:proofErr w:type="spellEnd"/>
            <w:r w:rsidRPr="0073260C">
              <w:rPr>
                <w:rFonts w:asciiTheme="minorHAnsi" w:hAnsiTheme="minorHAnsi" w:cstheme="minorHAnsi"/>
                <w:strike/>
                <w:color w:val="00B050"/>
                <w:sz w:val="16"/>
                <w:szCs w:val="16"/>
                <w:lang w:eastAsia="sk-SK"/>
              </w:rPr>
              <w:t xml:space="preserve">. projekty sa zoradia podľa počtu dosiahnutých bodov v zmysle bodovacích kritérií </w:t>
            </w:r>
            <w:r w:rsidRPr="0073260C">
              <w:rPr>
                <w:rFonts w:asciiTheme="minorHAnsi" w:hAnsiTheme="minorHAnsi" w:cstheme="minorHAnsi"/>
                <w:strike/>
                <w:color w:val="00B050"/>
                <w:sz w:val="16"/>
                <w:szCs w:val="16"/>
                <w:lang w:eastAsia="sk-SK"/>
              </w:rPr>
              <w:br/>
            </w:r>
            <w:r w:rsidRPr="0073260C">
              <w:rPr>
                <w:rFonts w:asciiTheme="minorHAnsi" w:hAnsiTheme="minorHAnsi" w:cstheme="minorHAnsi"/>
                <w:strike/>
                <w:color w:val="00B050"/>
                <w:sz w:val="16"/>
                <w:szCs w:val="16"/>
              </w:rPr>
              <w:t xml:space="preserve">a vytvorí sa hranica finančných možností </w:t>
            </w:r>
            <w:r w:rsidRPr="0073260C">
              <w:rPr>
                <w:rFonts w:asciiTheme="minorHAnsi" w:hAnsiTheme="minorHAnsi" w:cstheme="minorHAnsi"/>
                <w:strike/>
                <w:color w:val="00B050"/>
                <w:sz w:val="16"/>
                <w:szCs w:val="16"/>
                <w:lang w:eastAsia="sk-SK"/>
              </w:rPr>
              <w:t>(posúdi sa súčet finančných požiadaviek všetkých zoradených projektov s finančnou alokáciou).</w:t>
            </w:r>
            <w:r w:rsidRPr="0073260C">
              <w:rPr>
                <w:rFonts w:asciiTheme="minorHAnsi" w:hAnsiTheme="minorHAnsi" w:cstheme="minorHAnsi"/>
                <w:b/>
                <w:bCs/>
                <w:strike/>
                <w:color w:val="00B050"/>
                <w:sz w:val="16"/>
                <w:szCs w:val="16"/>
              </w:rPr>
              <w:t xml:space="preserve"> </w:t>
            </w:r>
          </w:p>
        </w:tc>
      </w:tr>
      <w:tr w:rsidR="0073260C" w:rsidRPr="0073260C" w14:paraId="3D37BC53" w14:textId="77777777" w:rsidTr="00590DF4">
        <w:trPr>
          <w:trHeight w:val="284"/>
        </w:trPr>
        <w:tc>
          <w:tcPr>
            <w:tcW w:w="5000" w:type="pct"/>
            <w:gridSpan w:val="2"/>
            <w:shd w:val="clear" w:color="auto" w:fill="auto"/>
            <w:vAlign w:val="center"/>
          </w:tcPr>
          <w:p w14:paraId="5565CB5E" w14:textId="77777777" w:rsidR="000E4642" w:rsidRPr="0073260C" w:rsidRDefault="000E4642" w:rsidP="00AB4072">
            <w:pPr>
              <w:spacing w:after="0" w:line="240" w:lineRule="auto"/>
              <w:jc w:val="both"/>
              <w:rPr>
                <w:rFonts w:cstheme="minorHAnsi"/>
                <w:bCs/>
                <w:iCs/>
                <w:strike/>
                <w:color w:val="00B050"/>
                <w:sz w:val="16"/>
                <w:szCs w:val="16"/>
                <w:lang w:eastAsia="sk-SK"/>
              </w:rPr>
            </w:pPr>
            <w:r w:rsidRPr="0073260C">
              <w:rPr>
                <w:rFonts w:cstheme="minorHAnsi"/>
                <w:b/>
                <w:strike/>
                <w:color w:val="00B050"/>
                <w:sz w:val="16"/>
                <w:szCs w:val="16"/>
                <w:lang w:eastAsia="sk-SK"/>
              </w:rPr>
              <w:t xml:space="preserve">Rozlišovacie kritériá: </w:t>
            </w:r>
            <w:r w:rsidRPr="0073260C">
              <w:rPr>
                <w:rFonts w:cstheme="minorHAnsi"/>
                <w:bCs/>
                <w:iCs/>
                <w:strike/>
                <w:color w:val="00B050"/>
                <w:sz w:val="16"/>
                <w:szCs w:val="16"/>
                <w:lang w:eastAsia="sk-SK"/>
              </w:rPr>
              <w:t xml:space="preserve"> </w:t>
            </w:r>
            <w:r w:rsidRPr="0073260C">
              <w:rPr>
                <w:rFonts w:cstheme="minorHAnsi"/>
                <w:strike/>
                <w:color w:val="00B050"/>
                <w:sz w:val="16"/>
                <w:szCs w:val="16"/>
              </w:rPr>
              <w:t xml:space="preserve">V prípade, že požiadavka na finančné prostriedky prevýši finančný limit na kontrahovanie, budú pri výbere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prípade rovnakého počtu bodov uprednostnené kritériá s prideleným väčším počtom bodov za bodovacie kritérium podľa poradia: (</w:t>
            </w:r>
            <w:r w:rsidRPr="0073260C">
              <w:rPr>
                <w:rFonts w:cstheme="minorHAnsi"/>
                <w:b/>
                <w:strike/>
                <w:color w:val="00B050"/>
                <w:sz w:val="16"/>
                <w:szCs w:val="16"/>
              </w:rPr>
              <w:t xml:space="preserve">MAS uvedie rozlišovacie kritéria). </w:t>
            </w:r>
            <w:r w:rsidRPr="0073260C">
              <w:rPr>
                <w:rFonts w:cstheme="minorHAnsi"/>
                <w:strike/>
                <w:color w:val="00B050"/>
                <w:sz w:val="16"/>
                <w:szCs w:val="16"/>
              </w:rPr>
              <w:t>Ak by sa ani pri takomto postupnom uplatnení kritérií nevedelo určiť konečné poradie pri rovnosti bodov,  MAS uplatní princíp nižších oprávnených výdavkov v rámci projektu.</w:t>
            </w:r>
          </w:p>
        </w:tc>
      </w:tr>
      <w:tr w:rsidR="0073260C" w:rsidRPr="0073260C" w14:paraId="2F765B0F" w14:textId="77777777" w:rsidTr="00590DF4">
        <w:trPr>
          <w:trHeight w:val="284"/>
        </w:trPr>
        <w:tc>
          <w:tcPr>
            <w:tcW w:w="5000" w:type="pct"/>
            <w:gridSpan w:val="2"/>
            <w:shd w:val="clear" w:color="auto" w:fill="FFE599" w:themeFill="accent4" w:themeFillTint="66"/>
          </w:tcPr>
          <w:p w14:paraId="1E409A90" w14:textId="77777777" w:rsidR="000E4642" w:rsidRPr="0073260C" w:rsidRDefault="000E4642" w:rsidP="00AB4072">
            <w:pPr>
              <w:pStyle w:val="Default"/>
              <w:keepLines/>
              <w:widowControl w:val="0"/>
              <w:jc w:val="both"/>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 xml:space="preserve">POVINNÉ KRITÉRIA - </w:t>
            </w:r>
            <w:r w:rsidRPr="0073260C">
              <w:rPr>
                <w:rFonts w:asciiTheme="minorHAnsi" w:hAnsiTheme="minorHAnsi" w:cstheme="minorHAnsi"/>
                <w:b/>
                <w:strike/>
                <w:color w:val="00B050"/>
                <w:sz w:val="22"/>
                <w:szCs w:val="22"/>
                <w:lang w:eastAsia="sk-SK"/>
              </w:rPr>
              <w:t xml:space="preserve">Oblasť </w:t>
            </w:r>
            <w:r w:rsidRPr="0073260C">
              <w:rPr>
                <w:rFonts w:asciiTheme="minorHAnsi" w:hAnsiTheme="minorHAnsi" w:cstheme="minorHAnsi"/>
                <w:b/>
                <w:strike/>
                <w:color w:val="00B050"/>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73260C" w:rsidRPr="0073260C" w14:paraId="727B4692" w14:textId="77777777" w:rsidTr="00590DF4">
        <w:trPr>
          <w:trHeight w:val="284"/>
        </w:trPr>
        <w:tc>
          <w:tcPr>
            <w:tcW w:w="200" w:type="pct"/>
            <w:shd w:val="clear" w:color="auto" w:fill="FFF2CC" w:themeFill="accent4" w:themeFillTint="33"/>
            <w:vAlign w:val="center"/>
          </w:tcPr>
          <w:p w14:paraId="6A9012A2" w14:textId="77777777" w:rsidR="000E4642" w:rsidRPr="0073260C" w:rsidRDefault="000E4642" w:rsidP="00AB4072">
            <w:pPr>
              <w:spacing w:after="0" w:line="240" w:lineRule="auto"/>
              <w:jc w:val="center"/>
              <w:rPr>
                <w:rFonts w:cstheme="minorHAnsi"/>
                <w:strike/>
                <w:color w:val="00B050"/>
                <w:sz w:val="18"/>
                <w:szCs w:val="18"/>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shd w:val="clear" w:color="auto" w:fill="FFF2CC" w:themeFill="accent4" w:themeFillTint="33"/>
            <w:vAlign w:val="center"/>
          </w:tcPr>
          <w:p w14:paraId="3427B5EE" w14:textId="77777777" w:rsidR="000E4642" w:rsidRPr="0073260C" w:rsidRDefault="000E4642" w:rsidP="00AB4072">
            <w:pPr>
              <w:spacing w:after="0" w:line="240" w:lineRule="auto"/>
              <w:jc w:val="center"/>
              <w:rPr>
                <w:rFonts w:cstheme="minorHAnsi"/>
                <w:b/>
                <w:strike/>
                <w:color w:val="00B050"/>
                <w:sz w:val="18"/>
                <w:szCs w:val="18"/>
              </w:rPr>
            </w:pPr>
            <w:r w:rsidRPr="0073260C">
              <w:rPr>
                <w:rFonts w:cstheme="minorHAnsi"/>
                <w:b/>
                <w:strike/>
                <w:color w:val="00B050"/>
                <w:sz w:val="18"/>
                <w:szCs w:val="18"/>
              </w:rPr>
              <w:t>Popis a preukázanie kritéria</w:t>
            </w:r>
          </w:p>
        </w:tc>
      </w:tr>
      <w:tr w:rsidR="0073260C" w:rsidRPr="0073260C" w14:paraId="4EA2BF0B" w14:textId="77777777" w:rsidTr="00590DF4">
        <w:trPr>
          <w:trHeight w:val="284"/>
        </w:trPr>
        <w:tc>
          <w:tcPr>
            <w:tcW w:w="200" w:type="pct"/>
            <w:shd w:val="clear" w:color="auto" w:fill="auto"/>
            <w:vAlign w:val="center"/>
          </w:tcPr>
          <w:p w14:paraId="7E4F4A71" w14:textId="77777777" w:rsidR="000E4642" w:rsidRPr="0073260C" w:rsidRDefault="000E4642" w:rsidP="00AB4072">
            <w:pPr>
              <w:spacing w:after="0" w:line="240" w:lineRule="auto"/>
              <w:jc w:val="center"/>
              <w:rPr>
                <w:rFonts w:cstheme="minorHAnsi"/>
                <w:strike/>
                <w:color w:val="00B050"/>
                <w:sz w:val="18"/>
                <w:szCs w:val="18"/>
              </w:rPr>
            </w:pPr>
            <w:r w:rsidRPr="0073260C">
              <w:rPr>
                <w:rFonts w:cstheme="minorHAnsi"/>
                <w:strike/>
                <w:color w:val="00B050"/>
                <w:sz w:val="18"/>
                <w:szCs w:val="18"/>
              </w:rPr>
              <w:t>1.</w:t>
            </w:r>
          </w:p>
        </w:tc>
        <w:tc>
          <w:tcPr>
            <w:tcW w:w="4800" w:type="pct"/>
            <w:shd w:val="clear" w:color="auto" w:fill="auto"/>
            <w:vAlign w:val="center"/>
          </w:tcPr>
          <w:p w14:paraId="42E7D78C"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Kritérium ekonomickej životaschopnosti</w:t>
            </w:r>
          </w:p>
          <w:p w14:paraId="5344F17F" w14:textId="77777777" w:rsidR="000E4642" w:rsidRPr="0073260C" w:rsidRDefault="000E4642" w:rsidP="00AB4072">
            <w:pPr>
              <w:spacing w:after="0" w:line="240" w:lineRule="auto"/>
              <w:rPr>
                <w:rFonts w:cstheme="minorHAnsi"/>
                <w:strike/>
                <w:color w:val="00B050"/>
                <w:sz w:val="16"/>
                <w:szCs w:val="16"/>
              </w:rPr>
            </w:pPr>
            <w:r w:rsidRPr="0073260C">
              <w:rPr>
                <w:rFonts w:cstheme="minorHAnsi"/>
                <w:strike/>
                <w:color w:val="00B050"/>
                <w:sz w:val="16"/>
                <w:szCs w:val="16"/>
              </w:rPr>
              <w:t xml:space="preserve">Posúdenie ekonomickej  životaschopnosti:  </w:t>
            </w:r>
          </w:p>
          <w:p w14:paraId="16F17499" w14:textId="77777777" w:rsidR="000E4642" w:rsidRPr="0073260C" w:rsidRDefault="000E4642" w:rsidP="004800B7">
            <w:pPr>
              <w:pStyle w:val="Odsekzoznamu"/>
              <w:numPr>
                <w:ilvl w:val="0"/>
                <w:numId w:val="301"/>
              </w:numPr>
              <w:spacing w:after="0" w:line="240" w:lineRule="auto"/>
              <w:ind w:left="355" w:hanging="284"/>
              <w:jc w:val="both"/>
              <w:rPr>
                <w:rFonts w:cstheme="minorHAnsi"/>
                <w:strike/>
                <w:color w:val="00B050"/>
                <w:sz w:val="16"/>
                <w:szCs w:val="16"/>
              </w:rPr>
            </w:pPr>
            <w:r w:rsidRPr="0073260C">
              <w:rPr>
                <w:rFonts w:cstheme="minorHAnsi"/>
                <w:strike/>
                <w:color w:val="00B050"/>
                <w:sz w:val="16"/>
                <w:szCs w:val="16"/>
              </w:rPr>
              <w:t>žiadateľ nemá ukončený žiadny celý rok činnosti a preto nevie preukázať ekonomickú životaschopnosť,</w:t>
            </w:r>
          </w:p>
          <w:p w14:paraId="4812D4CB" w14:textId="77777777" w:rsidR="000E4642" w:rsidRPr="0073260C" w:rsidRDefault="000E4642" w:rsidP="004800B7">
            <w:pPr>
              <w:pStyle w:val="Odsekzoznamu"/>
              <w:numPr>
                <w:ilvl w:val="0"/>
                <w:numId w:val="301"/>
              </w:numPr>
              <w:spacing w:after="0" w:line="240" w:lineRule="auto"/>
              <w:ind w:left="355" w:hanging="284"/>
              <w:jc w:val="both"/>
              <w:rPr>
                <w:rFonts w:cstheme="minorHAnsi"/>
                <w:strike/>
                <w:color w:val="00B050"/>
                <w:sz w:val="16"/>
                <w:szCs w:val="16"/>
              </w:rPr>
            </w:pPr>
            <w:r w:rsidRPr="0073260C">
              <w:rPr>
                <w:rFonts w:cstheme="minorHAnsi"/>
                <w:strike/>
                <w:color w:val="00B050"/>
                <w:sz w:val="16"/>
                <w:szCs w:val="16"/>
              </w:rPr>
              <w:lastRenderedPageBreak/>
              <w:t>žiadateľ spĺňa aspoň jedno kritérium,</w:t>
            </w:r>
          </w:p>
          <w:p w14:paraId="157A46F7" w14:textId="77777777" w:rsidR="000E4642" w:rsidRPr="0073260C" w:rsidRDefault="000E4642" w:rsidP="004800B7">
            <w:pPr>
              <w:pStyle w:val="Odsekzoznamu"/>
              <w:numPr>
                <w:ilvl w:val="0"/>
                <w:numId w:val="301"/>
              </w:numPr>
              <w:spacing w:after="0" w:line="240" w:lineRule="auto"/>
              <w:ind w:left="355" w:hanging="284"/>
              <w:jc w:val="both"/>
              <w:rPr>
                <w:rFonts w:cstheme="minorHAnsi"/>
                <w:strike/>
                <w:color w:val="00B050"/>
                <w:sz w:val="16"/>
                <w:szCs w:val="16"/>
              </w:rPr>
            </w:pPr>
            <w:r w:rsidRPr="0073260C">
              <w:rPr>
                <w:rFonts w:cstheme="minorHAnsi"/>
                <w:strike/>
                <w:color w:val="00B050"/>
                <w:sz w:val="16"/>
                <w:szCs w:val="16"/>
              </w:rPr>
              <w:t>žiadateľ spĺňa obidve kritériá,</w:t>
            </w:r>
          </w:p>
          <w:p w14:paraId="0F0135B2" w14:textId="77777777" w:rsidR="000E4642" w:rsidRPr="0073260C" w:rsidRDefault="000E4642" w:rsidP="004800B7">
            <w:pPr>
              <w:pStyle w:val="Odsekzoznamu"/>
              <w:numPr>
                <w:ilvl w:val="0"/>
                <w:numId w:val="301"/>
              </w:numPr>
              <w:spacing w:after="0" w:line="240" w:lineRule="auto"/>
              <w:ind w:left="355" w:hanging="284"/>
              <w:jc w:val="both"/>
              <w:rPr>
                <w:rFonts w:cstheme="minorHAnsi"/>
                <w:strike/>
                <w:color w:val="00B050"/>
                <w:sz w:val="16"/>
                <w:szCs w:val="16"/>
              </w:rPr>
            </w:pPr>
            <w:r w:rsidRPr="0073260C">
              <w:rPr>
                <w:rFonts w:cstheme="minorHAnsi"/>
                <w:strike/>
                <w:color w:val="00B050"/>
                <w:sz w:val="16"/>
                <w:szCs w:val="16"/>
              </w:rPr>
              <w:t>žiadateľ nespĺňa ani jedno ekonomické kritérium.</w:t>
            </w:r>
          </w:p>
          <w:p w14:paraId="3C759779" w14:textId="77777777" w:rsidR="000E4642" w:rsidRPr="0073260C" w:rsidRDefault="000E4642" w:rsidP="00AB4072">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Forma a spôsob preukázania splnenia kritéria</w:t>
            </w:r>
          </w:p>
          <w:p w14:paraId="0640E470" w14:textId="77777777" w:rsidR="000E4642" w:rsidRPr="0073260C" w:rsidRDefault="000E4642"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t xml:space="preserve">Tabuľková časť projektu – Kritériá ekonomickej životaschopnosti (Príloha č.13B),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02884A3F" w14:textId="77777777" w:rsidR="000E4642" w:rsidRPr="0073260C" w:rsidRDefault="000E4642"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t>Účtovná závierka za posledný alebo predposledný účtovný rok</w:t>
            </w:r>
            <w:r w:rsidRPr="0073260C">
              <w:rPr>
                <w:rFonts w:cstheme="minorHAnsi"/>
                <w:b/>
                <w:iCs/>
                <w:strike/>
                <w:color w:val="00B050"/>
                <w:sz w:val="16"/>
                <w:szCs w:val="16"/>
              </w:rPr>
              <w:t xml:space="preserve"> (možnosť využitia integračnej akcie „</w:t>
            </w:r>
            <w:r w:rsidRPr="0073260C">
              <w:rPr>
                <w:rFonts w:cstheme="minorHAnsi"/>
                <w:b/>
                <w:bCs/>
                <w:iCs/>
                <w:strike/>
                <w:color w:val="00B050"/>
                <w:sz w:val="16"/>
                <w:szCs w:val="16"/>
              </w:rPr>
              <w:t>Získanie informácie o účtovných závierkach</w:t>
            </w:r>
            <w:r w:rsidRPr="0073260C">
              <w:rPr>
                <w:rFonts w:cstheme="minorHAnsi"/>
                <w:b/>
                <w:iCs/>
                <w:strike/>
                <w:color w:val="00B050"/>
                <w:sz w:val="16"/>
                <w:szCs w:val="16"/>
              </w:rPr>
              <w:t>“ v ITMS2014+)</w:t>
            </w:r>
          </w:p>
          <w:p w14:paraId="41951726" w14:textId="77777777" w:rsidR="000E4642" w:rsidRPr="0073260C" w:rsidRDefault="000E4642" w:rsidP="009F1D61">
            <w:pPr>
              <w:pStyle w:val="Default"/>
              <w:keepLines/>
              <w:widowControl w:val="0"/>
              <w:numPr>
                <w:ilvl w:val="0"/>
                <w:numId w:val="116"/>
              </w:numPr>
              <w:ind w:left="216" w:hanging="216"/>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Účtovná závierka za posledný alebo predposledný účtovný rok,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r w:rsidRPr="0073260C">
              <w:rPr>
                <w:rFonts w:asciiTheme="minorHAnsi" w:hAnsiTheme="minorHAnsi" w:cstheme="minorHAnsi"/>
                <w:bCs/>
                <w:strike/>
                <w:color w:val="00B050"/>
                <w:sz w:val="16"/>
                <w:szCs w:val="16"/>
              </w:rPr>
              <w:t>podpísaný štatutárnym orgánom žiadateľa (relevantné, len v prípade neúspešnej integračnej akcie)</w:t>
            </w:r>
          </w:p>
          <w:p w14:paraId="0FA5D27E" w14:textId="77777777" w:rsidR="000E4642" w:rsidRPr="0073260C" w:rsidRDefault="000E4642" w:rsidP="00AB4072">
            <w:pPr>
              <w:tabs>
                <w:tab w:val="left" w:pos="567"/>
              </w:tabs>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t>Spôsob overenia:</w:t>
            </w:r>
          </w:p>
          <w:p w14:paraId="6788F367" w14:textId="77777777" w:rsidR="000E4642" w:rsidRPr="0073260C" w:rsidRDefault="000E4642"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p w14:paraId="0BEEA923" w14:textId="77777777" w:rsidR="000E4642" w:rsidRPr="0073260C" w:rsidRDefault="000E4642" w:rsidP="00AB4072">
            <w:pPr>
              <w:pStyle w:val="Default"/>
              <w:keepLines/>
              <w:widowControl w:val="0"/>
              <w:jc w:val="both"/>
              <w:rPr>
                <w:rFonts w:asciiTheme="minorHAnsi" w:hAnsiTheme="minorHAnsi" w:cstheme="minorHAnsi"/>
                <w:bCs/>
                <w:strike/>
                <w:color w:val="00B050"/>
                <w:sz w:val="16"/>
                <w:szCs w:val="16"/>
              </w:rPr>
            </w:pPr>
          </w:p>
          <w:p w14:paraId="5DDB5AB6" w14:textId="77777777" w:rsidR="000E4642" w:rsidRPr="0073260C" w:rsidRDefault="000E4642" w:rsidP="00AB4072">
            <w:pPr>
              <w:pStyle w:val="Default"/>
              <w:keepLines/>
              <w:widowControl w:val="0"/>
              <w:jc w:val="both"/>
              <w:rPr>
                <w:rFonts w:asciiTheme="minorHAnsi" w:hAnsiTheme="minorHAnsi" w:cstheme="minorHAnsi"/>
                <w:bCs/>
                <w:strike/>
                <w:color w:val="00B050"/>
                <w:sz w:val="16"/>
                <w:szCs w:val="16"/>
              </w:rPr>
            </w:pPr>
            <w:r w:rsidRPr="0073260C">
              <w:rPr>
                <w:rFonts w:asciiTheme="minorHAnsi" w:hAnsiTheme="minorHAnsi" w:cstheme="minorHAnsi"/>
                <w:b/>
                <w:bCs/>
                <w:strike/>
                <w:color w:val="00B050"/>
                <w:sz w:val="16"/>
                <w:szCs w:val="16"/>
              </w:rPr>
              <w:t xml:space="preserve">Schválenou účtovnou závierkou </w:t>
            </w:r>
            <w:r w:rsidRPr="0073260C">
              <w:rPr>
                <w:rFonts w:asciiTheme="minorHAnsi" w:hAnsiTheme="minorHAnsi" w:cstheme="minorHAnsi"/>
                <w:bCs/>
                <w:strike/>
                <w:color w:val="00B050"/>
                <w:sz w:val="16"/>
                <w:szCs w:val="16"/>
              </w:rPr>
              <w:t xml:space="preserve">na tieto účely je skutočnosť, že žiadateľ predložil účtovnú závierku na príslušný daňový úrad.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nachádza </w:t>
            </w:r>
            <w:r w:rsidRPr="0073260C">
              <w:rPr>
                <w:rFonts w:asciiTheme="minorHAnsi" w:hAnsiTheme="minorHAnsi" w:cstheme="minorHAnsi"/>
                <w:b/>
                <w:strike/>
                <w:color w:val="00B050"/>
                <w:sz w:val="16"/>
                <w:szCs w:val="16"/>
              </w:rPr>
              <w:t xml:space="preserve">v Registri účtovných závierok, žiadateľ prílohu nepredkladá. </w:t>
            </w:r>
            <w:r w:rsidRPr="0073260C">
              <w:rPr>
                <w:rFonts w:asciiTheme="minorHAnsi" w:hAnsiTheme="minorHAnsi" w:cstheme="minorHAnsi"/>
                <w:bCs/>
                <w:strike/>
                <w:color w:val="00B050"/>
                <w:sz w:val="16"/>
                <w:szCs w:val="16"/>
              </w:rPr>
              <w:t xml:space="preserve">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nenachádza </w:t>
            </w:r>
            <w:r w:rsidRPr="0073260C">
              <w:rPr>
                <w:rFonts w:asciiTheme="minorHAnsi" w:hAnsiTheme="minorHAnsi" w:cstheme="minorHAnsi"/>
                <w:b/>
                <w:strike/>
                <w:color w:val="00B050"/>
                <w:sz w:val="16"/>
                <w:szCs w:val="16"/>
              </w:rPr>
              <w:t xml:space="preserve">v Registri účtovných závierok (napr. z technických dôvodov), </w:t>
            </w:r>
            <w:r w:rsidRPr="0073260C">
              <w:rPr>
                <w:rFonts w:asciiTheme="minorHAnsi" w:hAnsiTheme="minorHAnsi" w:cstheme="minorHAnsi"/>
                <w:b/>
                <w:bCs/>
                <w:strike/>
                <w:color w:val="00B050"/>
                <w:sz w:val="16"/>
                <w:szCs w:val="16"/>
              </w:rPr>
              <w:t xml:space="preserve">príloha musí byť predložená </w:t>
            </w:r>
            <w:r w:rsidRPr="0073260C">
              <w:rPr>
                <w:rFonts w:asciiTheme="minorHAnsi" w:hAnsiTheme="minorHAnsi" w:cstheme="minorHAnsi"/>
                <w:b/>
                <w:strike/>
                <w:color w:val="00B050"/>
                <w:sz w:val="16"/>
                <w:szCs w:val="16"/>
              </w:rPr>
              <w:t xml:space="preserve">v </w:t>
            </w:r>
            <w:r w:rsidRPr="0073260C">
              <w:rPr>
                <w:rFonts w:asciiTheme="minorHAnsi" w:hAnsiTheme="minorHAnsi" w:cstheme="minorHAnsi"/>
                <w:b/>
                <w:bCs/>
                <w:strike/>
                <w:color w:val="00B050"/>
                <w:sz w:val="16"/>
                <w:szCs w:val="16"/>
              </w:rPr>
              <w:t xml:space="preserve">elektronickej forme </w:t>
            </w:r>
            <w:r w:rsidRPr="0073260C">
              <w:rPr>
                <w:rFonts w:asciiTheme="minorHAnsi" w:hAnsiTheme="minorHAnsi" w:cstheme="minorHAnsi"/>
                <w:b/>
                <w:strike/>
                <w:color w:val="00B050"/>
                <w:sz w:val="16"/>
                <w:szCs w:val="16"/>
              </w:rPr>
              <w:t>cez ITMS2014+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p>
          <w:p w14:paraId="4333DE65" w14:textId="77777777" w:rsidR="000E4642" w:rsidRPr="0073260C" w:rsidRDefault="000E4642" w:rsidP="00AB4072">
            <w:pPr>
              <w:spacing w:after="0" w:line="240" w:lineRule="auto"/>
              <w:rPr>
                <w:rFonts w:cstheme="minorHAnsi"/>
                <w:bCs/>
                <w:strike/>
                <w:color w:val="00B050"/>
                <w:sz w:val="16"/>
                <w:szCs w:val="16"/>
              </w:rPr>
            </w:pPr>
            <w:r w:rsidRPr="0073260C">
              <w:rPr>
                <w:rFonts w:cstheme="minorHAnsi"/>
                <w:bCs/>
                <w:strike/>
                <w:color w:val="00B050"/>
                <w:sz w:val="16"/>
                <w:szCs w:val="16"/>
              </w:rPr>
              <w:t>Výpočet ekonomickej životaschopnosti:</w:t>
            </w:r>
          </w:p>
          <w:p w14:paraId="37E7A035" w14:textId="77777777" w:rsidR="000E4642" w:rsidRPr="0073260C" w:rsidRDefault="000E4642" w:rsidP="00AB4072">
            <w:pPr>
              <w:spacing w:after="0" w:line="240" w:lineRule="auto"/>
              <w:rPr>
                <w:rFonts w:cstheme="minorHAnsi"/>
                <w:bCs/>
                <w:strike/>
                <w:color w:val="00B050"/>
                <w:sz w:val="16"/>
                <w:szCs w:val="16"/>
              </w:rPr>
            </w:pPr>
            <w:r w:rsidRPr="0073260C">
              <w:rPr>
                <w:rFonts w:cstheme="minorHAnsi"/>
                <w:strike/>
                <w:color w:val="00B050"/>
                <w:sz w:val="16"/>
                <w:szCs w:val="16"/>
              </w:rPr>
              <w:t>Posúdenie životaschopnosti platí aspoň za jeden rok: za posledný uzatvorený rok, resp. predposledný uzatvorený rok.</w:t>
            </w:r>
          </w:p>
          <w:p w14:paraId="4BF9F116" w14:textId="77777777" w:rsidR="000E4642" w:rsidRPr="0073260C" w:rsidRDefault="000E4642" w:rsidP="00AB4072">
            <w:pPr>
              <w:pStyle w:val="Textpoznmkypodiarou"/>
              <w:spacing w:after="0" w:line="240" w:lineRule="auto"/>
              <w:jc w:val="center"/>
              <w:rPr>
                <w:rFonts w:cstheme="minorHAnsi"/>
                <w:strike/>
                <w:color w:val="00B050"/>
                <w:sz w:val="16"/>
                <w:szCs w:val="16"/>
                <w:u w:val="single"/>
              </w:rPr>
            </w:pPr>
            <w:r w:rsidRPr="0073260C">
              <w:rPr>
                <w:rFonts w:cstheme="minorHAnsi"/>
                <w:strike/>
                <w:noProof/>
                <w:color w:val="00B050"/>
                <w:lang w:eastAsia="sk-SK"/>
              </w:rPr>
              <w:drawing>
                <wp:inline distT="0" distB="0" distL="0" distR="0" wp14:anchorId="09ED1F70" wp14:editId="68DBC202">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73260C">
              <w:rPr>
                <w:rFonts w:cstheme="minorHAnsi"/>
                <w:strike/>
                <w:noProof/>
                <w:color w:val="00B050"/>
                <w:lang w:eastAsia="sk-SK"/>
              </w:rPr>
              <w:drawing>
                <wp:inline distT="0" distB="0" distL="0" distR="0" wp14:anchorId="51AEBB04" wp14:editId="37495EB2">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73260C" w:rsidRPr="0073260C" w14:paraId="05C8A4AF" w14:textId="77777777" w:rsidTr="00590DF4">
        <w:trPr>
          <w:trHeight w:val="284"/>
        </w:trPr>
        <w:tc>
          <w:tcPr>
            <w:tcW w:w="200" w:type="pct"/>
            <w:shd w:val="clear" w:color="auto" w:fill="auto"/>
            <w:vAlign w:val="center"/>
          </w:tcPr>
          <w:p w14:paraId="5487F1F8" w14:textId="77777777" w:rsidR="000E4642" w:rsidRPr="0073260C" w:rsidRDefault="000E4642" w:rsidP="00AB4072">
            <w:pPr>
              <w:spacing w:after="0" w:line="240" w:lineRule="auto"/>
              <w:jc w:val="center"/>
              <w:rPr>
                <w:rFonts w:cstheme="minorHAnsi"/>
                <w:strike/>
                <w:color w:val="00B050"/>
                <w:sz w:val="18"/>
                <w:szCs w:val="18"/>
              </w:rPr>
            </w:pPr>
            <w:r w:rsidRPr="0073260C">
              <w:rPr>
                <w:rFonts w:cstheme="minorHAnsi"/>
                <w:strike/>
                <w:color w:val="00B050"/>
                <w:sz w:val="18"/>
                <w:szCs w:val="18"/>
              </w:rPr>
              <w:lastRenderedPageBreak/>
              <w:t>2.</w:t>
            </w:r>
          </w:p>
        </w:tc>
        <w:tc>
          <w:tcPr>
            <w:tcW w:w="4800" w:type="pct"/>
            <w:shd w:val="clear" w:color="auto" w:fill="auto"/>
            <w:vAlign w:val="center"/>
          </w:tcPr>
          <w:p w14:paraId="7E5AA349"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Zameranie projektu</w:t>
            </w:r>
          </w:p>
          <w:p w14:paraId="763732CF" w14:textId="77777777" w:rsidR="000E4642" w:rsidRPr="0073260C" w:rsidRDefault="000E4642" w:rsidP="00AB4072">
            <w:pPr>
              <w:spacing w:after="0" w:line="240" w:lineRule="auto"/>
              <w:rPr>
                <w:rFonts w:cstheme="minorHAnsi"/>
                <w:strike/>
                <w:color w:val="00B050"/>
                <w:sz w:val="16"/>
                <w:szCs w:val="16"/>
              </w:rPr>
            </w:pPr>
            <w:r w:rsidRPr="0073260C">
              <w:rPr>
                <w:rFonts w:cstheme="minorHAnsi"/>
                <w:strike/>
                <w:color w:val="00B050"/>
                <w:sz w:val="16"/>
                <w:szCs w:val="16"/>
              </w:rPr>
              <w:t xml:space="preserve">Projekt je zameraný na: </w:t>
            </w:r>
          </w:p>
          <w:p w14:paraId="3EA522D0" w14:textId="77777777" w:rsidR="000E4642" w:rsidRPr="0073260C" w:rsidRDefault="000E4642" w:rsidP="004800B7">
            <w:pPr>
              <w:pStyle w:val="Odsekzoznamu"/>
              <w:numPr>
                <w:ilvl w:val="0"/>
                <w:numId w:val="184"/>
              </w:numPr>
              <w:spacing w:after="0" w:line="240" w:lineRule="auto"/>
              <w:ind w:left="213" w:hanging="213"/>
              <w:jc w:val="both"/>
              <w:rPr>
                <w:rFonts w:cstheme="minorHAnsi"/>
                <w:strike/>
                <w:color w:val="00B050"/>
                <w:sz w:val="16"/>
                <w:szCs w:val="16"/>
              </w:rPr>
            </w:pPr>
            <w:r w:rsidRPr="0073260C">
              <w:rPr>
                <w:rFonts w:cstheme="minorHAnsi"/>
                <w:strike/>
                <w:color w:val="00B050"/>
                <w:sz w:val="16"/>
                <w:szCs w:val="16"/>
              </w:rPr>
              <w:t xml:space="preserve">činnosti spojené s poskytovaním služieb pre cieľovú skupinu: deti, seniori a občania so zníženou schopnosťou pohybu deti, seniori a občania so zníženou schopnosťou pohybu, </w:t>
            </w:r>
          </w:p>
          <w:p w14:paraId="603569E4" w14:textId="77777777" w:rsidR="000E4642" w:rsidRPr="0073260C" w:rsidRDefault="000E4642" w:rsidP="004800B7">
            <w:pPr>
              <w:pStyle w:val="Odsekzoznamu"/>
              <w:numPr>
                <w:ilvl w:val="0"/>
                <w:numId w:val="184"/>
              </w:numPr>
              <w:spacing w:after="0" w:line="240" w:lineRule="auto"/>
              <w:ind w:left="213" w:hanging="213"/>
              <w:jc w:val="both"/>
              <w:rPr>
                <w:rFonts w:cstheme="minorHAnsi"/>
                <w:strike/>
                <w:color w:val="00B050"/>
                <w:sz w:val="16"/>
                <w:szCs w:val="16"/>
              </w:rPr>
            </w:pPr>
            <w:r w:rsidRPr="0073260C">
              <w:rPr>
                <w:rFonts w:cstheme="minorHAnsi"/>
                <w:strike/>
                <w:color w:val="00B050"/>
                <w:sz w:val="16"/>
                <w:szCs w:val="16"/>
              </w:rPr>
              <w:t xml:space="preserve">činnosti spojené so spracovaním a uvádzaním na trh produktov, ktorých výstup spracovania nespadá do prílohy I ZFEÚ, </w:t>
            </w:r>
          </w:p>
          <w:p w14:paraId="7C2C31FB" w14:textId="77777777" w:rsidR="000E4642" w:rsidRPr="0073260C" w:rsidRDefault="000E4642" w:rsidP="004800B7">
            <w:pPr>
              <w:pStyle w:val="Odsekzoznamu"/>
              <w:numPr>
                <w:ilvl w:val="0"/>
                <w:numId w:val="184"/>
              </w:numPr>
              <w:spacing w:after="0" w:line="240" w:lineRule="auto"/>
              <w:ind w:left="213" w:hanging="213"/>
              <w:jc w:val="both"/>
              <w:rPr>
                <w:rFonts w:cstheme="minorHAnsi"/>
                <w:strike/>
                <w:color w:val="00B050"/>
                <w:sz w:val="16"/>
                <w:szCs w:val="16"/>
              </w:rPr>
            </w:pPr>
            <w:r w:rsidRPr="0073260C">
              <w:rPr>
                <w:rFonts w:cstheme="minorHAnsi"/>
                <w:strike/>
                <w:color w:val="00B050"/>
                <w:sz w:val="16"/>
                <w:szCs w:val="16"/>
              </w:rPr>
              <w:t>činnosti spojené so spracovaním a uvádzaním na trh produktov, ktorých výstup spracovania nespadá do prílohy I ZFEÚ vrátane OZE.</w:t>
            </w:r>
          </w:p>
          <w:p w14:paraId="46866870" w14:textId="77777777" w:rsidR="000E4642" w:rsidRPr="0073260C" w:rsidRDefault="000E4642" w:rsidP="00AB4072">
            <w:pPr>
              <w:pStyle w:val="Textpoznmkypodiarou"/>
              <w:spacing w:after="0" w:line="240" w:lineRule="auto"/>
              <w:ind w:left="0" w:firstLine="0"/>
              <w:jc w:val="both"/>
              <w:rPr>
                <w:rFonts w:cstheme="minorHAnsi"/>
                <w:strike/>
                <w:color w:val="00B050"/>
                <w:sz w:val="16"/>
                <w:szCs w:val="16"/>
              </w:rPr>
            </w:pPr>
            <w:r w:rsidRPr="0073260C">
              <w:rPr>
                <w:rFonts w:cstheme="minorHAnsi"/>
                <w:strike/>
                <w:color w:val="00B050"/>
                <w:sz w:val="16"/>
                <w:szCs w:val="16"/>
              </w:rPr>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tak, aby plnenie kritéria zostalo zachované.</w:t>
            </w:r>
          </w:p>
          <w:p w14:paraId="2D616D13" w14:textId="77777777" w:rsidR="000E4642" w:rsidRPr="0073260C" w:rsidRDefault="000E4642"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DA24A52" w14:textId="77777777" w:rsidR="000E4642" w:rsidRPr="0073260C" w:rsidRDefault="000E4642" w:rsidP="000E4642">
            <w:pPr>
              <w:pStyle w:val="Odsekzoznamu"/>
              <w:numPr>
                <w:ilvl w:val="0"/>
                <w:numId w:val="34"/>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2609EC28" w14:textId="77777777" w:rsidR="000E4642" w:rsidRPr="0073260C" w:rsidRDefault="000E4642" w:rsidP="000E4642">
            <w:pPr>
              <w:pStyle w:val="Odsekzoznamu"/>
              <w:numPr>
                <w:ilvl w:val="0"/>
                <w:numId w:val="34"/>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65B56F21" w14:textId="77777777" w:rsidR="000E4642" w:rsidRPr="0073260C" w:rsidRDefault="000E4642" w:rsidP="000E4642">
            <w:pPr>
              <w:pStyle w:val="Odsekzoznamu"/>
              <w:numPr>
                <w:ilvl w:val="0"/>
                <w:numId w:val="34"/>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7C753275" w14:textId="77777777" w:rsidR="000E4642" w:rsidRPr="0073260C" w:rsidRDefault="000E4642" w:rsidP="00AB4072">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71D9ACE" w14:textId="77777777" w:rsidR="000E4642" w:rsidRPr="0073260C" w:rsidRDefault="000E4642"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6644C84D" w14:textId="77777777" w:rsidTr="00590DF4">
        <w:trPr>
          <w:trHeight w:val="284"/>
        </w:trPr>
        <w:tc>
          <w:tcPr>
            <w:tcW w:w="200" w:type="pct"/>
            <w:shd w:val="clear" w:color="auto" w:fill="auto"/>
            <w:vAlign w:val="center"/>
          </w:tcPr>
          <w:p w14:paraId="7D628ADD" w14:textId="77777777" w:rsidR="000E4642" w:rsidRPr="0073260C" w:rsidRDefault="000E4642" w:rsidP="00AB4072">
            <w:pPr>
              <w:spacing w:after="0" w:line="240" w:lineRule="auto"/>
              <w:jc w:val="center"/>
              <w:rPr>
                <w:rFonts w:cstheme="minorHAnsi"/>
                <w:strike/>
                <w:color w:val="00B050"/>
                <w:sz w:val="18"/>
                <w:szCs w:val="18"/>
              </w:rPr>
            </w:pPr>
            <w:r w:rsidRPr="0073260C">
              <w:rPr>
                <w:rFonts w:cstheme="minorHAnsi"/>
                <w:strike/>
                <w:color w:val="00B050"/>
                <w:sz w:val="18"/>
                <w:szCs w:val="18"/>
              </w:rPr>
              <w:t>3.</w:t>
            </w:r>
          </w:p>
        </w:tc>
        <w:tc>
          <w:tcPr>
            <w:tcW w:w="4800" w:type="pct"/>
            <w:shd w:val="clear" w:color="auto" w:fill="auto"/>
            <w:vAlign w:val="center"/>
          </w:tcPr>
          <w:p w14:paraId="48763074"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Pridaná hodnota projektu</w:t>
            </w:r>
          </w:p>
          <w:p w14:paraId="792DA8D4" w14:textId="77777777" w:rsidR="000E4642" w:rsidRPr="0073260C" w:rsidRDefault="000E4642" w:rsidP="00AB4072">
            <w:pPr>
              <w:spacing w:after="0" w:line="240" w:lineRule="auto"/>
              <w:rPr>
                <w:rFonts w:cstheme="minorHAnsi"/>
                <w:strike/>
                <w:color w:val="00B050"/>
                <w:sz w:val="16"/>
                <w:szCs w:val="16"/>
              </w:rPr>
            </w:pPr>
            <w:r w:rsidRPr="0073260C">
              <w:rPr>
                <w:rFonts w:cstheme="minorHAnsi"/>
                <w:strike/>
                <w:color w:val="00B050"/>
                <w:sz w:val="16"/>
                <w:szCs w:val="16"/>
              </w:rPr>
              <w:t>Projekt má pridanú hodnotu pre územie MAS:</w:t>
            </w:r>
          </w:p>
          <w:p w14:paraId="67B2D349" w14:textId="77777777" w:rsidR="000E4642" w:rsidRPr="0073260C" w:rsidRDefault="000E4642" w:rsidP="00AB4072">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5260848A" w14:textId="77777777" w:rsidR="000E4642" w:rsidRPr="0073260C" w:rsidRDefault="000E4642" w:rsidP="00AB4072">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5BC986FC" w14:textId="77777777" w:rsidR="000E4642" w:rsidRPr="0073260C" w:rsidRDefault="000E4642" w:rsidP="00AB4072">
            <w:pPr>
              <w:spacing w:after="0" w:line="240" w:lineRule="auto"/>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 ktorým sa preukáže ako projekt:</w:t>
            </w:r>
          </w:p>
          <w:p w14:paraId="5D4C5E1E" w14:textId="77777777" w:rsidR="000E4642" w:rsidRPr="0073260C" w:rsidRDefault="000E4642" w:rsidP="004800B7">
            <w:pPr>
              <w:pStyle w:val="Odsekzoznamu"/>
              <w:numPr>
                <w:ilvl w:val="0"/>
                <w:numId w:val="147"/>
              </w:numPr>
              <w:spacing w:after="0" w:line="240" w:lineRule="auto"/>
              <w:ind w:left="176" w:hanging="176"/>
              <w:jc w:val="both"/>
              <w:rPr>
                <w:rStyle w:val="markedcontent"/>
                <w:rFonts w:cstheme="minorHAnsi"/>
                <w:bCs/>
                <w:strike/>
                <w:color w:val="00B050"/>
                <w:sz w:val="16"/>
                <w:szCs w:val="16"/>
              </w:rPr>
            </w:pPr>
            <w:r w:rsidRPr="0073260C">
              <w:rPr>
                <w:rStyle w:val="markedcontent"/>
                <w:rFonts w:cstheme="minorHAnsi"/>
                <w:strike/>
                <w:color w:val="00B050"/>
                <w:sz w:val="16"/>
                <w:szCs w:val="16"/>
              </w:rPr>
              <w:t xml:space="preserve">prispieva k rozvoju územia príslušnej MAS v nadväznosti na „Zdôvodnenie výberu“ </w:t>
            </w:r>
            <w:proofErr w:type="spellStart"/>
            <w:r w:rsidRPr="0073260C">
              <w:rPr>
                <w:rStyle w:val="markedcontent"/>
                <w:rFonts w:cstheme="minorHAnsi"/>
                <w:strike/>
                <w:color w:val="00B050"/>
                <w:sz w:val="16"/>
                <w:szCs w:val="16"/>
              </w:rPr>
              <w:t>podopatrenia</w:t>
            </w:r>
            <w:proofErr w:type="spellEnd"/>
            <w:r w:rsidRPr="0073260C">
              <w:rPr>
                <w:rStyle w:val="markedcontent"/>
                <w:rFonts w:cstheme="minorHAnsi"/>
                <w:strike/>
                <w:color w:val="00B050"/>
                <w:sz w:val="16"/>
                <w:szCs w:val="16"/>
              </w:rPr>
              <w:t xml:space="preserve"> zo strany MAS  v akčnom pláne stratégie CLLD pre príslušne </w:t>
            </w:r>
            <w:proofErr w:type="spellStart"/>
            <w:r w:rsidRPr="0073260C">
              <w:rPr>
                <w:rStyle w:val="markedcontent"/>
                <w:rFonts w:cstheme="minorHAnsi"/>
                <w:strike/>
                <w:color w:val="00B050"/>
                <w:sz w:val="16"/>
                <w:szCs w:val="16"/>
              </w:rPr>
              <w:t>podopatrenie</w:t>
            </w:r>
            <w:proofErr w:type="spellEnd"/>
            <w:r w:rsidRPr="0073260C">
              <w:rPr>
                <w:rStyle w:val="markedcontent"/>
                <w:rFonts w:cstheme="minorHAnsi"/>
                <w:strike/>
                <w:color w:val="00B050"/>
                <w:sz w:val="16"/>
                <w:szCs w:val="16"/>
              </w:rPr>
              <w:t xml:space="preserve">, </w:t>
            </w:r>
          </w:p>
          <w:p w14:paraId="55C3864E" w14:textId="77777777" w:rsidR="000E4642" w:rsidRPr="0073260C" w:rsidRDefault="000E4642" w:rsidP="004800B7">
            <w:pPr>
              <w:pStyle w:val="Odsekzoznamu"/>
              <w:numPr>
                <w:ilvl w:val="0"/>
                <w:numId w:val="147"/>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vytvára pridanú hodnotu pre územie MAS (čo bude výstupom projektu a jeho pridaná hodnota).</w:t>
            </w:r>
          </w:p>
          <w:p w14:paraId="49043D45" w14:textId="77777777" w:rsidR="000E4642" w:rsidRPr="0073260C" w:rsidRDefault="000E4642" w:rsidP="00AB4072">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42AF5F3A" w14:textId="77777777" w:rsidR="000E4642" w:rsidRPr="0073260C" w:rsidRDefault="000E4642"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CE501C5"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5881CA44" w14:textId="77777777" w:rsidR="000E4642" w:rsidRPr="0073260C" w:rsidRDefault="000E4642" w:rsidP="00AB4072">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06397B88" w14:textId="77777777" w:rsidR="000E4642" w:rsidRPr="0073260C" w:rsidRDefault="000E4642" w:rsidP="009F1D61">
            <w:pPr>
              <w:pStyle w:val="Odsekzoznamu"/>
              <w:numPr>
                <w:ilvl w:val="0"/>
                <w:numId w:val="98"/>
              </w:numPr>
              <w:spacing w:after="0" w:line="240" w:lineRule="auto"/>
              <w:ind w:left="215" w:hanging="215"/>
              <w:jc w:val="both"/>
              <w:rPr>
                <w:rFonts w:cstheme="minorHAnsi"/>
                <w:bCs/>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24208ABD" w14:textId="77777777" w:rsidTr="00590DF4">
        <w:trPr>
          <w:trHeight w:val="284"/>
        </w:trPr>
        <w:tc>
          <w:tcPr>
            <w:tcW w:w="200" w:type="pct"/>
            <w:shd w:val="clear" w:color="auto" w:fill="auto"/>
            <w:vAlign w:val="center"/>
          </w:tcPr>
          <w:p w14:paraId="77C51F24" w14:textId="77777777" w:rsidR="000E4642" w:rsidRPr="0073260C" w:rsidRDefault="000E4642" w:rsidP="00AB4072">
            <w:pPr>
              <w:spacing w:after="0" w:line="240" w:lineRule="auto"/>
              <w:jc w:val="center"/>
              <w:rPr>
                <w:rFonts w:cstheme="minorHAnsi"/>
                <w:strike/>
                <w:color w:val="00B050"/>
                <w:sz w:val="18"/>
                <w:szCs w:val="18"/>
              </w:rPr>
            </w:pPr>
            <w:r w:rsidRPr="0073260C">
              <w:rPr>
                <w:rFonts w:cstheme="minorHAnsi"/>
                <w:strike/>
                <w:color w:val="00B050"/>
                <w:sz w:val="18"/>
                <w:szCs w:val="18"/>
              </w:rPr>
              <w:lastRenderedPageBreak/>
              <w:t>4.</w:t>
            </w:r>
          </w:p>
        </w:tc>
        <w:tc>
          <w:tcPr>
            <w:tcW w:w="4800" w:type="pct"/>
            <w:shd w:val="clear" w:color="auto" w:fill="auto"/>
            <w:vAlign w:val="center"/>
          </w:tcPr>
          <w:p w14:paraId="60489ADE"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Súlad projektu so stratégiou CLLD</w:t>
            </w:r>
          </w:p>
          <w:p w14:paraId="5C6A1AFA" w14:textId="77777777" w:rsidR="000E4642" w:rsidRPr="0073260C" w:rsidRDefault="000E4642" w:rsidP="00AB4072">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Projekt je v súlade so stratégiou CLLD. </w:t>
            </w:r>
          </w:p>
          <w:p w14:paraId="6D99CAF9" w14:textId="77777777" w:rsidR="000E4642" w:rsidRPr="0073260C" w:rsidRDefault="000E4642" w:rsidP="00AB4072">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400CB0B6" w14:textId="77777777" w:rsidR="000E4642" w:rsidRPr="0073260C" w:rsidRDefault="000E4642" w:rsidP="00AB4072">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41E41281" w14:textId="77777777" w:rsidR="000E4642" w:rsidRPr="0073260C" w:rsidRDefault="000E4642" w:rsidP="00AB4072">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v Projekte realizácie uvedie:</w:t>
            </w:r>
          </w:p>
          <w:p w14:paraId="65A6B747" w14:textId="77777777" w:rsidR="000E4642" w:rsidRPr="0073260C" w:rsidRDefault="000E4642"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problém zo stratégie CLLD, ktorý projekt rieši, </w:t>
            </w:r>
          </w:p>
          <w:p w14:paraId="47D20585" w14:textId="77777777" w:rsidR="000E4642" w:rsidRPr="0073260C" w:rsidRDefault="000E4642"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súlad projektu s  potrebou územia uvedenou v stratégii CLLD,</w:t>
            </w:r>
          </w:p>
          <w:p w14:paraId="5F2A9A47" w14:textId="77777777" w:rsidR="000E4642" w:rsidRPr="0073260C" w:rsidRDefault="000E4642"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spôsob akým projekt rieši problém alebo potrebu územia uvedené v stratégii CLLD, </w:t>
            </w:r>
          </w:p>
          <w:p w14:paraId="006D8344" w14:textId="77777777" w:rsidR="000E4642" w:rsidRPr="0073260C" w:rsidRDefault="000E4642"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nadväznosť na </w:t>
            </w:r>
            <w:r w:rsidRPr="0073260C">
              <w:rPr>
                <w:rFonts w:cstheme="minorHAnsi"/>
                <w:bCs/>
                <w:strike/>
                <w:color w:val="00B050"/>
                <w:sz w:val="16"/>
                <w:szCs w:val="16"/>
              </w:rPr>
              <w:t xml:space="preserve">špecifický cieľ/prioritu/ </w:t>
            </w:r>
            <w:proofErr w:type="spellStart"/>
            <w:r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stratégie CLLD.</w:t>
            </w:r>
          </w:p>
          <w:p w14:paraId="045189A5" w14:textId="77777777" w:rsidR="000E4642" w:rsidRPr="0073260C" w:rsidRDefault="000E4642" w:rsidP="00AB4072">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471A2C6D" w14:textId="77777777" w:rsidR="000E4642" w:rsidRPr="0073260C" w:rsidRDefault="000E4642"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2271A63"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412C18D0" w14:textId="77777777" w:rsidR="000E4642" w:rsidRPr="0073260C" w:rsidRDefault="000E4642" w:rsidP="00AB4072">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53C0BD07" w14:textId="77777777" w:rsidR="000E4642" w:rsidRPr="0073260C" w:rsidRDefault="000E4642"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03FBC186" w14:textId="77777777" w:rsidTr="00590DF4">
        <w:trPr>
          <w:trHeight w:val="284"/>
        </w:trPr>
        <w:tc>
          <w:tcPr>
            <w:tcW w:w="200" w:type="pct"/>
            <w:shd w:val="clear" w:color="auto" w:fill="auto"/>
            <w:vAlign w:val="center"/>
          </w:tcPr>
          <w:p w14:paraId="0F773C4B" w14:textId="77777777" w:rsidR="000E4642" w:rsidRPr="0073260C" w:rsidRDefault="000E4642" w:rsidP="00AB4072">
            <w:pPr>
              <w:spacing w:after="0" w:line="240" w:lineRule="auto"/>
              <w:jc w:val="center"/>
              <w:rPr>
                <w:rFonts w:cstheme="minorHAnsi"/>
                <w:strike/>
                <w:color w:val="00B050"/>
                <w:sz w:val="18"/>
                <w:szCs w:val="18"/>
              </w:rPr>
            </w:pPr>
            <w:r w:rsidRPr="0073260C">
              <w:rPr>
                <w:rFonts w:cstheme="minorHAnsi"/>
                <w:strike/>
                <w:color w:val="00B050"/>
                <w:sz w:val="18"/>
                <w:szCs w:val="18"/>
              </w:rPr>
              <w:t>5.</w:t>
            </w:r>
          </w:p>
        </w:tc>
        <w:tc>
          <w:tcPr>
            <w:tcW w:w="4800" w:type="pct"/>
            <w:shd w:val="clear" w:color="auto" w:fill="auto"/>
            <w:vAlign w:val="center"/>
          </w:tcPr>
          <w:p w14:paraId="6C50D598"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Počet pracovných miest</w:t>
            </w:r>
          </w:p>
          <w:p w14:paraId="741F2BF1"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Realizáciou projektu sa žiadateľ zaviaže zvýšiť počet pracovných miest  a to najneskôr do 6 mesiacov od doby realizácie investície o:</w:t>
            </w:r>
          </w:p>
          <w:p w14:paraId="6AE5A2FA" w14:textId="77777777" w:rsidR="000E4642" w:rsidRPr="0073260C" w:rsidRDefault="000E4642" w:rsidP="004800B7">
            <w:pPr>
              <w:pStyle w:val="Odsekzoznamu"/>
              <w:numPr>
                <w:ilvl w:val="0"/>
                <w:numId w:val="300"/>
              </w:numPr>
              <w:spacing w:after="0" w:line="240" w:lineRule="auto"/>
              <w:ind w:left="355" w:hanging="284"/>
              <w:jc w:val="both"/>
              <w:rPr>
                <w:rFonts w:cstheme="minorHAnsi"/>
                <w:strike/>
                <w:color w:val="00B050"/>
                <w:sz w:val="16"/>
                <w:szCs w:val="16"/>
              </w:rPr>
            </w:pPr>
            <w:r w:rsidRPr="0073260C">
              <w:rPr>
                <w:rFonts w:cstheme="minorHAnsi"/>
                <w:strike/>
                <w:color w:val="00B050"/>
                <w:sz w:val="16"/>
                <w:szCs w:val="16"/>
              </w:rPr>
              <w:t xml:space="preserve">2 a viac pracovných úväzkov minimálne na 1 rok,  </w:t>
            </w:r>
          </w:p>
          <w:p w14:paraId="06AA365A" w14:textId="77777777" w:rsidR="000E4642" w:rsidRPr="0073260C" w:rsidRDefault="000E4642" w:rsidP="004800B7">
            <w:pPr>
              <w:pStyle w:val="Odsekzoznamu"/>
              <w:numPr>
                <w:ilvl w:val="0"/>
                <w:numId w:val="300"/>
              </w:numPr>
              <w:spacing w:after="0" w:line="240" w:lineRule="auto"/>
              <w:ind w:left="355" w:hanging="284"/>
              <w:jc w:val="both"/>
              <w:rPr>
                <w:rFonts w:cstheme="minorHAnsi"/>
                <w:strike/>
                <w:color w:val="00B050"/>
                <w:sz w:val="16"/>
                <w:szCs w:val="16"/>
              </w:rPr>
            </w:pPr>
            <w:r w:rsidRPr="0073260C">
              <w:rPr>
                <w:rFonts w:cstheme="minorHAnsi"/>
                <w:strike/>
                <w:color w:val="00B050"/>
                <w:sz w:val="16"/>
                <w:szCs w:val="16"/>
              </w:rPr>
              <w:t xml:space="preserve">1 a ½ pracovného úväzku  minimálne na 1 rok,  </w:t>
            </w:r>
          </w:p>
          <w:p w14:paraId="4AF3D2F7" w14:textId="77777777" w:rsidR="000E4642" w:rsidRPr="0073260C" w:rsidRDefault="000E4642" w:rsidP="004800B7">
            <w:pPr>
              <w:pStyle w:val="Odsekzoznamu"/>
              <w:numPr>
                <w:ilvl w:val="0"/>
                <w:numId w:val="300"/>
              </w:numPr>
              <w:spacing w:after="0" w:line="240" w:lineRule="auto"/>
              <w:ind w:left="355" w:hanging="284"/>
              <w:jc w:val="both"/>
              <w:rPr>
                <w:rFonts w:cstheme="minorHAnsi"/>
                <w:strike/>
                <w:color w:val="00B050"/>
                <w:sz w:val="16"/>
                <w:szCs w:val="16"/>
              </w:rPr>
            </w:pPr>
            <w:r w:rsidRPr="0073260C">
              <w:rPr>
                <w:rFonts w:cstheme="minorHAnsi"/>
                <w:strike/>
                <w:color w:val="00B050"/>
                <w:sz w:val="16"/>
                <w:szCs w:val="16"/>
              </w:rPr>
              <w:t xml:space="preserve">1 pracovný úväzok minimálne na 1 rok,  </w:t>
            </w:r>
          </w:p>
          <w:p w14:paraId="06F13762" w14:textId="77777777" w:rsidR="000E4642" w:rsidRPr="0073260C" w:rsidRDefault="000E4642" w:rsidP="004800B7">
            <w:pPr>
              <w:pStyle w:val="Odsekzoznamu"/>
              <w:numPr>
                <w:ilvl w:val="0"/>
                <w:numId w:val="300"/>
              </w:numPr>
              <w:spacing w:after="0" w:line="240" w:lineRule="auto"/>
              <w:ind w:left="355" w:hanging="284"/>
              <w:jc w:val="both"/>
              <w:rPr>
                <w:rFonts w:cstheme="minorHAnsi"/>
                <w:strike/>
                <w:color w:val="00B050"/>
                <w:sz w:val="16"/>
                <w:szCs w:val="16"/>
              </w:rPr>
            </w:pPr>
            <w:r w:rsidRPr="0073260C">
              <w:rPr>
                <w:rFonts w:cstheme="minorHAnsi"/>
                <w:strike/>
                <w:color w:val="00B050"/>
                <w:sz w:val="16"/>
                <w:szCs w:val="16"/>
              </w:rPr>
              <w:t xml:space="preserve">½ pracovného úväzku minimálne na 1 rok,  </w:t>
            </w:r>
          </w:p>
          <w:p w14:paraId="6EE6626C" w14:textId="77777777" w:rsidR="000E4642" w:rsidRPr="0073260C" w:rsidRDefault="000E4642" w:rsidP="004800B7">
            <w:pPr>
              <w:pStyle w:val="Odsekzoznamu"/>
              <w:numPr>
                <w:ilvl w:val="0"/>
                <w:numId w:val="300"/>
              </w:numPr>
              <w:spacing w:after="0" w:line="240" w:lineRule="auto"/>
              <w:ind w:left="355" w:hanging="284"/>
              <w:jc w:val="both"/>
              <w:rPr>
                <w:rFonts w:cstheme="minorHAnsi"/>
                <w:strike/>
                <w:color w:val="00B050"/>
                <w:sz w:val="16"/>
                <w:szCs w:val="16"/>
              </w:rPr>
            </w:pPr>
            <w:r w:rsidRPr="0073260C">
              <w:rPr>
                <w:rFonts w:cstheme="minorHAnsi"/>
                <w:strike/>
                <w:color w:val="00B050"/>
                <w:sz w:val="16"/>
                <w:szCs w:val="16"/>
              </w:rPr>
              <w:t>žiadateľ nevytvorí žiadny pracovný úväzok.</w:t>
            </w:r>
          </w:p>
          <w:p w14:paraId="175AAF70" w14:textId="77777777" w:rsidR="000E4642" w:rsidRPr="0073260C" w:rsidRDefault="000E4642" w:rsidP="00AB4072">
            <w:pPr>
              <w:spacing w:after="0" w:line="240" w:lineRule="auto"/>
              <w:ind w:left="-11"/>
              <w:jc w:val="both"/>
              <w:rPr>
                <w:rFonts w:cstheme="minorHAnsi"/>
                <w:strike/>
                <w:color w:val="00B050"/>
                <w:sz w:val="16"/>
                <w:szCs w:val="16"/>
              </w:rPr>
            </w:pPr>
          </w:p>
          <w:p w14:paraId="0D092C3D"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3F2DDC1" w14:textId="77777777" w:rsidR="000E4642" w:rsidRPr="0073260C" w:rsidRDefault="000E4642" w:rsidP="000E4642">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pracovné miesto na celý úväzok </w:t>
            </w:r>
            <w:proofErr w:type="spellStart"/>
            <w:r w:rsidRPr="0073260C">
              <w:rPr>
                <w:rFonts w:asciiTheme="minorHAnsi" w:hAnsiTheme="minorHAnsi" w:cstheme="minorHAnsi"/>
                <w:strike/>
                <w:color w:val="00B050"/>
                <w:sz w:val="16"/>
                <w:szCs w:val="16"/>
              </w:rPr>
              <w:t>t.j</w:t>
            </w:r>
            <w:proofErr w:type="spellEnd"/>
            <w:r w:rsidRPr="0073260C">
              <w:rPr>
                <w:rFonts w:asciiTheme="minorHAnsi" w:hAnsiTheme="minorHAnsi" w:cstheme="minorHAnsi"/>
                <w:strike/>
                <w:color w:val="00B050"/>
                <w:sz w:val="16"/>
                <w:szCs w:val="16"/>
              </w:rPr>
              <w:t>. minimálny hodinový pracovný týždeň v zmysle Zákonníka práce v platnom znení. Miesto sa musí vytvoriť najneskôr do 6 mesiacov od predloženia záverečnej žiadosti o platbu alebo,</w:t>
            </w:r>
          </w:p>
          <w:p w14:paraId="0731F46E" w14:textId="77777777" w:rsidR="000E4642" w:rsidRPr="0073260C" w:rsidRDefault="000E4642" w:rsidP="000E4642">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27AE619" w14:textId="77777777" w:rsidR="000E4642" w:rsidRPr="0073260C" w:rsidRDefault="000E4642" w:rsidP="00AB4072">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Pracovné miesto musí byť s udržateľnosťou minimálne 1 rok. </w:t>
            </w:r>
          </w:p>
          <w:p w14:paraId="5FDA0128" w14:textId="77777777" w:rsidR="000E4642" w:rsidRPr="0073260C" w:rsidRDefault="000E4642"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96B3E96"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324CDF47"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bCs/>
                <w:strike/>
                <w:color w:val="00B050"/>
                <w:sz w:val="16"/>
                <w:szCs w:val="16"/>
              </w:rPr>
              <w:t xml:space="preserve">Čestné vyhlásenie žiadateľa,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4A1E7804" w14:textId="77777777" w:rsidR="000E4642" w:rsidRPr="0073260C" w:rsidRDefault="000E4642"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Pracovná zmluva pri podávaní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(predkladá sa, len v prípade podmienok v stratégii CLLD príslušnej MAS)</w:t>
            </w:r>
          </w:p>
          <w:p w14:paraId="0DEF0766" w14:textId="77777777" w:rsidR="000E4642" w:rsidRPr="0073260C" w:rsidRDefault="000E4642"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Potvrdenia zo sociálnej poisťovne o zaplatení odvodov, zmluva s novým pracovníkom s vyznačením „PRV - CLLD“,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(preukazuje sa po 6 mesiacoch odo dňa predloženia záverečnej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w:t>
            </w:r>
          </w:p>
          <w:p w14:paraId="25FB94A5" w14:textId="77777777" w:rsidR="000E4642" w:rsidRPr="0073260C" w:rsidRDefault="000E4642" w:rsidP="00AB4072">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3F824772" w14:textId="77777777" w:rsidR="000E4642" w:rsidRPr="0073260C" w:rsidRDefault="000E4642"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5328E64D" w14:textId="77777777" w:rsidTr="00590DF4">
        <w:trPr>
          <w:trHeight w:val="284"/>
        </w:trPr>
        <w:tc>
          <w:tcPr>
            <w:tcW w:w="5000" w:type="pct"/>
            <w:gridSpan w:val="2"/>
            <w:shd w:val="clear" w:color="auto" w:fill="FFE599" w:themeFill="accent4" w:themeFillTint="66"/>
          </w:tcPr>
          <w:p w14:paraId="6C3BF4BD" w14:textId="77777777" w:rsidR="000E4642" w:rsidRPr="0073260C" w:rsidRDefault="000E4642" w:rsidP="00AB4072">
            <w:pPr>
              <w:pStyle w:val="Default"/>
              <w:keepLines/>
              <w:widowControl w:val="0"/>
              <w:jc w:val="both"/>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 xml:space="preserve">VOLITEĽNÉ KRITÉRIA - </w:t>
            </w:r>
            <w:r w:rsidRPr="0073260C">
              <w:rPr>
                <w:rFonts w:asciiTheme="minorHAnsi" w:hAnsiTheme="minorHAnsi" w:cstheme="minorHAnsi"/>
                <w:b/>
                <w:strike/>
                <w:color w:val="00B050"/>
                <w:sz w:val="22"/>
                <w:szCs w:val="22"/>
                <w:lang w:eastAsia="sk-SK"/>
              </w:rPr>
              <w:t xml:space="preserve">Oblasť </w:t>
            </w:r>
            <w:r w:rsidRPr="0073260C">
              <w:rPr>
                <w:rFonts w:asciiTheme="minorHAnsi" w:hAnsiTheme="minorHAnsi" w:cstheme="minorHAnsi"/>
                <w:b/>
                <w:strike/>
                <w:color w:val="00B050"/>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73260C" w:rsidRPr="0073260C" w14:paraId="4EA94CE3" w14:textId="77777777" w:rsidTr="00590DF4">
        <w:trPr>
          <w:trHeight w:val="284"/>
        </w:trPr>
        <w:tc>
          <w:tcPr>
            <w:tcW w:w="200" w:type="pct"/>
            <w:shd w:val="clear" w:color="auto" w:fill="FFF2CC" w:themeFill="accent4" w:themeFillTint="33"/>
            <w:vAlign w:val="center"/>
          </w:tcPr>
          <w:p w14:paraId="63180AB0" w14:textId="77777777" w:rsidR="000E4642" w:rsidRPr="0073260C" w:rsidRDefault="000E4642" w:rsidP="00AB4072">
            <w:pPr>
              <w:spacing w:after="0" w:line="240" w:lineRule="auto"/>
              <w:jc w:val="center"/>
              <w:rPr>
                <w:rFonts w:cstheme="minorHAnsi"/>
                <w:strike/>
                <w:color w:val="00B050"/>
                <w:sz w:val="18"/>
                <w:szCs w:val="18"/>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shd w:val="clear" w:color="auto" w:fill="FFF2CC" w:themeFill="accent4" w:themeFillTint="33"/>
            <w:vAlign w:val="center"/>
          </w:tcPr>
          <w:p w14:paraId="2C5EDF4D" w14:textId="77777777" w:rsidR="000E4642" w:rsidRPr="0073260C" w:rsidRDefault="000E4642" w:rsidP="00AB4072">
            <w:pPr>
              <w:spacing w:after="0" w:line="240" w:lineRule="auto"/>
              <w:jc w:val="center"/>
              <w:rPr>
                <w:rFonts w:cstheme="minorHAnsi"/>
                <w:b/>
                <w:strike/>
                <w:color w:val="00B050"/>
                <w:sz w:val="18"/>
                <w:szCs w:val="18"/>
              </w:rPr>
            </w:pPr>
            <w:r w:rsidRPr="0073260C">
              <w:rPr>
                <w:rFonts w:cstheme="minorHAnsi"/>
                <w:b/>
                <w:strike/>
                <w:color w:val="00B050"/>
                <w:sz w:val="18"/>
                <w:szCs w:val="18"/>
              </w:rPr>
              <w:t>Popis a preukázanie kritéria</w:t>
            </w:r>
          </w:p>
        </w:tc>
      </w:tr>
      <w:tr w:rsidR="0073260C" w:rsidRPr="0073260C" w14:paraId="3C612F99" w14:textId="77777777" w:rsidTr="00590DF4">
        <w:trPr>
          <w:trHeight w:val="284"/>
        </w:trPr>
        <w:tc>
          <w:tcPr>
            <w:tcW w:w="200" w:type="pct"/>
            <w:shd w:val="clear" w:color="auto" w:fill="auto"/>
            <w:vAlign w:val="center"/>
          </w:tcPr>
          <w:p w14:paraId="4FF777FB" w14:textId="1EB9B561" w:rsidR="000E4642" w:rsidRPr="0073260C" w:rsidRDefault="0060429A" w:rsidP="00AB4072">
            <w:pPr>
              <w:spacing w:after="0" w:line="240" w:lineRule="auto"/>
              <w:jc w:val="center"/>
              <w:rPr>
                <w:rFonts w:cstheme="minorHAnsi"/>
                <w:strike/>
                <w:color w:val="00B050"/>
                <w:sz w:val="18"/>
                <w:szCs w:val="18"/>
              </w:rPr>
            </w:pPr>
            <w:r w:rsidRPr="0073260C">
              <w:rPr>
                <w:rFonts w:cstheme="minorHAnsi"/>
                <w:strike/>
                <w:color w:val="00B050"/>
                <w:sz w:val="18"/>
                <w:szCs w:val="18"/>
              </w:rPr>
              <w:t>6</w:t>
            </w:r>
            <w:r w:rsidR="000E4642" w:rsidRPr="0073260C">
              <w:rPr>
                <w:rFonts w:cstheme="minorHAnsi"/>
                <w:strike/>
                <w:color w:val="00B050"/>
                <w:sz w:val="18"/>
                <w:szCs w:val="18"/>
              </w:rPr>
              <w:t>.</w:t>
            </w:r>
          </w:p>
        </w:tc>
        <w:tc>
          <w:tcPr>
            <w:tcW w:w="4800" w:type="pct"/>
            <w:shd w:val="clear" w:color="auto" w:fill="auto"/>
            <w:vAlign w:val="center"/>
          </w:tcPr>
          <w:p w14:paraId="63C2B804" w14:textId="77777777" w:rsidR="000E4642" w:rsidRPr="0073260C" w:rsidRDefault="000E4642" w:rsidP="00AB4072">
            <w:pPr>
              <w:spacing w:after="0" w:line="240" w:lineRule="auto"/>
              <w:jc w:val="both"/>
              <w:rPr>
                <w:rFonts w:cstheme="minorHAnsi"/>
                <w:b/>
                <w:strike/>
                <w:color w:val="00B050"/>
                <w:sz w:val="18"/>
                <w:szCs w:val="18"/>
              </w:rPr>
            </w:pPr>
            <w:r w:rsidRPr="0073260C">
              <w:rPr>
                <w:rFonts w:cstheme="minorHAnsi"/>
                <w:b/>
                <w:strike/>
                <w:color w:val="00B050"/>
                <w:sz w:val="18"/>
                <w:szCs w:val="18"/>
              </w:rPr>
              <w:t>Inovatívny charakter projektu a spolupráca</w:t>
            </w:r>
          </w:p>
          <w:p w14:paraId="401A5781" w14:textId="77777777" w:rsidR="000E4642" w:rsidRPr="0073260C" w:rsidRDefault="000E4642" w:rsidP="00AB4072">
            <w:pPr>
              <w:spacing w:after="0" w:line="240" w:lineRule="auto"/>
              <w:rPr>
                <w:rFonts w:cstheme="minorHAnsi"/>
                <w:strike/>
                <w:color w:val="00B050"/>
                <w:sz w:val="16"/>
                <w:szCs w:val="16"/>
              </w:rPr>
            </w:pPr>
            <w:r w:rsidRPr="0073260C">
              <w:rPr>
                <w:rFonts w:cstheme="minorHAnsi"/>
                <w:strike/>
                <w:color w:val="00B050"/>
                <w:sz w:val="16"/>
                <w:szCs w:val="16"/>
              </w:rPr>
              <w:t>Projekt má inovatívny charakter a  projekt rieši spoluprácu na úrovni žiadateľa:</w:t>
            </w:r>
          </w:p>
          <w:p w14:paraId="4D9BD8D6" w14:textId="77777777" w:rsidR="000E4642" w:rsidRPr="0073260C" w:rsidRDefault="000E4642" w:rsidP="004800B7">
            <w:pPr>
              <w:pStyle w:val="Odsekzoznamu"/>
              <w:numPr>
                <w:ilvl w:val="0"/>
                <w:numId w:val="302"/>
              </w:numPr>
              <w:spacing w:after="0" w:line="240" w:lineRule="auto"/>
              <w:ind w:left="355" w:hanging="284"/>
              <w:jc w:val="both"/>
              <w:rPr>
                <w:rFonts w:cstheme="minorHAnsi"/>
                <w:strike/>
                <w:color w:val="00B050"/>
                <w:sz w:val="16"/>
                <w:szCs w:val="16"/>
              </w:rPr>
            </w:pPr>
            <w:r w:rsidRPr="0073260C">
              <w:rPr>
                <w:rFonts w:cstheme="minorHAnsi"/>
                <w:strike/>
                <w:color w:val="00B050"/>
                <w:sz w:val="16"/>
                <w:szCs w:val="16"/>
              </w:rPr>
              <w:t xml:space="preserve">projekt má inovatívny charakter, </w:t>
            </w:r>
          </w:p>
          <w:p w14:paraId="6EDA75F0" w14:textId="77777777" w:rsidR="000E4642" w:rsidRPr="0073260C" w:rsidRDefault="000E4642" w:rsidP="004800B7">
            <w:pPr>
              <w:pStyle w:val="Odsekzoznamu"/>
              <w:numPr>
                <w:ilvl w:val="0"/>
                <w:numId w:val="302"/>
              </w:numPr>
              <w:spacing w:after="0" w:line="240" w:lineRule="auto"/>
              <w:ind w:left="355" w:hanging="284"/>
              <w:jc w:val="both"/>
              <w:rPr>
                <w:rFonts w:cstheme="minorHAnsi"/>
                <w:strike/>
                <w:color w:val="00B050"/>
                <w:sz w:val="16"/>
                <w:szCs w:val="16"/>
              </w:rPr>
            </w:pPr>
            <w:r w:rsidRPr="0073260C">
              <w:rPr>
                <w:rFonts w:cstheme="minorHAnsi"/>
                <w:strike/>
                <w:color w:val="00B050"/>
                <w:sz w:val="16"/>
                <w:szCs w:val="16"/>
              </w:rPr>
              <w:t>projekt rieši spoluprácu na úrovni žiadateľa,</w:t>
            </w:r>
          </w:p>
          <w:p w14:paraId="4DEB5D1E" w14:textId="1A509BD1" w:rsidR="000E4642" w:rsidRPr="0073260C" w:rsidRDefault="000E4642" w:rsidP="004800B7">
            <w:pPr>
              <w:pStyle w:val="Odsekzoznamu"/>
              <w:numPr>
                <w:ilvl w:val="0"/>
                <w:numId w:val="302"/>
              </w:numPr>
              <w:spacing w:after="0" w:line="240" w:lineRule="auto"/>
              <w:ind w:left="355" w:hanging="284"/>
              <w:jc w:val="both"/>
              <w:rPr>
                <w:rFonts w:cstheme="minorHAnsi"/>
                <w:strike/>
                <w:color w:val="00B050"/>
                <w:sz w:val="16"/>
                <w:szCs w:val="16"/>
              </w:rPr>
            </w:pPr>
            <w:r w:rsidRPr="0073260C">
              <w:rPr>
                <w:rFonts w:cstheme="minorHAnsi"/>
                <w:strike/>
                <w:color w:val="00B050"/>
                <w:sz w:val="16"/>
                <w:szCs w:val="16"/>
              </w:rPr>
              <w:t>žiadateľ kritériá nesplnil.</w:t>
            </w:r>
          </w:p>
          <w:p w14:paraId="21765ED2" w14:textId="77777777" w:rsidR="007F582F" w:rsidRPr="0073260C" w:rsidRDefault="007F582F" w:rsidP="00906ED2">
            <w:pPr>
              <w:pStyle w:val="Odsekzoznamu"/>
              <w:spacing w:after="0" w:line="240" w:lineRule="auto"/>
              <w:ind w:left="355"/>
              <w:jc w:val="both"/>
              <w:rPr>
                <w:rFonts w:cstheme="minorHAnsi"/>
                <w:strike/>
                <w:color w:val="00B050"/>
                <w:sz w:val="16"/>
                <w:szCs w:val="16"/>
              </w:rPr>
            </w:pPr>
          </w:p>
          <w:p w14:paraId="59601526" w14:textId="77777777" w:rsidR="000E4642" w:rsidRPr="0073260C" w:rsidRDefault="000E4642" w:rsidP="00AB4072">
            <w:pPr>
              <w:spacing w:after="0" w:line="240" w:lineRule="auto"/>
              <w:ind w:left="73"/>
              <w:jc w:val="both"/>
              <w:rPr>
                <w:rFonts w:cstheme="minorHAnsi"/>
                <w:strike/>
                <w:color w:val="00B050"/>
                <w:sz w:val="16"/>
                <w:szCs w:val="16"/>
              </w:rPr>
            </w:pPr>
            <w:r w:rsidRPr="0073260C">
              <w:rPr>
                <w:rFonts w:cstheme="minorHAnsi"/>
                <w:b/>
                <w:strike/>
                <w:color w:val="00B050"/>
                <w:sz w:val="16"/>
                <w:szCs w:val="16"/>
                <w:u w:val="single"/>
              </w:rPr>
              <w:t>Body sa spočítavajú.</w:t>
            </w:r>
          </w:p>
          <w:p w14:paraId="5618370F"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v Projekte realizácie uvedie jednoznačný merateľný údaj (ukazovateľ), ktorým sa preukáže inovatívny charakter, napr.:</w:t>
            </w:r>
          </w:p>
          <w:p w14:paraId="7A0515A2" w14:textId="77777777" w:rsidR="000E4642" w:rsidRPr="0073260C" w:rsidRDefault="000E4642" w:rsidP="004800B7">
            <w:pPr>
              <w:pStyle w:val="Odsekzoznamu"/>
              <w:numPr>
                <w:ilvl w:val="0"/>
                <w:numId w:val="151"/>
              </w:numPr>
              <w:spacing w:after="0" w:line="240" w:lineRule="auto"/>
              <w:ind w:left="214" w:hanging="142"/>
              <w:jc w:val="both"/>
              <w:rPr>
                <w:rFonts w:cstheme="minorHAnsi"/>
                <w:strike/>
                <w:color w:val="00B050"/>
                <w:sz w:val="16"/>
                <w:szCs w:val="16"/>
              </w:rPr>
            </w:pPr>
            <w:r w:rsidRPr="0073260C">
              <w:rPr>
                <w:rFonts w:cstheme="minorHAnsi"/>
                <w:strike/>
                <w:color w:val="00B050"/>
                <w:sz w:val="16"/>
                <w:szCs w:val="16"/>
              </w:rPr>
              <w:t xml:space="preserve">inovácie zamerané na produkty, služby a cieľové skupiny zákazníkov, nové technológie, manažment a marketing,  </w:t>
            </w:r>
          </w:p>
          <w:p w14:paraId="301BEA3A" w14:textId="77777777" w:rsidR="000E4642" w:rsidRPr="0073260C" w:rsidRDefault="000E4642" w:rsidP="004800B7">
            <w:pPr>
              <w:pStyle w:val="Odsekzoznamu"/>
              <w:numPr>
                <w:ilvl w:val="0"/>
                <w:numId w:val="151"/>
              </w:numPr>
              <w:spacing w:after="0" w:line="240" w:lineRule="auto"/>
              <w:ind w:left="214" w:hanging="142"/>
              <w:jc w:val="both"/>
              <w:rPr>
                <w:rFonts w:cstheme="minorHAnsi"/>
                <w:strike/>
                <w:color w:val="00B050"/>
                <w:sz w:val="16"/>
                <w:szCs w:val="16"/>
              </w:rPr>
            </w:pPr>
            <w:r w:rsidRPr="0073260C">
              <w:rPr>
                <w:rFonts w:cstheme="minorHAnsi"/>
                <w:strike/>
                <w:color w:val="00B050"/>
                <w:sz w:val="16"/>
                <w:szCs w:val="16"/>
              </w:rPr>
              <w:lastRenderedPageBreak/>
              <w:t xml:space="preserve">inštitucionálne inovácie zamerané  k vytvoreniu produktov a služieb, ktoré  zabezpečia ekonomický rast, stabilizujú alebo vytvoria nové pracovné miesta a posilnia konkurencieschopnosť podniku, </w:t>
            </w:r>
          </w:p>
          <w:p w14:paraId="39F58F02" w14:textId="77777777" w:rsidR="000E4642" w:rsidRPr="0073260C" w:rsidRDefault="000E4642" w:rsidP="004800B7">
            <w:pPr>
              <w:pStyle w:val="Odsekzoznamu"/>
              <w:numPr>
                <w:ilvl w:val="0"/>
                <w:numId w:val="151"/>
              </w:numPr>
              <w:spacing w:after="0" w:line="240" w:lineRule="auto"/>
              <w:ind w:left="214" w:hanging="142"/>
              <w:jc w:val="both"/>
              <w:rPr>
                <w:rFonts w:cstheme="minorHAnsi"/>
                <w:strike/>
                <w:color w:val="00B050"/>
                <w:sz w:val="16"/>
                <w:szCs w:val="16"/>
              </w:rPr>
            </w:pPr>
            <w:r w:rsidRPr="0073260C">
              <w:rPr>
                <w:rFonts w:cstheme="minorHAnsi"/>
                <w:strike/>
                <w:color w:val="00B050"/>
                <w:sz w:val="16"/>
                <w:szCs w:val="16"/>
              </w:rPr>
              <w:t>marketingová inovácia: zvýšenie predaja výrobkov alebo služieb prostredníctvom významnej  zmeny v designe produktu alebo balení, alebo  vytvorenie nových predajných kanálov,</w:t>
            </w:r>
          </w:p>
          <w:p w14:paraId="1C7C14B3" w14:textId="77777777" w:rsidR="000E4642" w:rsidRPr="0073260C" w:rsidRDefault="000E4642" w:rsidP="004800B7">
            <w:pPr>
              <w:pStyle w:val="Odsekzoznamu"/>
              <w:numPr>
                <w:ilvl w:val="0"/>
                <w:numId w:val="151"/>
              </w:numPr>
              <w:spacing w:after="0" w:line="240" w:lineRule="auto"/>
              <w:ind w:left="214" w:hanging="142"/>
              <w:jc w:val="both"/>
              <w:rPr>
                <w:rStyle w:val="markedcontent"/>
                <w:rFonts w:cstheme="minorHAnsi"/>
                <w:strike/>
                <w:color w:val="00B050"/>
                <w:sz w:val="16"/>
                <w:szCs w:val="16"/>
              </w:rPr>
            </w:pPr>
            <w:r w:rsidRPr="0073260C">
              <w:rPr>
                <w:rFonts w:cstheme="minorHAnsi"/>
                <w:strike/>
                <w:color w:val="00B050"/>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73260C">
              <w:rPr>
                <w:rFonts w:cstheme="minorHAnsi"/>
                <w:strike/>
                <w:color w:val="00B050"/>
                <w:sz w:val="16"/>
                <w:szCs w:val="16"/>
              </w:rPr>
              <w:t>estetizácia</w:t>
            </w:r>
            <w:proofErr w:type="spellEnd"/>
            <w:r w:rsidRPr="0073260C">
              <w:rPr>
                <w:rFonts w:cstheme="minorHAnsi"/>
                <w:strike/>
                <w:color w:val="00B050"/>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5F32C9C1" w14:textId="77777777" w:rsidR="000E4642" w:rsidRPr="0073260C" w:rsidRDefault="000E4642" w:rsidP="00AB4072">
            <w:pPr>
              <w:spacing w:after="0" w:line="240" w:lineRule="auto"/>
              <w:jc w:val="both"/>
              <w:rPr>
                <w:rFonts w:cstheme="minorHAnsi"/>
                <w:strike/>
                <w:color w:val="00B050"/>
                <w:sz w:val="16"/>
                <w:szCs w:val="16"/>
              </w:rPr>
            </w:pPr>
            <w:r w:rsidRPr="0073260C">
              <w:rPr>
                <w:rStyle w:val="markedcontent"/>
                <w:rFonts w:cstheme="minorHAnsi"/>
                <w:strike/>
                <w:color w:val="00B050"/>
                <w:sz w:val="16"/>
                <w:szCs w:val="16"/>
              </w:rPr>
              <w:t xml:space="preserve">Inovácia - výrobok/technológia/služby s podstatnou zmenou spočívajúcou v zdokonalených vlastnostiach alebo účele využitia. Patria sem </w:t>
            </w:r>
            <w:r w:rsidRPr="0073260C">
              <w:rPr>
                <w:rFonts w:cstheme="minorHAnsi"/>
                <w:strike/>
                <w:color w:val="00B050"/>
                <w:sz w:val="16"/>
                <w:szCs w:val="16"/>
              </w:rPr>
              <w:t xml:space="preserve">významné zmeny najmä kvalitatívnych charakteristík,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xml:space="preserve">. technických špecifikácií, komponentov a materiálov, začleneného softvéru, užívateľskej prijateľnosti alebo iných funkčných alebo užívateľských charakteristík. </w:t>
            </w:r>
          </w:p>
          <w:p w14:paraId="3A72C9D4" w14:textId="77777777" w:rsidR="000E4642" w:rsidRPr="0073260C" w:rsidRDefault="000E4642" w:rsidP="00AB4072">
            <w:pPr>
              <w:spacing w:after="0" w:line="240" w:lineRule="auto"/>
              <w:jc w:val="both"/>
              <w:rPr>
                <w:rStyle w:val="markedcontent"/>
                <w:rFonts w:cstheme="minorHAnsi"/>
                <w:strike/>
                <w:color w:val="00B050"/>
                <w:sz w:val="16"/>
                <w:szCs w:val="16"/>
              </w:rPr>
            </w:pPr>
            <w:r w:rsidRPr="0073260C">
              <w:rPr>
                <w:rFonts w:cstheme="minorHAnsi"/>
                <w:strike/>
                <w:color w:val="00B050"/>
                <w:sz w:val="16"/>
                <w:szCs w:val="16"/>
              </w:rPr>
              <w:t xml:space="preserve">Za inovovaný produkt sa nepovažuje zmena estetických charakteristík. </w:t>
            </w:r>
            <w:r w:rsidRPr="0073260C">
              <w:rPr>
                <w:rStyle w:val="markedcontent"/>
                <w:rFonts w:cstheme="minorHAnsi"/>
                <w:strike/>
                <w:color w:val="00B050"/>
                <w:sz w:val="16"/>
                <w:szCs w:val="16"/>
              </w:rPr>
              <w:t xml:space="preserve"> </w:t>
            </w:r>
          </w:p>
          <w:p w14:paraId="60B5A640"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bez jeho náhrady), ak sa jedná iba o jednoduchú náhradu.</w:t>
            </w:r>
          </w:p>
          <w:p w14:paraId="33B7D618"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Organizačné a manažérske zmeny sa nepovažujú za inovácie procesu.</w:t>
            </w:r>
          </w:p>
          <w:p w14:paraId="2E9D1F53" w14:textId="77777777" w:rsidR="000E4642" w:rsidRPr="0073260C" w:rsidRDefault="000E4642" w:rsidP="00AB4072">
            <w:pPr>
              <w:spacing w:after="0" w:line="240" w:lineRule="auto"/>
              <w:jc w:val="both"/>
              <w:rPr>
                <w:rFonts w:cstheme="minorHAnsi"/>
                <w:strike/>
                <w:color w:val="00B050"/>
                <w:sz w:val="16"/>
                <w:szCs w:val="16"/>
              </w:rPr>
            </w:pPr>
          </w:p>
          <w:p w14:paraId="5CC78D5D"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E871D4C" w14:textId="77777777" w:rsidR="000E4642" w:rsidRPr="0073260C" w:rsidRDefault="000E4642" w:rsidP="00AB4072">
            <w:pPr>
              <w:spacing w:after="0" w:line="240" w:lineRule="auto"/>
              <w:rPr>
                <w:rFonts w:cstheme="minorHAnsi"/>
                <w:strike/>
                <w:color w:val="00B050"/>
                <w:sz w:val="16"/>
                <w:szCs w:val="16"/>
              </w:rPr>
            </w:pPr>
            <w:r w:rsidRPr="0073260C">
              <w:rPr>
                <w:rFonts w:cstheme="minorHAnsi"/>
                <w:strike/>
                <w:color w:val="00B050"/>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07BD7C2"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3A10FDBA" w14:textId="77777777" w:rsidR="000E4642" w:rsidRPr="0073260C" w:rsidRDefault="000E4642"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8E290A7"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66D42677" w14:textId="77777777" w:rsidR="000E4642" w:rsidRPr="0073260C" w:rsidRDefault="000E4642" w:rsidP="00AB4072">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73D48E3A" w14:textId="77777777" w:rsidR="000E4642" w:rsidRPr="0073260C" w:rsidRDefault="000E4642" w:rsidP="009F1D61">
            <w:pPr>
              <w:pStyle w:val="Odsekzoznamu"/>
              <w:numPr>
                <w:ilvl w:val="0"/>
                <w:numId w:val="98"/>
              </w:numPr>
              <w:spacing w:after="0" w:line="240" w:lineRule="auto"/>
              <w:ind w:left="213" w:hanging="213"/>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24586517" w14:textId="77777777" w:rsidTr="00590DF4">
        <w:trPr>
          <w:trHeight w:val="284"/>
        </w:trPr>
        <w:tc>
          <w:tcPr>
            <w:tcW w:w="200" w:type="pct"/>
            <w:shd w:val="clear" w:color="auto" w:fill="auto"/>
            <w:vAlign w:val="center"/>
          </w:tcPr>
          <w:p w14:paraId="776BC30A" w14:textId="38139871" w:rsidR="000E4642" w:rsidRPr="0073260C" w:rsidRDefault="0060429A" w:rsidP="00AB4072">
            <w:pPr>
              <w:spacing w:after="0" w:line="240" w:lineRule="auto"/>
              <w:jc w:val="center"/>
              <w:rPr>
                <w:rFonts w:cstheme="minorHAnsi"/>
                <w:strike/>
                <w:color w:val="00B050"/>
                <w:sz w:val="18"/>
                <w:szCs w:val="18"/>
              </w:rPr>
            </w:pPr>
            <w:r w:rsidRPr="0073260C">
              <w:rPr>
                <w:rFonts w:cstheme="minorHAnsi"/>
                <w:strike/>
                <w:color w:val="00B050"/>
                <w:sz w:val="18"/>
                <w:szCs w:val="18"/>
              </w:rPr>
              <w:lastRenderedPageBreak/>
              <w:t>7</w:t>
            </w:r>
            <w:r w:rsidR="000E4642" w:rsidRPr="0073260C">
              <w:rPr>
                <w:rFonts w:cstheme="minorHAnsi"/>
                <w:strike/>
                <w:color w:val="00B050"/>
                <w:sz w:val="18"/>
                <w:szCs w:val="18"/>
              </w:rPr>
              <w:t>.</w:t>
            </w:r>
          </w:p>
        </w:tc>
        <w:tc>
          <w:tcPr>
            <w:tcW w:w="4800" w:type="pct"/>
            <w:shd w:val="clear" w:color="auto" w:fill="auto"/>
            <w:vAlign w:val="center"/>
          </w:tcPr>
          <w:p w14:paraId="7C265B41" w14:textId="77777777" w:rsidR="000E4642" w:rsidRPr="0073260C" w:rsidRDefault="000E4642" w:rsidP="00AB4072">
            <w:pPr>
              <w:spacing w:after="0" w:line="240" w:lineRule="auto"/>
              <w:jc w:val="both"/>
              <w:rPr>
                <w:rFonts w:cstheme="minorHAnsi"/>
                <w:b/>
                <w:strike/>
                <w:color w:val="00B050"/>
                <w:sz w:val="18"/>
                <w:szCs w:val="18"/>
              </w:rPr>
            </w:pPr>
            <w:r w:rsidRPr="0073260C">
              <w:rPr>
                <w:rFonts w:cstheme="minorHAnsi"/>
                <w:b/>
                <w:strike/>
                <w:color w:val="00B050"/>
                <w:sz w:val="18"/>
                <w:szCs w:val="18"/>
              </w:rPr>
              <w:t>Zelená infraštruktúra alebo podpora  prístupu marginalizovaných skupín</w:t>
            </w:r>
          </w:p>
          <w:p w14:paraId="6687B9EE"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F4E042"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a) áno</w:t>
            </w:r>
          </w:p>
          <w:p w14:paraId="704C4D64"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b) nie</w:t>
            </w:r>
          </w:p>
          <w:p w14:paraId="3A41FAA0"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uvedie v Projekte realizácie popis  výdavkov na zelenú infraštruktúru za ktorú sa budú považovať všetky jej formy, prvky a systémy, akými sú napr.: </w:t>
            </w:r>
          </w:p>
          <w:p w14:paraId="1038AB5D" w14:textId="77777777" w:rsidR="000E4642" w:rsidRPr="0073260C" w:rsidRDefault="000E4642" w:rsidP="004800B7">
            <w:pPr>
              <w:pStyle w:val="Odsekzoznamu"/>
              <w:numPr>
                <w:ilvl w:val="0"/>
                <w:numId w:val="208"/>
              </w:numPr>
              <w:autoSpaceDE w:val="0"/>
              <w:autoSpaceDN w:val="0"/>
              <w:adjustRightInd w:val="0"/>
              <w:spacing w:after="0" w:line="240" w:lineRule="auto"/>
              <w:ind w:left="281" w:hanging="281"/>
              <w:jc w:val="both"/>
              <w:rPr>
                <w:rFonts w:cstheme="minorHAnsi"/>
                <w:strike/>
                <w:color w:val="00B050"/>
                <w:sz w:val="16"/>
                <w:szCs w:val="16"/>
              </w:rPr>
            </w:pPr>
            <w:r w:rsidRPr="0073260C">
              <w:rPr>
                <w:rFonts w:cstheme="minorHAnsi"/>
                <w:strike/>
                <w:color w:val="00B050"/>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912BD17" w14:textId="77777777" w:rsidR="000E4642" w:rsidRPr="0073260C" w:rsidRDefault="000E4642" w:rsidP="004800B7">
            <w:pPr>
              <w:pStyle w:val="Odsekzoznamu"/>
              <w:numPr>
                <w:ilvl w:val="0"/>
                <w:numId w:val="208"/>
              </w:numPr>
              <w:autoSpaceDE w:val="0"/>
              <w:autoSpaceDN w:val="0"/>
              <w:adjustRightInd w:val="0"/>
              <w:spacing w:after="0" w:line="240" w:lineRule="auto"/>
              <w:ind w:left="281" w:hanging="281"/>
              <w:jc w:val="both"/>
              <w:rPr>
                <w:rFonts w:cstheme="minorHAnsi"/>
                <w:strike/>
                <w:color w:val="00B050"/>
                <w:sz w:val="16"/>
                <w:szCs w:val="16"/>
              </w:rPr>
            </w:pPr>
            <w:r w:rsidRPr="0073260C">
              <w:rPr>
                <w:rFonts w:cstheme="minorHAnsi"/>
                <w:strike/>
                <w:color w:val="00B050"/>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EECFEF0" w14:textId="77777777" w:rsidR="000E4642" w:rsidRPr="0073260C" w:rsidRDefault="000E4642" w:rsidP="00AB4072">
            <w:pPr>
              <w:autoSpaceDE w:val="0"/>
              <w:autoSpaceDN w:val="0"/>
              <w:adjustRightInd w:val="0"/>
              <w:spacing w:after="0" w:line="240" w:lineRule="auto"/>
              <w:jc w:val="both"/>
              <w:rPr>
                <w:rFonts w:cstheme="minorHAnsi"/>
                <w:strike/>
                <w:color w:val="00B050"/>
                <w:sz w:val="16"/>
                <w:szCs w:val="16"/>
              </w:rPr>
            </w:pPr>
            <w:r w:rsidRPr="0073260C">
              <w:rPr>
                <w:rFonts w:cstheme="minorHAnsi"/>
                <w:strike/>
                <w:color w:val="00B050"/>
                <w:sz w:val="16"/>
                <w:szCs w:val="16"/>
              </w:rPr>
              <w:t>alebo</w:t>
            </w:r>
          </w:p>
          <w:p w14:paraId="34FD0006"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uvedie v Projekte realizácie:</w:t>
            </w:r>
          </w:p>
          <w:p w14:paraId="68F6C0EA" w14:textId="77777777" w:rsidR="000E4642" w:rsidRPr="0073260C" w:rsidRDefault="000E4642" w:rsidP="004800B7">
            <w:pPr>
              <w:pStyle w:val="Odsekzoznamu"/>
              <w:numPr>
                <w:ilvl w:val="0"/>
                <w:numId w:val="209"/>
              </w:numPr>
              <w:spacing w:after="0" w:line="240" w:lineRule="auto"/>
              <w:ind w:left="281" w:hanging="284"/>
              <w:jc w:val="both"/>
              <w:rPr>
                <w:rFonts w:cstheme="minorHAnsi"/>
                <w:strike/>
                <w:color w:val="00B050"/>
                <w:sz w:val="16"/>
                <w:szCs w:val="16"/>
              </w:rPr>
            </w:pPr>
            <w:r w:rsidRPr="0073260C">
              <w:rPr>
                <w:rFonts w:cstheme="minorHAnsi"/>
                <w:strike/>
                <w:color w:val="00B050"/>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5D53CFEF" w14:textId="77777777" w:rsidR="000E4642" w:rsidRPr="0073260C" w:rsidRDefault="000E4642" w:rsidP="00AB4072">
            <w:pPr>
              <w:pStyle w:val="Odsekzoznamu"/>
              <w:spacing w:after="0" w:line="240" w:lineRule="auto"/>
              <w:ind w:left="0"/>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735CF87C" w14:textId="77777777" w:rsidR="000E4642" w:rsidRPr="0073260C" w:rsidRDefault="000E4642" w:rsidP="00AB4072">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0B5A621"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63B32E35"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bCs/>
                <w:strike/>
                <w:color w:val="00B050"/>
                <w:sz w:val="16"/>
                <w:szCs w:val="16"/>
              </w:rPr>
              <w:t xml:space="preserve">Formulár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 (tabuľka č. 11 - Rozpočet projektu) </w:t>
            </w:r>
          </w:p>
          <w:p w14:paraId="6C008882" w14:textId="77777777" w:rsidR="000E4642" w:rsidRPr="0073260C" w:rsidRDefault="000E4642"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Projektová dokumentácia s rozpočtom, originál alebo úradne overená fotokópia overená stavebným úradom,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6B81DA96" w14:textId="77777777" w:rsidR="000E4642" w:rsidRPr="0073260C" w:rsidRDefault="000E4642" w:rsidP="00AB4072">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6FAB93F7" w14:textId="77777777" w:rsidR="000E4642" w:rsidRPr="0073260C" w:rsidRDefault="000E4642" w:rsidP="004800B7">
            <w:pPr>
              <w:pStyle w:val="Odsekzoznamu"/>
              <w:numPr>
                <w:ilvl w:val="0"/>
                <w:numId w:val="303"/>
              </w:numPr>
              <w:spacing w:after="0" w:line="240" w:lineRule="auto"/>
              <w:ind w:left="213" w:hanging="213"/>
              <w:jc w:val="both"/>
              <w:rPr>
                <w:rFonts w:cstheme="minorHAnsi"/>
                <w:b/>
                <w:strike/>
                <w:color w:val="00B050"/>
                <w:sz w:val="18"/>
                <w:szCs w:val="18"/>
              </w:rPr>
            </w:pPr>
            <w:r w:rsidRPr="0073260C">
              <w:rPr>
                <w:rFonts w:cstheme="minorHAnsi"/>
                <w:strike/>
                <w:color w:val="00B050"/>
                <w:sz w:val="16"/>
                <w:szCs w:val="16"/>
              </w:rPr>
              <w:t>v zmysle dokumentácie uvedenej v časti „Forma a spôsob preukázania splnenia kritéria“</w:t>
            </w:r>
          </w:p>
        </w:tc>
      </w:tr>
      <w:tr w:rsidR="0073260C" w:rsidRPr="0073260C" w14:paraId="62A9D208" w14:textId="77777777" w:rsidTr="00590DF4">
        <w:trPr>
          <w:trHeight w:val="284"/>
        </w:trPr>
        <w:tc>
          <w:tcPr>
            <w:tcW w:w="200" w:type="pct"/>
            <w:shd w:val="clear" w:color="auto" w:fill="auto"/>
            <w:vAlign w:val="center"/>
          </w:tcPr>
          <w:p w14:paraId="6E2AEEA8" w14:textId="5DDE8F99" w:rsidR="000E4642" w:rsidRPr="0073260C" w:rsidRDefault="0060429A" w:rsidP="00AB4072">
            <w:pPr>
              <w:spacing w:after="0" w:line="240" w:lineRule="auto"/>
              <w:jc w:val="center"/>
              <w:rPr>
                <w:rFonts w:cstheme="minorHAnsi"/>
                <w:strike/>
                <w:color w:val="00B050"/>
                <w:sz w:val="18"/>
                <w:szCs w:val="18"/>
              </w:rPr>
            </w:pPr>
            <w:r w:rsidRPr="0073260C">
              <w:rPr>
                <w:rFonts w:cstheme="minorHAnsi"/>
                <w:strike/>
                <w:color w:val="00B050"/>
                <w:sz w:val="18"/>
                <w:szCs w:val="18"/>
              </w:rPr>
              <w:t>8</w:t>
            </w:r>
            <w:r w:rsidR="000E4642" w:rsidRPr="0073260C">
              <w:rPr>
                <w:rFonts w:cstheme="minorHAnsi"/>
                <w:strike/>
                <w:color w:val="00B050"/>
                <w:sz w:val="18"/>
                <w:szCs w:val="18"/>
              </w:rPr>
              <w:t>.</w:t>
            </w:r>
          </w:p>
        </w:tc>
        <w:tc>
          <w:tcPr>
            <w:tcW w:w="4800" w:type="pct"/>
            <w:shd w:val="clear" w:color="auto" w:fill="auto"/>
            <w:vAlign w:val="center"/>
          </w:tcPr>
          <w:p w14:paraId="001291EE" w14:textId="77777777" w:rsidR="000E4642" w:rsidRPr="0073260C" w:rsidRDefault="000E4642" w:rsidP="00AB4072">
            <w:pPr>
              <w:spacing w:after="0" w:line="240" w:lineRule="auto"/>
              <w:rPr>
                <w:rFonts w:cstheme="minorHAnsi"/>
                <w:b/>
                <w:strike/>
                <w:color w:val="00B050"/>
                <w:sz w:val="18"/>
                <w:szCs w:val="18"/>
              </w:rPr>
            </w:pPr>
            <w:r w:rsidRPr="0073260C">
              <w:rPr>
                <w:rFonts w:cstheme="minorHAnsi"/>
                <w:b/>
                <w:strike/>
                <w:color w:val="00B050"/>
                <w:sz w:val="18"/>
                <w:szCs w:val="18"/>
              </w:rPr>
              <w:t xml:space="preserve">Žiadateľovi doposiaľ nebola v rámci stratégie CLLD schválená v danom </w:t>
            </w:r>
            <w:proofErr w:type="spellStart"/>
            <w:r w:rsidRPr="0073260C">
              <w:rPr>
                <w:rFonts w:cstheme="minorHAnsi"/>
                <w:b/>
                <w:strike/>
                <w:color w:val="00B050"/>
                <w:sz w:val="18"/>
                <w:szCs w:val="18"/>
              </w:rPr>
              <w:t>podopatrení</w:t>
            </w:r>
            <w:proofErr w:type="spellEnd"/>
            <w:r w:rsidRPr="0073260C">
              <w:rPr>
                <w:rFonts w:cstheme="minorHAnsi"/>
                <w:b/>
                <w:strike/>
                <w:color w:val="00B050"/>
                <w:sz w:val="18"/>
                <w:szCs w:val="18"/>
              </w:rPr>
              <w:t xml:space="preserve"> žiadna </w:t>
            </w:r>
            <w:proofErr w:type="spellStart"/>
            <w:r w:rsidRPr="0073260C">
              <w:rPr>
                <w:rFonts w:cstheme="minorHAnsi"/>
                <w:b/>
                <w:strike/>
                <w:color w:val="00B050"/>
                <w:sz w:val="18"/>
                <w:szCs w:val="18"/>
              </w:rPr>
              <w:t>ŽoNFP</w:t>
            </w:r>
            <w:proofErr w:type="spellEnd"/>
          </w:p>
          <w:p w14:paraId="63750457"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Žiadateľovi doposiaľ nebola v rámci stratégie CLLD schválená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žiadna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p>
          <w:p w14:paraId="1B34763E" w14:textId="1E32A7C7" w:rsidR="000E4642" w:rsidRPr="0073260C" w:rsidRDefault="000E4642" w:rsidP="00AB4072">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r w:rsidR="009B2C19" w:rsidRPr="0073260C">
              <w:rPr>
                <w:rFonts w:cstheme="minorHAnsi"/>
                <w:strike/>
                <w:color w:val="00B050"/>
                <w:sz w:val="16"/>
                <w:szCs w:val="16"/>
              </w:rPr>
              <w:t>,</w:t>
            </w:r>
            <w:r w:rsidR="009B2C19" w:rsidRPr="0073260C">
              <w:rPr>
                <w:strike/>
                <w:color w:val="00B050"/>
                <w:sz w:val="16"/>
                <w:szCs w:val="16"/>
              </w:rPr>
              <w:t xml:space="preserve"> doposiaľ nebola schválená</w:t>
            </w:r>
          </w:p>
          <w:p w14:paraId="46A8FA92" w14:textId="2A235D36" w:rsidR="000E4642" w:rsidRPr="0073260C" w:rsidRDefault="000E4642" w:rsidP="00AB4072">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r w:rsidR="009B2C19" w:rsidRPr="0073260C">
              <w:rPr>
                <w:rFonts w:cstheme="minorHAnsi"/>
                <w:strike/>
                <w:color w:val="00B050"/>
                <w:sz w:val="16"/>
                <w:szCs w:val="16"/>
              </w:rPr>
              <w:t>,</w:t>
            </w:r>
            <w:r w:rsidR="009B2C19" w:rsidRPr="0073260C">
              <w:rPr>
                <w:strike/>
                <w:color w:val="00B050"/>
                <w:sz w:val="16"/>
                <w:szCs w:val="16"/>
              </w:rPr>
              <w:t xml:space="preserve"> už bola schválená</w:t>
            </w:r>
          </w:p>
          <w:p w14:paraId="5BA188E8" w14:textId="77777777" w:rsidR="000E4642" w:rsidRPr="0073260C" w:rsidRDefault="000E4642" w:rsidP="00AB4072">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5F0E0C43" w14:textId="77777777" w:rsidR="000E4642" w:rsidRPr="0073260C" w:rsidRDefault="000E4642" w:rsidP="00AB4072">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8F95A54" w14:textId="77777777" w:rsidR="000E4642" w:rsidRPr="0073260C" w:rsidRDefault="000E4642" w:rsidP="009F1D61">
            <w:pPr>
              <w:pStyle w:val="Odsekzoznamu"/>
              <w:numPr>
                <w:ilvl w:val="0"/>
                <w:numId w:val="99"/>
              </w:numPr>
              <w:spacing w:after="0" w:line="240" w:lineRule="auto"/>
              <w:ind w:left="196" w:hanging="196"/>
              <w:jc w:val="both"/>
              <w:rPr>
                <w:rFonts w:cstheme="minorHAnsi"/>
                <w:strike/>
                <w:color w:val="00B050"/>
                <w:sz w:val="16"/>
                <w:szCs w:val="16"/>
              </w:rPr>
            </w:pPr>
            <w:r w:rsidRPr="0073260C">
              <w:rPr>
                <w:rFonts w:cstheme="minorHAnsi"/>
                <w:strike/>
                <w:color w:val="00B050"/>
                <w:sz w:val="16"/>
                <w:szCs w:val="16"/>
              </w:rPr>
              <w:t xml:space="preserve">Čestné vyhlásenie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510B293F" w14:textId="77777777" w:rsidR="000E4642" w:rsidRPr="0073260C" w:rsidRDefault="000E4642" w:rsidP="00AB4072">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lastRenderedPageBreak/>
              <w:t xml:space="preserve">Spôsob overenia </w:t>
            </w:r>
          </w:p>
          <w:p w14:paraId="343A42D5" w14:textId="77777777" w:rsidR="000E4642" w:rsidRPr="0073260C" w:rsidRDefault="000E4642"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p w14:paraId="3A22C344" w14:textId="77777777" w:rsidR="000E4642" w:rsidRPr="0073260C" w:rsidRDefault="000E4642"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overenie údajov a informácií v ITMS2014+, alebo prostredníctvom  Centrálneho registra zmlúv na webovom sídle </w:t>
            </w:r>
            <w:hyperlink r:id="rId65" w:history="1">
              <w:r w:rsidRPr="0073260C">
                <w:rPr>
                  <w:rStyle w:val="Hypertextovprepojenie"/>
                  <w:rFonts w:asciiTheme="minorHAnsi" w:hAnsiTheme="minorHAnsi" w:cstheme="minorHAnsi"/>
                  <w:strike/>
                  <w:color w:val="00B050"/>
                  <w:sz w:val="16"/>
                  <w:szCs w:val="16"/>
                </w:rPr>
                <w:t>https://www.crz.gov.sk/</w:t>
              </w:r>
            </w:hyperlink>
          </w:p>
        </w:tc>
      </w:tr>
      <w:tr w:rsidR="0073260C" w:rsidRPr="0073260C" w14:paraId="0B7FA2A6" w14:textId="77777777" w:rsidTr="00590DF4">
        <w:trPr>
          <w:trHeight w:val="284"/>
        </w:trPr>
        <w:tc>
          <w:tcPr>
            <w:tcW w:w="5000" w:type="pct"/>
            <w:gridSpan w:val="2"/>
            <w:shd w:val="clear" w:color="auto" w:fill="auto"/>
            <w:vAlign w:val="center"/>
          </w:tcPr>
          <w:p w14:paraId="27EB5DF1" w14:textId="77777777" w:rsidR="000E4642" w:rsidRPr="0073260C" w:rsidRDefault="000E4642" w:rsidP="00AB4072">
            <w:pPr>
              <w:spacing w:after="0" w:line="240" w:lineRule="auto"/>
              <w:jc w:val="both"/>
              <w:rPr>
                <w:rFonts w:cstheme="minorHAnsi"/>
                <w:strike/>
                <w:color w:val="00B050"/>
                <w:sz w:val="16"/>
                <w:szCs w:val="16"/>
              </w:rPr>
            </w:pPr>
            <w:r w:rsidRPr="0073260C">
              <w:rPr>
                <w:rFonts w:cstheme="minorHAnsi"/>
                <w:b/>
                <w:bCs/>
                <w:strike/>
                <w:color w:val="00B050"/>
                <w:sz w:val="16"/>
                <w:szCs w:val="16"/>
              </w:rPr>
              <w:lastRenderedPageBreak/>
              <w:t xml:space="preserve">Princípy uplatnenia výberu: </w:t>
            </w:r>
            <w:r w:rsidRPr="0073260C">
              <w:rPr>
                <w:rFonts w:cstheme="minorHAnsi"/>
                <w:strike/>
                <w:color w:val="00B050"/>
                <w:sz w:val="16"/>
                <w:szCs w:val="16"/>
                <w:lang w:eastAsia="sk-SK"/>
              </w:rPr>
              <w:t xml:space="preserve">Projekty bude vyberať MAS na základe uplatnenia hodnotiacich kritérií (bodovacieho systému), </w:t>
            </w:r>
            <w:proofErr w:type="spellStart"/>
            <w:r w:rsidRPr="0073260C">
              <w:rPr>
                <w:rFonts w:cstheme="minorHAnsi"/>
                <w:strike/>
                <w:color w:val="00B050"/>
                <w:sz w:val="16"/>
                <w:szCs w:val="16"/>
                <w:lang w:eastAsia="sk-SK"/>
              </w:rPr>
              <w:t>t.j</w:t>
            </w:r>
            <w:proofErr w:type="spellEnd"/>
            <w:r w:rsidRPr="0073260C">
              <w:rPr>
                <w:rFonts w:cstheme="minorHAnsi"/>
                <w:strike/>
                <w:color w:val="00B050"/>
                <w:sz w:val="16"/>
                <w:szCs w:val="16"/>
                <w:lang w:eastAsia="sk-SK"/>
              </w:rPr>
              <w:t xml:space="preserve">. projekty sa zoradia podľa počtu dosiahnutých bodov v zmysle bodovacích kritérií </w:t>
            </w:r>
            <w:r w:rsidRPr="0073260C">
              <w:rPr>
                <w:rFonts w:cstheme="minorHAnsi"/>
                <w:strike/>
                <w:color w:val="00B050"/>
                <w:sz w:val="16"/>
                <w:szCs w:val="16"/>
                <w:lang w:eastAsia="sk-SK"/>
              </w:rPr>
              <w:br/>
            </w:r>
            <w:r w:rsidRPr="0073260C">
              <w:rPr>
                <w:rFonts w:cstheme="minorHAnsi"/>
                <w:strike/>
                <w:color w:val="00B050"/>
                <w:sz w:val="16"/>
                <w:szCs w:val="16"/>
              </w:rPr>
              <w:t xml:space="preserve">a vytvorí sa hranica finančných možností </w:t>
            </w:r>
            <w:r w:rsidRPr="0073260C">
              <w:rPr>
                <w:rFonts w:cstheme="minorHAnsi"/>
                <w:strike/>
                <w:color w:val="00B050"/>
                <w:sz w:val="16"/>
                <w:szCs w:val="16"/>
                <w:lang w:eastAsia="sk-SK"/>
              </w:rPr>
              <w:t>(posúdi sa súčet finančných požiadaviek všetkých zoradených projektov s finančnou alokáciou).</w:t>
            </w:r>
            <w:r w:rsidRPr="0073260C">
              <w:rPr>
                <w:rFonts w:cstheme="minorHAnsi"/>
                <w:b/>
                <w:bCs/>
                <w:strike/>
                <w:color w:val="00B050"/>
                <w:sz w:val="16"/>
                <w:szCs w:val="16"/>
              </w:rPr>
              <w:t xml:space="preserve"> </w:t>
            </w:r>
          </w:p>
        </w:tc>
      </w:tr>
      <w:tr w:rsidR="0073260C" w:rsidRPr="0073260C" w14:paraId="299638CC" w14:textId="77777777" w:rsidTr="00590DF4">
        <w:trPr>
          <w:trHeight w:val="284"/>
        </w:trPr>
        <w:tc>
          <w:tcPr>
            <w:tcW w:w="5000" w:type="pct"/>
            <w:gridSpan w:val="2"/>
            <w:shd w:val="clear" w:color="auto" w:fill="auto"/>
            <w:vAlign w:val="center"/>
          </w:tcPr>
          <w:p w14:paraId="3A8F6158" w14:textId="77777777" w:rsidR="000E4642" w:rsidRPr="0073260C" w:rsidRDefault="000E4642" w:rsidP="00AB4072">
            <w:pPr>
              <w:spacing w:after="0" w:line="240" w:lineRule="auto"/>
              <w:jc w:val="both"/>
              <w:rPr>
                <w:rFonts w:cstheme="minorHAnsi"/>
                <w:bCs/>
                <w:iCs/>
                <w:strike/>
                <w:color w:val="00B050"/>
                <w:sz w:val="16"/>
                <w:szCs w:val="16"/>
                <w:lang w:eastAsia="sk-SK"/>
              </w:rPr>
            </w:pPr>
            <w:r w:rsidRPr="0073260C">
              <w:rPr>
                <w:rFonts w:cstheme="minorHAnsi"/>
                <w:b/>
                <w:strike/>
                <w:color w:val="00B050"/>
                <w:sz w:val="16"/>
                <w:szCs w:val="16"/>
                <w:lang w:eastAsia="sk-SK"/>
              </w:rPr>
              <w:t xml:space="preserve">Rozlišovacie kritériá: </w:t>
            </w:r>
            <w:r w:rsidRPr="0073260C">
              <w:rPr>
                <w:rFonts w:cstheme="minorHAnsi"/>
                <w:bCs/>
                <w:iCs/>
                <w:strike/>
                <w:color w:val="00B050"/>
                <w:sz w:val="16"/>
                <w:szCs w:val="16"/>
                <w:lang w:eastAsia="sk-SK"/>
              </w:rPr>
              <w:t xml:space="preserve"> </w:t>
            </w:r>
            <w:r w:rsidRPr="0073260C">
              <w:rPr>
                <w:rFonts w:cstheme="minorHAnsi"/>
                <w:strike/>
                <w:color w:val="00B050"/>
                <w:sz w:val="16"/>
                <w:szCs w:val="16"/>
              </w:rPr>
              <w:t xml:space="preserve">V prípade, že požiadavka na finančné prostriedky prevýši finančný limit na kontrahovanie, budú pri výbere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prípade rovnakého počtu bodov uprednostnené kritériá s prideleným väčším počtom bodov za bodovacie kritérium podľa poradia: (</w:t>
            </w:r>
            <w:r w:rsidRPr="0073260C">
              <w:rPr>
                <w:rFonts w:cstheme="minorHAnsi"/>
                <w:b/>
                <w:strike/>
                <w:color w:val="00B050"/>
                <w:sz w:val="16"/>
                <w:szCs w:val="16"/>
              </w:rPr>
              <w:t>MAS uvedie rozlišovacie kritéria)</w:t>
            </w:r>
            <w:r w:rsidRPr="0073260C">
              <w:rPr>
                <w:rFonts w:cstheme="minorHAnsi"/>
                <w:bCs/>
                <w:iCs/>
                <w:strike/>
                <w:color w:val="00B050"/>
                <w:sz w:val="16"/>
                <w:szCs w:val="16"/>
                <w:lang w:eastAsia="sk-SK"/>
              </w:rPr>
              <w:t xml:space="preserve">. </w:t>
            </w:r>
            <w:r w:rsidRPr="0073260C">
              <w:rPr>
                <w:rFonts w:cstheme="minorHAnsi"/>
                <w:strike/>
                <w:color w:val="00B050"/>
                <w:sz w:val="16"/>
                <w:szCs w:val="16"/>
              </w:rPr>
              <w:t>Ak by sa ani pri takomto postupnom uplatnení kritérií nevedelo určiť konečné poradie pri rovnosti bodov,  MAS uplatní princíp nižších oprávnených výdavkov v rámci projektu.</w:t>
            </w:r>
          </w:p>
        </w:tc>
      </w:tr>
    </w:tbl>
    <w:p w14:paraId="21E6E4DC" w14:textId="71E2A94B" w:rsidR="001C44A1" w:rsidRPr="00292CB0" w:rsidRDefault="001C44A1" w:rsidP="002C09AB">
      <w:pPr>
        <w:spacing w:after="0" w:line="240" w:lineRule="auto"/>
        <w:rPr>
          <w:rFonts w:cstheme="minorHAnsi"/>
          <w:sz w:val="20"/>
        </w:rPr>
        <w:sectPr w:rsidR="001C44A1" w:rsidRPr="00292CB0" w:rsidSect="00C0534D">
          <w:pgSz w:w="15840" w:h="12240" w:orient="landscape"/>
          <w:pgMar w:top="902" w:right="902" w:bottom="902" w:left="902" w:header="720" w:footer="720" w:gutter="0"/>
          <w:cols w:space="720"/>
        </w:sectPr>
      </w:pPr>
    </w:p>
    <w:p w14:paraId="1C5FCD7C" w14:textId="08D46C78" w:rsidR="00BD79B4" w:rsidRPr="00292CB0" w:rsidRDefault="00BD79B4" w:rsidP="002C09AB">
      <w:pPr>
        <w:spacing w:after="0" w:line="240" w:lineRule="auto"/>
        <w:rPr>
          <w:rFonts w:cstheme="minorHAnsi"/>
          <w:b/>
          <w:sz w:val="28"/>
          <w:szCs w:val="28"/>
        </w:rPr>
      </w:pPr>
      <w:bookmarkStart w:id="26" w:name="_Toc256000092"/>
    </w:p>
    <w:p w14:paraId="6AADE5C9" w14:textId="1EDCEC3E" w:rsidR="00C0534D" w:rsidRPr="00292CB0" w:rsidRDefault="00C0534D" w:rsidP="002C09AB">
      <w:pPr>
        <w:spacing w:after="0" w:line="240" w:lineRule="auto"/>
        <w:rPr>
          <w:rFonts w:cstheme="minorHAnsi"/>
          <w:b/>
          <w:sz w:val="24"/>
          <w:szCs w:val="24"/>
        </w:rPr>
      </w:pPr>
      <w:r w:rsidRPr="00292CB0">
        <w:rPr>
          <w:rFonts w:cstheme="minorHAnsi"/>
          <w:b/>
          <w:sz w:val="24"/>
          <w:szCs w:val="24"/>
        </w:rPr>
        <w:t xml:space="preserve">M07 – Základné služby a obnova dedín vo vidieckych oblastiach </w:t>
      </w:r>
      <w:bookmarkEnd w:id="26"/>
    </w:p>
    <w:p w14:paraId="2C55376C" w14:textId="0BCD591E" w:rsidR="00C0534D" w:rsidRPr="00292CB0" w:rsidRDefault="00C0534D" w:rsidP="002C09AB">
      <w:pPr>
        <w:pStyle w:val="tlXY"/>
        <w:spacing w:before="0" w:after="0"/>
        <w:rPr>
          <w:rFonts w:cstheme="minorHAnsi"/>
          <w:color w:val="auto"/>
          <w:sz w:val="24"/>
          <w:szCs w:val="24"/>
        </w:rPr>
      </w:pPr>
      <w:bookmarkStart w:id="27" w:name="_Toc512834746"/>
      <w:bookmarkStart w:id="28" w:name="_Toc104282838"/>
      <w:proofErr w:type="spellStart"/>
      <w:r w:rsidRPr="00292CB0">
        <w:rPr>
          <w:rFonts w:cstheme="minorHAnsi"/>
          <w:color w:val="auto"/>
          <w:sz w:val="24"/>
          <w:szCs w:val="24"/>
        </w:rPr>
        <w:t>Podopatrenie</w:t>
      </w:r>
      <w:proofErr w:type="spellEnd"/>
      <w:r w:rsidRPr="00292CB0">
        <w:rPr>
          <w:rFonts w:cstheme="minorHAnsi"/>
          <w:color w:val="auto"/>
          <w:sz w:val="24"/>
          <w:szCs w:val="24"/>
        </w:rPr>
        <w:t xml:space="preserve"> 7.2 Podpora na investície do vytvárania, zlepšovania alebo rozširovania všetkých druhov infraštruktúr malých rozmerov vrátane investícií do energie z obnoviteľných zdrojov a úspor energie</w:t>
      </w:r>
      <w:bookmarkEnd w:id="27"/>
      <w:bookmarkEnd w:id="28"/>
    </w:p>
    <w:p w14:paraId="5C3BF72F"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Investície do vytvárania, zlepšovania alebo rozširovania všetkých druhov infraštruktúr malých rozmerov</w:t>
      </w:r>
    </w:p>
    <w:p w14:paraId="0386B4D2" w14:textId="77777777" w:rsidR="00C0534D" w:rsidRPr="00292CB0" w:rsidRDefault="00C0534D" w:rsidP="002C09AB">
      <w:pPr>
        <w:spacing w:after="0" w:line="240" w:lineRule="auto"/>
        <w:rPr>
          <w:rFonts w:cstheme="minorHAnsi"/>
          <w:b/>
          <w:sz w:val="20"/>
        </w:rPr>
      </w:pPr>
    </w:p>
    <w:p w14:paraId="0949A032" w14:textId="77777777" w:rsidR="00767485" w:rsidRPr="00292CB0" w:rsidRDefault="00767485"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6893413A"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výdavky pri ktorých verejné obstarávanie bolo začaté pred dňom 19.04.2016, vynaložené až po predložení </w:t>
      </w:r>
      <w:proofErr w:type="spellStart"/>
      <w:r w:rsidRPr="00292CB0">
        <w:rPr>
          <w:rFonts w:cstheme="minorHAnsi"/>
          <w:sz w:val="18"/>
          <w:szCs w:val="18"/>
        </w:rPr>
        <w:t>ŽoNFP</w:t>
      </w:r>
      <w:proofErr w:type="spellEnd"/>
      <w:r w:rsidRPr="00292CB0">
        <w:rPr>
          <w:rFonts w:cstheme="minorHAnsi"/>
          <w:sz w:val="18"/>
          <w:szCs w:val="18"/>
        </w:rPr>
        <w:t xml:space="preserve"> na MAS</w:t>
      </w:r>
      <w:r w:rsidRPr="00292CB0">
        <w:rPr>
          <w:rFonts w:cstheme="minorHAnsi"/>
          <w:kern w:val="1"/>
          <w:sz w:val="18"/>
          <w:szCs w:val="18"/>
        </w:rPr>
        <w:t>;</w:t>
      </w:r>
    </w:p>
    <w:p w14:paraId="743A4E92"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bCs/>
          <w:sz w:val="18"/>
          <w:szCs w:val="18"/>
          <w:lang w:eastAsia="sk-SK"/>
        </w:rPr>
        <w:t>;</w:t>
      </w:r>
      <w:r w:rsidRPr="00292CB0">
        <w:rPr>
          <w:rFonts w:cstheme="minorHAnsi"/>
          <w:sz w:val="18"/>
          <w:szCs w:val="18"/>
        </w:rPr>
        <w:t xml:space="preserve"> </w:t>
      </w:r>
    </w:p>
    <w:p w14:paraId="7BE52495"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20B9578D"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EACF6F8" w14:textId="272CD0A0" w:rsidR="00115239"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6" w:history="1">
        <w:r w:rsidRPr="00292CB0">
          <w:rPr>
            <w:rStyle w:val="Hypertextovprepojenie"/>
            <w:rFonts w:cstheme="minorHAnsi"/>
            <w:bCs/>
            <w:color w:val="auto"/>
            <w:sz w:val="18"/>
            <w:szCs w:val="18"/>
            <w:lang w:eastAsia="sk-SK"/>
          </w:rPr>
          <w:t>http://www.apa.sk/index.php?navID=529&amp;id=6858</w:t>
        </w:r>
      </w:hyperlink>
      <w:r w:rsidR="00115239"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A988E8" w14:textId="77777777" w:rsidTr="00181C85">
        <w:trPr>
          <w:trHeight w:val="284"/>
        </w:trPr>
        <w:tc>
          <w:tcPr>
            <w:tcW w:w="5000" w:type="pct"/>
            <w:shd w:val="clear" w:color="auto" w:fill="FFC000"/>
            <w:vAlign w:val="center"/>
          </w:tcPr>
          <w:p w14:paraId="1296A0F5" w14:textId="7CDF8994" w:rsidR="00115239" w:rsidRPr="00292CB0" w:rsidRDefault="00115239" w:rsidP="009F1D61">
            <w:pPr>
              <w:pStyle w:val="Standard"/>
              <w:numPr>
                <w:ilvl w:val="2"/>
                <w:numId w:val="8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0153D171" w14:textId="77777777" w:rsidTr="00115239">
        <w:trPr>
          <w:trHeight w:val="284"/>
        </w:trPr>
        <w:tc>
          <w:tcPr>
            <w:tcW w:w="5000" w:type="pct"/>
            <w:shd w:val="clear" w:color="auto" w:fill="FFFFFF" w:themeFill="background1"/>
            <w:vAlign w:val="center"/>
          </w:tcPr>
          <w:p w14:paraId="427B7371" w14:textId="4BF8C083"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proofErr w:type="spellStart"/>
            <w:r w:rsidRPr="00292CB0">
              <w:rPr>
                <w:rFonts w:cstheme="minorHAnsi"/>
                <w:sz w:val="18"/>
                <w:szCs w:val="18"/>
              </w:rPr>
              <w:t>ŽoNFP</w:t>
            </w:r>
            <w:proofErr w:type="spellEnd"/>
            <w:r w:rsidRPr="00292CB0">
              <w:rPr>
                <w:rFonts w:cstheme="minorHAnsi"/>
                <w:sz w:val="18"/>
                <w:szCs w:val="18"/>
              </w:rPr>
              <w:t xml:space="preserve"> musí byť kompletná po obsahovej stránke. </w:t>
            </w:r>
            <w:proofErr w:type="spellStart"/>
            <w:r w:rsidRPr="00292CB0">
              <w:rPr>
                <w:rFonts w:cstheme="minorHAnsi"/>
                <w:sz w:val="18"/>
                <w:szCs w:val="18"/>
              </w:rPr>
              <w:t>ŽoNFP</w:t>
            </w:r>
            <w:proofErr w:type="spellEnd"/>
            <w:r w:rsidRPr="00292CB0">
              <w:rPr>
                <w:rFonts w:cstheme="minorHAnsi"/>
                <w:sz w:val="18"/>
                <w:szCs w:val="18"/>
              </w:rPr>
              <w:t xml:space="preserve"> nebude schválená v prípade, že žiadateľ uviedol nepravdivé čestné vyhlásenie žiadateľa o konflikte záujmov a poskytol nesprávne či nepravdivé údaje. </w:t>
            </w:r>
            <w:r w:rsidRPr="00292CB0">
              <w:rPr>
                <w:sz w:val="18"/>
                <w:szCs w:val="18"/>
              </w:rPr>
              <w:t xml:space="preserve">Suma finančných prostriedkov z verejných zdrojov, požadovaná žiadateľom vo formulári </w:t>
            </w:r>
            <w:proofErr w:type="spellStart"/>
            <w:r w:rsidRPr="00292CB0">
              <w:rPr>
                <w:sz w:val="18"/>
                <w:szCs w:val="18"/>
              </w:rPr>
              <w:t>ŽoNFP</w:t>
            </w:r>
            <w:proofErr w:type="spellEnd"/>
            <w:r w:rsidRPr="00292CB0">
              <w:rPr>
                <w:sz w:val="18"/>
                <w:szCs w:val="18"/>
              </w:rPr>
              <w:t xml:space="preserve"> v deň jej predloženia na MAS je konečná a nie je možné ju v rámci procesu spracovávania dodatočne zvyšovať.</w:t>
            </w:r>
          </w:p>
          <w:p w14:paraId="1508A001" w14:textId="77777777"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292CB0" w:rsidRDefault="0011523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292CB0" w:rsidRDefault="009B2C1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Forma zjednodušeného vykazovania výdavkov v zmysle Prílohy č. 29A k Príručke pre prijímateľa LEADER.</w:t>
            </w:r>
          </w:p>
        </w:tc>
      </w:tr>
    </w:tbl>
    <w:p w14:paraId="730F0335" w14:textId="174CEFF9" w:rsidR="00C0534D" w:rsidRPr="00292CB0" w:rsidRDefault="00C0534D"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292CB0" w:rsidRPr="00292CB0" w14:paraId="608FBEC7" w14:textId="77777777" w:rsidTr="00962159">
        <w:trPr>
          <w:trHeight w:val="284"/>
        </w:trPr>
        <w:tc>
          <w:tcPr>
            <w:tcW w:w="5000" w:type="pct"/>
            <w:gridSpan w:val="4"/>
            <w:shd w:val="clear" w:color="auto" w:fill="FFC000"/>
            <w:vAlign w:val="center"/>
          </w:tcPr>
          <w:p w14:paraId="06E028F4" w14:textId="60C8C826" w:rsidR="00115239" w:rsidRPr="00292CB0" w:rsidRDefault="00AB1357" w:rsidP="00115239">
            <w:pPr>
              <w:spacing w:after="0" w:line="240" w:lineRule="auto"/>
              <w:jc w:val="center"/>
              <w:rPr>
                <w:rFonts w:cstheme="minorHAnsi"/>
                <w:b/>
                <w:sz w:val="28"/>
                <w:szCs w:val="28"/>
              </w:rPr>
            </w:pPr>
            <w:r w:rsidRPr="00292CB0">
              <w:rPr>
                <w:rFonts w:cstheme="minorHAnsi"/>
                <w:b/>
                <w:sz w:val="28"/>
                <w:szCs w:val="28"/>
              </w:rPr>
              <w:t>3.1.2</w:t>
            </w:r>
            <w:r w:rsidR="00115239" w:rsidRPr="00292CB0">
              <w:rPr>
                <w:rFonts w:cstheme="minorHAnsi"/>
                <w:b/>
                <w:sz w:val="28"/>
                <w:szCs w:val="28"/>
              </w:rPr>
              <w:t xml:space="preserve"> </w:t>
            </w:r>
            <w:r w:rsidR="00115239" w:rsidRPr="00292CB0">
              <w:rPr>
                <w:rFonts w:cstheme="minorHAnsi"/>
                <w:b/>
                <w:caps/>
                <w:sz w:val="28"/>
                <w:szCs w:val="28"/>
              </w:rPr>
              <w:t>Špecifické podmienky poskytnutia príspevku</w:t>
            </w:r>
          </w:p>
        </w:tc>
      </w:tr>
      <w:tr w:rsidR="00292CB0" w:rsidRPr="00292CB0"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65D353DC" w14:textId="77777777" w:rsidTr="00962159">
        <w:trPr>
          <w:trHeight w:val="284"/>
        </w:trPr>
        <w:tc>
          <w:tcPr>
            <w:tcW w:w="176" w:type="pct"/>
            <w:shd w:val="clear" w:color="auto" w:fill="FFF2CC" w:themeFill="accent4" w:themeFillTint="33"/>
            <w:vAlign w:val="center"/>
          </w:tcPr>
          <w:p w14:paraId="7B6BD8B9" w14:textId="0B02F98B" w:rsidR="00933A78" w:rsidRPr="00292CB0" w:rsidRDefault="00933A78"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30CA8EC1" w14:textId="2C5932F5" w:rsidR="00933A78"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A69D17C" w14:textId="77777777" w:rsidTr="00962159">
        <w:trPr>
          <w:trHeight w:val="284"/>
        </w:trPr>
        <w:tc>
          <w:tcPr>
            <w:tcW w:w="176" w:type="pct"/>
            <w:shd w:val="clear" w:color="auto" w:fill="auto"/>
            <w:vAlign w:val="center"/>
          </w:tcPr>
          <w:p w14:paraId="4DBFE367" w14:textId="600704AA" w:rsidR="00595956" w:rsidRPr="00292CB0" w:rsidRDefault="00595956" w:rsidP="002C09AB">
            <w:pPr>
              <w:spacing w:after="0" w:line="240" w:lineRule="auto"/>
              <w:jc w:val="center"/>
              <w:rPr>
                <w:rFonts w:cstheme="minorHAnsi"/>
                <w:b/>
                <w:sz w:val="16"/>
                <w:szCs w:val="16"/>
              </w:rPr>
            </w:pPr>
            <w:r w:rsidRPr="00292CB0">
              <w:rPr>
                <w:rFonts w:cstheme="minorHAnsi"/>
                <w:b/>
                <w:sz w:val="16"/>
                <w:szCs w:val="16"/>
              </w:rPr>
              <w:t>1.1.</w:t>
            </w:r>
          </w:p>
        </w:tc>
        <w:tc>
          <w:tcPr>
            <w:tcW w:w="4824" w:type="pct"/>
            <w:gridSpan w:val="3"/>
            <w:shd w:val="clear" w:color="auto" w:fill="auto"/>
            <w:vAlign w:val="center"/>
          </w:tcPr>
          <w:p w14:paraId="2B2ABDBF" w14:textId="77777777" w:rsidR="00595956" w:rsidRPr="00292CB0" w:rsidRDefault="00595956"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148D564" w14:textId="1E469086" w:rsidR="00595956" w:rsidRPr="00292CB0" w:rsidRDefault="00595956"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A5831" w:rsidRPr="00292CB0">
              <w:rPr>
                <w:rFonts w:cstheme="minorHAnsi"/>
                <w:bCs/>
                <w:sz w:val="16"/>
                <w:szCs w:val="16"/>
              </w:rPr>
              <w:t xml:space="preserve"> na predkladanie </w:t>
            </w:r>
            <w:proofErr w:type="spellStart"/>
            <w:r w:rsidR="00FA5831" w:rsidRPr="00292CB0">
              <w:rPr>
                <w:rFonts w:cstheme="minorHAnsi"/>
                <w:bCs/>
                <w:sz w:val="16"/>
                <w:szCs w:val="16"/>
              </w:rPr>
              <w:t>ŽoNFP</w:t>
            </w:r>
            <w:proofErr w:type="spellEnd"/>
            <w:r w:rsidRPr="00292CB0">
              <w:rPr>
                <w:rFonts w:cstheme="minorHAnsi"/>
                <w:bCs/>
                <w:sz w:val="16"/>
                <w:szCs w:val="16"/>
              </w:rPr>
              <w:t xml:space="preserve"> ako oprávnený žiadateľ MAS, ktorý musí spĺňať aj nasledovné podmienky:</w:t>
            </w:r>
          </w:p>
          <w:p w14:paraId="322F124E" w14:textId="77777777" w:rsidR="00595956" w:rsidRPr="00292CB0" w:rsidRDefault="00595956" w:rsidP="002C09AB">
            <w:pPr>
              <w:spacing w:after="0" w:line="240" w:lineRule="auto"/>
              <w:rPr>
                <w:rFonts w:cstheme="minorHAnsi"/>
                <w:sz w:val="16"/>
                <w:szCs w:val="16"/>
              </w:rPr>
            </w:pPr>
            <w:r w:rsidRPr="00292CB0">
              <w:rPr>
                <w:rFonts w:cstheme="minorHAnsi"/>
                <w:sz w:val="16"/>
                <w:szCs w:val="16"/>
              </w:rPr>
              <w:t>Oprávneným žiadateľom je:</w:t>
            </w:r>
          </w:p>
          <w:p w14:paraId="52DDFDEC" w14:textId="77777777" w:rsidR="00595956" w:rsidRPr="00292CB0" w:rsidRDefault="00595956" w:rsidP="004800B7">
            <w:pPr>
              <w:pStyle w:val="Odsekzoznamu"/>
              <w:numPr>
                <w:ilvl w:val="0"/>
                <w:numId w:val="141"/>
              </w:numPr>
              <w:spacing w:after="0" w:line="240" w:lineRule="auto"/>
              <w:ind w:left="265" w:hanging="283"/>
              <w:rPr>
                <w:rFonts w:cstheme="minorHAnsi"/>
                <w:sz w:val="16"/>
                <w:szCs w:val="16"/>
              </w:rPr>
            </w:pPr>
            <w:r w:rsidRPr="00292CB0">
              <w:rPr>
                <w:rFonts w:cstheme="minorHAnsi"/>
                <w:bCs/>
                <w:sz w:val="16"/>
                <w:szCs w:val="16"/>
              </w:rPr>
              <w:t>Obce z územia príslušnej</w:t>
            </w:r>
            <w:r w:rsidRPr="00292CB0">
              <w:rPr>
                <w:rFonts w:cstheme="minorHAnsi"/>
                <w:sz w:val="16"/>
                <w:szCs w:val="16"/>
              </w:rPr>
              <w:t xml:space="preserve"> MAS</w:t>
            </w:r>
            <w:bookmarkStart w:id="29" w:name="_Ref6587627"/>
            <w:r w:rsidRPr="00292CB0">
              <w:rPr>
                <w:rStyle w:val="Odkaznapoznmkupodiarou"/>
                <w:rFonts w:cstheme="minorHAnsi"/>
                <w:sz w:val="16"/>
                <w:szCs w:val="16"/>
              </w:rPr>
              <w:footnoteReference w:id="62"/>
            </w:r>
            <w:bookmarkEnd w:id="29"/>
          </w:p>
          <w:p w14:paraId="29631A6E" w14:textId="77777777" w:rsidR="00595956" w:rsidRPr="00292CB0" w:rsidRDefault="00595956" w:rsidP="004800B7">
            <w:pPr>
              <w:pStyle w:val="Odsekzoznamu"/>
              <w:numPr>
                <w:ilvl w:val="0"/>
                <w:numId w:val="141"/>
              </w:numPr>
              <w:spacing w:after="0" w:line="240" w:lineRule="auto"/>
              <w:ind w:left="265" w:hanging="283"/>
              <w:rPr>
                <w:rFonts w:cstheme="minorHAnsi"/>
                <w:sz w:val="16"/>
                <w:szCs w:val="16"/>
              </w:rPr>
            </w:pPr>
            <w:r w:rsidRPr="00292CB0">
              <w:rPr>
                <w:rFonts w:cstheme="minorHAnsi"/>
                <w:sz w:val="16"/>
                <w:szCs w:val="16"/>
              </w:rPr>
              <w:t xml:space="preserve">Občianske združenie  </w:t>
            </w:r>
          </w:p>
          <w:p w14:paraId="59F9C3AD" w14:textId="77777777" w:rsidR="00595956" w:rsidRPr="00292CB0" w:rsidRDefault="00595956" w:rsidP="004800B7">
            <w:pPr>
              <w:pStyle w:val="Odsekzoznamu"/>
              <w:numPr>
                <w:ilvl w:val="0"/>
                <w:numId w:val="141"/>
              </w:numPr>
              <w:spacing w:after="0" w:line="240" w:lineRule="auto"/>
              <w:ind w:left="265" w:hanging="283"/>
              <w:rPr>
                <w:rFonts w:cstheme="minorHAnsi"/>
                <w:sz w:val="16"/>
                <w:szCs w:val="16"/>
              </w:rPr>
            </w:pPr>
            <w:r w:rsidRPr="00292CB0">
              <w:rPr>
                <w:rFonts w:cstheme="minorHAnsi"/>
                <w:sz w:val="16"/>
                <w:szCs w:val="16"/>
              </w:rPr>
              <w:t xml:space="preserve">Združenia obcí s právnou subjektivitou z územia príslušnej MAS s právnou formou: </w:t>
            </w:r>
          </w:p>
          <w:p w14:paraId="5DD4BC42"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54705D8"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50B80F74"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4035A2C4" w14:textId="77777777" w:rsidR="00595956" w:rsidRPr="00292CB0" w:rsidRDefault="00595956"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182E78E6" w14:textId="77777777" w:rsidR="00CC6F14" w:rsidRPr="00292CB0" w:rsidRDefault="00595956"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1 - </w:t>
            </w:r>
            <w:r w:rsidRPr="00292CB0">
              <w:rPr>
                <w:rFonts w:cstheme="minorHAnsi"/>
                <w:bCs/>
                <w:sz w:val="16"/>
                <w:szCs w:val="16"/>
              </w:rPr>
              <w:t>Identifikácia žiadateľa)</w:t>
            </w:r>
          </w:p>
          <w:p w14:paraId="6584F2DE" w14:textId="43555299" w:rsidR="00CC6F14" w:rsidRPr="00292CB0" w:rsidRDefault="00CC6F1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Stanovy združenia  vrátane všetkých dodatkov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w:t>
            </w:r>
            <w:r w:rsidR="000163A0" w:rsidRPr="00292CB0">
              <w:rPr>
                <w:rFonts w:cstheme="minorHAnsi"/>
                <w:b/>
                <w:sz w:val="16"/>
                <w:szCs w:val="16"/>
              </w:rPr>
              <w:t xml:space="preserve">listinného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52060578" w14:textId="77777777" w:rsidR="00595956" w:rsidRPr="00292CB0" w:rsidRDefault="00595956"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lastRenderedPageBreak/>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w:t>
            </w:r>
            <w:proofErr w:type="spellStart"/>
            <w:r w:rsidRPr="00292CB0">
              <w:rPr>
                <w:rFonts w:cstheme="minorHAnsi"/>
                <w:sz w:val="16"/>
                <w:szCs w:val="16"/>
              </w:rPr>
              <w:t>ŽoNFP</w:t>
            </w:r>
            <w:proofErr w:type="spellEnd"/>
            <w:r w:rsidRPr="00292CB0">
              <w:rPr>
                <w:rFonts w:cstheme="minorHAnsi"/>
                <w:sz w:val="16"/>
                <w:szCs w:val="16"/>
              </w:rPr>
              <w:t xml:space="preserve"> a/alebo konaniu o </w:t>
            </w:r>
            <w:proofErr w:type="spellStart"/>
            <w:r w:rsidRPr="00292CB0">
              <w:rPr>
                <w:rFonts w:cstheme="minorHAnsi"/>
                <w:sz w:val="16"/>
                <w:szCs w:val="16"/>
              </w:rPr>
              <w:t>ŽoNFP</w:t>
            </w:r>
            <w:proofErr w:type="spellEnd"/>
            <w:r w:rsidRPr="00292CB0">
              <w:rPr>
                <w:rFonts w:cstheme="minorHAnsi"/>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292CB0" w:rsidRDefault="00595956"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Stanovy združenia obcí (Záujmové združenie právnických osôb v zmysle § 20 zákona č. 369/1990 Zb. o obecnom zriadení v znení neskorších predpisov)</w:t>
            </w:r>
            <w:r w:rsidR="00F212FB" w:rsidRPr="00292CB0">
              <w:rPr>
                <w:rFonts w:cstheme="minorHAnsi"/>
                <w:sz w:val="16"/>
                <w:szCs w:val="16"/>
              </w:rPr>
              <w:t>, s vyznačeným dň</w:t>
            </w:r>
            <w:r w:rsidRPr="00292CB0">
              <w:rPr>
                <w:rFonts w:cstheme="minorHAnsi"/>
                <w:sz w:val="16"/>
                <w:szCs w:val="16"/>
              </w:rPr>
              <w:t xml:space="preserve">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28E473C" w14:textId="54637529" w:rsidR="00595956" w:rsidRPr="00292CB0" w:rsidRDefault="00595956" w:rsidP="004800B7">
            <w:pPr>
              <w:pStyle w:val="Odsekzoznamu"/>
              <w:numPr>
                <w:ilvl w:val="0"/>
                <w:numId w:val="304"/>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w:t>
            </w:r>
            <w:r w:rsidR="00F212FB" w:rsidRPr="00292CB0">
              <w:rPr>
                <w:rFonts w:cstheme="minorHAnsi"/>
                <w:sz w:val="16"/>
                <w:szCs w:val="16"/>
              </w:rPr>
              <w:t>o registrácii, stanovy združenia</w:t>
            </w:r>
            <w:r w:rsidRPr="00292CB0">
              <w:rPr>
                <w:rFonts w:cstheme="minorHAnsi"/>
                <w:sz w:val="16"/>
                <w:szCs w:val="16"/>
              </w:rPr>
              <w:t xml:space="preserve">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74F9BBE" w14:textId="77777777" w:rsidR="00595956" w:rsidRPr="00292CB0" w:rsidRDefault="0059595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61182CB" w14:textId="63A7098D" w:rsidR="00FA5831" w:rsidRPr="00292CB0" w:rsidRDefault="00FA5831" w:rsidP="004800B7">
            <w:pPr>
              <w:pStyle w:val="Odsekzoznamu"/>
              <w:numPr>
                <w:ilvl w:val="0"/>
                <w:numId w:val="226"/>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w:t>
            </w:r>
            <w:r w:rsidR="00F212FB" w:rsidRPr="00292CB0">
              <w:rPr>
                <w:rFonts w:cstheme="minorHAnsi"/>
                <w:sz w:val="16"/>
                <w:szCs w:val="16"/>
              </w:rPr>
              <w:t>forma</w:t>
            </w:r>
            <w:r w:rsidRPr="00292CB0">
              <w:rPr>
                <w:rFonts w:cstheme="minorHAnsi"/>
                <w:sz w:val="16"/>
                <w:szCs w:val="16"/>
              </w:rPr>
              <w:t xml:space="preserve"> žiadateľa, kto je osoba oprávnená konať za žiadateľa. </w:t>
            </w:r>
          </w:p>
          <w:p w14:paraId="08D36716" w14:textId="5FFFBFCE" w:rsidR="00FA5831" w:rsidRPr="00292CB0" w:rsidRDefault="00FA5831" w:rsidP="004800B7">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7"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68"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2B6EE22" w14:textId="77777777" w:rsidR="00595956" w:rsidRPr="00292CB0" w:rsidRDefault="0059595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6B9B2866" w14:textId="5EDA44D3" w:rsidR="00595956" w:rsidRPr="00292CB0" w:rsidRDefault="00595956" w:rsidP="004800B7">
            <w:pPr>
              <w:pStyle w:val="Odsekzoznamu"/>
              <w:numPr>
                <w:ilvl w:val="0"/>
                <w:numId w:val="454"/>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Plnomocenstvo môže byť vyhotovené aj po termíne predloženia </w:t>
            </w:r>
            <w:proofErr w:type="spellStart"/>
            <w:r w:rsidRPr="00292CB0">
              <w:rPr>
                <w:rFonts w:cstheme="minorHAnsi"/>
                <w:sz w:val="16"/>
                <w:szCs w:val="16"/>
              </w:rPr>
              <w:t>ŽoNFP</w:t>
            </w:r>
            <w:proofErr w:type="spellEnd"/>
            <w:r w:rsidRPr="00292CB0">
              <w:rPr>
                <w:rFonts w:cstheme="minorHAnsi"/>
                <w:sz w:val="16"/>
                <w:szCs w:val="16"/>
              </w:rPr>
              <w:t xml:space="preserve"> (najneskôr však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iba v prípade, ak sa vzťahuje na úkony po predložení </w:t>
            </w:r>
            <w:proofErr w:type="spellStart"/>
            <w:r w:rsidRPr="00292CB0">
              <w:rPr>
                <w:rFonts w:cstheme="minorHAnsi"/>
                <w:sz w:val="16"/>
                <w:szCs w:val="16"/>
              </w:rPr>
              <w:t>ŽoNFP</w:t>
            </w:r>
            <w:proofErr w:type="spellEnd"/>
            <w:r w:rsidRPr="00292CB0">
              <w:rPr>
                <w:rFonts w:cstheme="minorHAnsi"/>
                <w:sz w:val="16"/>
                <w:szCs w:val="16"/>
              </w:rPr>
              <w:t>, inak</w:t>
            </w:r>
            <w:r w:rsidRPr="00292CB0">
              <w:rPr>
                <w:rFonts w:cstheme="minorHAnsi"/>
                <w:bCs/>
                <w:sz w:val="16"/>
                <w:szCs w:val="16"/>
              </w:rPr>
              <w:t xml:space="preserve"> musí udelenie plnej moci časovo a rozsahom oprávnení splnomocnenca zodpovedať úkonom vykonaným splnomocnencom v súvislosti s predložením </w:t>
            </w:r>
            <w:proofErr w:type="spellStart"/>
            <w:r w:rsidRPr="00292CB0">
              <w:rPr>
                <w:rFonts w:cstheme="minorHAnsi"/>
                <w:bCs/>
                <w:sz w:val="16"/>
                <w:szCs w:val="16"/>
              </w:rPr>
              <w:t>ŽoNFP</w:t>
            </w:r>
            <w:proofErr w:type="spellEnd"/>
            <w:r w:rsidRPr="00292CB0">
              <w:rPr>
                <w:rFonts w:cstheme="minorHAnsi"/>
                <w:bCs/>
                <w:sz w:val="16"/>
                <w:szCs w:val="16"/>
              </w:rPr>
              <w:t xml:space="preserve">/konaním o </w:t>
            </w:r>
            <w:proofErr w:type="spellStart"/>
            <w:r w:rsidRPr="00292CB0">
              <w:rPr>
                <w:rFonts w:cstheme="minorHAnsi"/>
                <w:bCs/>
                <w:sz w:val="16"/>
                <w:szCs w:val="16"/>
              </w:rPr>
              <w:t>ŽoNFP</w:t>
            </w:r>
            <w:proofErr w:type="spellEnd"/>
            <w:r w:rsidRPr="00292CB0">
              <w:rPr>
                <w:rFonts w:cstheme="minorHAnsi"/>
                <w:bCs/>
                <w:sz w:val="16"/>
                <w:szCs w:val="16"/>
              </w:rPr>
              <w:t xml:space="preserve">. </w:t>
            </w:r>
          </w:p>
        </w:tc>
      </w:tr>
      <w:tr w:rsidR="00292CB0" w:rsidRPr="00292CB0"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76D1F4E1" w14:textId="77777777" w:rsidTr="00962159">
        <w:trPr>
          <w:trHeight w:val="284"/>
        </w:trPr>
        <w:tc>
          <w:tcPr>
            <w:tcW w:w="176" w:type="pct"/>
            <w:shd w:val="clear" w:color="auto" w:fill="FFF2CC" w:themeFill="accent4" w:themeFillTint="33"/>
            <w:vAlign w:val="center"/>
          </w:tcPr>
          <w:p w14:paraId="0EFB876E" w14:textId="4CAFB66D" w:rsidR="00595956" w:rsidRPr="00292CB0" w:rsidRDefault="00595956"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7AB11726" w14:textId="460C3D4A" w:rsidR="00595956" w:rsidRPr="00292CB0" w:rsidRDefault="00FA5831"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3722B118" w14:textId="77777777" w:rsidTr="00962159">
        <w:trPr>
          <w:trHeight w:val="284"/>
        </w:trPr>
        <w:tc>
          <w:tcPr>
            <w:tcW w:w="176" w:type="pct"/>
            <w:shd w:val="clear" w:color="auto" w:fill="auto"/>
            <w:vAlign w:val="center"/>
          </w:tcPr>
          <w:p w14:paraId="1D91A648" w14:textId="084AD17E"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t>2.1.</w:t>
            </w:r>
          </w:p>
        </w:tc>
        <w:tc>
          <w:tcPr>
            <w:tcW w:w="4824" w:type="pct"/>
            <w:gridSpan w:val="3"/>
            <w:shd w:val="clear" w:color="auto" w:fill="auto"/>
            <w:vAlign w:val="center"/>
          </w:tcPr>
          <w:p w14:paraId="00874346"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5475966" w14:textId="67C4A44A" w:rsidR="001F10B4" w:rsidRPr="00292CB0" w:rsidRDefault="001F10B4"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príslušnej MAS</w:t>
            </w:r>
            <w:r w:rsidR="00FA5831" w:rsidRPr="00292CB0">
              <w:rPr>
                <w:rFonts w:cstheme="minorHAnsi"/>
                <w:bCs/>
                <w:sz w:val="16"/>
                <w:szCs w:val="16"/>
              </w:rPr>
              <w:t xml:space="preserve"> uvedené vo výzve na predkladanie </w:t>
            </w:r>
            <w:proofErr w:type="spellStart"/>
            <w:r w:rsidR="00FA5831" w:rsidRPr="00292CB0">
              <w:rPr>
                <w:rFonts w:cstheme="minorHAnsi"/>
                <w:bCs/>
                <w:sz w:val="16"/>
                <w:szCs w:val="16"/>
              </w:rPr>
              <w:t>ŽoNFP</w:t>
            </w:r>
            <w:proofErr w:type="spellEnd"/>
            <w:r w:rsidR="00FA5831" w:rsidRPr="00292CB0">
              <w:rPr>
                <w:rFonts w:cstheme="minorHAnsi"/>
                <w:bCs/>
                <w:sz w:val="16"/>
                <w:szCs w:val="16"/>
              </w:rPr>
              <w:t xml:space="preserve"> ako oprávnené aktivity/činnosti MAS.</w:t>
            </w:r>
            <w:r w:rsidRPr="00292CB0">
              <w:rPr>
                <w:rFonts w:cstheme="minorHAnsi"/>
                <w:bCs/>
                <w:sz w:val="16"/>
                <w:szCs w:val="16"/>
              </w:rPr>
              <w:t xml:space="preserve"> Žiadateľ musí zároveň spĺňať aj podmienky uvedené v bode 2.1 pre </w:t>
            </w:r>
            <w:proofErr w:type="spellStart"/>
            <w:r w:rsidR="00CD7B38"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292CB0">
              <w:rPr>
                <w:rFonts w:cstheme="minorHAnsi"/>
                <w:sz w:val="16"/>
                <w:szCs w:val="16"/>
              </w:rPr>
              <w:t>uvedené v Prílohe 6B k  Príručke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3D3D6829" w14:textId="71ACFE5C" w:rsidR="001F10B4" w:rsidRPr="00292CB0" w:rsidRDefault="001F10B4" w:rsidP="002C09AB">
            <w:pPr>
              <w:spacing w:after="0" w:line="240" w:lineRule="auto"/>
              <w:jc w:val="both"/>
              <w:rPr>
                <w:rFonts w:cstheme="minorHAnsi"/>
                <w:bCs/>
                <w:i/>
                <w:strike/>
                <w:sz w:val="16"/>
                <w:szCs w:val="16"/>
              </w:rPr>
            </w:pPr>
            <w:r w:rsidRPr="00292CB0">
              <w:rPr>
                <w:rFonts w:cstheme="minorHAnsi"/>
                <w:bCs/>
                <w:i/>
                <w:sz w:val="16"/>
                <w:szCs w:val="16"/>
              </w:rPr>
              <w:t xml:space="preserve">Žiadateľ musí zároveň spĺňať aj nasledovné podmienky (ak relevantné): </w:t>
            </w:r>
          </w:p>
          <w:p w14:paraId="52916F40" w14:textId="77777777" w:rsidR="0011495C" w:rsidRPr="00292CB0" w:rsidRDefault="001F10B4" w:rsidP="004800B7">
            <w:pPr>
              <w:pStyle w:val="Odsekzoznamu"/>
              <w:numPr>
                <w:ilvl w:val="0"/>
                <w:numId w:val="554"/>
              </w:numPr>
              <w:spacing w:after="0" w:line="240" w:lineRule="auto"/>
              <w:jc w:val="both"/>
              <w:rPr>
                <w:rFonts w:cstheme="minorHAnsi"/>
                <w:i/>
                <w:sz w:val="16"/>
                <w:szCs w:val="16"/>
              </w:rPr>
            </w:pPr>
            <w:r w:rsidRPr="00292CB0">
              <w:rPr>
                <w:rFonts w:cstheme="minorHAnsi"/>
                <w:i/>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BC18480" w14:textId="77777777" w:rsidR="0011495C" w:rsidRPr="00292CB0" w:rsidRDefault="001F10B4" w:rsidP="0011495C">
            <w:pPr>
              <w:pStyle w:val="Odsekzoznamu"/>
              <w:spacing w:after="0" w:line="240" w:lineRule="auto"/>
              <w:ind w:left="282"/>
              <w:jc w:val="both"/>
              <w:rPr>
                <w:rFonts w:cstheme="minorHAnsi"/>
                <w:i/>
                <w:sz w:val="16"/>
                <w:szCs w:val="16"/>
              </w:rPr>
            </w:pPr>
            <w:r w:rsidRPr="00292CB0">
              <w:rPr>
                <w:rFonts w:cstheme="minorHAnsi"/>
                <w:i/>
                <w:sz w:val="16"/>
                <w:szCs w:val="16"/>
                <w:lang w:eastAsia="sk-SK"/>
              </w:rPr>
              <w:t>Konkrétnejšie aktivity:</w:t>
            </w:r>
            <w:r w:rsidRPr="00292CB0">
              <w:rPr>
                <w:rFonts w:cstheme="minorHAnsi"/>
                <w:b/>
                <w:i/>
                <w:sz w:val="16"/>
                <w:szCs w:val="16"/>
                <w:u w:val="single"/>
                <w:lang w:eastAsia="sk-SK"/>
              </w:rPr>
              <w:t xml:space="preserve"> miestne komunikácie</w:t>
            </w:r>
            <w:r w:rsidRPr="00292CB0">
              <w:rPr>
                <w:rFonts w:cstheme="minorHAnsi"/>
                <w:b/>
                <w:i/>
                <w:sz w:val="16"/>
                <w:szCs w:val="16"/>
                <w:lang w:eastAsia="sk-SK"/>
              </w:rPr>
              <w:t xml:space="preserve"> </w:t>
            </w:r>
            <w:r w:rsidRPr="00292CB0">
              <w:rPr>
                <w:rFonts w:cstheme="minorHAnsi"/>
                <w:i/>
                <w:sz w:val="16"/>
                <w:szCs w:val="16"/>
                <w:lang w:eastAsia="sk-SK"/>
              </w:rPr>
              <w:t xml:space="preserve">v dedinách, vidiecke cesty a </w:t>
            </w:r>
            <w:r w:rsidRPr="00292CB0">
              <w:rPr>
                <w:rFonts w:cstheme="minorHAnsi"/>
                <w:b/>
                <w:i/>
                <w:sz w:val="16"/>
                <w:szCs w:val="16"/>
                <w:u w:val="single"/>
                <w:lang w:eastAsia="sk-SK"/>
              </w:rPr>
              <w:t>chodníky</w:t>
            </w:r>
            <w:r w:rsidRPr="00292CB0">
              <w:rPr>
                <w:rFonts w:cstheme="minorHAnsi"/>
                <w:b/>
                <w:i/>
                <w:sz w:val="16"/>
                <w:szCs w:val="16"/>
                <w:lang w:eastAsia="sk-SK"/>
              </w:rPr>
              <w:t xml:space="preserve"> (</w:t>
            </w:r>
            <w:r w:rsidRPr="00292CB0">
              <w:rPr>
                <w:rFonts w:cstheme="minorHAnsi"/>
                <w:i/>
                <w:sz w:val="16"/>
                <w:szCs w:val="16"/>
                <w:lang w:eastAsia="sk-SK"/>
              </w:rPr>
              <w:t>cesty a chodníky aj vrátane</w:t>
            </w:r>
            <w:r w:rsidRPr="00292CB0">
              <w:rPr>
                <w:rFonts w:cstheme="minorHAnsi"/>
                <w:b/>
                <w:i/>
                <w:sz w:val="16"/>
                <w:szCs w:val="16"/>
                <w:lang w:eastAsia="sk-SK"/>
              </w:rPr>
              <w:t xml:space="preserve"> </w:t>
            </w:r>
            <w:r w:rsidRPr="00292CB0">
              <w:rPr>
                <w:rFonts w:cstheme="minorHAnsi"/>
                <w:b/>
                <w:i/>
                <w:sz w:val="16"/>
                <w:szCs w:val="16"/>
                <w:u w:val="single"/>
                <w:lang w:eastAsia="sk-SK"/>
              </w:rPr>
              <w:t>parkovísk</w:t>
            </w:r>
            <w:r w:rsidRPr="00292CB0">
              <w:rPr>
                <w:rFonts w:cstheme="minorHAnsi"/>
                <w:b/>
                <w:i/>
                <w:sz w:val="16"/>
                <w:szCs w:val="16"/>
                <w:lang w:eastAsia="sk-SK"/>
              </w:rPr>
              <w:t>)</w:t>
            </w:r>
            <w:r w:rsidRPr="00292CB0">
              <w:rPr>
                <w:rFonts w:cstheme="minorHAnsi"/>
                <w:i/>
                <w:sz w:val="16"/>
                <w:szCs w:val="16"/>
                <w:lang w:eastAsia="sk-SK"/>
              </w:rPr>
              <w:t xml:space="preserve">, </w:t>
            </w:r>
            <w:r w:rsidRPr="00292CB0">
              <w:rPr>
                <w:rFonts w:cstheme="minorHAnsi"/>
                <w:b/>
                <w:i/>
                <w:sz w:val="16"/>
                <w:szCs w:val="16"/>
                <w:u w:val="single"/>
                <w:lang w:eastAsia="sk-SK"/>
              </w:rPr>
              <w:t>parkoviská,</w:t>
            </w:r>
            <w:r w:rsidRPr="00292CB0">
              <w:rPr>
                <w:rFonts w:cstheme="minorHAnsi"/>
                <w:i/>
                <w:sz w:val="16"/>
                <w:szCs w:val="16"/>
                <w:lang w:eastAsia="sk-SK"/>
              </w:rPr>
              <w:t xml:space="preserve"> </w:t>
            </w:r>
            <w:r w:rsidRPr="00292CB0">
              <w:rPr>
                <w:rFonts w:cstheme="minorHAnsi"/>
                <w:b/>
                <w:i/>
                <w:sz w:val="16"/>
                <w:szCs w:val="16"/>
                <w:u w:val="single"/>
                <w:lang w:eastAsia="sk-SK"/>
              </w:rPr>
              <w:t>priekopy a rigoly</w:t>
            </w:r>
            <w:r w:rsidRPr="00292CB0">
              <w:rPr>
                <w:rFonts w:cstheme="minorHAnsi"/>
                <w:b/>
                <w:i/>
                <w:sz w:val="16"/>
                <w:szCs w:val="16"/>
                <w:lang w:eastAsia="sk-SK"/>
              </w:rPr>
              <w:t xml:space="preserve"> </w:t>
            </w:r>
            <w:r w:rsidRPr="00292CB0">
              <w:rPr>
                <w:rFonts w:cstheme="minorHAnsi"/>
                <w:i/>
                <w:sz w:val="16"/>
                <w:szCs w:val="16"/>
                <w:lang w:eastAsia="sk-SK"/>
              </w:rPr>
              <w:t>(len ak sú súčasťou popri realizovanej ceste, resp. chodníku)</w:t>
            </w:r>
            <w:r w:rsidRPr="00292CB0">
              <w:rPr>
                <w:rFonts w:cstheme="minorHAnsi"/>
                <w:b/>
                <w:i/>
                <w:sz w:val="16"/>
                <w:szCs w:val="16"/>
                <w:lang w:eastAsia="sk-SK"/>
              </w:rPr>
              <w:t xml:space="preserve">, </w:t>
            </w:r>
            <w:r w:rsidRPr="00292CB0">
              <w:rPr>
                <w:rFonts w:cstheme="minorHAnsi"/>
                <w:b/>
                <w:i/>
                <w:sz w:val="16"/>
                <w:szCs w:val="16"/>
                <w:u w:val="single"/>
              </w:rPr>
              <w:t>cestné</w:t>
            </w:r>
            <w:r w:rsidRPr="00292CB0">
              <w:rPr>
                <w:rFonts w:cstheme="minorHAnsi"/>
                <w:i/>
                <w:sz w:val="16"/>
                <w:szCs w:val="16"/>
                <w:u w:val="single"/>
              </w:rPr>
              <w:t xml:space="preserve"> </w:t>
            </w:r>
            <w:r w:rsidRPr="00292CB0">
              <w:rPr>
                <w:rFonts w:cstheme="minorHAnsi"/>
                <w:b/>
                <w:i/>
                <w:sz w:val="16"/>
                <w:szCs w:val="16"/>
                <w:u w:val="single"/>
              </w:rPr>
              <w:t>mosty</w:t>
            </w:r>
            <w:r w:rsidRPr="00292CB0">
              <w:rPr>
                <w:rFonts w:cstheme="minorHAnsi"/>
                <w:i/>
                <w:sz w:val="16"/>
                <w:szCs w:val="16"/>
              </w:rPr>
              <w:t xml:space="preserve"> (z ocele, betónu alebo z iného materiálu) spolu s nadjazdami a príjazdami,</w:t>
            </w:r>
            <w:r w:rsidRPr="00292CB0">
              <w:rPr>
                <w:rFonts w:cstheme="minorHAnsi"/>
                <w:b/>
                <w:i/>
                <w:sz w:val="16"/>
                <w:szCs w:val="16"/>
              </w:rPr>
              <w:t xml:space="preserve"> </w:t>
            </w:r>
            <w:r w:rsidRPr="00292CB0">
              <w:rPr>
                <w:rFonts w:cstheme="minorHAnsi"/>
                <w:b/>
                <w:i/>
                <w:sz w:val="16"/>
                <w:szCs w:val="16"/>
                <w:u w:val="single"/>
              </w:rPr>
              <w:t>pešie mosty</w:t>
            </w:r>
            <w:r w:rsidRPr="00292CB0">
              <w:rPr>
                <w:rFonts w:cstheme="minorHAnsi"/>
                <w:b/>
                <w:i/>
                <w:sz w:val="16"/>
                <w:szCs w:val="16"/>
              </w:rPr>
              <w:t xml:space="preserve"> </w:t>
            </w:r>
            <w:r w:rsidRPr="00292CB0">
              <w:rPr>
                <w:rFonts w:cstheme="minorHAnsi"/>
                <w:i/>
                <w:sz w:val="16"/>
                <w:szCs w:val="16"/>
              </w:rPr>
              <w:t>(lávky pre peších)</w:t>
            </w:r>
            <w:r w:rsidRPr="00292CB0">
              <w:rPr>
                <w:rFonts w:cstheme="minorHAnsi"/>
                <w:b/>
                <w:i/>
                <w:sz w:val="16"/>
                <w:szCs w:val="16"/>
              </w:rPr>
              <w:t xml:space="preserve">, </w:t>
            </w:r>
            <w:r w:rsidRPr="00292CB0">
              <w:rPr>
                <w:rFonts w:cstheme="minorHAnsi"/>
                <w:b/>
                <w:i/>
                <w:sz w:val="16"/>
                <w:szCs w:val="16"/>
                <w:u w:val="single"/>
              </w:rPr>
              <w:t>autobusové prístrešky</w:t>
            </w:r>
            <w:r w:rsidRPr="00292CB0">
              <w:rPr>
                <w:rFonts w:cstheme="minorHAnsi"/>
                <w:b/>
                <w:i/>
                <w:sz w:val="16"/>
                <w:szCs w:val="16"/>
              </w:rPr>
              <w:t xml:space="preserve"> </w:t>
            </w:r>
            <w:r w:rsidRPr="00292CB0">
              <w:rPr>
                <w:rFonts w:cstheme="minorHAnsi"/>
                <w:i/>
                <w:sz w:val="16"/>
                <w:szCs w:val="16"/>
              </w:rPr>
              <w:t>(autobusové zastávky).</w:t>
            </w:r>
          </w:p>
          <w:p w14:paraId="24EA4C58" w14:textId="28144ED9" w:rsidR="001F10B4" w:rsidRPr="00292CB0" w:rsidRDefault="001F10B4" w:rsidP="00393056">
            <w:pPr>
              <w:pStyle w:val="Odsekzoznamu"/>
              <w:spacing w:after="0" w:line="240" w:lineRule="auto"/>
              <w:ind w:left="282"/>
              <w:jc w:val="both"/>
              <w:rPr>
                <w:rFonts w:cstheme="minorHAnsi"/>
                <w:i/>
                <w:sz w:val="16"/>
                <w:szCs w:val="16"/>
              </w:rPr>
            </w:pPr>
            <w:r w:rsidRPr="00292CB0">
              <w:rPr>
                <w:rStyle w:val="Vrazn"/>
                <w:rFonts w:cstheme="minorHAnsi"/>
                <w:b w:val="0"/>
                <w:i/>
                <w:sz w:val="16"/>
                <w:szCs w:val="16"/>
              </w:rPr>
              <w:t>Za oprávnený výdavok sa považuje aj tzv. mobiliár:</w:t>
            </w:r>
            <w:r w:rsidR="00393056" w:rsidRPr="00292CB0">
              <w:rPr>
                <w:rStyle w:val="Vrazn"/>
                <w:rFonts w:cstheme="minorHAnsi"/>
                <w:b w:val="0"/>
                <w:i/>
                <w:sz w:val="16"/>
                <w:szCs w:val="16"/>
              </w:rPr>
              <w:t xml:space="preserve"> </w:t>
            </w:r>
            <w:r w:rsidRPr="00292CB0">
              <w:rPr>
                <w:rStyle w:val="Vrazn"/>
                <w:rFonts w:cstheme="minorHAnsi"/>
                <w:b w:val="0"/>
                <w:i/>
                <w:sz w:val="16"/>
                <w:szCs w:val="16"/>
              </w:rPr>
              <w:t>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412756F7" w14:textId="77777777" w:rsidR="0011495C" w:rsidRPr="00292CB0" w:rsidRDefault="001F10B4" w:rsidP="004800B7">
            <w:pPr>
              <w:pStyle w:val="Odsekzoznamu"/>
              <w:numPr>
                <w:ilvl w:val="0"/>
                <w:numId w:val="554"/>
              </w:numPr>
              <w:spacing w:after="0" w:line="240" w:lineRule="auto"/>
              <w:jc w:val="both"/>
              <w:rPr>
                <w:rStyle w:val="Vrazn"/>
                <w:rFonts w:cstheme="minorHAnsi"/>
                <w:b w:val="0"/>
                <w:i/>
                <w:sz w:val="16"/>
                <w:szCs w:val="16"/>
              </w:rPr>
            </w:pPr>
            <w:r w:rsidRPr="00292CB0">
              <w:rPr>
                <w:rFonts w:cstheme="minorHAnsi"/>
                <w:i/>
                <w:sz w:val="16"/>
                <w:szCs w:val="16"/>
                <w:lang w:eastAsia="sk-SK"/>
              </w:rPr>
              <w:t xml:space="preserve">výstavba, rekonštrukcia, modernizácia, dostavba kanalizácie, vodovodu, alebo čistiarne odpadových vôd. Podrobnejšie: </w:t>
            </w:r>
            <w:r w:rsidRPr="00292CB0">
              <w:rPr>
                <w:rStyle w:val="Vrazn"/>
                <w:rFonts w:cstheme="minorHAnsi"/>
                <w:b w:val="0"/>
                <w:i/>
                <w:sz w:val="16"/>
                <w:szCs w:val="16"/>
              </w:rPr>
              <w:t xml:space="preserve">stokové siete (kmeňové stoky, zberače a uličné stoky, </w:t>
            </w:r>
            <w:proofErr w:type="spellStart"/>
            <w:r w:rsidRPr="00292CB0">
              <w:rPr>
                <w:rStyle w:val="Vrazn"/>
                <w:rFonts w:cstheme="minorHAnsi"/>
                <w:b w:val="0"/>
                <w:i/>
                <w:sz w:val="16"/>
                <w:szCs w:val="16"/>
              </w:rPr>
              <w:t>výustné</w:t>
            </w:r>
            <w:proofErr w:type="spellEnd"/>
            <w:r w:rsidRPr="00292CB0">
              <w:rPr>
                <w:rStyle w:val="Vrazn"/>
                <w:rFonts w:cstheme="minorHAnsi"/>
                <w:b w:val="0"/>
                <w:i/>
                <w:sz w:val="16"/>
                <w:szCs w:val="16"/>
              </w:rPr>
              <w:t xml:space="preserve"> stoky a odľahčovacie stoky), čistiarne odpadových vôd, obecné, skupinové a ostatné vodovody lokálneho charakteru, miestne potrubné rozvody teplej vody, súvisiace vodárenské stavby miestneho významu (úpravne vody, čerpacie stanice).</w:t>
            </w:r>
          </w:p>
          <w:p w14:paraId="7C00ED66" w14:textId="77777777" w:rsidR="0011495C" w:rsidRPr="00292CB0" w:rsidRDefault="001F10B4" w:rsidP="004800B7">
            <w:pPr>
              <w:pStyle w:val="Odsekzoznamu"/>
              <w:numPr>
                <w:ilvl w:val="0"/>
                <w:numId w:val="554"/>
              </w:numPr>
              <w:spacing w:after="0" w:line="240" w:lineRule="auto"/>
              <w:jc w:val="both"/>
              <w:rPr>
                <w:rFonts w:cstheme="minorHAnsi"/>
                <w:bCs/>
                <w:i/>
                <w:sz w:val="16"/>
                <w:szCs w:val="16"/>
              </w:rPr>
            </w:pPr>
            <w:r w:rsidRPr="00292CB0">
              <w:rPr>
                <w:rFonts w:cstheme="minorHAnsi"/>
                <w:i/>
                <w:sz w:val="16"/>
                <w:szCs w:val="16"/>
                <w:lang w:eastAsia="sk-SK"/>
              </w:rPr>
              <w:t xml:space="preserve">zlepšenie vzhľadu obcí – úprava a tvorba verejných priestranstiev, námestí, parkov, aleje, pešie zóny, nábrežia (v prípade, že je súčasťou takejto investície </w:t>
            </w:r>
            <w:r w:rsidR="00F212FB" w:rsidRPr="00292CB0">
              <w:rPr>
                <w:rFonts w:cstheme="minorHAnsi"/>
                <w:i/>
                <w:sz w:val="16"/>
                <w:szCs w:val="16"/>
                <w:lang w:eastAsia="sk-SK"/>
              </w:rPr>
              <w:t xml:space="preserve"> aj parkovisko v menšom rozsahu, </w:t>
            </w:r>
            <w:r w:rsidRPr="00292CB0">
              <w:rPr>
                <w:rFonts w:cstheme="minorHAnsi"/>
                <w:i/>
                <w:sz w:val="16"/>
                <w:szCs w:val="16"/>
                <w:lang w:eastAsia="sk-SK"/>
              </w:rPr>
              <w:t>, tak sú výdavky oprávnené aj vrátane</w:t>
            </w:r>
            <w:r w:rsidRPr="00292CB0">
              <w:rPr>
                <w:rFonts w:cstheme="minorHAnsi"/>
                <w:b/>
                <w:i/>
                <w:sz w:val="16"/>
                <w:szCs w:val="16"/>
                <w:lang w:eastAsia="sk-SK"/>
              </w:rPr>
              <w:t xml:space="preserve"> </w:t>
            </w:r>
            <w:r w:rsidRPr="00292CB0">
              <w:rPr>
                <w:rFonts w:cstheme="minorHAnsi"/>
                <w:i/>
                <w:sz w:val="16"/>
                <w:szCs w:val="16"/>
                <w:lang w:eastAsia="sk-SK"/>
              </w:rPr>
              <w:t>parkovísk) a pod.</w:t>
            </w:r>
          </w:p>
          <w:p w14:paraId="6DB4B4A6" w14:textId="47E6CADA" w:rsidR="001F10B4" w:rsidRPr="00292CB0" w:rsidRDefault="001F10B4" w:rsidP="0011495C">
            <w:pPr>
              <w:pStyle w:val="Odsekzoznamu"/>
              <w:spacing w:after="0" w:line="240" w:lineRule="auto"/>
              <w:ind w:left="282"/>
              <w:jc w:val="both"/>
              <w:rPr>
                <w:rFonts w:cstheme="minorHAnsi"/>
                <w:bCs/>
                <w:i/>
                <w:sz w:val="16"/>
                <w:szCs w:val="16"/>
              </w:rPr>
            </w:pPr>
            <w:r w:rsidRPr="00292CB0">
              <w:rPr>
                <w:rFonts w:cstheme="minorHAnsi"/>
                <w:i/>
                <w:sz w:val="16"/>
                <w:szCs w:val="16"/>
                <w:lang w:eastAsia="sk-SK"/>
              </w:rPr>
              <w:t>Za verejné priestranstvo možno považovať pre účely vydávania zákazov a príkazov v legislatívnej pôsobnosti obce každý priestor, ktorý splňuje súčasne tri nasledujúce podmienky:</w:t>
            </w:r>
          </w:p>
          <w:p w14:paraId="488326FC" w14:textId="77777777" w:rsidR="001F10B4" w:rsidRPr="00292CB0" w:rsidRDefault="001F10B4" w:rsidP="004800B7">
            <w:pPr>
              <w:pStyle w:val="Odsekzoznamu"/>
              <w:numPr>
                <w:ilvl w:val="0"/>
                <w:numId w:val="554"/>
              </w:numPr>
              <w:spacing w:after="0" w:line="240" w:lineRule="auto"/>
              <w:jc w:val="both"/>
              <w:rPr>
                <w:rFonts w:cstheme="minorHAnsi"/>
                <w:i/>
                <w:sz w:val="16"/>
                <w:szCs w:val="16"/>
                <w:lang w:eastAsia="sk-SK"/>
              </w:rPr>
            </w:pPr>
            <w:r w:rsidRPr="00292CB0">
              <w:rPr>
                <w:rFonts w:cstheme="minorHAnsi"/>
                <w:i/>
                <w:sz w:val="16"/>
                <w:szCs w:val="16"/>
                <w:lang w:eastAsia="sk-SK"/>
              </w:rPr>
              <w:t>je prístupný všetkým bez obmedzenia (teda prístupný každému bez toho, aby musel prekonávať prekážky)</w:t>
            </w:r>
          </w:p>
          <w:p w14:paraId="6A7B73ED" w14:textId="77777777" w:rsidR="001F10B4" w:rsidRPr="00292CB0" w:rsidRDefault="001F10B4" w:rsidP="004800B7">
            <w:pPr>
              <w:pStyle w:val="Odsekzoznamu"/>
              <w:numPr>
                <w:ilvl w:val="0"/>
                <w:numId w:val="554"/>
              </w:numPr>
              <w:spacing w:after="0" w:line="240" w:lineRule="auto"/>
              <w:jc w:val="both"/>
              <w:rPr>
                <w:rFonts w:cstheme="minorHAnsi"/>
                <w:i/>
                <w:sz w:val="16"/>
                <w:szCs w:val="16"/>
                <w:lang w:eastAsia="sk-SK"/>
              </w:rPr>
            </w:pPr>
            <w:r w:rsidRPr="00292CB0">
              <w:rPr>
                <w:rFonts w:cstheme="minorHAnsi"/>
                <w:i/>
                <w:sz w:val="16"/>
                <w:szCs w:val="16"/>
                <w:lang w:eastAsia="sk-SK"/>
              </w:rPr>
              <w:t>slúži na všeobecné užívanie (teda neexistuje žiadny právny dôvod, ktorý by niekoho vylučoval z jeho užívania resp. neexistuje právny dôvod, ktorý by obmedzoval jeho využívanie len pre zúžený okruh osôb alebo len pre určitý účel)</w:t>
            </w:r>
          </w:p>
          <w:p w14:paraId="5439A831" w14:textId="77777777" w:rsidR="0011495C" w:rsidRPr="00292CB0" w:rsidRDefault="001F10B4" w:rsidP="004800B7">
            <w:pPr>
              <w:pStyle w:val="Odsekzoznamu"/>
              <w:numPr>
                <w:ilvl w:val="0"/>
                <w:numId w:val="554"/>
              </w:numPr>
              <w:spacing w:after="0" w:line="240" w:lineRule="auto"/>
              <w:jc w:val="both"/>
              <w:rPr>
                <w:rFonts w:cstheme="minorHAnsi"/>
                <w:i/>
                <w:sz w:val="16"/>
                <w:szCs w:val="16"/>
                <w:lang w:eastAsia="sk-SK"/>
              </w:rPr>
            </w:pPr>
            <w:r w:rsidRPr="00292CB0">
              <w:rPr>
                <w:rFonts w:cstheme="minorHAnsi"/>
                <w:i/>
                <w:sz w:val="16"/>
                <w:szCs w:val="16"/>
                <w:lang w:eastAsia="sk-SK"/>
              </w:rPr>
              <w:t>je ako verejné priestranstvo definovaný alebo určený (lokalizovaný) vo všeobecne záväznom nariadení obce.</w:t>
            </w:r>
          </w:p>
          <w:p w14:paraId="45D6E918" w14:textId="77777777" w:rsidR="0011495C" w:rsidRPr="00292CB0" w:rsidRDefault="001F10B4" w:rsidP="0011495C">
            <w:pPr>
              <w:spacing w:after="0" w:line="240" w:lineRule="auto"/>
              <w:ind w:left="282"/>
              <w:jc w:val="both"/>
              <w:rPr>
                <w:rFonts w:cstheme="minorHAnsi"/>
                <w:i/>
                <w:sz w:val="16"/>
                <w:szCs w:val="16"/>
                <w:lang w:eastAsia="sk-SK"/>
              </w:rPr>
            </w:pPr>
            <w:r w:rsidRPr="00292CB0">
              <w:rPr>
                <w:rFonts w:cstheme="minorHAnsi"/>
                <w:i/>
                <w:sz w:val="16"/>
                <w:szCs w:val="16"/>
                <w:lang w:eastAsia="sk-SK"/>
              </w:rPr>
              <w:t>Slová "priestor prístupný bez obmedzení" je nutné definovať tak, že nejde o akékoľvek ľubovoľné priestory, ale že ide o priestranstvá majúce podobný charakter ako námestie, trhovisko, cesty, miestne komunikácie, parky a verejná zeleň.</w:t>
            </w:r>
          </w:p>
          <w:p w14:paraId="32F20EDC" w14:textId="77777777" w:rsidR="0011495C" w:rsidRPr="00292CB0" w:rsidRDefault="001F10B4" w:rsidP="0011495C">
            <w:pPr>
              <w:spacing w:after="0" w:line="240" w:lineRule="auto"/>
              <w:ind w:left="282"/>
              <w:jc w:val="both"/>
              <w:rPr>
                <w:rFonts w:cstheme="minorHAnsi"/>
                <w:i/>
                <w:sz w:val="16"/>
                <w:szCs w:val="16"/>
                <w:lang w:eastAsia="sk-SK"/>
              </w:rPr>
            </w:pPr>
            <w:r w:rsidRPr="00292CB0">
              <w:rPr>
                <w:rFonts w:cstheme="minorHAnsi"/>
                <w:i/>
                <w:sz w:val="16"/>
                <w:szCs w:val="16"/>
                <w:u w:val="single"/>
                <w:lang w:eastAsia="sk-SK"/>
              </w:rPr>
              <w:t>Obec je vo všeobecne záväzných nariadeniach oprávnená pojem "verejné priestranstvo" definovať, avšak táto definícia musí vychádzať zo zákonného základu.</w:t>
            </w:r>
          </w:p>
          <w:p w14:paraId="698DF1D9" w14:textId="77777777" w:rsidR="0011495C" w:rsidRPr="00292CB0" w:rsidRDefault="001F10B4" w:rsidP="0011495C">
            <w:pPr>
              <w:spacing w:after="0" w:line="240" w:lineRule="auto"/>
              <w:ind w:left="282"/>
              <w:jc w:val="both"/>
              <w:rPr>
                <w:rFonts w:cstheme="minorHAnsi"/>
                <w:i/>
                <w:sz w:val="16"/>
                <w:szCs w:val="16"/>
                <w:lang w:eastAsia="sk-SK"/>
              </w:rPr>
            </w:pPr>
            <w:r w:rsidRPr="00292CB0">
              <w:rPr>
                <w:rFonts w:cstheme="minorHAnsi"/>
                <w:i/>
                <w:sz w:val="16"/>
                <w:szCs w:val="16"/>
                <w:lang w:eastAsia="sk-SK"/>
              </w:rPr>
              <w:t>Vo všeobecnosti môžeme za verejné priestranstvo považovať verejnosti prístupné pozemky vo vlastníctve obce alebo pozemky, ktoré si obec prenajíma. Verejným priestranstvom na účely zákona nie sú pozemky, ktoré sú síce vo vlastníctve obce, ale obec ich pre</w:t>
            </w:r>
            <w:r w:rsidR="0011495C" w:rsidRPr="00292CB0">
              <w:rPr>
                <w:rFonts w:cstheme="minorHAnsi"/>
                <w:i/>
                <w:sz w:val="16"/>
                <w:szCs w:val="16"/>
                <w:lang w:eastAsia="sk-SK"/>
              </w:rPr>
              <w:t xml:space="preserve">najala podľa osobitného zákona. </w:t>
            </w:r>
            <w:r w:rsidRPr="00292CB0">
              <w:rPr>
                <w:rFonts w:cstheme="minorHAnsi"/>
                <w:i/>
                <w:sz w:val="16"/>
                <w:szCs w:val="16"/>
                <w:lang w:eastAsia="sk-SK"/>
              </w:rPr>
              <w:t>Za verejné priestranstvo</w:t>
            </w:r>
            <w:r w:rsidR="0011495C" w:rsidRPr="00292CB0">
              <w:rPr>
                <w:rFonts w:cstheme="minorHAnsi"/>
                <w:i/>
                <w:sz w:val="16"/>
                <w:szCs w:val="16"/>
                <w:lang w:eastAsia="sk-SK"/>
              </w:rPr>
              <w:t xml:space="preserve"> je </w:t>
            </w:r>
            <w:r w:rsidRPr="00292CB0">
              <w:rPr>
                <w:rFonts w:cstheme="minorHAnsi"/>
                <w:i/>
                <w:sz w:val="16"/>
                <w:szCs w:val="16"/>
                <w:lang w:eastAsia="sk-SK"/>
              </w:rPr>
              <w:t xml:space="preserve"> </w:t>
            </w:r>
            <w:r w:rsidRPr="00292CB0">
              <w:rPr>
                <w:rFonts w:cstheme="minorHAnsi"/>
                <w:b/>
                <w:i/>
                <w:sz w:val="16"/>
                <w:szCs w:val="16"/>
                <w:lang w:eastAsia="sk-SK"/>
              </w:rPr>
              <w:t>možné považovať</w:t>
            </w:r>
            <w:r w:rsidRPr="00292CB0">
              <w:rPr>
                <w:rFonts w:cstheme="minorHAnsi"/>
                <w:i/>
                <w:sz w:val="16"/>
                <w:szCs w:val="16"/>
                <w:lang w:eastAsia="sk-SK"/>
              </w:rPr>
              <w:t xml:space="preserve"> aj </w:t>
            </w:r>
            <w:r w:rsidRPr="00292CB0">
              <w:rPr>
                <w:rFonts w:cstheme="minorHAnsi"/>
                <w:b/>
                <w:i/>
                <w:sz w:val="16"/>
                <w:szCs w:val="16"/>
                <w:u w:val="single"/>
                <w:lang w:eastAsia="sk-SK"/>
              </w:rPr>
              <w:t>cintorín</w:t>
            </w:r>
            <w:r w:rsidRPr="00292CB0">
              <w:rPr>
                <w:rFonts w:cstheme="minorHAnsi"/>
                <w:i/>
                <w:sz w:val="16"/>
                <w:szCs w:val="16"/>
                <w:lang w:eastAsia="sk-SK"/>
              </w:rPr>
              <w:t xml:space="preserve">, a aj to len v prípade, ak ho má obec </w:t>
            </w:r>
            <w:r w:rsidRPr="00292CB0">
              <w:rPr>
                <w:rFonts w:cstheme="minorHAnsi"/>
                <w:b/>
                <w:i/>
                <w:sz w:val="16"/>
                <w:szCs w:val="16"/>
                <w:u w:val="single"/>
                <w:lang w:eastAsia="sk-SK"/>
              </w:rPr>
              <w:t xml:space="preserve">definovaný alebo určený (lokalizovaný) vo všeobecne záväznom nariadení obce pred podaním </w:t>
            </w:r>
            <w:proofErr w:type="spellStart"/>
            <w:r w:rsidRPr="00292CB0">
              <w:rPr>
                <w:rFonts w:cstheme="minorHAnsi"/>
                <w:b/>
                <w:i/>
                <w:sz w:val="16"/>
                <w:szCs w:val="16"/>
                <w:u w:val="single"/>
                <w:lang w:eastAsia="sk-SK"/>
              </w:rPr>
              <w:t>ŽoNFP</w:t>
            </w:r>
            <w:proofErr w:type="spellEnd"/>
            <w:r w:rsidRPr="00292CB0">
              <w:rPr>
                <w:rFonts w:cstheme="minorHAnsi"/>
                <w:b/>
                <w:i/>
                <w:sz w:val="16"/>
                <w:szCs w:val="16"/>
                <w:u w:val="single"/>
                <w:lang w:eastAsia="sk-SK"/>
              </w:rPr>
              <w:t>, ako verejné priestranstvo.</w:t>
            </w:r>
            <w:r w:rsidR="0011495C" w:rsidRPr="00292CB0">
              <w:rPr>
                <w:rFonts w:cstheme="minorHAnsi"/>
                <w:i/>
                <w:sz w:val="16"/>
                <w:szCs w:val="16"/>
                <w:lang w:eastAsia="sk-SK"/>
              </w:rPr>
              <w:t xml:space="preserve"> Za verejné priestranstvo</w:t>
            </w:r>
            <w:r w:rsidRPr="00292CB0">
              <w:rPr>
                <w:rFonts w:cstheme="minorHAnsi"/>
                <w:i/>
                <w:sz w:val="16"/>
                <w:szCs w:val="16"/>
                <w:lang w:eastAsia="sk-SK"/>
              </w:rPr>
              <w:t xml:space="preserve"> </w:t>
            </w:r>
            <w:r w:rsidRPr="00292CB0">
              <w:rPr>
                <w:rFonts w:cstheme="minorHAnsi"/>
                <w:b/>
                <w:i/>
                <w:sz w:val="16"/>
                <w:szCs w:val="16"/>
                <w:u w:val="single"/>
                <w:lang w:eastAsia="sk-SK"/>
              </w:rPr>
              <w:t>nie je možné považovať</w:t>
            </w:r>
            <w:r w:rsidRPr="00292CB0">
              <w:rPr>
                <w:rFonts w:cstheme="minorHAnsi"/>
                <w:i/>
                <w:sz w:val="16"/>
                <w:szCs w:val="16"/>
                <w:lang w:eastAsia="sk-SK"/>
              </w:rPr>
              <w:t xml:space="preserve"> školu, školské zariadenia (škôlky, jasl</w:t>
            </w:r>
            <w:r w:rsidR="0011495C" w:rsidRPr="00292CB0">
              <w:rPr>
                <w:rFonts w:cstheme="minorHAnsi"/>
                <w:i/>
                <w:sz w:val="16"/>
                <w:szCs w:val="16"/>
                <w:lang w:eastAsia="sk-SK"/>
              </w:rPr>
              <w:t xml:space="preserve">e), areál školy (školský dvor). </w:t>
            </w:r>
          </w:p>
          <w:p w14:paraId="7CEAF322" w14:textId="19912DEA" w:rsidR="001F10B4" w:rsidRPr="00292CB0" w:rsidRDefault="001F10B4" w:rsidP="00393056">
            <w:pPr>
              <w:spacing w:after="0" w:line="240" w:lineRule="auto"/>
              <w:ind w:left="282"/>
              <w:jc w:val="both"/>
              <w:rPr>
                <w:rFonts w:cstheme="minorHAnsi"/>
                <w:i/>
                <w:sz w:val="16"/>
                <w:szCs w:val="16"/>
                <w:lang w:eastAsia="sk-SK"/>
              </w:rPr>
            </w:pPr>
            <w:r w:rsidRPr="00292CB0">
              <w:rPr>
                <w:rFonts w:cstheme="minorHAnsi"/>
                <w:i/>
                <w:sz w:val="16"/>
                <w:szCs w:val="16"/>
                <w:lang w:eastAsia="sk-SK"/>
              </w:rPr>
              <w:lastRenderedPageBreak/>
              <w:t>Oprávneným výdavkom v rámci aktivity 3 je aj mobiliár/drobný architektonický prvok napr.</w:t>
            </w:r>
            <w:r w:rsidR="00393056" w:rsidRPr="00292CB0">
              <w:rPr>
                <w:rFonts w:cstheme="minorHAnsi"/>
                <w:i/>
                <w:sz w:val="16"/>
                <w:szCs w:val="16"/>
                <w:lang w:eastAsia="sk-SK"/>
              </w:rPr>
              <w:t xml:space="preserve"> </w:t>
            </w:r>
            <w:r w:rsidRPr="00292CB0">
              <w:rPr>
                <w:rStyle w:val="Vrazn"/>
                <w:rFonts w:cstheme="minorHAnsi"/>
                <w:b w:val="0"/>
                <w:i/>
                <w:sz w:val="16"/>
                <w:szCs w:val="16"/>
              </w:rPr>
              <w:t xml:space="preserve">lavička, odpadkový kôš, </w:t>
            </w:r>
            <w:r w:rsidR="00393056" w:rsidRPr="00292CB0">
              <w:rPr>
                <w:rStyle w:val="Vrazn"/>
                <w:rFonts w:cstheme="minorHAnsi"/>
                <w:b w:val="0"/>
                <w:i/>
                <w:sz w:val="16"/>
                <w:szCs w:val="16"/>
              </w:rPr>
              <w:t xml:space="preserve"> </w:t>
            </w:r>
            <w:r w:rsidRPr="00292CB0">
              <w:rPr>
                <w:rStyle w:val="Vrazn"/>
                <w:rFonts w:cstheme="minorHAnsi"/>
                <w:b w:val="0"/>
                <w:i/>
                <w:sz w:val="16"/>
                <w:szCs w:val="16"/>
              </w:rPr>
              <w:t xml:space="preserve">kontajner na zeleň/kvetináč, </w:t>
            </w:r>
            <w:r w:rsidR="00393056" w:rsidRPr="00292CB0">
              <w:rPr>
                <w:rStyle w:val="Vrazn"/>
                <w:rFonts w:cstheme="minorHAnsi"/>
                <w:b w:val="0"/>
                <w:i/>
                <w:sz w:val="16"/>
                <w:szCs w:val="16"/>
              </w:rPr>
              <w:t xml:space="preserve"> </w:t>
            </w:r>
            <w:r w:rsidRPr="00292CB0">
              <w:rPr>
                <w:rStyle w:val="Vrazn"/>
                <w:rFonts w:cstheme="minorHAnsi"/>
                <w:b w:val="0"/>
                <w:i/>
                <w:sz w:val="16"/>
                <w:szCs w:val="16"/>
              </w:rPr>
              <w:t xml:space="preserve">informačné plochy/tabule/vitríny (napr. názvu námestia/parku, umiestnenie mapy obce/okolia/kultúrnych pamiatok a pod.), </w:t>
            </w:r>
            <w:r w:rsidR="00393056" w:rsidRPr="00292CB0">
              <w:rPr>
                <w:rStyle w:val="Vrazn"/>
                <w:rFonts w:cstheme="minorHAnsi"/>
                <w:b w:val="0"/>
                <w:i/>
                <w:sz w:val="16"/>
                <w:szCs w:val="16"/>
              </w:rPr>
              <w:t xml:space="preserve"> </w:t>
            </w:r>
            <w:r w:rsidRPr="00292CB0">
              <w:rPr>
                <w:rStyle w:val="Vrazn"/>
                <w:rFonts w:cstheme="minorHAnsi"/>
                <w:b w:val="0"/>
                <w:i/>
                <w:sz w:val="16"/>
                <w:szCs w:val="16"/>
              </w:rPr>
              <w:t xml:space="preserve">smerníky a ukazovatele (napr. ku kultúrnej pamiatke, k historickej budove, múzeu, pamätnej izbe, a pod.), stojan a/alebo prístrešky na bicykle, bariéry, zábrany vjazdu, ochranné mreže (napr. na koreň/kmeň stromov), hodiny, </w:t>
            </w:r>
            <w:r w:rsidR="00393056" w:rsidRPr="00292CB0">
              <w:rPr>
                <w:rStyle w:val="Vrazn"/>
                <w:rFonts w:cstheme="minorHAnsi"/>
                <w:b w:val="0"/>
                <w:i/>
                <w:sz w:val="16"/>
                <w:szCs w:val="16"/>
              </w:rPr>
              <w:t xml:space="preserve"> </w:t>
            </w:r>
            <w:r w:rsidRPr="00292CB0">
              <w:rPr>
                <w:rStyle w:val="Vrazn"/>
                <w:rFonts w:cstheme="minorHAnsi"/>
                <w:b w:val="0"/>
                <w:i/>
                <w:sz w:val="16"/>
                <w:szCs w:val="16"/>
              </w:rPr>
              <w:t>fontánka na pitnú vodu/výpustný stojan na pitnú vodu</w:t>
            </w:r>
          </w:p>
          <w:p w14:paraId="2804AA1A" w14:textId="77777777" w:rsidR="0011495C" w:rsidRPr="00292CB0" w:rsidRDefault="001F10B4" w:rsidP="004800B7">
            <w:pPr>
              <w:pStyle w:val="Odsekzoznamu"/>
              <w:numPr>
                <w:ilvl w:val="0"/>
                <w:numId w:val="554"/>
              </w:numPr>
              <w:tabs>
                <w:tab w:val="left" w:pos="993"/>
              </w:tabs>
              <w:autoSpaceDE w:val="0"/>
              <w:autoSpaceDN w:val="0"/>
              <w:adjustRightInd w:val="0"/>
              <w:spacing w:after="0" w:line="240" w:lineRule="auto"/>
              <w:jc w:val="both"/>
              <w:rPr>
                <w:rFonts w:cstheme="minorHAnsi"/>
                <w:i/>
                <w:sz w:val="16"/>
                <w:szCs w:val="16"/>
              </w:rPr>
            </w:pPr>
            <w:r w:rsidRPr="00292CB0">
              <w:rPr>
                <w:rFonts w:cstheme="minorHAnsi"/>
                <w:i/>
                <w:sz w:val="16"/>
                <w:szCs w:val="16"/>
              </w:rPr>
              <w:t xml:space="preserve">výstavba, rekonštrukcia a údržba odvodňovacích kanálov, prehlbovanie existujúcich obecných studní  </w:t>
            </w:r>
          </w:p>
          <w:p w14:paraId="5597E933" w14:textId="77777777" w:rsidR="0011495C" w:rsidRPr="00292CB0" w:rsidRDefault="001F10B4" w:rsidP="0011495C">
            <w:pPr>
              <w:pStyle w:val="Odsekzoznamu"/>
              <w:tabs>
                <w:tab w:val="left" w:pos="993"/>
              </w:tabs>
              <w:autoSpaceDE w:val="0"/>
              <w:autoSpaceDN w:val="0"/>
              <w:adjustRightInd w:val="0"/>
              <w:spacing w:after="0" w:line="240" w:lineRule="auto"/>
              <w:ind w:left="282"/>
              <w:jc w:val="both"/>
              <w:rPr>
                <w:rStyle w:val="Vrazn"/>
              </w:rPr>
            </w:pPr>
            <w:r w:rsidRPr="00292CB0">
              <w:rPr>
                <w:rFonts w:cstheme="minorHAnsi"/>
                <w:b/>
                <w:i/>
                <w:sz w:val="16"/>
                <w:szCs w:val="16"/>
                <w:u w:val="single"/>
              </w:rPr>
              <w:t>Oprávnené investície sú drenáže a odvodňovacie kanály. otvorené odtokové kanály, odvodňovacie priekopy, obecné studne.</w:t>
            </w:r>
            <w:r w:rsidR="0011495C" w:rsidRPr="00292CB0">
              <w:rPr>
                <w:rFonts w:cstheme="minorHAnsi"/>
                <w:b/>
                <w:i/>
                <w:sz w:val="16"/>
                <w:szCs w:val="16"/>
                <w:u w:val="single"/>
              </w:rPr>
              <w:t xml:space="preserve"> </w:t>
            </w:r>
            <w:r w:rsidR="0011495C" w:rsidRPr="00292CB0">
              <w:rPr>
                <w:rStyle w:val="Vrazn"/>
              </w:rPr>
              <w:t xml:space="preserve"> </w:t>
            </w:r>
          </w:p>
          <w:p w14:paraId="478558FB" w14:textId="2C5DFFD5" w:rsidR="001F10B4" w:rsidRDefault="0011495C" w:rsidP="00393056">
            <w:pPr>
              <w:pStyle w:val="Odsekzoznamu"/>
              <w:tabs>
                <w:tab w:val="left" w:pos="993"/>
              </w:tabs>
              <w:autoSpaceDE w:val="0"/>
              <w:autoSpaceDN w:val="0"/>
              <w:adjustRightInd w:val="0"/>
              <w:spacing w:after="0" w:line="240" w:lineRule="auto"/>
              <w:ind w:left="282"/>
              <w:jc w:val="both"/>
              <w:rPr>
                <w:rFonts w:cstheme="minorHAnsi"/>
                <w:i/>
                <w:sz w:val="16"/>
                <w:szCs w:val="16"/>
              </w:rPr>
            </w:pPr>
            <w:r w:rsidRPr="00292CB0">
              <w:rPr>
                <w:rStyle w:val="Vrazn"/>
                <w:rFonts w:cstheme="minorHAnsi"/>
                <w:i/>
                <w:sz w:val="16"/>
                <w:szCs w:val="16"/>
              </w:rPr>
              <w:t>J</w:t>
            </w:r>
            <w:r w:rsidR="001F10B4" w:rsidRPr="00292CB0">
              <w:rPr>
                <w:rStyle w:val="Vrazn"/>
                <w:rFonts w:cstheme="minorHAnsi"/>
                <w:i/>
                <w:sz w:val="16"/>
                <w:szCs w:val="16"/>
              </w:rPr>
              <w:t>e možné realizovať</w:t>
            </w:r>
            <w:r w:rsidRPr="00292CB0">
              <w:rPr>
                <w:rStyle w:val="Vrazn"/>
                <w:rFonts w:cstheme="minorHAnsi"/>
                <w:i/>
                <w:sz w:val="16"/>
                <w:szCs w:val="16"/>
              </w:rPr>
              <w:t xml:space="preserve"> aj </w:t>
            </w:r>
            <w:r w:rsidR="001F10B4" w:rsidRPr="00292CB0">
              <w:rPr>
                <w:rStyle w:val="Vrazn"/>
                <w:rFonts w:cstheme="minorHAnsi"/>
                <w:i/>
                <w:sz w:val="16"/>
                <w:szCs w:val="16"/>
              </w:rPr>
              <w:t xml:space="preserve"> investície do:</w:t>
            </w:r>
            <w:r w:rsidR="00393056" w:rsidRPr="00292CB0">
              <w:rPr>
                <w:rStyle w:val="Vrazn"/>
                <w:rFonts w:cstheme="minorHAnsi"/>
                <w:i/>
                <w:sz w:val="16"/>
                <w:szCs w:val="16"/>
              </w:rPr>
              <w:t xml:space="preserve"> </w:t>
            </w:r>
            <w:r w:rsidR="001F10B4" w:rsidRPr="00292CB0">
              <w:rPr>
                <w:rFonts w:cstheme="minorHAnsi"/>
                <w:i/>
                <w:sz w:val="16"/>
                <w:szCs w:val="16"/>
              </w:rPr>
              <w:t>historických vodohospodárskych diel (</w:t>
            </w:r>
            <w:proofErr w:type="spellStart"/>
            <w:r w:rsidR="001F10B4" w:rsidRPr="00292CB0">
              <w:rPr>
                <w:rFonts w:cstheme="minorHAnsi"/>
                <w:i/>
                <w:sz w:val="16"/>
                <w:szCs w:val="16"/>
              </w:rPr>
              <w:t>tajchy</w:t>
            </w:r>
            <w:proofErr w:type="spellEnd"/>
            <w:r w:rsidR="001F10B4" w:rsidRPr="00292CB0">
              <w:rPr>
                <w:rFonts w:cstheme="minorHAnsi"/>
                <w:i/>
                <w:sz w:val="16"/>
                <w:szCs w:val="16"/>
              </w:rPr>
              <w:t xml:space="preserve">, jarky, </w:t>
            </w:r>
            <w:proofErr w:type="spellStart"/>
            <w:r w:rsidR="001F10B4" w:rsidRPr="00292CB0">
              <w:rPr>
                <w:rFonts w:cstheme="minorHAnsi"/>
                <w:i/>
                <w:sz w:val="16"/>
                <w:szCs w:val="16"/>
              </w:rPr>
              <w:t>nápustné</w:t>
            </w:r>
            <w:proofErr w:type="spellEnd"/>
            <w:r w:rsidR="001F10B4" w:rsidRPr="00292CB0">
              <w:rPr>
                <w:rFonts w:cstheme="minorHAnsi"/>
                <w:i/>
                <w:sz w:val="16"/>
                <w:szCs w:val="16"/>
              </w:rPr>
              <w:t xml:space="preserve"> alebo výpustné objekty a pod.), historických vodovodov, priehrad, diaľkových rozvodov vody, do miestnych potrubných rozvodov vody, </w:t>
            </w:r>
            <w:r w:rsidR="00393056" w:rsidRPr="00292CB0">
              <w:rPr>
                <w:rFonts w:cstheme="minorHAnsi"/>
                <w:i/>
                <w:sz w:val="16"/>
                <w:szCs w:val="16"/>
              </w:rPr>
              <w:t xml:space="preserve"> </w:t>
            </w:r>
            <w:r w:rsidR="001F10B4" w:rsidRPr="00292CB0">
              <w:rPr>
                <w:rFonts w:cstheme="minorHAnsi"/>
                <w:i/>
                <w:sz w:val="16"/>
                <w:szCs w:val="16"/>
              </w:rPr>
              <w:t>plavebných kanálov</w:t>
            </w:r>
          </w:p>
          <w:p w14:paraId="3C607DC6" w14:textId="458D1451" w:rsidR="004800B7" w:rsidRPr="004800B7" w:rsidDel="00724968" w:rsidRDefault="00ED353F" w:rsidP="004800B7">
            <w:pPr>
              <w:pStyle w:val="Odsekzoznamu"/>
              <w:numPr>
                <w:ilvl w:val="0"/>
                <w:numId w:val="554"/>
              </w:numPr>
              <w:tabs>
                <w:tab w:val="left" w:pos="993"/>
              </w:tabs>
              <w:autoSpaceDE w:val="0"/>
              <w:autoSpaceDN w:val="0"/>
              <w:adjustRightInd w:val="0"/>
              <w:spacing w:after="0" w:line="240" w:lineRule="auto"/>
              <w:jc w:val="both"/>
              <w:rPr>
                <w:del w:id="30" w:author="Jana Vacíková" w:date="2025-03-25T16:28:00Z"/>
                <w:rFonts w:cstheme="minorHAnsi"/>
                <w:b/>
                <w:bCs/>
                <w:color w:val="FF0000"/>
                <w:sz w:val="16"/>
                <w:szCs w:val="16"/>
              </w:rPr>
            </w:pPr>
            <w:del w:id="31" w:author="Jana Vacíková" w:date="2025-03-25T16:28:00Z">
              <w:r w:rsidRPr="00BC4423" w:rsidDel="00724968">
                <w:rPr>
                  <w:rStyle w:val="Vrazn"/>
                  <w:rFonts w:cstheme="minorHAnsi"/>
                  <w:i/>
                  <w:color w:val="FF0000"/>
                  <w:sz w:val="16"/>
                  <w:szCs w:val="16"/>
                </w:rPr>
                <w:delText>Riadenie projektu</w:delText>
              </w:r>
              <w:r w:rsidR="00BC4423" w:rsidDel="00724968">
                <w:rPr>
                  <w:rStyle w:val="Odkaznapoznmkupodiarou"/>
                  <w:rFonts w:cstheme="minorHAnsi"/>
                  <w:b/>
                  <w:bCs/>
                  <w:i/>
                  <w:color w:val="FF0000"/>
                  <w:sz w:val="16"/>
                  <w:szCs w:val="16"/>
                </w:rPr>
                <w:footnoteReference w:id="63"/>
              </w:r>
              <w:r w:rsidRPr="00BC4423" w:rsidDel="00724968">
                <w:rPr>
                  <w:rStyle w:val="Vrazn"/>
                  <w:rFonts w:cstheme="minorHAnsi"/>
                  <w:i/>
                  <w:color w:val="FF0000"/>
                  <w:sz w:val="16"/>
                  <w:szCs w:val="16"/>
                </w:rPr>
                <w:delText xml:space="preserve">  </w:delText>
              </w:r>
              <w:r w:rsidRPr="00BC4423" w:rsidDel="00724968">
                <w:rPr>
                  <w:rFonts w:eastAsiaTheme="minorHAnsi" w:cstheme="minorHAnsi"/>
                  <w:b/>
                  <w:bCs/>
                  <w:i/>
                  <w:color w:val="FF0000"/>
                  <w:sz w:val="16"/>
                  <w:szCs w:val="16"/>
                </w:rPr>
                <w:delText xml:space="preserve">max. do výšky 3% oprávnených nákladov na projekt, ktoré </w:delText>
              </w:r>
              <w:r w:rsidRPr="00BC4423" w:rsidDel="00724968">
                <w:rPr>
                  <w:rFonts w:eastAsiaTheme="minorHAnsi" w:cstheme="minorHAnsi"/>
                  <w:b/>
                  <w:i/>
                  <w:color w:val="FF0000"/>
                  <w:sz w:val="16"/>
                  <w:szCs w:val="16"/>
                </w:rPr>
                <w:delText>pokrýva oblasť projektového riadenia a obsahuje činnosti ako príprava podkladov k  žiadosti o NFP/žiadosti o platbu, príprava žiadosti o NFP/žiadosti o platbu, finančné zúčtovania, komunikácia s poskytovateľom a inými inštitúciami v rámci realizácie projektu, sledovanie čiastkových a celkových výsledkov (monitorovanie) projektu, vykonávanie prípadných zmien projektu a organizačné zabezpečenie aktivít projektu zamestnancami prijímateľa</w:delText>
              </w:r>
              <w:r w:rsidRPr="00BC4423" w:rsidDel="00724968">
                <w:rPr>
                  <w:rFonts w:eastAsiaTheme="minorHAnsi" w:cstheme="minorHAnsi"/>
                  <w:i/>
                  <w:color w:val="FF0000"/>
                  <w:sz w:val="16"/>
                  <w:szCs w:val="16"/>
                </w:rPr>
                <w:delText>.“</w:delText>
              </w:r>
              <w:r w:rsidR="00BC4423" w:rsidRPr="00BC4423" w:rsidDel="00724968">
                <w:rPr>
                  <w:rFonts w:eastAsiaTheme="minorHAnsi" w:cstheme="minorHAnsi"/>
                  <w:i/>
                  <w:color w:val="FF0000"/>
                  <w:sz w:val="16"/>
                  <w:szCs w:val="16"/>
                </w:rPr>
                <w:delText xml:space="preserve">  </w:delText>
              </w:r>
            </w:del>
          </w:p>
          <w:p w14:paraId="4AB458A1" w14:textId="5051361A" w:rsidR="004800B7" w:rsidDel="00724968" w:rsidRDefault="004800B7" w:rsidP="004800B7">
            <w:pPr>
              <w:pStyle w:val="Odsekzoznamu"/>
              <w:tabs>
                <w:tab w:val="left" w:pos="993"/>
              </w:tabs>
              <w:autoSpaceDE w:val="0"/>
              <w:autoSpaceDN w:val="0"/>
              <w:adjustRightInd w:val="0"/>
              <w:spacing w:after="0" w:line="240" w:lineRule="auto"/>
              <w:jc w:val="both"/>
              <w:rPr>
                <w:del w:id="34" w:author="Jana Vacíková" w:date="2025-03-25T16:28:00Z"/>
                <w:rStyle w:val="Vrazn"/>
              </w:rPr>
            </w:pPr>
          </w:p>
          <w:p w14:paraId="50CB9640" w14:textId="35D96C34" w:rsidR="00C418B8" w:rsidRPr="004800B7" w:rsidDel="00724968" w:rsidRDefault="00BC4423" w:rsidP="004800B7">
            <w:pPr>
              <w:pStyle w:val="Odsekzoznamu"/>
              <w:tabs>
                <w:tab w:val="left" w:pos="993"/>
              </w:tabs>
              <w:autoSpaceDE w:val="0"/>
              <w:autoSpaceDN w:val="0"/>
              <w:adjustRightInd w:val="0"/>
              <w:spacing w:after="0" w:line="240" w:lineRule="auto"/>
              <w:jc w:val="both"/>
              <w:rPr>
                <w:del w:id="35" w:author="Jana Vacíková" w:date="2025-03-25T16:28:00Z"/>
                <w:rFonts w:cstheme="minorHAnsi"/>
                <w:b/>
                <w:bCs/>
                <w:color w:val="FF0000"/>
                <w:sz w:val="16"/>
                <w:szCs w:val="16"/>
              </w:rPr>
            </w:pPr>
            <w:del w:id="36" w:author="Jana Vacíková" w:date="2025-03-25T16:28:00Z">
              <w:r w:rsidRPr="004800B7" w:rsidDel="00724968">
                <w:rPr>
                  <w:rFonts w:eastAsiaTheme="minorHAnsi" w:cstheme="minorHAnsi"/>
                  <w:color w:val="FF0000"/>
                  <w:sz w:val="16"/>
                  <w:szCs w:val="16"/>
                </w:rPr>
                <w:delText>V rámci Riadenia projektu</w:delText>
              </w:r>
              <w:r w:rsidRPr="00BC4423" w:rsidDel="00724968">
                <w:rPr>
                  <w:rFonts w:eastAsiaTheme="minorHAnsi" w:cstheme="minorHAnsi"/>
                  <w:i/>
                  <w:color w:val="FF0000"/>
                  <w:sz w:val="16"/>
                  <w:szCs w:val="16"/>
                </w:rPr>
                <w:delText xml:space="preserve"> </w:delText>
              </w:r>
              <w:r w:rsidRPr="004800B7" w:rsidDel="00724968">
                <w:rPr>
                  <w:rFonts w:cstheme="minorHAnsi"/>
                  <w:b/>
                  <w:bCs/>
                  <w:color w:val="FF0000"/>
                  <w:sz w:val="16"/>
                  <w:szCs w:val="16"/>
                </w:rPr>
                <w:delText xml:space="preserve">pracovná pozícia musí byť </w:delText>
              </w:r>
              <w:r w:rsidRPr="004800B7" w:rsidDel="00724968">
                <w:rPr>
                  <w:rFonts w:cstheme="minorHAnsi"/>
                  <w:b/>
                  <w:color w:val="FF0000"/>
                  <w:sz w:val="16"/>
                  <w:szCs w:val="16"/>
                </w:rPr>
                <w:delText xml:space="preserve">zabezpečená internými zamestnancami (pracovný pomer založený pracovnou zmluvou, dohodou o práci vykonávanej mimo pracovného pomeru). </w:delText>
              </w:r>
              <w:r w:rsidR="00C418B8" w:rsidRPr="004800B7" w:rsidDel="00724968">
                <w:rPr>
                  <w:rFonts w:cstheme="minorHAnsi"/>
                  <w:color w:val="FF0000"/>
                  <w:sz w:val="16"/>
                  <w:szCs w:val="16"/>
                </w:rPr>
                <w:delText>Je nevyhnutné, aby žiadateľ/prijímateľ rešpektoval odmeňovanie jednotlivých pracovných pozícií (pracovný pomer alebo dohody o prácach vykonávaných mimo pracovného pomeru) s ohľadom na jeho predchádzajúcu mzdovú politiku, t. j. nie je možné akceptovať navýšenie iba z dôvodu, že práce vykonávané na projekte sú</w:delText>
              </w:r>
              <w:r w:rsidR="004800B7" w:rsidDel="00724968">
                <w:rPr>
                  <w:rFonts w:cstheme="minorHAnsi"/>
                  <w:color w:val="FF0000"/>
                  <w:sz w:val="16"/>
                  <w:szCs w:val="16"/>
                </w:rPr>
                <w:delText xml:space="preserve"> financované z prostriedkov PRv SR 2014 - 2022</w:delText>
              </w:r>
              <w:r w:rsidR="00C418B8" w:rsidRPr="004800B7" w:rsidDel="00724968">
                <w:rPr>
                  <w:rFonts w:cstheme="minorHAnsi"/>
                  <w:color w:val="FF0000"/>
                  <w:sz w:val="16"/>
                  <w:szCs w:val="16"/>
                </w:rPr>
                <w:delText xml:space="preserve"> (napr. rozdielne sadzby odmeňovania za práce vykonávané mimo aktivít projektu a za zhodné alebo obdobné práce vykonávané na aktivitách projektu financo</w:delText>
              </w:r>
              <w:r w:rsidR="004800B7" w:rsidDel="00724968">
                <w:rPr>
                  <w:rFonts w:cstheme="minorHAnsi"/>
                  <w:color w:val="FF0000"/>
                  <w:sz w:val="16"/>
                  <w:szCs w:val="16"/>
                </w:rPr>
                <w:delText>vaných z prostriedkov PRV SR 2014 - 2022</w:delText>
              </w:r>
              <w:r w:rsidR="00C418B8" w:rsidRPr="004800B7" w:rsidDel="00724968">
                <w:rPr>
                  <w:rFonts w:cstheme="minorHAnsi"/>
                  <w:color w:val="FF0000"/>
                  <w:sz w:val="16"/>
                  <w:szCs w:val="16"/>
                </w:rPr>
                <w:delText xml:space="preserve">). Takéto navýšenie bude mať za následok vznik neoprávnených výdavkov </w:delText>
              </w:r>
              <w:r w:rsidR="004800B7" w:rsidDel="00724968">
                <w:rPr>
                  <w:rFonts w:cstheme="minorHAnsi"/>
                  <w:color w:val="FF0000"/>
                  <w:sz w:val="16"/>
                  <w:szCs w:val="16"/>
                </w:rPr>
                <w:delText>.</w:delText>
              </w:r>
            </w:del>
          </w:p>
          <w:p w14:paraId="4BEA3E43" w14:textId="292C4AB1" w:rsidR="00C418B8" w:rsidRPr="004800B7" w:rsidDel="00724968" w:rsidRDefault="00C418B8" w:rsidP="00C418B8">
            <w:pPr>
              <w:pStyle w:val="Odsekzoznamu"/>
              <w:tabs>
                <w:tab w:val="left" w:pos="993"/>
              </w:tabs>
              <w:autoSpaceDE w:val="0"/>
              <w:autoSpaceDN w:val="0"/>
              <w:adjustRightInd w:val="0"/>
              <w:spacing w:after="0" w:line="240" w:lineRule="auto"/>
              <w:jc w:val="both"/>
              <w:rPr>
                <w:del w:id="37" w:author="Jana Vacíková" w:date="2025-03-25T16:28:00Z"/>
                <w:rFonts w:cstheme="minorHAnsi"/>
                <w:color w:val="FF0000"/>
                <w:sz w:val="16"/>
                <w:szCs w:val="16"/>
              </w:rPr>
            </w:pPr>
            <w:del w:id="38" w:author="Jana Vacíková" w:date="2025-03-25T16:28:00Z">
              <w:r w:rsidRPr="004800B7" w:rsidDel="00724968">
                <w:rPr>
                  <w:rFonts w:cstheme="minorHAnsi"/>
                  <w:color w:val="FF0000"/>
                  <w:sz w:val="16"/>
                  <w:szCs w:val="16"/>
                </w:rPr>
                <w:delText>Výdavky týkajúce sa výkonu práce sú limitované rozsahom práce maximálne 12 hodín/deň (výnimkou je pracovná činnosť/výkon práce vyžadujúca nerovnomerné rozvrhnutie týždenného pracovného času) za všetky pracovné úväzky osoby kumulatívne u jedného zamestnávateľa, t. j. za všetky pracovné pomery, dohody mimo pracovného pomeru a štátnozamestnanecký pomer. Toto pravidlo oprávnenosti výdavkov vymedzuje, že v konkrétny deň, kedy osoba vykonáva pr</w:delText>
              </w:r>
              <w:r w:rsidR="004800B7" w:rsidDel="00724968">
                <w:rPr>
                  <w:rFonts w:cstheme="minorHAnsi"/>
                  <w:color w:val="FF0000"/>
                  <w:sz w:val="16"/>
                  <w:szCs w:val="16"/>
                </w:rPr>
                <w:delText>ácu pre projekt podporený z PRv Sr 2014 - 2022</w:delText>
              </w:r>
              <w:r w:rsidRPr="004800B7" w:rsidDel="00724968">
                <w:rPr>
                  <w:rFonts w:cstheme="minorHAnsi"/>
                  <w:color w:val="FF0000"/>
                  <w:sz w:val="16"/>
                  <w:szCs w:val="16"/>
                </w:rPr>
                <w:delText xml:space="preserve">, nemôže jej vykonávaná práca za všetky úväzky u jedného zamestnávateľa presiahnuť 12 hodín. V prípade prekročenia limitu je oprávnený len ten výdavok, ktorý v súčte s ostatnými pracovnými úväzkami nepresiahne 12 hodín. Pracovné úväzky osôb pracujúcich na projekte sa nesmú prekrývať, nie je prípustné, aby bol zamestnanec platený za rovnakú činnosť vykonávanú v tom istom čase, resp. za rovnaké výstupy viackrát. </w:delText>
              </w:r>
            </w:del>
          </w:p>
          <w:p w14:paraId="365AEA5D" w14:textId="5CB91CD3" w:rsidR="00C418B8" w:rsidRPr="004800B7" w:rsidDel="00724968" w:rsidRDefault="00C418B8" w:rsidP="00C418B8">
            <w:pPr>
              <w:pStyle w:val="Odsekzoznamu"/>
              <w:tabs>
                <w:tab w:val="left" w:pos="993"/>
              </w:tabs>
              <w:autoSpaceDE w:val="0"/>
              <w:autoSpaceDN w:val="0"/>
              <w:adjustRightInd w:val="0"/>
              <w:spacing w:after="0" w:line="240" w:lineRule="auto"/>
              <w:jc w:val="both"/>
              <w:rPr>
                <w:del w:id="39" w:author="Jana Vacíková" w:date="2025-03-25T16:28:00Z"/>
                <w:rFonts w:cstheme="minorHAnsi"/>
                <w:color w:val="FF0000"/>
                <w:sz w:val="16"/>
                <w:szCs w:val="16"/>
              </w:rPr>
            </w:pPr>
            <w:del w:id="40" w:author="Jana Vacíková" w:date="2025-03-25T16:28:00Z">
              <w:r w:rsidRPr="004800B7" w:rsidDel="00724968">
                <w:rPr>
                  <w:rFonts w:cstheme="minorHAnsi"/>
                  <w:color w:val="FF0000"/>
                  <w:sz w:val="16"/>
                  <w:szCs w:val="16"/>
                </w:rPr>
                <w:delText>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w:delText>
              </w:r>
              <w:r w:rsidR="004800B7" w:rsidDel="00724968">
                <w:rPr>
                  <w:rFonts w:cstheme="minorHAnsi"/>
                  <w:color w:val="FF0000"/>
                  <w:sz w:val="16"/>
                  <w:szCs w:val="16"/>
                </w:rPr>
                <w:delText>inancovaných z prostriedkov PRV SR 014 - 2022</w:delText>
              </w:r>
              <w:r w:rsidRPr="004800B7" w:rsidDel="00724968">
                <w:rPr>
                  <w:rFonts w:cstheme="minorHAnsi"/>
                  <w:color w:val="FF0000"/>
                  <w:sz w:val="16"/>
                  <w:szCs w:val="16"/>
                </w:rPr>
                <w:delText>, resp. z iných programov EÚ alebo vnútroštátnych programov, resp. pri zistení vykonávania činnosti ne</w:delText>
              </w:r>
              <w:r w:rsidR="004800B7" w:rsidDel="00724968">
                <w:rPr>
                  <w:rFonts w:cstheme="minorHAnsi"/>
                  <w:color w:val="FF0000"/>
                  <w:sz w:val="16"/>
                  <w:szCs w:val="16"/>
                </w:rPr>
                <w:delText>financovanej z prostriedkov PR SR 2014 - 2022</w:delText>
              </w:r>
              <w:r w:rsidRPr="004800B7" w:rsidDel="00724968">
                <w:rPr>
                  <w:rFonts w:cstheme="minorHAnsi"/>
                  <w:color w:val="FF0000"/>
                  <w:sz w:val="16"/>
                  <w:szCs w:val="16"/>
                </w:rPr>
                <w:delText>. Výdavky, ktoré sa vzťahujú na tieto pracovné výkazy budú vylúčené z financova</w:delText>
              </w:r>
              <w:r w:rsidR="004800B7" w:rsidDel="00724968">
                <w:rPr>
                  <w:rFonts w:cstheme="minorHAnsi"/>
                  <w:color w:val="FF0000"/>
                  <w:sz w:val="16"/>
                  <w:szCs w:val="16"/>
                </w:rPr>
                <w:delText xml:space="preserve">nia dotknutého projektu </w:delText>
              </w:r>
              <w:r w:rsidRPr="004800B7" w:rsidDel="00724968">
                <w:rPr>
                  <w:rFonts w:cstheme="minorHAnsi"/>
                  <w:color w:val="FF0000"/>
                  <w:sz w:val="16"/>
                  <w:szCs w:val="16"/>
                </w:rPr>
                <w:delText xml:space="preserve">v na úrovni príslušného dňa, pričom nie je podstatné, na základe akého zmluvného vzťahu osoba pracovala. </w:delText>
              </w:r>
            </w:del>
          </w:p>
          <w:p w14:paraId="59DF2560" w14:textId="4493C1DD" w:rsidR="00C418B8" w:rsidRPr="004800B7" w:rsidDel="00724968" w:rsidRDefault="00C418B8" w:rsidP="00C418B8">
            <w:pPr>
              <w:pStyle w:val="Odsekzoznamu"/>
              <w:tabs>
                <w:tab w:val="left" w:pos="993"/>
              </w:tabs>
              <w:autoSpaceDE w:val="0"/>
              <w:autoSpaceDN w:val="0"/>
              <w:adjustRightInd w:val="0"/>
              <w:spacing w:after="0" w:line="240" w:lineRule="auto"/>
              <w:jc w:val="both"/>
              <w:rPr>
                <w:del w:id="41" w:author="Jana Vacíková" w:date="2025-03-25T16:28:00Z"/>
                <w:rFonts w:cstheme="minorHAnsi"/>
                <w:color w:val="FF0000"/>
                <w:sz w:val="16"/>
                <w:szCs w:val="16"/>
              </w:rPr>
            </w:pPr>
          </w:p>
          <w:p w14:paraId="1E302293" w14:textId="0E46B1A0" w:rsidR="00C418B8" w:rsidRPr="004800B7" w:rsidDel="00724968" w:rsidRDefault="00C418B8" w:rsidP="00C418B8">
            <w:pPr>
              <w:pStyle w:val="Odsekzoznamu"/>
              <w:tabs>
                <w:tab w:val="left" w:pos="993"/>
              </w:tabs>
              <w:autoSpaceDE w:val="0"/>
              <w:autoSpaceDN w:val="0"/>
              <w:adjustRightInd w:val="0"/>
              <w:spacing w:after="0" w:line="240" w:lineRule="auto"/>
              <w:jc w:val="both"/>
              <w:rPr>
                <w:del w:id="42" w:author="Jana Vacíková" w:date="2025-03-25T16:28:00Z"/>
                <w:rFonts w:cstheme="minorHAnsi"/>
                <w:color w:val="FF0000"/>
                <w:sz w:val="16"/>
                <w:szCs w:val="16"/>
              </w:rPr>
            </w:pPr>
            <w:del w:id="43" w:author="Jana Vacíková" w:date="2025-03-25T16:28:00Z">
              <w:r w:rsidRPr="004800B7" w:rsidDel="00724968">
                <w:rPr>
                  <w:rFonts w:cstheme="minorHAnsi"/>
                  <w:color w:val="FF0000"/>
                  <w:sz w:val="16"/>
                  <w:szCs w:val="16"/>
                </w:rPr>
                <w:delText xml:space="preserve">Za neoprávnené sa budú považovať výdavky v prípade identifikácie nepravdivých údajov uvedených v pracovnom výkaze. Ak zamestnanec nepracuje z dôvodu práceneschopnosti (dočasná práceneschopnosť na výkon zárobkovej činnosti alebo nariadeného karanténneho opatrenia alebo izolácie) alebo ošetrovania člena rodiny či navštevy lekára a súčasne v tom istom čase vykonáva aktivity pre projekt na základe pracovnoprávneho, alebo obdobného vzťahu, budú výdavky na tieto aktivity považované za neoprávnené. </w:delText>
              </w:r>
            </w:del>
          </w:p>
          <w:p w14:paraId="3736F913" w14:textId="2A23AB53" w:rsidR="00BC4423" w:rsidRPr="004800B7" w:rsidDel="00724968" w:rsidRDefault="00BC4423" w:rsidP="004800B7">
            <w:pPr>
              <w:pStyle w:val="Odsekzoznamu"/>
              <w:spacing w:before="60" w:after="60" w:line="240" w:lineRule="auto"/>
              <w:jc w:val="both"/>
              <w:rPr>
                <w:del w:id="44" w:author="Jana Vacíková" w:date="2025-03-25T16:28:00Z"/>
                <w:rFonts w:cstheme="minorHAnsi"/>
                <w:color w:val="FF0000"/>
                <w:sz w:val="16"/>
                <w:szCs w:val="16"/>
              </w:rPr>
            </w:pPr>
            <w:del w:id="45" w:author="Jana Vacíková" w:date="2025-03-25T16:28:00Z">
              <w:r w:rsidRPr="004800B7" w:rsidDel="00724968">
                <w:rPr>
                  <w:rFonts w:cstheme="minorHAnsi"/>
                  <w:color w:val="FF0000"/>
                  <w:sz w:val="16"/>
                  <w:szCs w:val="16"/>
                </w:rPr>
                <w:delText>Zamestnávanie osôb pre účely vykonania práce, ktorá je spojená s</w:delText>
              </w:r>
              <w:r w:rsidR="004800B7" w:rsidRPr="004800B7" w:rsidDel="00724968">
                <w:rPr>
                  <w:rFonts w:cstheme="minorHAnsi"/>
                  <w:color w:val="FF0000"/>
                  <w:sz w:val="16"/>
                  <w:szCs w:val="16"/>
                </w:rPr>
                <w:delText> riadením projektu</w:delText>
              </w:r>
              <w:r w:rsidRPr="004800B7" w:rsidDel="00724968">
                <w:rPr>
                  <w:rFonts w:cstheme="minorHAnsi"/>
                  <w:color w:val="FF0000"/>
                  <w:sz w:val="16"/>
                  <w:szCs w:val="16"/>
                </w:rPr>
                <w:delText xml:space="preserve">: </w:delText>
              </w:r>
            </w:del>
          </w:p>
          <w:p w14:paraId="36AC8BA8" w14:textId="0EBC68C4" w:rsidR="004800B7" w:rsidDel="00724968" w:rsidRDefault="00BC4423" w:rsidP="004800B7">
            <w:pPr>
              <w:pStyle w:val="Odsekzoznamu"/>
              <w:numPr>
                <w:ilvl w:val="0"/>
                <w:numId w:val="93"/>
              </w:numPr>
              <w:spacing w:before="60" w:after="60" w:line="240" w:lineRule="auto"/>
              <w:jc w:val="both"/>
              <w:rPr>
                <w:del w:id="46" w:author="Jana Vacíková" w:date="2025-03-25T16:28:00Z"/>
                <w:rFonts w:cstheme="minorHAnsi"/>
                <w:color w:val="FF0000"/>
                <w:sz w:val="16"/>
                <w:szCs w:val="16"/>
              </w:rPr>
            </w:pPr>
            <w:del w:id="47" w:author="Jana Vacíková" w:date="2025-03-25T16:28:00Z">
              <w:r w:rsidRPr="004800B7" w:rsidDel="00724968">
                <w:rPr>
                  <w:rFonts w:cstheme="minorHAnsi"/>
                  <w:b/>
                  <w:bCs/>
                  <w:color w:val="FF0000"/>
                  <w:sz w:val="16"/>
                  <w:szCs w:val="16"/>
                  <w:u w:val="single"/>
                </w:rPr>
                <w:delText xml:space="preserve">zamestnanec vykonáva </w:delText>
              </w:r>
              <w:r w:rsidRPr="004800B7" w:rsidDel="00724968">
                <w:rPr>
                  <w:rFonts w:cstheme="minorHAnsi"/>
                  <w:b/>
                  <w:color w:val="FF0000"/>
                  <w:sz w:val="16"/>
                  <w:szCs w:val="16"/>
                  <w:u w:val="single"/>
                </w:rPr>
                <w:delText>100 %</w:delText>
              </w:r>
              <w:r w:rsidRPr="004800B7" w:rsidDel="00724968">
                <w:rPr>
                  <w:rFonts w:cstheme="minorHAnsi"/>
                  <w:color w:val="FF0000"/>
                  <w:sz w:val="16"/>
                  <w:szCs w:val="16"/>
                </w:rPr>
                <w:delText xml:space="preserve"> jeho skutočného pracovného času</w:delText>
              </w:r>
              <w:r w:rsidRPr="004800B7" w:rsidDel="00724968">
                <w:rPr>
                  <w:rFonts w:cstheme="minorHAnsi"/>
                  <w:b/>
                  <w:bCs/>
                  <w:color w:val="FF0000"/>
                  <w:sz w:val="16"/>
                  <w:szCs w:val="16"/>
                </w:rPr>
                <w:delText xml:space="preserve"> </w:delText>
              </w:r>
              <w:r w:rsidRPr="004800B7" w:rsidDel="00724968">
                <w:rPr>
                  <w:rFonts w:cstheme="minorHAnsi"/>
                  <w:bCs/>
                  <w:color w:val="FF0000"/>
                  <w:sz w:val="16"/>
                  <w:szCs w:val="16"/>
                </w:rPr>
                <w:delText xml:space="preserve">na </w:delText>
              </w:r>
              <w:r w:rsidRPr="004800B7" w:rsidDel="00724968">
                <w:rPr>
                  <w:rFonts w:cstheme="minorHAnsi"/>
                  <w:color w:val="FF0000"/>
                  <w:sz w:val="16"/>
                  <w:szCs w:val="16"/>
                </w:rPr>
                <w:delText xml:space="preserve">činnostiach spojených </w:delText>
              </w:r>
              <w:r w:rsidR="004800B7" w:rsidDel="00724968">
                <w:rPr>
                  <w:rFonts w:cstheme="minorHAnsi"/>
                  <w:color w:val="FF0000"/>
                  <w:sz w:val="16"/>
                  <w:szCs w:val="16"/>
                </w:rPr>
                <w:delText xml:space="preserve">s riadením projektu </w:delText>
              </w:r>
              <w:r w:rsidRPr="004800B7" w:rsidDel="00724968">
                <w:rPr>
                  <w:rFonts w:cstheme="minorHAnsi"/>
                  <w:color w:val="FF0000"/>
                  <w:sz w:val="16"/>
                  <w:szCs w:val="16"/>
                </w:rPr>
                <w:delText>(plný pracovný úväzok) a žiadne iné aktivity mimo, t.j. zamestnanec pracuje poča</w:delText>
              </w:r>
              <w:r w:rsidR="004800B7" w:rsidDel="00724968">
                <w:rPr>
                  <w:rFonts w:cstheme="minorHAnsi"/>
                  <w:color w:val="FF0000"/>
                  <w:sz w:val="16"/>
                  <w:szCs w:val="16"/>
                </w:rPr>
                <w:delText xml:space="preserve">s celej pracovnej doby výlučne </w:delText>
              </w:r>
              <w:r w:rsidRPr="004800B7" w:rsidDel="00724968">
                <w:rPr>
                  <w:rFonts w:cstheme="minorHAnsi"/>
                  <w:bCs/>
                  <w:color w:val="FF0000"/>
                  <w:sz w:val="16"/>
                  <w:szCs w:val="16"/>
                </w:rPr>
                <w:delText xml:space="preserve">na </w:delText>
              </w:r>
              <w:r w:rsidRPr="004800B7" w:rsidDel="00724968">
                <w:rPr>
                  <w:rFonts w:cstheme="minorHAnsi"/>
                  <w:color w:val="FF0000"/>
                  <w:sz w:val="16"/>
                  <w:szCs w:val="16"/>
                </w:rPr>
                <w:delText>činnostiach spojených s</w:delText>
              </w:r>
              <w:r w:rsidR="004800B7" w:rsidDel="00724968">
                <w:rPr>
                  <w:rFonts w:cstheme="minorHAnsi"/>
                  <w:color w:val="FF0000"/>
                  <w:sz w:val="16"/>
                  <w:szCs w:val="16"/>
                </w:rPr>
                <w:delText> </w:delText>
              </w:r>
              <w:r w:rsidRPr="004800B7" w:rsidDel="00724968">
                <w:rPr>
                  <w:rFonts w:cstheme="minorHAnsi"/>
                  <w:color w:val="FF0000"/>
                  <w:sz w:val="16"/>
                  <w:szCs w:val="16"/>
                </w:rPr>
                <w:delText>riadením</w:delText>
              </w:r>
              <w:r w:rsidR="004800B7" w:rsidDel="00724968">
                <w:rPr>
                  <w:rFonts w:cstheme="minorHAnsi"/>
                  <w:color w:val="FF0000"/>
                  <w:sz w:val="16"/>
                  <w:szCs w:val="16"/>
                </w:rPr>
                <w:delText xml:space="preserve"> projektu</w:delText>
              </w:r>
              <w:r w:rsidRPr="004800B7" w:rsidDel="00724968">
                <w:rPr>
                  <w:rFonts w:cstheme="minorHAnsi"/>
                  <w:color w:val="FF0000"/>
                  <w:sz w:val="16"/>
                  <w:szCs w:val="16"/>
                </w:rPr>
                <w:delText xml:space="preserve">. V tomto prípade sú oprávnené výdavky za celkovú cenu práce. </w:delText>
              </w:r>
            </w:del>
          </w:p>
          <w:p w14:paraId="1D26AFEB" w14:textId="6142291C" w:rsidR="004800B7" w:rsidRPr="004800B7" w:rsidDel="00724968" w:rsidRDefault="00BC4423" w:rsidP="004800B7">
            <w:pPr>
              <w:pStyle w:val="Odsekzoznamu"/>
              <w:numPr>
                <w:ilvl w:val="0"/>
                <w:numId w:val="93"/>
              </w:numPr>
              <w:spacing w:before="60" w:after="60" w:line="240" w:lineRule="auto"/>
              <w:jc w:val="both"/>
              <w:rPr>
                <w:del w:id="48" w:author="Jana Vacíková" w:date="2025-03-25T16:28:00Z"/>
                <w:rFonts w:cstheme="minorHAnsi"/>
                <w:color w:val="FF0000"/>
                <w:sz w:val="16"/>
                <w:szCs w:val="16"/>
              </w:rPr>
            </w:pPr>
            <w:del w:id="49" w:author="Jana Vacíková" w:date="2025-03-25T16:28:00Z">
              <w:r w:rsidRPr="004800B7" w:rsidDel="00724968">
                <w:rPr>
                  <w:rFonts w:cstheme="minorHAnsi"/>
                  <w:b/>
                  <w:bCs/>
                  <w:color w:val="FF0000"/>
                  <w:sz w:val="16"/>
                  <w:szCs w:val="16"/>
                  <w:u w:val="single"/>
                </w:rPr>
                <w:delText xml:space="preserve">zamestnanec nevykonáva </w:delText>
              </w:r>
              <w:r w:rsidRPr="004800B7" w:rsidDel="00724968">
                <w:rPr>
                  <w:rFonts w:cstheme="minorHAnsi"/>
                  <w:b/>
                  <w:color w:val="FF0000"/>
                  <w:sz w:val="16"/>
                  <w:szCs w:val="16"/>
                  <w:u w:val="single"/>
                </w:rPr>
                <w:delText>100 %</w:delText>
              </w:r>
              <w:r w:rsidRPr="004800B7" w:rsidDel="00724968">
                <w:rPr>
                  <w:rFonts w:cstheme="minorHAnsi"/>
                  <w:color w:val="FF0000"/>
                  <w:sz w:val="16"/>
                  <w:szCs w:val="16"/>
                </w:rPr>
                <w:delText xml:space="preserve"> jeho skutočného pracovného času</w:delText>
              </w:r>
              <w:r w:rsidRPr="004800B7" w:rsidDel="00724968">
                <w:rPr>
                  <w:rFonts w:cstheme="minorHAnsi"/>
                  <w:b/>
                  <w:bCs/>
                  <w:color w:val="FF0000"/>
                  <w:sz w:val="16"/>
                  <w:szCs w:val="16"/>
                </w:rPr>
                <w:delText xml:space="preserve"> </w:delText>
              </w:r>
              <w:r w:rsidRPr="004800B7" w:rsidDel="00724968">
                <w:rPr>
                  <w:rFonts w:cstheme="minorHAnsi"/>
                  <w:bCs/>
                  <w:color w:val="FF0000"/>
                  <w:sz w:val="16"/>
                  <w:szCs w:val="16"/>
                </w:rPr>
                <w:delText xml:space="preserve">na </w:delText>
              </w:r>
              <w:r w:rsidRPr="004800B7" w:rsidDel="00724968">
                <w:rPr>
                  <w:rFonts w:cstheme="minorHAnsi"/>
                  <w:color w:val="FF0000"/>
                  <w:sz w:val="16"/>
                  <w:szCs w:val="16"/>
                </w:rPr>
                <w:delText>činnostiach spojených s</w:delText>
              </w:r>
              <w:r w:rsidR="004800B7" w:rsidDel="00724968">
                <w:rPr>
                  <w:rFonts w:cstheme="minorHAnsi"/>
                  <w:color w:val="FF0000"/>
                  <w:sz w:val="16"/>
                  <w:szCs w:val="16"/>
                </w:rPr>
                <w:delText> </w:delText>
              </w:r>
              <w:r w:rsidRPr="004800B7" w:rsidDel="00724968">
                <w:rPr>
                  <w:rFonts w:cstheme="minorHAnsi"/>
                  <w:color w:val="FF0000"/>
                  <w:sz w:val="16"/>
                  <w:szCs w:val="16"/>
                </w:rPr>
                <w:delText>riadením</w:delText>
              </w:r>
              <w:r w:rsidR="004800B7" w:rsidDel="00724968">
                <w:rPr>
                  <w:rFonts w:cstheme="minorHAnsi"/>
                  <w:color w:val="FF0000"/>
                  <w:sz w:val="16"/>
                  <w:szCs w:val="16"/>
                </w:rPr>
                <w:delText xml:space="preserve"> projektu</w:delText>
              </w:r>
              <w:r w:rsidRPr="004800B7" w:rsidDel="00724968">
                <w:rPr>
                  <w:rFonts w:cstheme="minorHAnsi"/>
                  <w:color w:val="FF0000"/>
                  <w:sz w:val="16"/>
                  <w:szCs w:val="16"/>
                </w:rPr>
                <w:delText xml:space="preserve">, t.j. zamestnanec </w:delText>
              </w:r>
              <w:r w:rsidR="004800B7" w:rsidDel="00724968">
                <w:rPr>
                  <w:rFonts w:cstheme="minorHAnsi"/>
                  <w:color w:val="FF0000"/>
                  <w:sz w:val="16"/>
                  <w:szCs w:val="16"/>
                </w:rPr>
                <w:delText>vykonáva aj iné činnosti pre žiadateľa/prijímateľa</w:delText>
              </w:r>
              <w:r w:rsidRPr="004800B7" w:rsidDel="00724968">
                <w:rPr>
                  <w:rFonts w:cstheme="minorHAnsi"/>
                  <w:color w:val="FF0000"/>
                  <w:sz w:val="16"/>
                  <w:szCs w:val="16"/>
                </w:rPr>
                <w:delText xml:space="preserve"> (celkový pracovný čas zamestnanca je rozdelený na činnosti vykonávané </w:delText>
              </w:r>
              <w:r w:rsidRPr="004800B7" w:rsidDel="00724968">
                <w:rPr>
                  <w:rFonts w:cstheme="minorHAnsi"/>
                  <w:bCs/>
                  <w:color w:val="FF0000"/>
                  <w:sz w:val="16"/>
                  <w:szCs w:val="16"/>
                </w:rPr>
                <w:delText xml:space="preserve">na </w:delText>
              </w:r>
              <w:r w:rsidRPr="004800B7" w:rsidDel="00724968">
                <w:rPr>
                  <w:rFonts w:cstheme="minorHAnsi"/>
                  <w:color w:val="FF0000"/>
                  <w:sz w:val="16"/>
                  <w:szCs w:val="16"/>
                </w:rPr>
                <w:delText xml:space="preserve">činnostiach spojených s riadením </w:delText>
              </w:r>
              <w:r w:rsidR="004800B7" w:rsidDel="00724968">
                <w:rPr>
                  <w:rFonts w:cstheme="minorHAnsi"/>
                  <w:color w:val="FF0000"/>
                  <w:sz w:val="16"/>
                  <w:szCs w:val="16"/>
                </w:rPr>
                <w:delText>projektu a na iné činnosti</w:delText>
              </w:r>
              <w:r w:rsidRPr="004800B7" w:rsidDel="00724968">
                <w:rPr>
                  <w:rFonts w:cstheme="minorHAnsi"/>
                  <w:color w:val="FF0000"/>
                  <w:sz w:val="16"/>
                  <w:szCs w:val="16"/>
                </w:rPr>
                <w:delText>). V tomto prípade sú oprávnené výdavky za celkovú cenu práce (ak v texte príručky pre prijímateľa LEADER nie je uvedené inak), pomerne podľa skutočne odpracovaného času. Oprávnená náhrada za dovolenku sa kráti zamestnancom, ktorí pracujú len časť svojho úväzku na</w:delText>
              </w:r>
              <w:r w:rsidRPr="004800B7" w:rsidDel="00724968">
                <w:rPr>
                  <w:rFonts w:cstheme="minorHAnsi"/>
                  <w:bCs/>
                  <w:color w:val="FF0000"/>
                  <w:sz w:val="16"/>
                  <w:szCs w:val="16"/>
                </w:rPr>
                <w:delText xml:space="preserve"> </w:delText>
              </w:r>
              <w:r w:rsidRPr="004800B7" w:rsidDel="00724968">
                <w:rPr>
                  <w:rFonts w:cstheme="minorHAnsi"/>
                  <w:color w:val="FF0000"/>
                  <w:sz w:val="16"/>
                  <w:szCs w:val="16"/>
                </w:rPr>
                <w:delText xml:space="preserve">činnostiach spojených s riadením </w:delText>
              </w:r>
              <w:r w:rsidR="004800B7" w:rsidDel="00724968">
                <w:rPr>
                  <w:rFonts w:cstheme="minorHAnsi"/>
                  <w:color w:val="FF0000"/>
                  <w:sz w:val="16"/>
                  <w:szCs w:val="16"/>
                </w:rPr>
                <w:delText xml:space="preserve"> projektu </w:delText>
              </w:r>
              <w:r w:rsidRPr="004800B7" w:rsidDel="00724968">
                <w:rPr>
                  <w:rFonts w:cstheme="minorHAnsi"/>
                  <w:color w:val="FF0000"/>
                  <w:sz w:val="16"/>
                  <w:szCs w:val="16"/>
                </w:rPr>
                <w:delText>(</w:delText>
              </w:r>
              <w:r w:rsidRPr="004800B7" w:rsidDel="00724968">
                <w:rPr>
                  <w:rFonts w:cstheme="minorHAnsi"/>
                  <w:iCs/>
                  <w:color w:val="FF0000"/>
                  <w:sz w:val="16"/>
                  <w:szCs w:val="16"/>
                </w:rPr>
                <w:delText xml:space="preserve">náhrada za dovolenku prislúcha k obdobiu odpracovanému príslušným zamestnancom na </w:delText>
              </w:r>
              <w:r w:rsidRPr="004800B7" w:rsidDel="00724968">
                <w:rPr>
                  <w:rFonts w:cstheme="minorHAnsi"/>
                  <w:color w:val="FF0000"/>
                  <w:sz w:val="16"/>
                  <w:szCs w:val="16"/>
                </w:rPr>
                <w:delText>činnostiach spojených s ria</w:delText>
              </w:r>
              <w:r w:rsidR="004800B7" w:rsidDel="00724968">
                <w:rPr>
                  <w:rFonts w:cstheme="minorHAnsi"/>
                  <w:color w:val="FF0000"/>
                  <w:sz w:val="16"/>
                  <w:szCs w:val="16"/>
                </w:rPr>
                <w:delText>dením projektu</w:delText>
              </w:r>
              <w:r w:rsidRPr="004800B7" w:rsidDel="00724968">
                <w:rPr>
                  <w:rFonts w:cstheme="minorHAnsi"/>
                  <w:color w:val="FF0000"/>
                  <w:sz w:val="16"/>
                  <w:szCs w:val="16"/>
                </w:rPr>
                <w:delText>).</w:delText>
              </w:r>
            </w:del>
          </w:p>
          <w:p w14:paraId="1EEA1DED" w14:textId="1343FE74" w:rsidR="004800B7" w:rsidRPr="004800B7" w:rsidDel="00724968" w:rsidRDefault="00BC4423" w:rsidP="004800B7">
            <w:pPr>
              <w:pStyle w:val="Default"/>
              <w:spacing w:before="60" w:after="60"/>
              <w:ind w:left="720"/>
              <w:jc w:val="both"/>
              <w:rPr>
                <w:del w:id="50" w:author="Jana Vacíková" w:date="2025-03-25T16:28:00Z"/>
                <w:rFonts w:asciiTheme="minorHAnsi" w:hAnsiTheme="minorHAnsi" w:cstheme="minorHAnsi"/>
                <w:color w:val="FF0000"/>
                <w:sz w:val="16"/>
                <w:szCs w:val="16"/>
              </w:rPr>
            </w:pPr>
            <w:del w:id="51" w:author="Jana Vacíková" w:date="2025-03-25T16:28:00Z">
              <w:r w:rsidRPr="004800B7" w:rsidDel="00724968">
                <w:rPr>
                  <w:rFonts w:asciiTheme="minorHAnsi" w:hAnsiTheme="minorHAnsi" w:cstheme="minorHAnsi"/>
                  <w:color w:val="FF0000"/>
                  <w:sz w:val="16"/>
                  <w:szCs w:val="16"/>
                </w:rPr>
                <w:delText>Pracovnú pozíciu je možné obsadiť aj viacerými zamestnancami na čiastočný a/alebo na plný pracovný úväzok. Plný pracovný úväzok na jedno pracovné miesto môže byť prekročený (napr. zamestnaním troch zamestnancov na polovičný pracovný úväzok a pod.). Pri čiastočnom úväzku zamestnanca je oprávneným výdavkom alikvotná časť osobných výdavkov vyplývajúcich z limitov na zamestnanca.</w:delText>
              </w:r>
              <w:r w:rsidR="004800B7" w:rsidDel="00724968">
                <w:rPr>
                  <w:rFonts w:asciiTheme="minorHAnsi" w:hAnsiTheme="minorHAnsi" w:cstheme="minorHAnsi"/>
                  <w:color w:val="FF0000"/>
                  <w:sz w:val="16"/>
                  <w:szCs w:val="16"/>
                </w:rPr>
                <w:delText xml:space="preserve"> </w:delText>
              </w:r>
              <w:r w:rsidR="004800B7" w:rsidRPr="004800B7" w:rsidDel="00724968">
                <w:rPr>
                  <w:rFonts w:asciiTheme="minorHAnsi" w:hAnsiTheme="minorHAnsi" w:cstheme="minorHAnsi"/>
                  <w:b/>
                  <w:color w:val="FF0000"/>
                  <w:sz w:val="16"/>
                  <w:szCs w:val="16"/>
                </w:rPr>
                <w:delText>Oprávnený výdavok podľa formy pracovného pomeru</w:delText>
              </w:r>
              <w:r w:rsidR="00DE3B07" w:rsidDel="00724968">
                <w:rPr>
                  <w:rFonts w:asciiTheme="minorHAnsi" w:hAnsiTheme="minorHAnsi" w:cstheme="minorHAnsi"/>
                  <w:b/>
                  <w:color w:val="FF0000"/>
                  <w:sz w:val="16"/>
                  <w:szCs w:val="16"/>
                </w:rPr>
                <w:delText>:</w:delText>
              </w:r>
            </w:del>
          </w:p>
          <w:p w14:paraId="26C6031E" w14:textId="4154EB5B" w:rsidR="004800B7" w:rsidRPr="004800B7" w:rsidDel="00724968" w:rsidRDefault="004800B7" w:rsidP="004800B7">
            <w:pPr>
              <w:pStyle w:val="Odsekzoznamu"/>
              <w:numPr>
                <w:ilvl w:val="1"/>
                <w:numId w:val="555"/>
              </w:numPr>
              <w:autoSpaceDE w:val="0"/>
              <w:autoSpaceDN w:val="0"/>
              <w:adjustRightInd w:val="0"/>
              <w:spacing w:before="60" w:after="60" w:line="240" w:lineRule="auto"/>
              <w:ind w:left="1132" w:hanging="283"/>
              <w:jc w:val="both"/>
              <w:rPr>
                <w:del w:id="52" w:author="Jana Vacíková" w:date="2025-03-25T16:28:00Z"/>
                <w:rFonts w:cstheme="minorHAnsi"/>
                <w:color w:val="FF0000"/>
                <w:sz w:val="16"/>
                <w:szCs w:val="16"/>
              </w:rPr>
            </w:pPr>
            <w:del w:id="53" w:author="Jana Vacíková" w:date="2025-03-25T16:28:00Z">
              <w:r w:rsidRPr="004800B7" w:rsidDel="00724968">
                <w:rPr>
                  <w:rFonts w:cstheme="minorHAnsi"/>
                  <w:color w:val="FF0000"/>
                  <w:sz w:val="16"/>
                  <w:szCs w:val="16"/>
                </w:rPr>
                <w:delText xml:space="preserve">celková cena práce (podľa § 130 ods. 5 Zákonníka práce); </w:delText>
              </w:r>
            </w:del>
          </w:p>
          <w:p w14:paraId="15724AE0" w14:textId="65E42B2F" w:rsidR="004800B7" w:rsidRPr="004800B7" w:rsidDel="00724968" w:rsidRDefault="004800B7" w:rsidP="004800B7">
            <w:pPr>
              <w:pStyle w:val="Odsekzoznamu"/>
              <w:numPr>
                <w:ilvl w:val="1"/>
                <w:numId w:val="555"/>
              </w:numPr>
              <w:autoSpaceDE w:val="0"/>
              <w:autoSpaceDN w:val="0"/>
              <w:adjustRightInd w:val="0"/>
              <w:spacing w:before="60" w:after="60" w:line="240" w:lineRule="auto"/>
              <w:ind w:left="1132" w:hanging="283"/>
              <w:jc w:val="both"/>
              <w:rPr>
                <w:del w:id="54" w:author="Jana Vacíková" w:date="2025-03-25T16:28:00Z"/>
                <w:rFonts w:cstheme="minorHAnsi"/>
                <w:color w:val="FF0000"/>
                <w:sz w:val="16"/>
                <w:szCs w:val="16"/>
              </w:rPr>
            </w:pPr>
            <w:del w:id="55" w:author="Jana Vacíková" w:date="2025-03-25T16:28:00Z">
              <w:r w:rsidRPr="004800B7" w:rsidDel="00724968">
                <w:rPr>
                  <w:rFonts w:cstheme="minorHAnsi"/>
                  <w:color w:val="FF0000"/>
                  <w:sz w:val="16"/>
                  <w:szCs w:val="16"/>
                </w:rPr>
                <w:delText>odmeny</w:delText>
              </w:r>
              <w:r w:rsidRPr="004800B7" w:rsidDel="00724968">
                <w:rPr>
                  <w:rStyle w:val="Odkaznapoznmkupodiarou"/>
                  <w:rFonts w:cstheme="minorHAnsi"/>
                  <w:color w:val="FF0000"/>
                  <w:sz w:val="16"/>
                  <w:szCs w:val="16"/>
                </w:rPr>
                <w:footnoteReference w:id="64"/>
              </w:r>
              <w:r w:rsidRPr="004800B7" w:rsidDel="00724968">
                <w:rPr>
                  <w:rFonts w:cstheme="minorHAnsi"/>
                  <w:color w:val="FF0000"/>
                  <w:sz w:val="16"/>
                  <w:szCs w:val="16"/>
                </w:rPr>
                <w:delText xml:space="preserve"> zamestnancov, ak sú splnené nasledovné podmienky pre poskytnutie odmien: </w:delText>
              </w:r>
            </w:del>
          </w:p>
          <w:p w14:paraId="5CAF36F5" w14:textId="2E6C9B4B" w:rsidR="004800B7" w:rsidRPr="004800B7" w:rsidDel="00724968" w:rsidRDefault="004800B7" w:rsidP="00DE3B07">
            <w:pPr>
              <w:pStyle w:val="Odsekzoznamu"/>
              <w:numPr>
                <w:ilvl w:val="0"/>
                <w:numId w:val="21"/>
              </w:numPr>
              <w:autoSpaceDE w:val="0"/>
              <w:autoSpaceDN w:val="0"/>
              <w:adjustRightInd w:val="0"/>
              <w:spacing w:before="60" w:after="60" w:line="240" w:lineRule="auto"/>
              <w:ind w:left="1416" w:hanging="284"/>
              <w:jc w:val="both"/>
              <w:rPr>
                <w:del w:id="58" w:author="Jana Vacíková" w:date="2025-03-25T16:28:00Z"/>
                <w:rFonts w:cstheme="minorHAnsi"/>
                <w:color w:val="FF0000"/>
                <w:sz w:val="16"/>
                <w:szCs w:val="16"/>
              </w:rPr>
            </w:pPr>
            <w:del w:id="59" w:author="Jana Vacíková" w:date="2025-03-25T16:28:00Z">
              <w:r w:rsidRPr="004800B7" w:rsidDel="00724968">
                <w:rPr>
                  <w:rFonts w:cstheme="minorHAnsi"/>
                  <w:color w:val="FF0000"/>
                  <w:sz w:val="16"/>
                  <w:szCs w:val="16"/>
                </w:rPr>
                <w:delText>odmena ako zložka mzdy je oprávneným výdavkom, ak je poskytnutá zamestnancovi, ktorý pracuje iba na činnostiach súvisiacich s</w:delText>
              </w:r>
              <w:r w:rsidR="00DE3B07" w:rsidDel="00724968">
                <w:rPr>
                  <w:rFonts w:cstheme="minorHAnsi"/>
                  <w:color w:val="FF0000"/>
                  <w:sz w:val="16"/>
                  <w:szCs w:val="16"/>
                </w:rPr>
                <w:delText> riadením projektu</w:delText>
              </w:r>
              <w:r w:rsidRPr="004800B7" w:rsidDel="00724968">
                <w:rPr>
                  <w:rFonts w:cstheme="minorHAnsi"/>
                  <w:color w:val="FF0000"/>
                  <w:sz w:val="16"/>
                  <w:szCs w:val="16"/>
                </w:rPr>
                <w:delText>,</w:delText>
              </w:r>
              <w:r w:rsidR="001A1767" w:rsidDel="00724968">
                <w:rPr>
                  <w:rFonts w:cstheme="minorHAnsi"/>
                  <w:color w:val="FF0000"/>
                  <w:sz w:val="16"/>
                  <w:szCs w:val="16"/>
                </w:rPr>
                <w:delText>b</w:delText>
              </w:r>
              <w:r w:rsidRPr="004800B7" w:rsidDel="00724968">
                <w:rPr>
                  <w:rFonts w:cstheme="minorHAnsi"/>
                  <w:color w:val="FF0000"/>
                  <w:sz w:val="16"/>
                  <w:szCs w:val="16"/>
                </w:rPr>
                <w:delText>ez ohľadu na dĺžku pracovného času zamestn</w:delText>
              </w:r>
              <w:r w:rsidR="001A1767" w:rsidDel="00724968">
                <w:rPr>
                  <w:rFonts w:cstheme="minorHAnsi"/>
                  <w:color w:val="FF0000"/>
                  <w:sz w:val="16"/>
                  <w:szCs w:val="16"/>
                </w:rPr>
                <w:delText>anca zamestnaného u žiadateľa/prjímateľa</w:delText>
              </w:r>
              <w:r w:rsidRPr="004800B7" w:rsidDel="00724968">
                <w:rPr>
                  <w:rFonts w:cstheme="minorHAnsi"/>
                  <w:color w:val="FF0000"/>
                  <w:sz w:val="16"/>
                  <w:szCs w:val="16"/>
                </w:rPr>
                <w:delText xml:space="preserve">); </w:delText>
              </w:r>
            </w:del>
          </w:p>
          <w:p w14:paraId="46D1EE88" w14:textId="6F9C2733" w:rsidR="004800B7" w:rsidRPr="004800B7" w:rsidDel="00724968" w:rsidRDefault="004800B7" w:rsidP="001A1767">
            <w:pPr>
              <w:pStyle w:val="Odsekzoznamu"/>
              <w:numPr>
                <w:ilvl w:val="1"/>
                <w:numId w:val="555"/>
              </w:numPr>
              <w:autoSpaceDE w:val="0"/>
              <w:autoSpaceDN w:val="0"/>
              <w:adjustRightInd w:val="0"/>
              <w:spacing w:before="60" w:after="60" w:line="240" w:lineRule="auto"/>
              <w:ind w:left="1132" w:hanging="283"/>
              <w:jc w:val="both"/>
              <w:rPr>
                <w:del w:id="60" w:author="Jana Vacíková" w:date="2025-03-25T16:28:00Z"/>
                <w:rFonts w:cstheme="minorHAnsi"/>
                <w:color w:val="FF0000"/>
                <w:sz w:val="16"/>
                <w:szCs w:val="16"/>
              </w:rPr>
            </w:pPr>
            <w:del w:id="61" w:author="Jana Vacíková" w:date="2025-03-25T16:28:00Z">
              <w:r w:rsidRPr="004800B7" w:rsidDel="00724968">
                <w:rPr>
                  <w:rFonts w:cstheme="minorHAnsi"/>
                  <w:color w:val="FF0000"/>
                  <w:sz w:val="16"/>
                  <w:szCs w:val="16"/>
                </w:rPr>
                <w:delText xml:space="preserve">náhrada mzdy za práceneschopnosť, ošetrovania člena rodiny a návštevu u lekára, ak je zamestnávateľom poskytnutá v súlade s platnou legislatívnou úpravou, v zákonnej výške </w:delText>
              </w:r>
              <w:r w:rsidR="001A1767" w:rsidDel="00724968">
                <w:rPr>
                  <w:rFonts w:cstheme="minorHAnsi"/>
                  <w:color w:val="FF0000"/>
                  <w:sz w:val="16"/>
                  <w:szCs w:val="16"/>
                </w:rPr>
                <w:delText>a predstavuje konečný výdavok žiadateľa/prijímateľa</w:delText>
              </w:r>
              <w:r w:rsidRPr="004800B7" w:rsidDel="00724968">
                <w:rPr>
                  <w:rFonts w:cstheme="minorHAnsi"/>
                  <w:color w:val="FF0000"/>
                  <w:sz w:val="16"/>
                  <w:szCs w:val="16"/>
                </w:rPr>
                <w:delText>. Výška oprávnenej náhrady mzdy pri dočasnej pracovnej neschopnosti, OČR a návšteve lekára musí zodpovedať miere zapojenia zamestnanca do činností súvisiacich</w:delText>
              </w:r>
              <w:r w:rsidR="001A1767" w:rsidDel="00724968">
                <w:rPr>
                  <w:rFonts w:cstheme="minorHAnsi"/>
                  <w:color w:val="FF0000"/>
                  <w:sz w:val="16"/>
                  <w:szCs w:val="16"/>
                </w:rPr>
                <w:delText xml:space="preserve"> riadením projektu</w:delText>
              </w:r>
              <w:r w:rsidRPr="004800B7" w:rsidDel="00724968">
                <w:rPr>
                  <w:rFonts w:cstheme="minorHAnsi"/>
                  <w:color w:val="FF0000"/>
                  <w:sz w:val="16"/>
                  <w:szCs w:val="16"/>
                </w:rPr>
                <w:delText xml:space="preserve">; </w:delText>
              </w:r>
            </w:del>
          </w:p>
          <w:p w14:paraId="7EB8A973" w14:textId="653B8417" w:rsidR="004800B7" w:rsidRPr="004800B7" w:rsidDel="00724968" w:rsidRDefault="004800B7" w:rsidP="001A1767">
            <w:pPr>
              <w:pStyle w:val="Odsekzoznamu"/>
              <w:numPr>
                <w:ilvl w:val="1"/>
                <w:numId w:val="555"/>
              </w:numPr>
              <w:autoSpaceDE w:val="0"/>
              <w:autoSpaceDN w:val="0"/>
              <w:adjustRightInd w:val="0"/>
              <w:spacing w:before="60" w:after="60" w:line="240" w:lineRule="auto"/>
              <w:ind w:left="1132" w:hanging="283"/>
              <w:jc w:val="both"/>
              <w:rPr>
                <w:del w:id="62" w:author="Jana Vacíková" w:date="2025-03-25T16:28:00Z"/>
                <w:rFonts w:cstheme="minorHAnsi"/>
                <w:color w:val="FF0000"/>
                <w:sz w:val="16"/>
                <w:szCs w:val="16"/>
              </w:rPr>
            </w:pPr>
            <w:del w:id="63" w:author="Jana Vacíková" w:date="2025-03-25T16:28:00Z">
              <w:r w:rsidRPr="004800B7" w:rsidDel="00724968">
                <w:rPr>
                  <w:rFonts w:cstheme="minorHAnsi"/>
                  <w:bCs/>
                  <w:iCs/>
                  <w:color w:val="FF0000"/>
                  <w:sz w:val="16"/>
                  <w:szCs w:val="16"/>
                </w:rPr>
                <w:lastRenderedPageBreak/>
                <w:delText>náhrada za dovolenku</w:delText>
              </w:r>
              <w:r w:rsidRPr="004800B7" w:rsidDel="00724968">
                <w:rPr>
                  <w:rFonts w:cstheme="minorHAnsi"/>
                  <w:b/>
                  <w:bCs/>
                  <w:i/>
                  <w:iCs/>
                  <w:color w:val="FF0000"/>
                  <w:sz w:val="16"/>
                  <w:szCs w:val="16"/>
                </w:rPr>
                <w:delText xml:space="preserve"> </w:delText>
              </w:r>
              <w:r w:rsidRPr="004800B7" w:rsidDel="00724968">
                <w:rPr>
                  <w:rFonts w:cstheme="minorHAnsi"/>
                  <w:color w:val="FF0000"/>
                  <w:sz w:val="16"/>
                  <w:szCs w:val="16"/>
                </w:rPr>
                <w:delText>je oprávnená v rozsahu skutočne čerpanej dovolenky. U zamestnancov, ktorí pracujú iba určitý pracovný čas  na činnostiach spojených s</w:delText>
              </w:r>
              <w:r w:rsidR="001A1767" w:rsidDel="00724968">
                <w:rPr>
                  <w:rFonts w:cstheme="minorHAnsi"/>
                  <w:color w:val="FF0000"/>
                  <w:sz w:val="16"/>
                  <w:szCs w:val="16"/>
                </w:rPr>
                <w:delText> </w:delText>
              </w:r>
              <w:r w:rsidRPr="004800B7" w:rsidDel="00724968">
                <w:rPr>
                  <w:rFonts w:cstheme="minorHAnsi"/>
                  <w:color w:val="FF0000"/>
                  <w:sz w:val="16"/>
                  <w:szCs w:val="16"/>
                </w:rPr>
                <w:delText>riadením</w:delText>
              </w:r>
              <w:r w:rsidR="001A1767" w:rsidDel="00724968">
                <w:rPr>
                  <w:rFonts w:cstheme="minorHAnsi"/>
                  <w:color w:val="FF0000"/>
                  <w:sz w:val="16"/>
                  <w:szCs w:val="16"/>
                </w:rPr>
                <w:delText xml:space="preserve"> projektu </w:delText>
              </w:r>
              <w:r w:rsidRPr="004800B7" w:rsidDel="00724968">
                <w:rPr>
                  <w:rFonts w:cstheme="minorHAnsi"/>
                  <w:color w:val="FF0000"/>
                  <w:sz w:val="16"/>
                  <w:szCs w:val="16"/>
                </w:rPr>
                <w:delText xml:space="preserve"> je oprávnená iba pomerná časť, ktorá prislúcha k obdobiu odpracovanému príslušným  zamestnancom. Uvedené platí aj pre prenesenú dovolenku z predchádzajúceho roku, ak nárok na dovolenku vznikol v súvislosti s výkonom oprávnených činností spojených s riadením </w:delText>
              </w:r>
              <w:r w:rsidR="001A1767" w:rsidDel="00724968">
                <w:rPr>
                  <w:rFonts w:cstheme="minorHAnsi"/>
                  <w:color w:val="FF0000"/>
                  <w:sz w:val="16"/>
                  <w:szCs w:val="16"/>
                </w:rPr>
                <w:delText>projektu</w:delText>
              </w:r>
              <w:r w:rsidRPr="004800B7" w:rsidDel="00724968">
                <w:rPr>
                  <w:rFonts w:cstheme="minorHAnsi"/>
                  <w:color w:val="FF0000"/>
                  <w:sz w:val="16"/>
                  <w:szCs w:val="16"/>
                </w:rPr>
                <w:delText>;</w:delText>
              </w:r>
            </w:del>
          </w:p>
          <w:p w14:paraId="0D499D03" w14:textId="3BB7CA8A" w:rsidR="004800B7" w:rsidRPr="004800B7" w:rsidDel="00724968" w:rsidRDefault="004800B7" w:rsidP="001A1767">
            <w:pPr>
              <w:pStyle w:val="Odsekzoznamu"/>
              <w:numPr>
                <w:ilvl w:val="1"/>
                <w:numId w:val="555"/>
              </w:numPr>
              <w:autoSpaceDE w:val="0"/>
              <w:autoSpaceDN w:val="0"/>
              <w:adjustRightInd w:val="0"/>
              <w:spacing w:before="60" w:after="60" w:line="240" w:lineRule="auto"/>
              <w:ind w:left="1132" w:hanging="283"/>
              <w:jc w:val="both"/>
              <w:rPr>
                <w:del w:id="64" w:author="Jana Vacíková" w:date="2025-03-25T16:28:00Z"/>
                <w:rFonts w:cstheme="minorHAnsi"/>
                <w:color w:val="FF0000"/>
                <w:sz w:val="16"/>
                <w:szCs w:val="16"/>
              </w:rPr>
            </w:pPr>
            <w:del w:id="65" w:author="Jana Vacíková" w:date="2025-03-25T16:28:00Z">
              <w:r w:rsidRPr="004800B7" w:rsidDel="00724968">
                <w:rPr>
                  <w:rFonts w:cstheme="minorHAnsi"/>
                  <w:color w:val="FF0000"/>
                  <w:sz w:val="16"/>
                  <w:szCs w:val="16"/>
                </w:rPr>
                <w:delText>výdavky týkajúce sa výkonu práce v rozsahu práce maximálne 12 hodín/deň za všetky pracovné úväzky osoby kumulatívne, t.j. za všetky pracovné pomery, dohody mimo pracovného pomeru a štátnozamestnanecký pomer</w:delText>
              </w:r>
              <w:r w:rsidRPr="004800B7" w:rsidDel="00724968">
                <w:rPr>
                  <w:rStyle w:val="Odkaznapoznmkupodiarou"/>
                  <w:rFonts w:cstheme="minorHAnsi"/>
                  <w:color w:val="FF0000"/>
                  <w:sz w:val="16"/>
                  <w:szCs w:val="16"/>
                </w:rPr>
                <w:footnoteReference w:id="65"/>
              </w:r>
              <w:r w:rsidR="001C5CAA" w:rsidDel="00724968">
                <w:rPr>
                  <w:rFonts w:cstheme="minorHAnsi"/>
                  <w:color w:val="FF0000"/>
                  <w:sz w:val="16"/>
                  <w:szCs w:val="16"/>
                </w:rPr>
                <w:delText>.</w:delText>
              </w:r>
            </w:del>
          </w:p>
          <w:p w14:paraId="2BFC852C" w14:textId="77777777" w:rsidR="00ED353F" w:rsidRPr="001C5CAA" w:rsidRDefault="00ED353F" w:rsidP="001C5CAA">
            <w:pPr>
              <w:tabs>
                <w:tab w:val="left" w:pos="993"/>
              </w:tabs>
              <w:autoSpaceDE w:val="0"/>
              <w:autoSpaceDN w:val="0"/>
              <w:adjustRightInd w:val="0"/>
              <w:spacing w:after="0" w:line="240" w:lineRule="auto"/>
              <w:jc w:val="both"/>
              <w:rPr>
                <w:rFonts w:cstheme="minorHAnsi"/>
                <w:i/>
                <w:color w:val="FF0000"/>
                <w:sz w:val="16"/>
                <w:szCs w:val="16"/>
              </w:rPr>
            </w:pPr>
          </w:p>
          <w:p w14:paraId="61B37624" w14:textId="77777777" w:rsidR="001F10B4" w:rsidRPr="00292CB0" w:rsidRDefault="001F10B4"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BDD11BC" w14:textId="77777777" w:rsidR="001A1767" w:rsidRDefault="001F10B4"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 xml:space="preserve">Formulár </w:t>
            </w:r>
            <w:proofErr w:type="spellStart"/>
            <w:r w:rsidRPr="001A1767">
              <w:rPr>
                <w:rFonts w:cstheme="minorHAnsi"/>
                <w:sz w:val="16"/>
                <w:szCs w:val="16"/>
              </w:rPr>
              <w:t>ŽoNFP</w:t>
            </w:r>
            <w:proofErr w:type="spellEnd"/>
            <w:r w:rsidRPr="001A1767">
              <w:rPr>
                <w:rFonts w:cstheme="minorHAnsi"/>
                <w:sz w:val="16"/>
                <w:szCs w:val="16"/>
              </w:rPr>
              <w:t xml:space="preserve"> – (tabuľka č. 11 - Rozpočet projektu) </w:t>
            </w:r>
          </w:p>
          <w:p w14:paraId="6D580C52" w14:textId="77777777" w:rsidR="001A1767" w:rsidRDefault="001F10B4"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 xml:space="preserve">Formulár </w:t>
            </w:r>
            <w:proofErr w:type="spellStart"/>
            <w:r w:rsidRPr="001A1767">
              <w:rPr>
                <w:rFonts w:cstheme="minorHAnsi"/>
                <w:sz w:val="16"/>
                <w:szCs w:val="16"/>
              </w:rPr>
              <w:t>ŽoNFP</w:t>
            </w:r>
            <w:proofErr w:type="spellEnd"/>
            <w:r w:rsidRPr="001A1767">
              <w:rPr>
                <w:rFonts w:cstheme="minorHAnsi"/>
                <w:sz w:val="16"/>
                <w:szCs w:val="16"/>
              </w:rPr>
              <w:t xml:space="preserve"> – (tabuľka č. 7 - Popis projektu) </w:t>
            </w:r>
          </w:p>
          <w:p w14:paraId="5DD61876" w14:textId="77777777" w:rsidR="001A1767" w:rsidRDefault="000C4981"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Popis v projekte realizácie (Príloha 2B k príručke pre prijímateľa LEADER)</w:t>
            </w:r>
          </w:p>
          <w:p w14:paraId="599642F4" w14:textId="77777777" w:rsidR="001A1767" w:rsidRDefault="001F10B4"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 xml:space="preserve">Formulár </w:t>
            </w:r>
            <w:proofErr w:type="spellStart"/>
            <w:r w:rsidRPr="001A1767">
              <w:rPr>
                <w:rFonts w:cstheme="minorHAnsi"/>
                <w:sz w:val="16"/>
                <w:szCs w:val="16"/>
              </w:rPr>
              <w:t>ŽoNFP</w:t>
            </w:r>
            <w:proofErr w:type="spellEnd"/>
            <w:r w:rsidRPr="001A1767">
              <w:rPr>
                <w:rFonts w:cstheme="minorHAnsi"/>
                <w:sz w:val="16"/>
                <w:szCs w:val="16"/>
              </w:rPr>
              <w:t xml:space="preserve"> (tabuľka č. 6A Poznámka k miestu realizácie</w:t>
            </w:r>
            <w:r w:rsidRPr="001A1767" w:rsidDel="008275C4">
              <w:rPr>
                <w:rFonts w:cstheme="minorHAnsi"/>
                <w:sz w:val="16"/>
                <w:szCs w:val="16"/>
              </w:rPr>
              <w:t xml:space="preserve"> </w:t>
            </w:r>
            <w:r w:rsidRPr="001A1767">
              <w:rPr>
                <w:rFonts w:cstheme="minorHAnsi"/>
                <w:sz w:val="16"/>
                <w:szCs w:val="16"/>
              </w:rPr>
              <w:t>– číslo parcely)</w:t>
            </w:r>
          </w:p>
          <w:p w14:paraId="6D825714" w14:textId="77777777" w:rsidR="001A1767" w:rsidRDefault="00F77CCD"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 xml:space="preserve">Projektová dokumentácia s rozpočtom, originál alebo úradne overená fotokópia overená stavebným úradom, </w:t>
            </w:r>
            <w:proofErr w:type="spellStart"/>
            <w:r w:rsidRPr="001A1767">
              <w:rPr>
                <w:rFonts w:cstheme="minorHAnsi"/>
                <w:b/>
                <w:sz w:val="16"/>
                <w:szCs w:val="16"/>
              </w:rPr>
              <w:t>sken</w:t>
            </w:r>
            <w:proofErr w:type="spellEnd"/>
            <w:r w:rsidR="00B03FFA" w:rsidRPr="001A1767">
              <w:rPr>
                <w:rFonts w:cstheme="minorHAnsi"/>
                <w:b/>
                <w:sz w:val="16"/>
                <w:szCs w:val="16"/>
              </w:rPr>
              <w:t xml:space="preserve"> listinného</w:t>
            </w:r>
            <w:r w:rsidRPr="001A1767">
              <w:rPr>
                <w:rFonts w:cstheme="minorHAnsi"/>
                <w:b/>
                <w:sz w:val="16"/>
                <w:szCs w:val="16"/>
              </w:rPr>
              <w:t xml:space="preserve"> originálu vo formáte .</w:t>
            </w:r>
            <w:proofErr w:type="spellStart"/>
            <w:r w:rsidRPr="001A1767">
              <w:rPr>
                <w:rFonts w:cstheme="minorHAnsi"/>
                <w:b/>
                <w:sz w:val="16"/>
                <w:szCs w:val="16"/>
              </w:rPr>
              <w:t>pdf</w:t>
            </w:r>
            <w:proofErr w:type="spellEnd"/>
            <w:r w:rsidRPr="001A1767">
              <w:rPr>
                <w:rFonts w:cstheme="minorHAnsi"/>
                <w:b/>
                <w:sz w:val="16"/>
                <w:szCs w:val="16"/>
              </w:rPr>
              <w:t xml:space="preserve"> prostredníctvom ITMS2014+</w:t>
            </w:r>
            <w:r w:rsidRPr="001A1767">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9EE4367" w14:textId="748E3B63" w:rsidR="001C5CAA" w:rsidRPr="001C5CAA" w:rsidDel="00724968" w:rsidRDefault="001A1767" w:rsidP="001C5CAA">
            <w:pPr>
              <w:pStyle w:val="Odsekzoznamu"/>
              <w:numPr>
                <w:ilvl w:val="0"/>
                <w:numId w:val="454"/>
              </w:numPr>
              <w:spacing w:after="0" w:line="240" w:lineRule="auto"/>
              <w:ind w:left="426" w:hanging="284"/>
              <w:jc w:val="both"/>
              <w:rPr>
                <w:del w:id="68" w:author="Jana Vacíková" w:date="2025-03-25T16:28:00Z"/>
                <w:rFonts w:cstheme="minorHAnsi"/>
                <w:color w:val="FF0000"/>
                <w:sz w:val="16"/>
                <w:szCs w:val="16"/>
              </w:rPr>
            </w:pPr>
            <w:del w:id="69" w:author="Jana Vacíková" w:date="2025-03-25T16:28:00Z">
              <w:r w:rsidRPr="001C5CAA" w:rsidDel="00724968">
                <w:rPr>
                  <w:rFonts w:cstheme="minorHAnsi"/>
                  <w:color w:val="FF0000"/>
                  <w:sz w:val="16"/>
                  <w:szCs w:val="16"/>
                </w:rPr>
                <w:delText xml:space="preserve">Doklad o existencii pracovno-právneho vzťahu medzi zamestnávateľom a zamestnancom, na základe ktorého zamestnanci vykonávajú práce súvisiace s riadením projektom. Pracovné zmluvy a dohody o prácach vykonávaných mimo pracovného pomeru sú uzatvárané na základe Zákonníka práce a obsahujú všetky náležitosti pracovnej zmluvy/dohody podľa tohto zákona ( s uvedením špecifikácie pracovnej náplne pre projekt/projekty, ako napr.: činnosť na riadení projektu XXXX pre žiadateľa/prijímateľa.........) – preukazuje sa pri </w:delText>
              </w:r>
              <w:r w:rsidR="001C5CAA" w:rsidRPr="001C5CAA" w:rsidDel="00724968">
                <w:rPr>
                  <w:rFonts w:cstheme="minorHAnsi"/>
                  <w:color w:val="FF0000"/>
                  <w:sz w:val="16"/>
                  <w:szCs w:val="16"/>
                </w:rPr>
                <w:delText xml:space="preserve">prvej </w:delText>
              </w:r>
              <w:r w:rsidRPr="001C5CAA" w:rsidDel="00724968">
                <w:rPr>
                  <w:rFonts w:cstheme="minorHAnsi"/>
                  <w:color w:val="FF0000"/>
                  <w:sz w:val="16"/>
                  <w:szCs w:val="16"/>
                </w:rPr>
                <w:delText>ŽoP</w:delText>
              </w:r>
              <w:r w:rsidR="001C5CAA" w:rsidRPr="001C5CAA" w:rsidDel="00724968">
                <w:rPr>
                  <w:rFonts w:cstheme="minorHAnsi"/>
                  <w:color w:val="FF0000"/>
                  <w:sz w:val="16"/>
                  <w:szCs w:val="16"/>
                </w:rPr>
                <w:delText xml:space="preserve"> a následne le v prípade, ak sa uzatvoril </w:delText>
              </w:r>
              <w:r w:rsidR="001C5CAA" w:rsidRPr="001C5CAA" w:rsidDel="00724968">
                <w:rPr>
                  <w:color w:val="FF0000"/>
                </w:rPr>
                <w:delText xml:space="preserve"> </w:delText>
              </w:r>
              <w:r w:rsidR="001C5CAA" w:rsidRPr="001C5CAA" w:rsidDel="00724968">
                <w:rPr>
                  <w:rFonts w:cstheme="minorHAnsi"/>
                  <w:color w:val="FF0000"/>
                  <w:sz w:val="16"/>
                  <w:szCs w:val="16"/>
                </w:rPr>
                <w:delText>dodatok k pracovnej zmluve alebo nastala zmena pracovnej náplne</w:delText>
              </w:r>
            </w:del>
          </w:p>
          <w:p w14:paraId="15AD6B08" w14:textId="1D9A321E" w:rsidR="001A1767" w:rsidRPr="001C5CAA" w:rsidDel="00724968" w:rsidRDefault="001A1767" w:rsidP="001C5CAA">
            <w:pPr>
              <w:pStyle w:val="Odsekzoznamu"/>
              <w:numPr>
                <w:ilvl w:val="0"/>
                <w:numId w:val="454"/>
              </w:numPr>
              <w:spacing w:after="0" w:line="240" w:lineRule="auto"/>
              <w:ind w:left="426" w:hanging="284"/>
              <w:jc w:val="both"/>
              <w:rPr>
                <w:del w:id="70" w:author="Jana Vacíková" w:date="2025-03-25T16:28:00Z"/>
                <w:rFonts w:cstheme="minorHAnsi"/>
                <w:color w:val="FF0000"/>
                <w:sz w:val="16"/>
                <w:szCs w:val="16"/>
              </w:rPr>
            </w:pPr>
            <w:del w:id="71" w:author="Jana Vacíková" w:date="2025-03-25T16:28:00Z">
              <w:r w:rsidRPr="001C5CAA" w:rsidDel="00724968">
                <w:rPr>
                  <w:rFonts w:cstheme="minorHAnsi"/>
                  <w:color w:val="FF0000"/>
                  <w:sz w:val="16"/>
                  <w:szCs w:val="16"/>
                </w:rPr>
                <w:delText>mzdový list, resp. výplatná páska</w:delText>
              </w:r>
            </w:del>
          </w:p>
          <w:p w14:paraId="38EFBC2B" w14:textId="600C88B1" w:rsidR="001A1767" w:rsidRPr="001C5CAA" w:rsidDel="00724968" w:rsidRDefault="001A1767" w:rsidP="001C5CAA">
            <w:pPr>
              <w:pStyle w:val="Odsekzoznamu"/>
              <w:numPr>
                <w:ilvl w:val="0"/>
                <w:numId w:val="454"/>
              </w:numPr>
              <w:spacing w:after="0" w:line="240" w:lineRule="auto"/>
              <w:ind w:left="426" w:hanging="284"/>
              <w:jc w:val="both"/>
              <w:rPr>
                <w:del w:id="72" w:author="Jana Vacíková" w:date="2025-03-25T16:28:00Z"/>
                <w:rFonts w:cstheme="minorHAnsi"/>
                <w:color w:val="FF0000"/>
                <w:sz w:val="16"/>
                <w:szCs w:val="16"/>
              </w:rPr>
            </w:pPr>
            <w:del w:id="73" w:author="Jana Vacíková" w:date="2025-03-25T16:28:00Z">
              <w:r w:rsidRPr="001C5CAA" w:rsidDel="00724968">
                <w:rPr>
                  <w:rFonts w:cstheme="minorHAnsi"/>
                  <w:color w:val="FF0000"/>
                  <w:sz w:val="16"/>
                  <w:szCs w:val="16"/>
                </w:rPr>
                <w:delText>výpis z bankového účtu o úhrade mzdy zamestnanca</w:delText>
              </w:r>
            </w:del>
          </w:p>
          <w:p w14:paraId="6012822E" w14:textId="000A82C7" w:rsidR="001A1767" w:rsidRPr="001C5CAA" w:rsidDel="00724968" w:rsidRDefault="001A1767" w:rsidP="001C5CAA">
            <w:pPr>
              <w:pStyle w:val="Odsekzoznamu"/>
              <w:numPr>
                <w:ilvl w:val="0"/>
                <w:numId w:val="454"/>
              </w:numPr>
              <w:spacing w:after="0" w:line="240" w:lineRule="auto"/>
              <w:ind w:left="426" w:hanging="284"/>
              <w:jc w:val="both"/>
              <w:rPr>
                <w:del w:id="74" w:author="Jana Vacíková" w:date="2025-03-25T16:28:00Z"/>
                <w:rFonts w:cstheme="minorHAnsi"/>
                <w:color w:val="FF0000"/>
                <w:sz w:val="16"/>
                <w:szCs w:val="16"/>
              </w:rPr>
            </w:pPr>
            <w:del w:id="75" w:author="Jana Vacíková" w:date="2025-03-25T16:28:00Z">
              <w:r w:rsidRPr="001C5CAA" w:rsidDel="00724968">
                <w:rPr>
                  <w:rFonts w:cstheme="minorHAnsi"/>
                  <w:color w:val="FF0000"/>
                  <w:sz w:val="16"/>
                  <w:szCs w:val="16"/>
                </w:rPr>
                <w:delText>súhlas dotknutej osoby na spracovanie a poskytnutie osobných údajov s identifik</w:delText>
              </w:r>
              <w:r w:rsidR="001C5CAA" w:rsidDel="00724968">
                <w:rPr>
                  <w:rFonts w:cstheme="minorHAnsi"/>
                  <w:color w:val="FF0000"/>
                  <w:sz w:val="16"/>
                  <w:szCs w:val="16"/>
                </w:rPr>
                <w:delText xml:space="preserve">áciou čísla bankového spojenia </w:delText>
              </w:r>
            </w:del>
          </w:p>
          <w:p w14:paraId="41190045" w14:textId="1232D321" w:rsidR="001A1767" w:rsidRPr="001C5CAA" w:rsidDel="00724968" w:rsidRDefault="001A1767" w:rsidP="001C5CAA">
            <w:pPr>
              <w:pStyle w:val="Odsekzoznamu"/>
              <w:numPr>
                <w:ilvl w:val="0"/>
                <w:numId w:val="454"/>
              </w:numPr>
              <w:spacing w:after="0" w:line="240" w:lineRule="auto"/>
              <w:ind w:left="426" w:hanging="284"/>
              <w:jc w:val="both"/>
              <w:rPr>
                <w:del w:id="76" w:author="Jana Vacíková" w:date="2025-03-25T16:28:00Z"/>
                <w:rFonts w:cstheme="minorHAnsi"/>
                <w:color w:val="FF0000"/>
                <w:sz w:val="16"/>
                <w:szCs w:val="16"/>
              </w:rPr>
            </w:pPr>
            <w:del w:id="77" w:author="Jana Vacíková" w:date="2025-03-25T16:28:00Z">
              <w:r w:rsidRPr="001C5CAA" w:rsidDel="00724968">
                <w:rPr>
                  <w:rFonts w:cstheme="minorHAnsi"/>
                  <w:color w:val="FF0000"/>
                  <w:sz w:val="16"/>
                  <w:szCs w:val="16"/>
                </w:rPr>
                <w:delText>ďalšie doklady vyplývajúce zo zmluvy o poskytnutí NFP, uvedené v časti Špecifické povinnosti prijímateľa, z kritérií uvedených vo výzve na predkladanie ŽoNFP</w:delText>
              </w:r>
            </w:del>
          </w:p>
          <w:p w14:paraId="30EEE05D" w14:textId="77777777" w:rsidR="001A1767" w:rsidRPr="001C5CAA" w:rsidRDefault="001A1767" w:rsidP="001C5CAA">
            <w:pPr>
              <w:spacing w:after="0" w:line="240" w:lineRule="auto"/>
              <w:rPr>
                <w:rFonts w:cstheme="minorHAnsi"/>
                <w:sz w:val="16"/>
                <w:szCs w:val="16"/>
              </w:rPr>
            </w:pPr>
          </w:p>
          <w:p w14:paraId="6D4C0251" w14:textId="4AB23DC4" w:rsidR="001F10B4"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3030D51" w14:textId="64B61BCF" w:rsidR="001F10B4" w:rsidRPr="001A1767" w:rsidRDefault="00FA5831" w:rsidP="001A1767">
            <w:pPr>
              <w:pStyle w:val="Odsekzoznamu"/>
              <w:numPr>
                <w:ilvl w:val="0"/>
                <w:numId w:val="556"/>
              </w:numPr>
              <w:spacing w:after="0" w:line="240" w:lineRule="auto"/>
              <w:ind w:left="140" w:hanging="140"/>
              <w:jc w:val="both"/>
              <w:rPr>
                <w:rFonts w:cstheme="minorHAnsi"/>
                <w:sz w:val="16"/>
                <w:szCs w:val="16"/>
              </w:rPr>
            </w:pPr>
            <w:r w:rsidRPr="001A1767">
              <w:rPr>
                <w:rFonts w:cstheme="minorHAnsi"/>
                <w:sz w:val="16"/>
                <w:szCs w:val="16"/>
              </w:rPr>
              <w:t xml:space="preserve">v </w:t>
            </w:r>
            <w:r w:rsidR="001F10B4" w:rsidRPr="001A1767">
              <w:rPr>
                <w:rFonts w:cstheme="minorHAnsi"/>
                <w:sz w:val="16"/>
                <w:szCs w:val="16"/>
              </w:rPr>
              <w:t>zmysl</w:t>
            </w:r>
            <w:r w:rsidRPr="001A1767">
              <w:rPr>
                <w:rFonts w:cstheme="minorHAnsi"/>
                <w:sz w:val="16"/>
                <w:szCs w:val="16"/>
              </w:rPr>
              <w:t>e dokumentácie uvedenej v časti</w:t>
            </w:r>
            <w:r w:rsidR="001F10B4" w:rsidRPr="001A1767">
              <w:rPr>
                <w:rFonts w:cstheme="minorHAnsi"/>
                <w:sz w:val="16"/>
                <w:szCs w:val="16"/>
              </w:rPr>
              <w:t xml:space="preserve"> „Forma a spôsob preukázania splnenia PPP“</w:t>
            </w:r>
          </w:p>
        </w:tc>
      </w:tr>
      <w:tr w:rsidR="00292CB0" w:rsidRPr="00292CB0" w14:paraId="3F1D1B72" w14:textId="77777777" w:rsidTr="00962159">
        <w:trPr>
          <w:trHeight w:val="284"/>
        </w:trPr>
        <w:tc>
          <w:tcPr>
            <w:tcW w:w="176" w:type="pct"/>
            <w:shd w:val="clear" w:color="auto" w:fill="FFFFFF" w:themeFill="background1"/>
            <w:vAlign w:val="center"/>
          </w:tcPr>
          <w:p w14:paraId="48F0C94C" w14:textId="3953792F"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lastRenderedPageBreak/>
              <w:t>2.2.</w:t>
            </w:r>
          </w:p>
        </w:tc>
        <w:tc>
          <w:tcPr>
            <w:tcW w:w="4824" w:type="pct"/>
            <w:gridSpan w:val="3"/>
            <w:shd w:val="clear" w:color="auto" w:fill="FFFFFF" w:themeFill="background1"/>
            <w:vAlign w:val="center"/>
          </w:tcPr>
          <w:p w14:paraId="0CF522F9"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66B8E110" w14:textId="34454422" w:rsidR="001F10B4" w:rsidRPr="00292CB0" w:rsidRDefault="001F10B4"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w:t>
            </w:r>
            <w:r w:rsidR="00FA5831" w:rsidRPr="00292CB0">
              <w:rPr>
                <w:rFonts w:cstheme="minorHAnsi"/>
                <w:bCs/>
                <w:sz w:val="16"/>
                <w:szCs w:val="16"/>
              </w:rPr>
              <w:t xml:space="preserve"> na predkladanie </w:t>
            </w:r>
            <w:proofErr w:type="spellStart"/>
            <w:r w:rsidR="00FA5831" w:rsidRPr="00292CB0">
              <w:rPr>
                <w:rFonts w:cstheme="minorHAnsi"/>
                <w:bCs/>
                <w:sz w:val="16"/>
                <w:szCs w:val="16"/>
              </w:rPr>
              <w:t>ŽoNFP</w:t>
            </w:r>
            <w:proofErr w:type="spellEnd"/>
            <w:r w:rsidRPr="00292CB0">
              <w:rPr>
                <w:rFonts w:cstheme="minorHAnsi"/>
                <w:bCs/>
                <w:sz w:val="16"/>
                <w:szCs w:val="16"/>
              </w:rPr>
              <w:t xml:space="preserve"> </w:t>
            </w:r>
            <w:r w:rsidR="00FA5831" w:rsidRPr="00292CB0">
              <w:rPr>
                <w:rFonts w:cstheme="minorHAnsi"/>
                <w:bCs/>
                <w:sz w:val="16"/>
                <w:szCs w:val="16"/>
              </w:rPr>
              <w:t>ako oprávnené výdavky MAS.</w:t>
            </w:r>
            <w:r w:rsidRPr="00292CB0">
              <w:rPr>
                <w:rFonts w:cstheme="minorHAnsi"/>
                <w:bCs/>
                <w:sz w:val="16"/>
                <w:szCs w:val="16"/>
              </w:rPr>
              <w:t xml:space="preserve"> Žiadateľ musí zároveň spĺňať</w:t>
            </w:r>
            <w:r w:rsidR="00FA5831" w:rsidRPr="00292CB0">
              <w:rPr>
                <w:rFonts w:cstheme="minorHAnsi"/>
                <w:bCs/>
                <w:sz w:val="16"/>
                <w:szCs w:val="16"/>
              </w:rPr>
              <w:t xml:space="preserve"> aj podmienky uvedené v bode 2.2</w:t>
            </w:r>
            <w:r w:rsidRPr="00292CB0">
              <w:rPr>
                <w:rFonts w:cstheme="minorHAnsi"/>
                <w:bCs/>
                <w:sz w:val="16"/>
                <w:szCs w:val="16"/>
              </w:rPr>
              <w:t xml:space="preserve"> pre </w:t>
            </w:r>
            <w:proofErr w:type="spellStart"/>
            <w:r w:rsidR="00CD7B38"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00CD7B38" w:rsidRPr="00292CB0">
              <w:rPr>
                <w:rFonts w:cstheme="minorHAnsi"/>
                <w:sz w:val="16"/>
                <w:szCs w:val="16"/>
              </w:rPr>
              <w:t>7</w:t>
            </w:r>
            <w:r w:rsidRPr="00292CB0">
              <w:rPr>
                <w:rFonts w:cstheme="minorHAnsi"/>
                <w:bCs/>
                <w:sz w:val="16"/>
                <w:szCs w:val="16"/>
              </w:rPr>
              <w:t>.2 Podpora na investície do vytvárania, zlepšovania alebo rozširovania všetkých druhov infraštruktúr malých rozmerov vrátane investícií do energie z obnoviteľných zdrojov a úspor energie</w:t>
            </w:r>
            <w:r w:rsidRPr="00292CB0">
              <w:rPr>
                <w:rFonts w:cstheme="minorHAnsi"/>
                <w:sz w:val="16"/>
                <w:szCs w:val="16"/>
              </w:rPr>
              <w:t xml:space="preserve"> </w:t>
            </w:r>
            <w:r w:rsidR="00FA5831" w:rsidRPr="00292CB0">
              <w:rPr>
                <w:rFonts w:cstheme="minorHAnsi"/>
                <w:sz w:val="16"/>
                <w:szCs w:val="16"/>
              </w:rPr>
              <w:t>uvedené v Prílohe 6B k  Príručke</w:t>
            </w:r>
            <w:r w:rsidR="00F212FB"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w:t>
            </w:r>
            <w:r w:rsidR="00FA5831" w:rsidRPr="00292CB0">
              <w:rPr>
                <w:rFonts w:cstheme="minorHAnsi"/>
                <w:sz w:val="16"/>
                <w:szCs w:val="16"/>
              </w:rPr>
              <w:t xml:space="preserve">oj v rámci iniciatívy LEADER a </w:t>
            </w:r>
            <w:r w:rsidRPr="00292CB0">
              <w:rPr>
                <w:rFonts w:cstheme="minorHAnsi"/>
                <w:sz w:val="16"/>
                <w:szCs w:val="16"/>
              </w:rPr>
              <w:t xml:space="preserve">podmienky v kapitole 7., ods. 3 až ods. 5 vyššie uvedenej príručky. </w:t>
            </w:r>
          </w:p>
          <w:p w14:paraId="334B6B32" w14:textId="30848396" w:rsidR="001F10B4" w:rsidRPr="00292CB0" w:rsidRDefault="001F10B4" w:rsidP="002C09AB">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(ak relevantné): </w:t>
            </w:r>
          </w:p>
          <w:p w14:paraId="6F5C349A"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eastAsiaTheme="majorEastAsia" w:cstheme="minorHAnsi"/>
                <w:i/>
                <w:iCs/>
                <w:sz w:val="16"/>
                <w:szCs w:val="16"/>
                <w:lang w:eastAsia="sk-SK"/>
              </w:rPr>
              <w:t xml:space="preserve">Výdavky na hmotné a nehmotné investície, ktoré sú v súlade s podporovanými činnosťami v rámci tohto </w:t>
            </w:r>
            <w:proofErr w:type="spellStart"/>
            <w:r w:rsidRPr="00292CB0">
              <w:rPr>
                <w:rFonts w:eastAsiaTheme="majorEastAsia" w:cstheme="minorHAnsi"/>
                <w:i/>
                <w:iCs/>
                <w:sz w:val="16"/>
                <w:szCs w:val="16"/>
                <w:lang w:eastAsia="sk-SK"/>
              </w:rPr>
              <w:t>podopatrenia</w:t>
            </w:r>
            <w:proofErr w:type="spellEnd"/>
            <w:r w:rsidRPr="00292CB0">
              <w:rPr>
                <w:rFonts w:eastAsiaTheme="majorEastAsia" w:cstheme="minorHAnsi"/>
                <w:i/>
                <w:iCs/>
                <w:sz w:val="16"/>
                <w:szCs w:val="16"/>
                <w:lang w:eastAsia="sk-SK"/>
              </w:rPr>
              <w:t>, vrátane výdavkov na začlenenie prvkov zelenej infraštruktúry – náklady na následné "ozelenenie" objektov a ich začlenenie do zelenej infraštruktúry obce.</w:t>
            </w:r>
          </w:p>
          <w:p w14:paraId="3F5AF72D"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cstheme="minorHAnsi"/>
                <w:i/>
                <w:sz w:val="16"/>
                <w:szCs w:val="16"/>
              </w:rPr>
              <w:t>Všeobecné náklady súvisiace s bodom 1 (v prípade investičných opatrení):</w:t>
            </w:r>
          </w:p>
          <w:p w14:paraId="1FC93D4F"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výstavba, obstaranie (vrátane leasingu) alebo zlepšenie nehnuteľného majetku</w:t>
            </w:r>
          </w:p>
          <w:p w14:paraId="0641CFE0"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25D0857D"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4C643FD" w14:textId="2BDB64AF" w:rsidR="001F10B4" w:rsidRPr="00292CB0" w:rsidRDefault="001F10B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37E9AFBD" w14:textId="77777777" w:rsidR="00C23DFD" w:rsidRPr="00292CB0" w:rsidRDefault="001F10B4"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2320D0B0" w14:textId="5CD4214C" w:rsidR="00FA5831" w:rsidRPr="00292CB0" w:rsidRDefault="00FA5831"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34A83D1" w14:textId="72EBC28A" w:rsidR="00131A87" w:rsidRPr="00292CB0" w:rsidRDefault="00131A87"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314F6FCF" w14:textId="0ED2A2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1B8B4306" w14:textId="694B5ED7" w:rsidR="00131A87" w:rsidRPr="00292CB0" w:rsidRDefault="00DC5DD5"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ukončené zákazky v EKS  a iné, </w:t>
            </w:r>
            <w:r w:rsidR="00CD7B38" w:rsidRPr="00292CB0">
              <w:rPr>
                <w:rFonts w:asciiTheme="minorHAnsi" w:hAnsiTheme="minorHAnsi" w:cstheme="minorHAnsi"/>
                <w:b/>
                <w:color w:val="auto"/>
                <w:sz w:val="16"/>
                <w:szCs w:val="16"/>
              </w:rPr>
              <w:t xml:space="preserve"> </w:t>
            </w:r>
            <w:proofErr w:type="spellStart"/>
            <w:r w:rsidR="00CD7B38"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00906ED2" w:rsidRPr="00292CB0">
              <w:rPr>
                <w:rFonts w:asciiTheme="minorHAnsi" w:hAnsiTheme="minorHAnsi" w:cstheme="minorHAnsi"/>
                <w:b/>
                <w:color w:val="auto"/>
                <w:sz w:val="16"/>
                <w:szCs w:val="16"/>
              </w:rPr>
              <w:t>aplikácia</w:t>
            </w:r>
            <w:r w:rsidRPr="00292CB0">
              <w:rPr>
                <w:rFonts w:asciiTheme="minorHAnsi" w:hAnsiTheme="minorHAnsi" w:cstheme="minorHAnsi"/>
                <w:b/>
                <w:color w:val="auto"/>
                <w:sz w:val="16"/>
                <w:szCs w:val="16"/>
              </w:rPr>
              <w:t xml:space="preserve"> JEDNORÁZOVEJ PLATBY) – žiadateľ si môže vybrať jednu z možností, ktorou preukáže stanovenú metódu výpočtu oprávnených </w:t>
            </w:r>
            <w:r w:rsidRPr="00292CB0">
              <w:rPr>
                <w:rFonts w:asciiTheme="minorHAnsi" w:hAnsiTheme="minorHAnsi" w:cstheme="minorHAnsi"/>
                <w:b/>
                <w:color w:val="auto"/>
                <w:sz w:val="16"/>
                <w:szCs w:val="16"/>
              </w:rPr>
              <w:lastRenderedPageBreak/>
              <w:t>výdavkov</w:t>
            </w:r>
          </w:p>
          <w:p w14:paraId="79B128AE"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C729A24" w14:textId="1F571557"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7390258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77BA1C82" w14:textId="79EE74EC"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357AFCB2" w14:textId="2C0E3567" w:rsidR="00FA5831"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281E3F" w14:textId="4A3CF97A" w:rsidR="00FA5831" w:rsidRPr="00292CB0" w:rsidRDefault="00FA5831" w:rsidP="004800B7">
            <w:pPr>
              <w:pStyle w:val="Odsekzoznamu"/>
              <w:numPr>
                <w:ilvl w:val="0"/>
                <w:numId w:val="306"/>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292CB0" w:rsidRDefault="00542044" w:rsidP="002C09AB">
            <w:pPr>
              <w:spacing w:after="0" w:line="240" w:lineRule="auto"/>
              <w:rPr>
                <w:rFonts w:cstheme="minorHAnsi"/>
                <w:b/>
                <w:caps/>
              </w:rPr>
            </w:pPr>
            <w:r w:rsidRPr="00292CB0">
              <w:rPr>
                <w:rFonts w:cstheme="minorHAnsi"/>
                <w:b/>
                <w:sz w:val="22"/>
                <w:szCs w:val="22"/>
              </w:rPr>
              <w:lastRenderedPageBreak/>
              <w:t>3</w:t>
            </w:r>
            <w:r w:rsidR="00F212FB" w:rsidRPr="00292CB0">
              <w:rPr>
                <w:rFonts w:cstheme="minorHAnsi"/>
                <w:b/>
                <w:sz w:val="22"/>
                <w:szCs w:val="22"/>
              </w:rPr>
              <w:t xml:space="preserve">. OPRÁVNENOSŤ </w:t>
            </w:r>
            <w:r w:rsidR="000178F5" w:rsidRPr="00292CB0">
              <w:rPr>
                <w:rFonts w:cstheme="minorHAnsi"/>
                <w:b/>
                <w:caps/>
              </w:rPr>
              <w:t xml:space="preserve"> spôsobu</w:t>
            </w:r>
            <w:r w:rsidR="00C0534D" w:rsidRPr="00292CB0">
              <w:rPr>
                <w:rFonts w:cstheme="minorHAnsi"/>
                <w:b/>
                <w:sz w:val="22"/>
                <w:szCs w:val="22"/>
              </w:rPr>
              <w:t xml:space="preserve"> FINANCOVANIA</w:t>
            </w:r>
          </w:p>
        </w:tc>
      </w:tr>
      <w:tr w:rsidR="00292CB0" w:rsidRPr="00292CB0" w14:paraId="32D70ED9" w14:textId="77777777" w:rsidTr="00962159">
        <w:trPr>
          <w:trHeight w:val="284"/>
        </w:trPr>
        <w:tc>
          <w:tcPr>
            <w:tcW w:w="176" w:type="pct"/>
            <w:shd w:val="clear" w:color="auto" w:fill="FFF2CC" w:themeFill="accent4" w:themeFillTint="33"/>
            <w:vAlign w:val="center"/>
          </w:tcPr>
          <w:p w14:paraId="5DDB5EEF" w14:textId="70D66226" w:rsidR="00C23DFD" w:rsidRPr="00292CB0" w:rsidRDefault="00C23DFD"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D82828D" w14:textId="3C94D3A1" w:rsidR="00C23DFD"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292CB0" w:rsidRDefault="00C23DFD" w:rsidP="002C09AB">
            <w:pPr>
              <w:spacing w:after="0" w:line="240" w:lineRule="auto"/>
              <w:jc w:val="center"/>
              <w:rPr>
                <w:rFonts w:cstheme="minorHAnsi"/>
                <w:b/>
                <w:sz w:val="16"/>
                <w:szCs w:val="16"/>
              </w:rPr>
            </w:pPr>
            <w:r w:rsidRPr="00292CB0">
              <w:rPr>
                <w:rFonts w:cstheme="minorHAnsi"/>
                <w:b/>
                <w:sz w:val="16"/>
                <w:szCs w:val="16"/>
              </w:rPr>
              <w:t>3.1.</w:t>
            </w:r>
          </w:p>
        </w:tc>
        <w:tc>
          <w:tcPr>
            <w:tcW w:w="712" w:type="pct"/>
            <w:gridSpan w:val="2"/>
            <w:vMerge w:val="restart"/>
            <w:shd w:val="clear" w:color="auto" w:fill="FFFFFF" w:themeFill="background1"/>
            <w:vAlign w:val="center"/>
          </w:tcPr>
          <w:p w14:paraId="0CBEC971" w14:textId="77777777" w:rsidR="00C23DFD" w:rsidRPr="00292CB0" w:rsidRDefault="00C23DFD"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12" w:type="pct"/>
            <w:shd w:val="clear" w:color="auto" w:fill="FFFFFF" w:themeFill="background1"/>
            <w:vAlign w:val="center"/>
          </w:tcPr>
          <w:p w14:paraId="1635D195" w14:textId="77777777" w:rsidR="00C23DFD" w:rsidRPr="00292CB0" w:rsidRDefault="00C23DFD" w:rsidP="009B2C19">
            <w:pPr>
              <w:spacing w:after="0" w:line="240" w:lineRule="auto"/>
              <w:rPr>
                <w:rFonts w:cstheme="minorHAnsi"/>
                <w:b/>
                <w:sz w:val="18"/>
                <w:szCs w:val="18"/>
              </w:rPr>
            </w:pPr>
            <w:r w:rsidRPr="00292CB0">
              <w:rPr>
                <w:rFonts w:cstheme="minorHAnsi"/>
                <w:b/>
                <w:sz w:val="18"/>
                <w:szCs w:val="18"/>
              </w:rPr>
              <w:t>3.1.1 Spôsob financovania</w:t>
            </w:r>
          </w:p>
          <w:p w14:paraId="29B60FE1" w14:textId="77777777" w:rsidR="00C23DFD" w:rsidRPr="00292CB0" w:rsidRDefault="00C23DFD" w:rsidP="009B2C19">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488C00E8" w14:textId="77777777" w:rsidR="00C23DFD" w:rsidRPr="00292CB0" w:rsidRDefault="00C23DFD"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749E79F2" w14:textId="09DD7DF9" w:rsidR="00DC5DD5" w:rsidRPr="00292CB0" w:rsidRDefault="00F212FB"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w:t>
            </w:r>
            <w:r w:rsidR="00C23DFD" w:rsidRPr="00292CB0">
              <w:rPr>
                <w:rFonts w:cstheme="minorHAnsi"/>
                <w:bCs/>
                <w:sz w:val="16"/>
                <w:szCs w:val="16"/>
                <w:lang w:eastAsia="sk-SK"/>
              </w:rPr>
              <w:t xml:space="preserve"> do výšky max. 50% oprávnených výdavkov</w:t>
            </w:r>
          </w:p>
          <w:p w14:paraId="7B532683" w14:textId="77777777" w:rsidR="00FA5831" w:rsidRPr="00292CB0" w:rsidRDefault="00C23DFD" w:rsidP="009B2C19">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A5831" w:rsidRPr="00292CB0">
              <w:rPr>
                <w:rFonts w:asciiTheme="minorHAnsi" w:hAnsiTheme="minorHAnsi" w:cstheme="minorHAnsi"/>
                <w:b/>
                <w:bCs/>
                <w:i/>
                <w:strike/>
                <w:sz w:val="18"/>
                <w:szCs w:val="18"/>
                <w:u w:val="single"/>
              </w:rPr>
              <w:t xml:space="preserve"> </w:t>
            </w:r>
          </w:p>
          <w:p w14:paraId="6A3B51E0" w14:textId="04C61013" w:rsidR="00C23DFD" w:rsidRPr="00292CB0" w:rsidRDefault="00C23DFD"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00C0FF68" w14:textId="4449625D" w:rsidR="00C23DFD" w:rsidRPr="00292CB0" w:rsidRDefault="00FA5831" w:rsidP="009B2C19">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D219F3B" w14:textId="50F4F3CE" w:rsidR="00C23DFD" w:rsidRPr="00292CB0" w:rsidRDefault="00C23DFD"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212FB" w:rsidRPr="00292CB0">
              <w:rPr>
                <w:rFonts w:cstheme="minorHAnsi"/>
                <w:sz w:val="16"/>
                <w:szCs w:val="16"/>
              </w:rPr>
              <w:t xml:space="preserve"> </w:t>
            </w:r>
            <w:r w:rsidR="00FA5831" w:rsidRPr="00292CB0">
              <w:rPr>
                <w:rFonts w:cstheme="minorHAnsi"/>
                <w:sz w:val="16"/>
                <w:szCs w:val="16"/>
              </w:rPr>
              <w:t xml:space="preserve"> dokumentácie uvedenej</w:t>
            </w:r>
            <w:r w:rsidRPr="00292CB0">
              <w:rPr>
                <w:rFonts w:cstheme="minorHAnsi"/>
                <w:sz w:val="16"/>
                <w:szCs w:val="16"/>
              </w:rPr>
              <w:t xml:space="preserve"> v časti  „Forma a spôsob preukázania splnenia PPP“</w:t>
            </w:r>
          </w:p>
        </w:tc>
      </w:tr>
      <w:tr w:rsidR="00292CB0" w:rsidRPr="00292CB0" w14:paraId="606EBB58" w14:textId="77777777" w:rsidTr="00962159">
        <w:trPr>
          <w:trHeight w:val="284"/>
        </w:trPr>
        <w:tc>
          <w:tcPr>
            <w:tcW w:w="176" w:type="pct"/>
            <w:vMerge/>
            <w:shd w:val="clear" w:color="auto" w:fill="FFFFFF" w:themeFill="background1"/>
            <w:vAlign w:val="center"/>
          </w:tcPr>
          <w:p w14:paraId="1A023D95"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63014416"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62BCC630" w14:textId="77777777" w:rsidR="00282E0C" w:rsidRPr="00292CB0" w:rsidRDefault="00282E0C" w:rsidP="002C09AB">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7F0C0869" w14:textId="77777777" w:rsidR="00282E0C" w:rsidRPr="00292CB0" w:rsidRDefault="00282E0C"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4FCD3E89" w14:textId="77777777" w:rsidR="00282E0C" w:rsidRPr="00292CB0" w:rsidRDefault="00282E0C"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0FE4DAF3" w14:textId="3AA71506" w:rsidR="00282E0C"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CEB125" w14:textId="2E445843" w:rsidR="00282E0C" w:rsidRPr="00292CB0" w:rsidRDefault="00282E0C"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A5831" w:rsidRPr="00292CB0">
              <w:rPr>
                <w:rFonts w:cstheme="minorHAnsi"/>
                <w:sz w:val="16"/>
                <w:szCs w:val="16"/>
              </w:rPr>
              <w:t xml:space="preserve"> v zmysle dokumentácie uvedenej v časti </w:t>
            </w:r>
            <w:r w:rsidRPr="00292CB0">
              <w:rPr>
                <w:rFonts w:cstheme="minorHAnsi"/>
                <w:sz w:val="16"/>
                <w:szCs w:val="16"/>
              </w:rPr>
              <w:t>„Forma a spôsob preukázania splnenia PPP“</w:t>
            </w:r>
          </w:p>
        </w:tc>
      </w:tr>
      <w:tr w:rsidR="00292CB0" w:rsidRPr="00292CB0" w14:paraId="1C098158" w14:textId="77777777" w:rsidTr="00962159">
        <w:trPr>
          <w:trHeight w:val="284"/>
        </w:trPr>
        <w:tc>
          <w:tcPr>
            <w:tcW w:w="176" w:type="pct"/>
            <w:vMerge/>
            <w:shd w:val="clear" w:color="auto" w:fill="FFFFFF" w:themeFill="background1"/>
            <w:vAlign w:val="center"/>
          </w:tcPr>
          <w:p w14:paraId="1316162F"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515DBC2D"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4238D92D" w14:textId="77777777" w:rsidR="00282E0C" w:rsidRPr="00292CB0" w:rsidRDefault="00282E0C" w:rsidP="002C09AB">
            <w:pPr>
              <w:spacing w:after="0" w:line="240" w:lineRule="auto"/>
              <w:rPr>
                <w:rFonts w:cstheme="minorHAnsi"/>
                <w:b/>
                <w:bCs/>
                <w:sz w:val="18"/>
                <w:szCs w:val="18"/>
              </w:rPr>
            </w:pPr>
            <w:r w:rsidRPr="00292CB0">
              <w:rPr>
                <w:rFonts w:cstheme="minorHAnsi"/>
                <w:b/>
                <w:bCs/>
                <w:sz w:val="18"/>
                <w:szCs w:val="18"/>
              </w:rPr>
              <w:t>3.1.3 Intenzita pomoci</w:t>
            </w:r>
          </w:p>
          <w:p w14:paraId="19F06805" w14:textId="5DDC2978" w:rsidR="00282E0C" w:rsidRPr="00292CB0" w:rsidRDefault="00282E0C"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hAnsiTheme="minorHAnsi" w:cstheme="minorHAnsi"/>
                <w:sz w:val="16"/>
                <w:szCs w:val="16"/>
              </w:rPr>
              <w:t>.</w:t>
            </w:r>
          </w:p>
          <w:p w14:paraId="12E99C54" w14:textId="2303ADDF"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6B6250D6" w14:textId="4DA85735" w:rsidR="00282E0C" w:rsidRPr="00292CB0" w:rsidRDefault="00282E0C"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35C41FFF" w14:textId="5B862543" w:rsidR="00282E0C"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749F21" w14:textId="27D3DC26" w:rsidR="00282E0C" w:rsidRPr="00292CB0" w:rsidRDefault="00282E0C"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v zmysle v zmysle </w:t>
            </w:r>
            <w:r w:rsidR="006F7BB6" w:rsidRPr="00292CB0">
              <w:rPr>
                <w:rFonts w:cstheme="minorHAnsi"/>
                <w:sz w:val="16"/>
                <w:szCs w:val="16"/>
              </w:rPr>
              <w:t xml:space="preserve">dokumentácie uvedenej v časti </w:t>
            </w:r>
            <w:r w:rsidRPr="00292CB0">
              <w:rPr>
                <w:rFonts w:cstheme="minorHAnsi"/>
                <w:sz w:val="16"/>
                <w:szCs w:val="16"/>
              </w:rPr>
              <w:t>„Forma a spôsob preukázania splnenia PPP“</w:t>
            </w:r>
          </w:p>
        </w:tc>
      </w:tr>
      <w:tr w:rsidR="00292CB0" w:rsidRPr="00292CB0"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292CB0" w:rsidRDefault="0004643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w:t>
            </w:r>
            <w:r w:rsidR="005742ED" w:rsidRPr="00292CB0">
              <w:rPr>
                <w:rFonts w:asciiTheme="minorHAnsi" w:hAnsiTheme="minorHAnsi" w:cstheme="minorHAnsi"/>
                <w:b/>
                <w:color w:val="auto"/>
                <w:sz w:val="22"/>
                <w:szCs w:val="22"/>
              </w:rPr>
              <w:t xml:space="preserve"> Z OSOBITNÝCH PREDPISOV</w:t>
            </w:r>
          </w:p>
        </w:tc>
      </w:tr>
      <w:tr w:rsidR="00292CB0" w:rsidRPr="00292CB0" w14:paraId="2C2BC381" w14:textId="77777777" w:rsidTr="00962159">
        <w:trPr>
          <w:trHeight w:val="284"/>
        </w:trPr>
        <w:tc>
          <w:tcPr>
            <w:tcW w:w="176" w:type="pct"/>
            <w:shd w:val="clear" w:color="auto" w:fill="FFF2CC" w:themeFill="accent4" w:themeFillTint="33"/>
            <w:vAlign w:val="center"/>
          </w:tcPr>
          <w:p w14:paraId="6CB3B8C3" w14:textId="4E741738" w:rsidR="00282E0C" w:rsidRPr="00292CB0" w:rsidRDefault="00282E0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0D2DABFD" w14:textId="422D60A0" w:rsidR="00282E0C" w:rsidRPr="00292CB0" w:rsidRDefault="006F7BB6"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0A2F6F24" w14:textId="77777777" w:rsidTr="00962159">
        <w:trPr>
          <w:trHeight w:val="284"/>
        </w:trPr>
        <w:tc>
          <w:tcPr>
            <w:tcW w:w="176" w:type="pct"/>
            <w:shd w:val="clear" w:color="auto" w:fill="FFFFFF" w:themeFill="background1"/>
            <w:vAlign w:val="center"/>
          </w:tcPr>
          <w:p w14:paraId="74C0C425" w14:textId="5B536DFA" w:rsidR="006F7BB6" w:rsidRPr="00292CB0" w:rsidRDefault="006F7BB6" w:rsidP="002C09AB">
            <w:pPr>
              <w:spacing w:after="0" w:line="240" w:lineRule="auto"/>
              <w:jc w:val="center"/>
              <w:rPr>
                <w:rFonts w:cstheme="minorHAnsi"/>
                <w:b/>
                <w:sz w:val="16"/>
                <w:szCs w:val="16"/>
              </w:rPr>
            </w:pPr>
            <w:r w:rsidRPr="00292CB0">
              <w:rPr>
                <w:rFonts w:cstheme="minorHAnsi"/>
                <w:b/>
                <w:sz w:val="16"/>
                <w:szCs w:val="16"/>
              </w:rPr>
              <w:t>4.1</w:t>
            </w:r>
          </w:p>
        </w:tc>
        <w:tc>
          <w:tcPr>
            <w:tcW w:w="4824" w:type="pct"/>
            <w:gridSpan w:val="3"/>
            <w:shd w:val="clear" w:color="auto" w:fill="FFFFFF" w:themeFill="background1"/>
            <w:vAlign w:val="center"/>
          </w:tcPr>
          <w:p w14:paraId="7C98C1DB" w14:textId="77777777" w:rsidR="006F7BB6" w:rsidRPr="00292CB0" w:rsidRDefault="006F7BB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0B51E1E0" w14:textId="77777777" w:rsidR="006F7BB6" w:rsidRPr="00292CB0" w:rsidRDefault="006F7BB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7.2,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292CB0" w:rsidRDefault="006F7BB6" w:rsidP="002C09AB">
            <w:pPr>
              <w:spacing w:after="0" w:line="240" w:lineRule="auto"/>
              <w:rPr>
                <w:rFonts w:cstheme="minorHAnsi"/>
                <w:b/>
                <w:sz w:val="18"/>
                <w:szCs w:val="18"/>
                <w:u w:val="single"/>
              </w:rPr>
            </w:pPr>
            <w:r w:rsidRPr="00292CB0">
              <w:rPr>
                <w:rFonts w:cstheme="minorHAnsi"/>
                <w:b/>
                <w:sz w:val="18"/>
                <w:szCs w:val="18"/>
                <w:u w:val="single"/>
              </w:rPr>
              <w:t xml:space="preserve">Forma a </w:t>
            </w:r>
            <w:r w:rsidR="004D3202" w:rsidRPr="00292CB0">
              <w:rPr>
                <w:rFonts w:cstheme="minorHAnsi"/>
                <w:b/>
                <w:sz w:val="18"/>
                <w:szCs w:val="18"/>
                <w:u w:val="single"/>
              </w:rPr>
              <w:t>spôsob preukázania splnenia PPP</w:t>
            </w:r>
          </w:p>
          <w:p w14:paraId="3708C46D" w14:textId="77777777" w:rsidR="006F7BB6" w:rsidRPr="00292CB0" w:rsidRDefault="006F7BB6" w:rsidP="002C09AB">
            <w:pPr>
              <w:tabs>
                <w:tab w:val="left" w:pos="289"/>
              </w:tabs>
              <w:spacing w:after="0" w:line="240" w:lineRule="auto"/>
              <w:ind w:left="78"/>
              <w:jc w:val="both"/>
              <w:rPr>
                <w:rFonts w:cstheme="minorHAnsi"/>
                <w:bCs/>
                <w:sz w:val="16"/>
                <w:szCs w:val="16"/>
                <w:lang w:eastAsia="sk-SK"/>
              </w:rPr>
            </w:pPr>
            <w:r w:rsidRPr="00292CB0">
              <w:rPr>
                <w:rFonts w:cstheme="minorHAnsi"/>
                <w:bCs/>
                <w:sz w:val="16"/>
                <w:szCs w:val="16"/>
                <w:lang w:eastAsia="sk-SK"/>
              </w:rPr>
              <w:t>•</w:t>
            </w:r>
            <w:r w:rsidRPr="00292CB0">
              <w:rPr>
                <w:rFonts w:cstheme="minorHAnsi"/>
                <w:bCs/>
                <w:sz w:val="16"/>
                <w:szCs w:val="16"/>
                <w:lang w:eastAsia="sk-SK"/>
              </w:rPr>
              <w:tab/>
              <w:t xml:space="preserve">Formulár </w:t>
            </w:r>
            <w:proofErr w:type="spellStart"/>
            <w:r w:rsidRPr="00292CB0">
              <w:rPr>
                <w:rFonts w:cstheme="minorHAnsi"/>
                <w:bCs/>
                <w:sz w:val="16"/>
                <w:szCs w:val="16"/>
                <w:lang w:eastAsia="sk-SK"/>
              </w:rPr>
              <w:t>ŽoNFP</w:t>
            </w:r>
            <w:proofErr w:type="spellEnd"/>
            <w:r w:rsidRPr="00292CB0">
              <w:rPr>
                <w:rFonts w:cstheme="minorHAnsi"/>
                <w:bCs/>
                <w:sz w:val="16"/>
                <w:szCs w:val="16"/>
                <w:lang w:eastAsia="sk-SK"/>
              </w:rPr>
              <w:t xml:space="preserve"> (tabuľka č. 15 - Čestné vyhlásenie žiadateľa)</w:t>
            </w:r>
          </w:p>
          <w:p w14:paraId="66644DA1" w14:textId="77777777" w:rsidR="006F7BB6"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BE8B9DE" w14:textId="0FEE8C3D" w:rsidR="006F7BB6" w:rsidRPr="00292CB0" w:rsidRDefault="006F7BB6"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tc>
      </w:tr>
      <w:tr w:rsidR="00292CB0" w:rsidRPr="00292CB0" w14:paraId="3158C17F" w14:textId="77777777" w:rsidTr="00962159">
        <w:trPr>
          <w:trHeight w:val="284"/>
        </w:trPr>
        <w:tc>
          <w:tcPr>
            <w:tcW w:w="5000" w:type="pct"/>
            <w:gridSpan w:val="4"/>
            <w:shd w:val="clear" w:color="auto" w:fill="FFC000"/>
            <w:vAlign w:val="center"/>
          </w:tcPr>
          <w:p w14:paraId="275635C0" w14:textId="53BAE982"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KRITÉRIA PRE VÝBER PROJEKTOV</w:t>
            </w:r>
          </w:p>
        </w:tc>
      </w:tr>
      <w:tr w:rsidR="00292CB0" w:rsidRPr="00292CB0"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292CB0" w:rsidRDefault="005465A8"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lastRenderedPageBreak/>
              <w:t>VÝBEROVÉ KRITÉRIA PRE VÝBER PROJEKTOV</w:t>
            </w:r>
            <w:r w:rsidR="00965A34" w:rsidRPr="00292CB0">
              <w:rPr>
                <w:rStyle w:val="Odkaznapoznmkupodiarou"/>
                <w:rFonts w:asciiTheme="minorHAnsi" w:hAnsiTheme="minorHAnsi" w:cstheme="minorHAnsi"/>
                <w:b/>
                <w:color w:val="auto"/>
                <w:sz w:val="22"/>
                <w:szCs w:val="22"/>
              </w:rPr>
              <w:footnoteReference w:id="66"/>
            </w:r>
          </w:p>
        </w:tc>
      </w:tr>
      <w:tr w:rsidR="00292CB0" w:rsidRPr="00292CB0" w14:paraId="71712E7E" w14:textId="77777777" w:rsidTr="00962159">
        <w:trPr>
          <w:trHeight w:val="284"/>
        </w:trPr>
        <w:tc>
          <w:tcPr>
            <w:tcW w:w="176" w:type="pct"/>
            <w:shd w:val="clear" w:color="auto" w:fill="FFF2CC" w:themeFill="accent4" w:themeFillTint="33"/>
          </w:tcPr>
          <w:p w14:paraId="141E9268"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20"/>
              </w:rPr>
              <w:t>P.č</w:t>
            </w:r>
            <w:proofErr w:type="spellEnd"/>
            <w:r w:rsidRPr="00292CB0">
              <w:rPr>
                <w:rFonts w:cstheme="minorHAnsi"/>
                <w:b/>
                <w:sz w:val="20"/>
              </w:rPr>
              <w:t>.</w:t>
            </w:r>
          </w:p>
        </w:tc>
        <w:tc>
          <w:tcPr>
            <w:tcW w:w="4824" w:type="pct"/>
            <w:gridSpan w:val="3"/>
            <w:shd w:val="clear" w:color="auto" w:fill="FFF2CC" w:themeFill="accent4" w:themeFillTint="33"/>
            <w:vAlign w:val="center"/>
          </w:tcPr>
          <w:p w14:paraId="73E348EA" w14:textId="77777777" w:rsidR="005465A8" w:rsidRPr="00292CB0" w:rsidRDefault="005465A8" w:rsidP="00F76EC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20"/>
              </w:rPr>
              <w:t>Popis a preukázanie kritéria</w:t>
            </w:r>
          </w:p>
        </w:tc>
      </w:tr>
      <w:tr w:rsidR="00292CB0" w:rsidRPr="00292CB0" w14:paraId="1B7BB274" w14:textId="77777777" w:rsidTr="00962159">
        <w:trPr>
          <w:trHeight w:val="284"/>
        </w:trPr>
        <w:tc>
          <w:tcPr>
            <w:tcW w:w="176" w:type="pct"/>
            <w:shd w:val="clear" w:color="auto" w:fill="auto"/>
            <w:vAlign w:val="center"/>
          </w:tcPr>
          <w:p w14:paraId="1E1190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22EC2FFC"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Príspevok k aspoň jednej </w:t>
            </w:r>
            <w:proofErr w:type="spellStart"/>
            <w:r w:rsidRPr="00292CB0">
              <w:rPr>
                <w:rFonts w:cstheme="minorHAnsi"/>
                <w:b/>
                <w:sz w:val="18"/>
                <w:szCs w:val="18"/>
              </w:rPr>
              <w:t>fokusovej</w:t>
            </w:r>
            <w:proofErr w:type="spellEnd"/>
            <w:r w:rsidRPr="00292CB0">
              <w:rPr>
                <w:rFonts w:cstheme="minorHAnsi"/>
                <w:b/>
                <w:sz w:val="18"/>
                <w:szCs w:val="18"/>
              </w:rPr>
              <w:t xml:space="preserve"> oblasti daného opatrenia</w:t>
            </w:r>
          </w:p>
          <w:p w14:paraId="59F99C87"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w:t>
            </w:r>
          </w:p>
          <w:p w14:paraId="57F6D9E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4128494"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4574FFC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48633BD" w14:textId="77777777" w:rsidR="005465A8" w:rsidRPr="00292CB0" w:rsidRDefault="005465A8"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711C59A9" w14:textId="77777777" w:rsidTr="00962159">
        <w:trPr>
          <w:trHeight w:val="284"/>
        </w:trPr>
        <w:tc>
          <w:tcPr>
            <w:tcW w:w="176" w:type="pct"/>
            <w:shd w:val="clear" w:color="auto" w:fill="auto"/>
            <w:vAlign w:val="center"/>
          </w:tcPr>
          <w:p w14:paraId="7379C8FB"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4" w:type="pct"/>
            <w:gridSpan w:val="3"/>
            <w:shd w:val="clear" w:color="auto" w:fill="auto"/>
            <w:vAlign w:val="center"/>
          </w:tcPr>
          <w:p w14:paraId="222031E8"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48275A5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292CB0" w:rsidRDefault="005465A8" w:rsidP="00F76ECB">
            <w:pPr>
              <w:pStyle w:val="Standard"/>
              <w:tabs>
                <w:tab w:val="left" w:pos="709"/>
              </w:tabs>
              <w:jc w:val="both"/>
              <w:rPr>
                <w:rFonts w:asciiTheme="minorHAnsi" w:hAnsiTheme="minorHAnsi" w:cstheme="minorHAnsi"/>
                <w:b/>
                <w:bCs/>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strike/>
                <w:sz w:val="18"/>
                <w:szCs w:val="18"/>
                <w:u w:val="single"/>
              </w:rPr>
              <w:t xml:space="preserve"> </w:t>
            </w:r>
          </w:p>
          <w:p w14:paraId="2061E3B5"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33FC959"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5145DF34" w14:textId="77777777" w:rsidTr="00962159">
        <w:trPr>
          <w:trHeight w:val="284"/>
        </w:trPr>
        <w:tc>
          <w:tcPr>
            <w:tcW w:w="176" w:type="pct"/>
            <w:shd w:val="clear" w:color="auto" w:fill="auto"/>
            <w:vAlign w:val="center"/>
          </w:tcPr>
          <w:p w14:paraId="67A88BD3"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4" w:type="pct"/>
            <w:gridSpan w:val="3"/>
            <w:shd w:val="clear" w:color="auto" w:fill="auto"/>
            <w:vAlign w:val="center"/>
          </w:tcPr>
          <w:p w14:paraId="4808F8FD"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Investície do miestnych komunikácii</w:t>
            </w:r>
          </w:p>
          <w:p w14:paraId="1B44EBD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684C51D"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Popis v projekte realizácie (Príloha 2B k príručke pre prijímateľa LEADER)</w:t>
            </w:r>
          </w:p>
          <w:p w14:paraId="0E8AE1F3"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292CB0" w:rsidRDefault="005465A8" w:rsidP="00F76ECB">
            <w:pPr>
              <w:pStyle w:val="Default"/>
              <w:keepLines/>
              <w:widowControl w:val="0"/>
              <w:tabs>
                <w:tab w:val="left" w:pos="567"/>
              </w:tabs>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17DE96A4" w14:textId="77777777" w:rsidR="005465A8" w:rsidRPr="00292CB0" w:rsidRDefault="005465A8" w:rsidP="004800B7">
            <w:pPr>
              <w:pStyle w:val="Odsekzoznamu"/>
              <w:numPr>
                <w:ilvl w:val="0"/>
                <w:numId w:val="308"/>
              </w:numPr>
              <w:spacing w:after="0" w:line="240" w:lineRule="auto"/>
              <w:ind w:left="134"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944110D" w14:textId="77777777" w:rsidTr="00962159">
        <w:trPr>
          <w:trHeight w:val="284"/>
        </w:trPr>
        <w:tc>
          <w:tcPr>
            <w:tcW w:w="176" w:type="pct"/>
            <w:shd w:val="clear" w:color="auto" w:fill="auto"/>
            <w:vAlign w:val="center"/>
          </w:tcPr>
          <w:p w14:paraId="0090BA2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4" w:type="pct"/>
            <w:gridSpan w:val="3"/>
            <w:shd w:val="clear" w:color="auto" w:fill="auto"/>
            <w:vAlign w:val="center"/>
          </w:tcPr>
          <w:p w14:paraId="4B4132E5"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1F4A49C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7FFDC470"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4565F8C5" w14:textId="77777777" w:rsidR="005465A8" w:rsidRPr="00292CB0" w:rsidRDefault="005465A8" w:rsidP="004800B7">
            <w:pPr>
              <w:pStyle w:val="Odsekzoznamu"/>
              <w:numPr>
                <w:ilvl w:val="0"/>
                <w:numId w:val="308"/>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zmluva o spolupráci nie je zverejnená na webovom sídle žiadateľa)</w:t>
            </w:r>
          </w:p>
          <w:p w14:paraId="74056F9C"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97AFE8" w14:textId="77777777" w:rsidR="005465A8" w:rsidRPr="00292CB0" w:rsidRDefault="005465A8" w:rsidP="004800B7">
            <w:pPr>
              <w:pStyle w:val="Odsekzoznamu"/>
              <w:numPr>
                <w:ilvl w:val="0"/>
                <w:numId w:val="308"/>
              </w:numPr>
              <w:spacing w:after="0" w:line="240" w:lineRule="auto"/>
              <w:ind w:left="276" w:hanging="276"/>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CC9F23C" w14:textId="77777777" w:rsidTr="00962159">
        <w:trPr>
          <w:trHeight w:val="284"/>
        </w:trPr>
        <w:tc>
          <w:tcPr>
            <w:tcW w:w="176" w:type="pct"/>
            <w:shd w:val="clear" w:color="auto" w:fill="auto"/>
            <w:vAlign w:val="center"/>
          </w:tcPr>
          <w:p w14:paraId="534EFB4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80AF80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77D9526B" w14:textId="0324490E"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673BD01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419436" w14:textId="4E8DE271" w:rsidR="00AC38EC" w:rsidRPr="00292CB0" w:rsidRDefault="00AC38EC" w:rsidP="00AC38EC">
            <w:pPr>
              <w:spacing w:after="0" w:line="240" w:lineRule="auto"/>
              <w:rPr>
                <w:rFonts w:cstheme="minorHAnsi"/>
                <w:bCs/>
                <w:sz w:val="16"/>
                <w:szCs w:val="16"/>
                <w:lang w:eastAsia="sk-SK"/>
              </w:rPr>
            </w:pPr>
            <w:r w:rsidRPr="00292CB0">
              <w:rPr>
                <w:rFonts w:cstheme="minorHAnsi"/>
                <w:b/>
                <w:sz w:val="16"/>
                <w:szCs w:val="16"/>
                <w:u w:val="single"/>
              </w:rPr>
              <w:t>Pri aplikácii zjednodušeného vykazovania výdavkov</w:t>
            </w:r>
          </w:p>
          <w:p w14:paraId="452471C1" w14:textId="7ABA1196" w:rsidR="0063223A" w:rsidRPr="00292CB0" w:rsidRDefault="0063223A" w:rsidP="004800B7">
            <w:pPr>
              <w:pStyle w:val="Odsekzoznamu"/>
              <w:numPr>
                <w:ilvl w:val="0"/>
                <w:numId w:val="552"/>
              </w:numPr>
              <w:spacing w:after="0" w:line="240" w:lineRule="auto"/>
              <w:ind w:left="138" w:hanging="142"/>
              <w:rPr>
                <w:rFonts w:cstheme="minorHAnsi"/>
                <w:sz w:val="16"/>
                <w:szCs w:val="16"/>
              </w:rPr>
            </w:pPr>
            <w:r w:rsidRPr="00292CB0">
              <w:rPr>
                <w:rFonts w:cstheme="minorHAnsi"/>
                <w:bCs/>
                <w:sz w:val="16"/>
                <w:szCs w:val="16"/>
                <w:lang w:eastAsia="sk-SK"/>
              </w:rPr>
              <w:t xml:space="preserve">Formulár </w:t>
            </w:r>
            <w:proofErr w:type="spellStart"/>
            <w:r w:rsidRPr="00292CB0">
              <w:rPr>
                <w:rFonts w:cstheme="minorHAnsi"/>
                <w:bCs/>
                <w:sz w:val="16"/>
                <w:szCs w:val="16"/>
                <w:lang w:eastAsia="sk-SK"/>
              </w:rPr>
              <w:t>ŽoNFP</w:t>
            </w:r>
            <w:proofErr w:type="spellEnd"/>
            <w:r w:rsidRPr="00292CB0">
              <w:rPr>
                <w:rFonts w:cstheme="minorHAnsi"/>
                <w:bCs/>
                <w:sz w:val="16"/>
                <w:szCs w:val="16"/>
                <w:lang w:eastAsia="sk-SK"/>
              </w:rPr>
              <w:t xml:space="preserve"> (tabuľka č. 15 - Čestné vyhlásenie žiadateľa)</w:t>
            </w:r>
          </w:p>
          <w:p w14:paraId="5E4214E6" w14:textId="636BD5CC" w:rsidR="005465A8" w:rsidRPr="00292CB0" w:rsidRDefault="005465A8" w:rsidP="004800B7">
            <w:pPr>
              <w:pStyle w:val="Odsekzoznamu"/>
              <w:numPr>
                <w:ilvl w:val="0"/>
                <w:numId w:val="197"/>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10200AA2"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3844AFBC" w14:textId="13EC945D"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3E1692B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3AF5CCB9" w14:textId="25C3B09A"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828AF65" w14:textId="394CB07E"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lastRenderedPageBreak/>
              <w:t>Spôsob overenia</w:t>
            </w:r>
          </w:p>
          <w:p w14:paraId="4E1BAED5" w14:textId="0FEC708B" w:rsidR="0063223A" w:rsidRPr="00292CB0" w:rsidRDefault="0063223A" w:rsidP="004800B7">
            <w:pPr>
              <w:pStyle w:val="Odsekzoznamu"/>
              <w:numPr>
                <w:ilvl w:val="0"/>
                <w:numId w:val="308"/>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BDD887D" w14:textId="621E2AEC" w:rsidR="00AC38EC" w:rsidRPr="00292CB0" w:rsidRDefault="00E31A94" w:rsidP="00AC38EC">
            <w:pPr>
              <w:pStyle w:val="Default"/>
              <w:keepLines/>
              <w:widowControl w:val="0"/>
              <w:jc w:val="both"/>
              <w:rPr>
                <w:rFonts w:asciiTheme="minorHAnsi" w:hAnsiTheme="minorHAnsi" w:cstheme="minorHAnsi"/>
                <w:bCs/>
                <w:color w:val="auto"/>
                <w:sz w:val="16"/>
                <w:szCs w:val="16"/>
                <w:lang w:eastAsia="sk-SK"/>
              </w:rPr>
            </w:pPr>
            <w:r w:rsidRPr="00292CB0">
              <w:rPr>
                <w:rFonts w:asciiTheme="minorHAnsi" w:hAnsiTheme="minorHAnsi" w:cstheme="minorHAnsi"/>
                <w:color w:val="auto"/>
                <w:sz w:val="16"/>
                <w:szCs w:val="16"/>
              </w:rPr>
              <w:t xml:space="preserve">MAS/PPA nevykonáva kontrolu VO pri uplatňovaní zjednodušeného vykazovania výdavkov, </w:t>
            </w:r>
            <w:r w:rsidR="0063223A" w:rsidRPr="00292CB0">
              <w:rPr>
                <w:rFonts w:asciiTheme="minorHAnsi" w:hAnsiTheme="minorHAnsi" w:cstheme="minorHAnsi"/>
                <w:color w:val="auto"/>
                <w:sz w:val="16"/>
                <w:szCs w:val="16"/>
              </w:rPr>
              <w:t xml:space="preserve"> preto žiadateľ v čestnom vyhlásení  </w:t>
            </w:r>
            <w:r w:rsidR="00CD7B38" w:rsidRPr="00292CB0">
              <w:rPr>
                <w:rFonts w:asciiTheme="minorHAnsi" w:eastAsia="Times New Roman" w:hAnsiTheme="minorHAnsi" w:cstheme="minorHAnsi"/>
                <w:color w:val="auto"/>
                <w:sz w:val="16"/>
                <w:szCs w:val="16"/>
                <w:lang w:eastAsia="sk-SK"/>
              </w:rPr>
              <w:t>čestne vyhlási</w:t>
            </w:r>
            <w:r w:rsidR="0063223A" w:rsidRPr="00292CB0">
              <w:rPr>
                <w:rFonts w:asciiTheme="minorHAnsi" w:eastAsia="Times New Roman" w:hAnsiTheme="minorHAnsi" w:cstheme="minorHAnsi"/>
                <w:color w:val="auto"/>
                <w:sz w:val="16"/>
                <w:szCs w:val="16"/>
                <w:lang w:eastAsia="sk-SK"/>
              </w:rPr>
              <w:t>, že j</w:t>
            </w:r>
            <w:r w:rsidR="0063223A" w:rsidRPr="00292CB0">
              <w:rPr>
                <w:rFonts w:asciiTheme="minorHAnsi" w:hAnsiTheme="minorHAnsi" w:cstheme="minorHAnsi"/>
                <w:bCs/>
                <w:color w:val="auto"/>
                <w:sz w:val="16"/>
                <w:szCs w:val="16"/>
                <w:lang w:eastAsia="sk-SK"/>
              </w:rPr>
              <w:t>e  verejným obstarávateľom (§7 ZVO) alebo obstarávateľom  (§9 ZVO) a  je povinný postupovať v zmysle ustanovení tohto zákona</w:t>
            </w:r>
            <w:r w:rsidR="00327540" w:rsidRPr="00292CB0">
              <w:rPr>
                <w:rStyle w:val="Odkaznapoznmkupodiarou"/>
                <w:rFonts w:asciiTheme="minorHAnsi" w:hAnsiTheme="minorHAnsi" w:cstheme="minorHAnsi"/>
                <w:bCs/>
                <w:color w:val="auto"/>
                <w:sz w:val="16"/>
                <w:szCs w:val="16"/>
                <w:lang w:eastAsia="sk-SK"/>
              </w:rPr>
              <w:footnoteReference w:id="67"/>
            </w:r>
          </w:p>
        </w:tc>
      </w:tr>
      <w:tr w:rsidR="00292CB0" w:rsidRPr="00292CB0" w14:paraId="48F2E351" w14:textId="77777777" w:rsidTr="00962159">
        <w:trPr>
          <w:trHeight w:val="284"/>
        </w:trPr>
        <w:tc>
          <w:tcPr>
            <w:tcW w:w="176" w:type="pct"/>
            <w:shd w:val="clear" w:color="auto" w:fill="auto"/>
            <w:vAlign w:val="center"/>
          </w:tcPr>
          <w:p w14:paraId="2A5EC4EF"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6.</w:t>
            </w:r>
          </w:p>
        </w:tc>
        <w:tc>
          <w:tcPr>
            <w:tcW w:w="4824" w:type="pct"/>
            <w:gridSpan w:val="3"/>
            <w:shd w:val="clear" w:color="auto" w:fill="auto"/>
            <w:vAlign w:val="center"/>
          </w:tcPr>
          <w:p w14:paraId="10B5D63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2AE7200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7FC524B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1DFE02" w14:textId="77777777" w:rsidR="005465A8" w:rsidRPr="00292CB0" w:rsidRDefault="005465A8" w:rsidP="004800B7">
            <w:pPr>
              <w:pStyle w:val="Odsekzoznamu"/>
              <w:numPr>
                <w:ilvl w:val="0"/>
                <w:numId w:val="309"/>
              </w:numPr>
              <w:spacing w:after="0" w:line="240" w:lineRule="auto"/>
              <w:ind w:left="139" w:hanging="139"/>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1EA66CDE" w14:textId="77777777" w:rsidR="005465A8" w:rsidRPr="00292CB0" w:rsidRDefault="005465A8" w:rsidP="004800B7">
            <w:pPr>
              <w:pStyle w:val="Odsekzoznamu"/>
              <w:numPr>
                <w:ilvl w:val="0"/>
                <w:numId w:val="309"/>
              </w:numPr>
              <w:spacing w:after="0" w:line="240" w:lineRule="auto"/>
              <w:ind w:left="139" w:hanging="139"/>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EF7F49" w14:textId="77777777" w:rsidR="005465A8" w:rsidRPr="00292CB0" w:rsidRDefault="005465A8" w:rsidP="004800B7">
            <w:pPr>
              <w:pStyle w:val="Default"/>
              <w:keepLines/>
              <w:widowControl w:val="0"/>
              <w:numPr>
                <w:ilvl w:val="0"/>
                <w:numId w:val="310"/>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2F736260" w14:textId="77777777" w:rsidTr="00962159">
        <w:trPr>
          <w:trHeight w:val="284"/>
        </w:trPr>
        <w:tc>
          <w:tcPr>
            <w:tcW w:w="176" w:type="pct"/>
            <w:shd w:val="clear" w:color="auto" w:fill="auto"/>
            <w:vAlign w:val="center"/>
          </w:tcPr>
          <w:p w14:paraId="2907856D"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7.</w:t>
            </w:r>
          </w:p>
        </w:tc>
        <w:tc>
          <w:tcPr>
            <w:tcW w:w="4824" w:type="pct"/>
            <w:gridSpan w:val="3"/>
            <w:shd w:val="clear" w:color="auto" w:fill="auto"/>
            <w:vAlign w:val="center"/>
          </w:tcPr>
          <w:p w14:paraId="209668C3"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453DC33A"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D775F5C"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9 – Harmonogram realizácie aktivít)</w:t>
            </w:r>
          </w:p>
          <w:p w14:paraId="17923DB7"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6056618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E88641"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478B2865" w14:textId="77777777" w:rsidTr="00962159">
        <w:trPr>
          <w:trHeight w:val="284"/>
        </w:trPr>
        <w:tc>
          <w:tcPr>
            <w:tcW w:w="176" w:type="pct"/>
            <w:shd w:val="clear" w:color="auto" w:fill="auto"/>
            <w:vAlign w:val="center"/>
          </w:tcPr>
          <w:p w14:paraId="7891D2F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8.</w:t>
            </w:r>
          </w:p>
        </w:tc>
        <w:tc>
          <w:tcPr>
            <w:tcW w:w="4824" w:type="pct"/>
            <w:gridSpan w:val="3"/>
            <w:shd w:val="clear" w:color="auto" w:fill="auto"/>
            <w:vAlign w:val="center"/>
          </w:tcPr>
          <w:p w14:paraId="0D57429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Projekt realizácie</w:t>
            </w:r>
          </w:p>
          <w:p w14:paraId="67A38F06"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8B2BB0A"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4BBE2AA6"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9770F19" w14:textId="77777777" w:rsidR="005465A8" w:rsidRPr="00292CB0" w:rsidRDefault="005465A8" w:rsidP="000E4642">
            <w:pPr>
              <w:pStyle w:val="Default"/>
              <w:keepLines/>
              <w:widowControl w:val="0"/>
              <w:numPr>
                <w:ilvl w:val="0"/>
                <w:numId w:val="48"/>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292CB0" w:rsidRDefault="005465A8" w:rsidP="00F76EC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4E4AAA8B" w14:textId="77777777" w:rsidTr="00962159">
        <w:trPr>
          <w:trHeight w:val="284"/>
        </w:trPr>
        <w:tc>
          <w:tcPr>
            <w:tcW w:w="176" w:type="pct"/>
            <w:shd w:val="clear" w:color="auto" w:fill="FFF2CC" w:themeFill="accent4" w:themeFillTint="33"/>
          </w:tcPr>
          <w:p w14:paraId="340A9EF0"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6802CFD" w14:textId="77777777" w:rsidR="005465A8" w:rsidRPr="00292CB0" w:rsidRDefault="005465A8"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5F32031A" w14:textId="77777777" w:rsidTr="00962159">
        <w:trPr>
          <w:trHeight w:val="284"/>
        </w:trPr>
        <w:tc>
          <w:tcPr>
            <w:tcW w:w="176" w:type="pct"/>
            <w:shd w:val="clear" w:color="auto" w:fill="auto"/>
            <w:vAlign w:val="center"/>
          </w:tcPr>
          <w:p w14:paraId="217D7F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667ECB90" w14:textId="77777777" w:rsidR="005465A8" w:rsidRPr="00292CB0" w:rsidRDefault="005465A8" w:rsidP="00F76ECB">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295450F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22B3050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48D483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1BBB5649"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CE9FEEA" w14:textId="77777777" w:rsidR="005465A8" w:rsidRPr="00292CB0" w:rsidRDefault="005465A8" w:rsidP="00F76ECB">
            <w:pPr>
              <w:spacing w:after="0" w:line="240" w:lineRule="auto"/>
              <w:rPr>
                <w:rFonts w:cstheme="minorHAnsi"/>
                <w:sz w:val="16"/>
                <w:szCs w:val="16"/>
              </w:rPr>
            </w:pPr>
          </w:p>
          <w:p w14:paraId="37E55364"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73BCEAE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318BCBDA"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5B18257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486213B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59AD98C"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5098C50C"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FCC3A80" w14:textId="77777777" w:rsidR="005465A8" w:rsidRPr="00292CB0" w:rsidRDefault="005465A8" w:rsidP="004800B7">
            <w:pPr>
              <w:pStyle w:val="Odsekzoznamu"/>
              <w:numPr>
                <w:ilvl w:val="0"/>
                <w:numId w:val="199"/>
              </w:numPr>
              <w:spacing w:after="0" w:line="240" w:lineRule="auto"/>
              <w:ind w:left="282" w:hanging="282"/>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6 – Miesto realizácie projektu)</w:t>
            </w:r>
          </w:p>
          <w:p w14:paraId="28ECEB83"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413BE1C" w14:textId="414773DE"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Údaje zo </w:t>
            </w:r>
            <w:r w:rsidR="0024603F" w:rsidRPr="00292CB0">
              <w:rPr>
                <w:rFonts w:cstheme="minorHAnsi"/>
                <w:sz w:val="16"/>
                <w:szCs w:val="16"/>
              </w:rPr>
              <w:t>Štatistického úradu SR k 31.12. predchádzajúceho roka výzvy</w:t>
            </w:r>
            <w:r w:rsidR="0024603F" w:rsidRPr="00292CB0">
              <w:rPr>
                <w:rFonts w:cstheme="minorHAnsi"/>
                <w:strike/>
                <w:sz w:val="16"/>
                <w:szCs w:val="16"/>
              </w:rPr>
              <w:t xml:space="preserve"> </w:t>
            </w:r>
            <w:r w:rsidRPr="00292CB0">
              <w:rPr>
                <w:rFonts w:cstheme="minorHAnsi"/>
                <w:strike/>
                <w:sz w:val="16"/>
                <w:szCs w:val="16"/>
              </w:rPr>
              <w:t xml:space="preserve">predchádzajúcom podaniu </w:t>
            </w:r>
            <w:proofErr w:type="spellStart"/>
            <w:r w:rsidRPr="00292CB0">
              <w:rPr>
                <w:rFonts w:cstheme="minorHAnsi"/>
                <w:strike/>
                <w:sz w:val="16"/>
                <w:szCs w:val="16"/>
              </w:rPr>
              <w:t>ŽoNFP</w:t>
            </w:r>
            <w:proofErr w:type="spellEnd"/>
            <w:r w:rsidRPr="00292CB0">
              <w:rPr>
                <w:rFonts w:cstheme="minorHAnsi"/>
                <w:sz w:val="16"/>
                <w:szCs w:val="16"/>
              </w:rPr>
              <w:t xml:space="preserve">. V prípade, ak sa projekt realizuje vo viacerých okresoch, body sa pridelia na základe </w:t>
            </w:r>
            <w:proofErr w:type="spellStart"/>
            <w:r w:rsidRPr="00292CB0">
              <w:rPr>
                <w:rFonts w:cstheme="minorHAnsi"/>
                <w:sz w:val="16"/>
                <w:szCs w:val="16"/>
              </w:rPr>
              <w:t>vidieckosti</w:t>
            </w:r>
            <w:proofErr w:type="spellEnd"/>
            <w:r w:rsidRPr="00292CB0">
              <w:rPr>
                <w:rFonts w:cstheme="minorHAnsi"/>
                <w:sz w:val="16"/>
                <w:szCs w:val="16"/>
              </w:rPr>
              <w:t xml:space="preserve"> vypočítanej aritmetickým priemerom z údajov zo všetkých okresov, kde sa projekt realizuje.</w:t>
            </w:r>
          </w:p>
          <w:p w14:paraId="2470F08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1BC7E893"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lastRenderedPageBreak/>
              <w:t xml:space="preserve">Rozloha: </w:t>
            </w:r>
            <w:hyperlink r:id="rId69"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38959951" w14:textId="77777777" w:rsidTr="00962159">
        <w:trPr>
          <w:trHeight w:val="284"/>
        </w:trPr>
        <w:tc>
          <w:tcPr>
            <w:tcW w:w="176" w:type="pct"/>
            <w:shd w:val="clear" w:color="auto" w:fill="auto"/>
            <w:vAlign w:val="center"/>
          </w:tcPr>
          <w:p w14:paraId="1CADE3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2.</w:t>
            </w:r>
          </w:p>
        </w:tc>
        <w:tc>
          <w:tcPr>
            <w:tcW w:w="4824" w:type="pct"/>
            <w:gridSpan w:val="3"/>
            <w:shd w:val="clear" w:color="auto" w:fill="auto"/>
            <w:vAlign w:val="center"/>
          </w:tcPr>
          <w:p w14:paraId="55EB2A34"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39BF029B"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27E6A40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62F60C1"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29FBF80" w14:textId="77777777" w:rsidR="005465A8" w:rsidRPr="00292CB0" w:rsidRDefault="005465A8" w:rsidP="004800B7">
            <w:pPr>
              <w:pStyle w:val="Odsekzoznamu"/>
              <w:numPr>
                <w:ilvl w:val="0"/>
                <w:numId w:val="185"/>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292CB0" w:rsidRDefault="005465A8" w:rsidP="00F76ECB">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B8A0A3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9B7CE74"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B78217D"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AA9A115"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F5FCDC2" w14:textId="77777777" w:rsidTr="00962159">
        <w:trPr>
          <w:trHeight w:val="284"/>
        </w:trPr>
        <w:tc>
          <w:tcPr>
            <w:tcW w:w="176" w:type="pct"/>
            <w:shd w:val="clear" w:color="auto" w:fill="auto"/>
            <w:vAlign w:val="center"/>
          </w:tcPr>
          <w:p w14:paraId="5E27877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4" w:type="pct"/>
            <w:gridSpan w:val="3"/>
            <w:shd w:val="clear" w:color="auto" w:fill="auto"/>
            <w:vAlign w:val="center"/>
          </w:tcPr>
          <w:p w14:paraId="2D851F00"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6703080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7A5719B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A82EF1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C1AAB82"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6325A96" w14:textId="77777777" w:rsidR="005465A8" w:rsidRPr="00292CB0" w:rsidRDefault="005465A8"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04CA2DD3" w14:textId="77777777" w:rsidR="005465A8" w:rsidRPr="00292CB0" w:rsidRDefault="005465A8"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B4C988B"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48502BC"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DC6B1E7"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AA3A8F5"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395A821"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BFB97BD" w14:textId="77777777" w:rsidTr="00962159">
        <w:trPr>
          <w:trHeight w:val="284"/>
        </w:trPr>
        <w:tc>
          <w:tcPr>
            <w:tcW w:w="176" w:type="pct"/>
            <w:shd w:val="clear" w:color="auto" w:fill="auto"/>
            <w:vAlign w:val="center"/>
          </w:tcPr>
          <w:p w14:paraId="5965682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4" w:type="pct"/>
            <w:gridSpan w:val="3"/>
            <w:shd w:val="clear" w:color="auto" w:fill="auto"/>
            <w:vAlign w:val="center"/>
          </w:tcPr>
          <w:p w14:paraId="2259E12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6D209E50"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76665E4"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4E5F94F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3E3EB2E"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9C216CF"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5F1C789"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7809F6B"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C70C51B"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1D46729B"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2A756F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8BFED1D"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5F851E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26A884C"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A899CA" w14:textId="77777777" w:rsidTr="00962159">
        <w:trPr>
          <w:trHeight w:val="284"/>
        </w:trPr>
        <w:tc>
          <w:tcPr>
            <w:tcW w:w="176" w:type="pct"/>
            <w:shd w:val="clear" w:color="auto" w:fill="auto"/>
            <w:vAlign w:val="center"/>
          </w:tcPr>
          <w:p w14:paraId="3DF8F61E"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306A92E"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Zelená infraštruktúra alebo podpora  prístupu marginalizovaných skupín</w:t>
            </w:r>
          </w:p>
          <w:p w14:paraId="0194F9BE"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18E4C09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1ABD4FAD"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292CB0" w:rsidRDefault="005465A8"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292CB0" w:rsidRDefault="005465A8"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292CB0" w:rsidRDefault="005465A8" w:rsidP="00F76ECB">
            <w:pPr>
              <w:autoSpaceDE w:val="0"/>
              <w:autoSpaceDN w:val="0"/>
              <w:adjustRightInd w:val="0"/>
              <w:spacing w:after="0" w:line="240" w:lineRule="auto"/>
              <w:jc w:val="both"/>
              <w:rPr>
                <w:rFonts w:cstheme="minorHAnsi"/>
                <w:sz w:val="16"/>
                <w:szCs w:val="16"/>
              </w:rPr>
            </w:pPr>
            <w:r w:rsidRPr="00292CB0">
              <w:rPr>
                <w:rFonts w:cstheme="minorHAnsi"/>
                <w:sz w:val="16"/>
                <w:szCs w:val="16"/>
              </w:rPr>
              <w:lastRenderedPageBreak/>
              <w:t>alebo</w:t>
            </w:r>
          </w:p>
          <w:p w14:paraId="369D4735"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4AC19B7D" w14:textId="77777777" w:rsidR="005465A8" w:rsidRPr="00292CB0" w:rsidRDefault="005465A8" w:rsidP="004800B7">
            <w:pPr>
              <w:pStyle w:val="Odsekzoznamu"/>
              <w:numPr>
                <w:ilvl w:val="0"/>
                <w:numId w:val="209"/>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58E5D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C7678A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8001E65"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w:t>
            </w:r>
            <w:proofErr w:type="spellStart"/>
            <w:r w:rsidRPr="00292CB0">
              <w:rPr>
                <w:rFonts w:cstheme="minorHAnsi"/>
                <w:bCs/>
                <w:sz w:val="16"/>
                <w:szCs w:val="16"/>
              </w:rPr>
              <w:t>ŽoNFP</w:t>
            </w:r>
            <w:proofErr w:type="spellEnd"/>
            <w:r w:rsidRPr="00292CB0">
              <w:rPr>
                <w:rFonts w:cstheme="minorHAnsi"/>
                <w:bCs/>
                <w:sz w:val="16"/>
                <w:szCs w:val="16"/>
              </w:rPr>
              <w:t xml:space="preserve"> - (tabuľka č. 11 - Rozpočet projektu) </w:t>
            </w:r>
          </w:p>
          <w:p w14:paraId="379B0692"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573C711" w14:textId="77777777" w:rsidR="005465A8" w:rsidRPr="00292CB0" w:rsidRDefault="005465A8" w:rsidP="004800B7">
            <w:pPr>
              <w:pStyle w:val="Default"/>
              <w:keepLines/>
              <w:widowControl w:val="0"/>
              <w:numPr>
                <w:ilvl w:val="0"/>
                <w:numId w:val="455"/>
              </w:numPr>
              <w:ind w:left="139" w:hanging="139"/>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69BACBB" w14:textId="77777777" w:rsidTr="00962159">
        <w:trPr>
          <w:trHeight w:val="284"/>
        </w:trPr>
        <w:tc>
          <w:tcPr>
            <w:tcW w:w="176" w:type="pct"/>
            <w:shd w:val="clear" w:color="auto" w:fill="auto"/>
            <w:vAlign w:val="center"/>
          </w:tcPr>
          <w:p w14:paraId="035CD93A" w14:textId="33594ECA"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lastRenderedPageBreak/>
              <w:t>6</w:t>
            </w:r>
            <w:r w:rsidR="005465A8" w:rsidRPr="00292CB0">
              <w:rPr>
                <w:rFonts w:cstheme="minorHAnsi"/>
                <w:b/>
                <w:sz w:val="16"/>
                <w:szCs w:val="16"/>
              </w:rPr>
              <w:t>.</w:t>
            </w:r>
          </w:p>
        </w:tc>
        <w:tc>
          <w:tcPr>
            <w:tcW w:w="4824" w:type="pct"/>
            <w:gridSpan w:val="3"/>
            <w:shd w:val="clear" w:color="auto" w:fill="auto"/>
            <w:vAlign w:val="center"/>
          </w:tcPr>
          <w:p w14:paraId="1C0638E0"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5C0A2B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3A2E5EC8"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F6E983"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E690BAC"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7EF1B174"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1931A588" w14:textId="77777777"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0A8059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8EB014A"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A9D5DC2"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22A835" w14:textId="77777777" w:rsidR="005465A8" w:rsidRPr="00292CB0" w:rsidRDefault="005465A8" w:rsidP="009F1D61">
            <w:pPr>
              <w:pStyle w:val="Default"/>
              <w:keepLines/>
              <w:widowControl w:val="0"/>
              <w:numPr>
                <w:ilvl w:val="0"/>
                <w:numId w:val="9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306FB62" w14:textId="77777777" w:rsidTr="00962159">
        <w:trPr>
          <w:trHeight w:val="284"/>
        </w:trPr>
        <w:tc>
          <w:tcPr>
            <w:tcW w:w="176" w:type="pct"/>
            <w:shd w:val="clear" w:color="auto" w:fill="auto"/>
            <w:vAlign w:val="center"/>
          </w:tcPr>
          <w:p w14:paraId="3D3E539B" w14:textId="530512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7</w:t>
            </w:r>
            <w:r w:rsidR="005465A8" w:rsidRPr="00292CB0">
              <w:rPr>
                <w:rFonts w:cstheme="minorHAnsi"/>
                <w:b/>
                <w:sz w:val="16"/>
                <w:szCs w:val="16"/>
              </w:rPr>
              <w:t>.</w:t>
            </w:r>
          </w:p>
        </w:tc>
        <w:tc>
          <w:tcPr>
            <w:tcW w:w="4824" w:type="pct"/>
            <w:gridSpan w:val="3"/>
            <w:shd w:val="clear" w:color="auto" w:fill="auto"/>
            <w:vAlign w:val="center"/>
          </w:tcPr>
          <w:p w14:paraId="1B1A3AB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84AB340"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4CB905E" w14:textId="2DE10628"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E27736" w:rsidRPr="00292CB0">
              <w:rPr>
                <w:rFonts w:cstheme="minorHAnsi"/>
                <w:sz w:val="16"/>
                <w:szCs w:val="16"/>
              </w:rPr>
              <w:t>,</w:t>
            </w:r>
            <w:r w:rsidR="00E27736" w:rsidRPr="00292CB0">
              <w:rPr>
                <w:sz w:val="16"/>
                <w:szCs w:val="16"/>
              </w:rPr>
              <w:t xml:space="preserve"> doposiaľ nebola schválená</w:t>
            </w:r>
          </w:p>
          <w:p w14:paraId="506E3220" w14:textId="1B499C9B"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E27736" w:rsidRPr="00292CB0">
              <w:rPr>
                <w:rFonts w:cstheme="minorHAnsi"/>
                <w:sz w:val="16"/>
                <w:szCs w:val="16"/>
              </w:rPr>
              <w:t>,</w:t>
            </w:r>
            <w:r w:rsidR="00E27736" w:rsidRPr="00292CB0">
              <w:rPr>
                <w:sz w:val="16"/>
                <w:szCs w:val="16"/>
              </w:rPr>
              <w:t xml:space="preserve"> už bola schválená</w:t>
            </w:r>
          </w:p>
          <w:p w14:paraId="2E85D682"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830DBE"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B32E08"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1F9B3F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37AA489" w14:textId="77777777" w:rsidR="005465A8" w:rsidRPr="00292CB0" w:rsidRDefault="005465A8"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292CB0" w:rsidRDefault="005465A8" w:rsidP="00F76ECB">
            <w:pPr>
              <w:spacing w:after="0" w:line="240" w:lineRule="auto"/>
              <w:jc w:val="both"/>
              <w:rPr>
                <w:rFonts w:cstheme="minorHAnsi"/>
                <w:b/>
                <w:sz w:val="16"/>
                <w:szCs w:val="16"/>
                <w:lang w:eastAsia="sk-SK"/>
              </w:rPr>
            </w:pPr>
            <w:r w:rsidRPr="00292CB0">
              <w:rPr>
                <w:rFonts w:cstheme="minorHAnsi"/>
                <w:b/>
                <w:sz w:val="22"/>
                <w:szCs w:val="22"/>
              </w:rPr>
              <w:t>VOL</w:t>
            </w:r>
            <w:r w:rsidR="00AB4072" w:rsidRPr="00292CB0">
              <w:rPr>
                <w:rFonts w:cstheme="minorHAnsi"/>
                <w:b/>
                <w:sz w:val="22"/>
                <w:szCs w:val="22"/>
              </w:rPr>
              <w:t>ITEĽNÉ KRITÉRIA</w:t>
            </w:r>
          </w:p>
        </w:tc>
      </w:tr>
      <w:tr w:rsidR="00292CB0" w:rsidRPr="00292CB0" w14:paraId="1BED8E78" w14:textId="77777777" w:rsidTr="00AB4072">
        <w:trPr>
          <w:trHeight w:val="284"/>
        </w:trPr>
        <w:tc>
          <w:tcPr>
            <w:tcW w:w="200" w:type="pct"/>
            <w:gridSpan w:val="2"/>
            <w:shd w:val="clear" w:color="auto" w:fill="auto"/>
            <w:vAlign w:val="center"/>
          </w:tcPr>
          <w:p w14:paraId="60072D05" w14:textId="2C51FF27"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0E571187"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3D48336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15E985BC"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2 a viac pracovných úväzkov minimálne na 1 rok,  </w:t>
            </w:r>
          </w:p>
          <w:p w14:paraId="3ABC4C6C"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1 a ½ pracovného úväzku  minimálne na 1 rok,  </w:t>
            </w:r>
          </w:p>
          <w:p w14:paraId="64CC9DE1"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1 pracovný úväzok minimálne na 1 rok,  </w:t>
            </w:r>
          </w:p>
          <w:p w14:paraId="18D1A7FE"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½ pracovného úväzku minimálne na 1 rok,  </w:t>
            </w:r>
          </w:p>
          <w:p w14:paraId="3E267A4A"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žiadateľ nevytvorí žiadny pracovný úväzok.</w:t>
            </w:r>
          </w:p>
          <w:p w14:paraId="652E3981" w14:textId="77777777" w:rsidR="00AB4072" w:rsidRPr="00292CB0" w:rsidRDefault="00AB4072" w:rsidP="00AB4072">
            <w:pPr>
              <w:spacing w:after="0" w:line="240" w:lineRule="auto"/>
              <w:ind w:left="-11"/>
              <w:jc w:val="both"/>
              <w:rPr>
                <w:rFonts w:cstheme="minorHAnsi"/>
                <w:sz w:val="16"/>
                <w:szCs w:val="16"/>
              </w:rPr>
            </w:pPr>
          </w:p>
          <w:p w14:paraId="3960F4C9"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09058847"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 xml:space="preserve">Pracovné miesto musí byť s udržateľnosťou minimálne 1 rok. </w:t>
            </w:r>
          </w:p>
          <w:p w14:paraId="0BCB70C9"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B28951"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A4AA80A"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D1D69A3"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C6A8288"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4D1E8009"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622B103"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A72C7E3" w14:textId="77777777" w:rsidTr="00AB4072">
        <w:trPr>
          <w:trHeight w:val="284"/>
        </w:trPr>
        <w:tc>
          <w:tcPr>
            <w:tcW w:w="200" w:type="pct"/>
            <w:gridSpan w:val="2"/>
            <w:shd w:val="clear" w:color="auto" w:fill="auto"/>
            <w:vAlign w:val="center"/>
          </w:tcPr>
          <w:p w14:paraId="1F625819" w14:textId="46CAB603" w:rsidR="000A23FF" w:rsidRPr="00292CB0" w:rsidRDefault="000A23FF" w:rsidP="00AB4072">
            <w:pPr>
              <w:spacing w:after="0" w:line="240" w:lineRule="auto"/>
              <w:jc w:val="center"/>
              <w:rPr>
                <w:rFonts w:cstheme="minorHAnsi"/>
                <w:sz w:val="18"/>
                <w:szCs w:val="18"/>
              </w:rPr>
            </w:pPr>
            <w:r w:rsidRPr="00292CB0">
              <w:rPr>
                <w:rFonts w:cstheme="minorHAnsi"/>
                <w:sz w:val="18"/>
                <w:szCs w:val="18"/>
              </w:rPr>
              <w:lastRenderedPageBreak/>
              <w:t>9.</w:t>
            </w:r>
          </w:p>
        </w:tc>
        <w:tc>
          <w:tcPr>
            <w:tcW w:w="4800" w:type="pct"/>
            <w:gridSpan w:val="2"/>
            <w:shd w:val="clear" w:color="auto" w:fill="auto"/>
            <w:vAlign w:val="center"/>
          </w:tcPr>
          <w:p w14:paraId="69B56E39"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0527871"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26E36AEF"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D8A0B3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33DE411C"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074A51D"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727D55DA"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4D5393BD"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A57AA21"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026801E"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00DC75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BA5BA56"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FEA4BA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A647040"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A331E64"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ADA7979" w14:textId="5621C5AF"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F27FEF3" w14:textId="77777777" w:rsidTr="000A23FF">
        <w:trPr>
          <w:trHeight w:val="284"/>
        </w:trPr>
        <w:tc>
          <w:tcPr>
            <w:tcW w:w="5000" w:type="pct"/>
            <w:gridSpan w:val="4"/>
            <w:shd w:val="clear" w:color="auto" w:fill="auto"/>
            <w:vAlign w:val="center"/>
          </w:tcPr>
          <w:p w14:paraId="2381A1C6" w14:textId="1D72992D"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E82B0F1" w14:textId="77777777" w:rsidTr="000A23FF">
        <w:trPr>
          <w:trHeight w:val="284"/>
        </w:trPr>
        <w:tc>
          <w:tcPr>
            <w:tcW w:w="5000" w:type="pct"/>
            <w:gridSpan w:val="4"/>
            <w:shd w:val="clear" w:color="auto" w:fill="auto"/>
            <w:vAlign w:val="center"/>
          </w:tcPr>
          <w:p w14:paraId="2A36AC74" w14:textId="506B179B"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292CB0" w:rsidRDefault="00C0534D" w:rsidP="002C09AB">
      <w:pPr>
        <w:spacing w:after="0" w:line="240" w:lineRule="auto"/>
        <w:rPr>
          <w:rFonts w:cstheme="minorHAnsi"/>
        </w:rPr>
      </w:pPr>
    </w:p>
    <w:p w14:paraId="4BEE3647" w14:textId="226564E3" w:rsidR="0003787B" w:rsidRPr="00292CB0" w:rsidRDefault="0003787B" w:rsidP="002C09AB">
      <w:pPr>
        <w:spacing w:after="0" w:line="240" w:lineRule="auto"/>
        <w:rPr>
          <w:rFonts w:cstheme="minorHAnsi"/>
        </w:rPr>
      </w:pPr>
      <w:bookmarkStart w:id="78" w:name="_Toc512834747"/>
    </w:p>
    <w:p w14:paraId="6B81F270" w14:textId="77777777" w:rsidR="00C026D4" w:rsidRPr="00292CB0" w:rsidRDefault="00C026D4" w:rsidP="00CE03FF"/>
    <w:p w14:paraId="072A4FF0" w14:textId="77777777" w:rsidR="00C026D4" w:rsidRPr="00292CB0" w:rsidRDefault="00C026D4" w:rsidP="00CE03FF"/>
    <w:p w14:paraId="3E862D80" w14:textId="77777777" w:rsidR="00C026D4" w:rsidRPr="00292CB0" w:rsidRDefault="00C026D4" w:rsidP="00CE03FF"/>
    <w:p w14:paraId="4D6EC8ED" w14:textId="77777777" w:rsidR="00C026D4" w:rsidRPr="00292CB0" w:rsidRDefault="00C026D4" w:rsidP="00CE03FF"/>
    <w:p w14:paraId="4CE5D6E1" w14:textId="3B6FB7DB" w:rsidR="00C026D4" w:rsidRPr="00292CB0" w:rsidRDefault="00C026D4" w:rsidP="00CE03FF"/>
    <w:p w14:paraId="47ED1C5B" w14:textId="77777777" w:rsidR="00AB4072" w:rsidRPr="00292CB0" w:rsidRDefault="00AB4072" w:rsidP="00CE03FF"/>
    <w:p w14:paraId="6E65BA0E" w14:textId="77777777" w:rsidR="00AB4072" w:rsidRPr="00292CB0" w:rsidRDefault="00AB4072" w:rsidP="00CE03FF"/>
    <w:p w14:paraId="5AF5D665" w14:textId="77777777" w:rsidR="00AB4072" w:rsidRPr="00292CB0" w:rsidRDefault="00AB4072" w:rsidP="00CE03FF"/>
    <w:p w14:paraId="329C63B7" w14:textId="7DD1F491" w:rsidR="00AB4072" w:rsidRPr="00292CB0" w:rsidRDefault="00AB4072" w:rsidP="00C026D4">
      <w:pPr>
        <w:pStyle w:val="tlXY"/>
        <w:spacing w:before="0" w:after="0"/>
        <w:rPr>
          <w:rFonts w:cstheme="minorHAnsi"/>
          <w:color w:val="auto"/>
          <w:sz w:val="24"/>
          <w:szCs w:val="24"/>
        </w:rPr>
      </w:pPr>
      <w:r w:rsidRPr="00292CB0">
        <w:rPr>
          <w:rFonts w:cstheme="minorHAnsi"/>
          <w:color w:val="auto"/>
          <w:sz w:val="24"/>
          <w:szCs w:val="24"/>
        </w:rPr>
        <w:br w:type="page"/>
      </w:r>
    </w:p>
    <w:p w14:paraId="7AA05CED" w14:textId="77777777" w:rsidR="00AB4072" w:rsidRPr="00292CB0" w:rsidRDefault="00AB4072" w:rsidP="00CE03FF"/>
    <w:p w14:paraId="55DC6610" w14:textId="1F3B9C3F" w:rsidR="00C026D4" w:rsidRPr="00292CB0" w:rsidRDefault="00C026D4" w:rsidP="00C026D4">
      <w:pPr>
        <w:pStyle w:val="tlXY"/>
        <w:spacing w:before="0" w:after="0"/>
        <w:rPr>
          <w:rFonts w:cstheme="minorHAnsi"/>
          <w:color w:val="auto"/>
          <w:sz w:val="24"/>
          <w:szCs w:val="24"/>
        </w:rPr>
      </w:pPr>
      <w:bookmarkStart w:id="79" w:name="_Toc104282839"/>
      <w:proofErr w:type="spellStart"/>
      <w:r w:rsidRPr="00292CB0">
        <w:rPr>
          <w:rFonts w:cstheme="minorHAnsi"/>
          <w:color w:val="auto"/>
          <w:sz w:val="24"/>
          <w:szCs w:val="24"/>
        </w:rPr>
        <w:t>Podopatrenie</w:t>
      </w:r>
      <w:proofErr w:type="spellEnd"/>
      <w:r w:rsidRPr="00292CB0">
        <w:rPr>
          <w:rFonts w:cstheme="minorHAnsi"/>
          <w:color w:val="auto"/>
          <w:sz w:val="24"/>
          <w:szCs w:val="24"/>
        </w:rPr>
        <w:t xml:space="preserve"> 7.4 Podpora na investície do vytvárania, zlepšovania alebo rozširovania miestnych základných služieb pre vidiecke obyvateľstvo vrátane voľného času a kultúry a súvisiacej infraštruktúry</w:t>
      </w:r>
      <w:bookmarkEnd w:id="79"/>
    </w:p>
    <w:p w14:paraId="0344573F" w14:textId="77777777" w:rsidR="00C026D4" w:rsidRPr="00292CB0" w:rsidRDefault="00C026D4" w:rsidP="00C026D4">
      <w:pPr>
        <w:spacing w:after="0" w:line="240" w:lineRule="auto"/>
        <w:rPr>
          <w:rFonts w:cstheme="minorHAnsi"/>
          <w:b/>
          <w:i/>
          <w:sz w:val="22"/>
          <w:szCs w:val="22"/>
        </w:rPr>
      </w:pPr>
      <w:r w:rsidRPr="00292CB0">
        <w:rPr>
          <w:rFonts w:cstheme="minorHAnsi"/>
          <w:b/>
          <w:i/>
          <w:sz w:val="22"/>
          <w:szCs w:val="22"/>
        </w:rPr>
        <w:t>Vytváranie, zlepšovanie alebo rozširovanie miestnych služieb vrátane voľného času a kultúry a súvisiacej infraštruktúry</w:t>
      </w:r>
    </w:p>
    <w:p w14:paraId="6FD3C0C9" w14:textId="77777777" w:rsidR="00C026D4" w:rsidRPr="00292CB0" w:rsidRDefault="00C026D4" w:rsidP="00C026D4">
      <w:pPr>
        <w:spacing w:after="0" w:line="240" w:lineRule="auto"/>
        <w:rPr>
          <w:rFonts w:cstheme="minorHAnsi"/>
          <w:b/>
          <w:sz w:val="20"/>
          <w:u w:val="single"/>
        </w:rPr>
      </w:pPr>
    </w:p>
    <w:p w14:paraId="2997C201" w14:textId="77777777" w:rsidR="00C026D4" w:rsidRPr="00292CB0" w:rsidRDefault="00C026D4" w:rsidP="00C026D4">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3DFA68D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výdavky, pri ktorých verejné obstarávanie bolo začaté pred dňom 19.04.2016, vynaložené až po predložení </w:t>
      </w:r>
      <w:proofErr w:type="spellStart"/>
      <w:r w:rsidRPr="00292CB0">
        <w:rPr>
          <w:rFonts w:cstheme="minorHAnsi"/>
          <w:sz w:val="18"/>
          <w:szCs w:val="18"/>
        </w:rPr>
        <w:t>ŽoNFP</w:t>
      </w:r>
      <w:proofErr w:type="spellEnd"/>
      <w:r w:rsidRPr="00292CB0">
        <w:rPr>
          <w:rFonts w:cstheme="minorHAnsi"/>
          <w:sz w:val="18"/>
          <w:szCs w:val="18"/>
        </w:rPr>
        <w:t xml:space="preserve"> na MAS</w:t>
      </w:r>
      <w:r w:rsidRPr="00292CB0">
        <w:rPr>
          <w:rFonts w:cstheme="minorHAnsi"/>
          <w:kern w:val="1"/>
          <w:sz w:val="18"/>
          <w:szCs w:val="18"/>
        </w:rPr>
        <w:t>;</w:t>
      </w:r>
    </w:p>
    <w:p w14:paraId="4A940C91"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bCs/>
          <w:sz w:val="18"/>
          <w:szCs w:val="18"/>
          <w:lang w:eastAsia="sk-SK"/>
        </w:rPr>
        <w:t>;</w:t>
      </w:r>
      <w:r w:rsidRPr="00292CB0">
        <w:rPr>
          <w:rFonts w:cstheme="minorHAnsi"/>
          <w:sz w:val="18"/>
          <w:szCs w:val="18"/>
        </w:rPr>
        <w:t xml:space="preserve"> </w:t>
      </w:r>
    </w:p>
    <w:p w14:paraId="2CB2ED1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673D8F9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FB9D18B" w14:textId="77777777" w:rsidR="00C026D4" w:rsidRPr="00292CB0" w:rsidRDefault="00C026D4" w:rsidP="000E4642">
      <w:pPr>
        <w:pStyle w:val="Odsekzoznamu"/>
        <w:numPr>
          <w:ilvl w:val="0"/>
          <w:numId w:val="36"/>
        </w:numPr>
        <w:spacing w:after="0" w:line="240" w:lineRule="auto"/>
        <w:ind w:left="426" w:hanging="426"/>
        <w:jc w:val="both"/>
        <w:rPr>
          <w:rFonts w:cstheme="minorHAnsi"/>
          <w:lang w:eastAsia="sk-SK"/>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0"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1EC9137E" w14:textId="77777777" w:rsidTr="00AB4072">
        <w:trPr>
          <w:trHeight w:val="284"/>
        </w:trPr>
        <w:tc>
          <w:tcPr>
            <w:tcW w:w="5000" w:type="pct"/>
            <w:shd w:val="clear" w:color="auto" w:fill="FFC000"/>
            <w:vAlign w:val="center"/>
          </w:tcPr>
          <w:p w14:paraId="56A8A4DA" w14:textId="4B72A762" w:rsidR="00C026D4" w:rsidRPr="00292CB0" w:rsidRDefault="00C026D4" w:rsidP="004800B7">
            <w:pPr>
              <w:pStyle w:val="Standard"/>
              <w:numPr>
                <w:ilvl w:val="2"/>
                <w:numId w:val="531"/>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452E3CA7" w14:textId="77777777" w:rsidTr="00AB4072">
        <w:trPr>
          <w:trHeight w:val="284"/>
        </w:trPr>
        <w:tc>
          <w:tcPr>
            <w:tcW w:w="5000" w:type="pct"/>
            <w:shd w:val="clear" w:color="auto" w:fill="FFFFFF" w:themeFill="background1"/>
            <w:vAlign w:val="center"/>
          </w:tcPr>
          <w:p w14:paraId="22FD8983" w14:textId="77777777" w:rsidR="00C026D4" w:rsidRPr="00292CB0" w:rsidRDefault="00C026D4" w:rsidP="004800B7">
            <w:pPr>
              <w:pStyle w:val="Odsekzoznamu"/>
              <w:numPr>
                <w:ilvl w:val="0"/>
                <w:numId w:val="518"/>
              </w:numPr>
              <w:tabs>
                <w:tab w:val="left" w:pos="202"/>
              </w:tabs>
              <w:suppressAutoHyphens/>
              <w:spacing w:after="0" w:line="240" w:lineRule="auto"/>
              <w:ind w:left="202" w:hanging="202"/>
              <w:jc w:val="both"/>
              <w:rPr>
                <w:rFonts w:cstheme="minorHAnsi"/>
                <w:sz w:val="18"/>
                <w:szCs w:val="18"/>
              </w:rPr>
            </w:pPr>
            <w:proofErr w:type="spellStart"/>
            <w:r w:rsidRPr="00292CB0">
              <w:rPr>
                <w:rFonts w:cstheme="minorHAnsi"/>
                <w:sz w:val="18"/>
                <w:szCs w:val="18"/>
              </w:rPr>
              <w:t>ŽoNFP</w:t>
            </w:r>
            <w:proofErr w:type="spellEnd"/>
            <w:r w:rsidRPr="00292CB0">
              <w:rPr>
                <w:rFonts w:cstheme="minorHAnsi"/>
                <w:sz w:val="18"/>
                <w:szCs w:val="18"/>
              </w:rPr>
              <w:t xml:space="preserve"> musí byť kompletná po obsahovej stránke. </w:t>
            </w:r>
            <w:proofErr w:type="spellStart"/>
            <w:r w:rsidRPr="00292CB0">
              <w:rPr>
                <w:rFonts w:cstheme="minorHAnsi"/>
                <w:sz w:val="18"/>
                <w:szCs w:val="18"/>
              </w:rPr>
              <w:t>ŽoNFP</w:t>
            </w:r>
            <w:proofErr w:type="spellEnd"/>
            <w:r w:rsidRPr="00292CB0">
              <w:rPr>
                <w:rFonts w:cstheme="minorHAnsi"/>
                <w:sz w:val="18"/>
                <w:szCs w:val="18"/>
              </w:rPr>
              <w:t xml:space="preserve"> nebude schválená v prípade, že žiadateľ uviedol nepravdivé čestné vyhlásenie žiadateľa o konflikte záujmov a poskytol nesprávne či nepravdivé údaje. </w:t>
            </w:r>
          </w:p>
          <w:p w14:paraId="6B7F2700"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Suma finančných prostriedkov z verejných zdrojov, požadovaná žiadateľom vo formulári </w:t>
            </w:r>
            <w:proofErr w:type="spellStart"/>
            <w:r w:rsidRPr="00292CB0">
              <w:rPr>
                <w:rFonts w:cstheme="minorHAnsi"/>
                <w:sz w:val="18"/>
                <w:szCs w:val="18"/>
              </w:rPr>
              <w:t>ŽoNFP</w:t>
            </w:r>
            <w:proofErr w:type="spellEnd"/>
            <w:r w:rsidRPr="00292CB0">
              <w:rPr>
                <w:rFonts w:cstheme="minorHAnsi"/>
                <w:sz w:val="18"/>
                <w:szCs w:val="18"/>
              </w:rPr>
              <w:t xml:space="preserve"> v deň jej predloženia na MAS je konečná a nie je možné ju v rámci procesu spracovávania dodatočne zvyšovať.</w:t>
            </w:r>
          </w:p>
          <w:p w14:paraId="0808127B" w14:textId="5E5830F3"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282C55"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3FD46D1B"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292CB0" w:rsidRDefault="00681E2E"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19D9BA99" w14:textId="77777777" w:rsidR="00C026D4" w:rsidRPr="00292CB0" w:rsidRDefault="00C026D4" w:rsidP="00C026D4">
      <w:pPr>
        <w:pStyle w:val="Standard"/>
        <w:tabs>
          <w:tab w:val="left" w:pos="709"/>
        </w:tabs>
        <w:jc w:val="both"/>
        <w:rPr>
          <w:rFonts w:asciiTheme="minorHAnsi" w:hAnsiTheme="minorHAnsi" w:cstheme="minorHAnsi"/>
          <w:b/>
          <w:caps/>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292CB0" w:rsidRPr="00292CB0" w14:paraId="10CCBC64" w14:textId="77777777" w:rsidTr="000A23FF">
        <w:trPr>
          <w:trHeight w:val="284"/>
        </w:trPr>
        <w:tc>
          <w:tcPr>
            <w:tcW w:w="5000" w:type="pct"/>
            <w:gridSpan w:val="6"/>
            <w:shd w:val="clear" w:color="auto" w:fill="FFC000"/>
            <w:vAlign w:val="center"/>
          </w:tcPr>
          <w:p w14:paraId="50D83096" w14:textId="1BC11FD5" w:rsidR="00C026D4" w:rsidRPr="00292CB0" w:rsidRDefault="00AB1357" w:rsidP="00AB4072">
            <w:pPr>
              <w:spacing w:after="0" w:line="240" w:lineRule="auto"/>
              <w:jc w:val="center"/>
              <w:rPr>
                <w:rFonts w:cstheme="minorHAnsi"/>
                <w:b/>
                <w:sz w:val="28"/>
                <w:szCs w:val="28"/>
              </w:rPr>
            </w:pPr>
            <w:r w:rsidRPr="00292CB0">
              <w:rPr>
                <w:rFonts w:cstheme="minorHAnsi"/>
                <w:b/>
                <w:caps/>
                <w:sz w:val="28"/>
                <w:szCs w:val="28"/>
              </w:rPr>
              <w:t>3.1.2</w:t>
            </w:r>
            <w:r w:rsidR="00C026D4" w:rsidRPr="00292CB0">
              <w:rPr>
                <w:rFonts w:cstheme="minorHAnsi"/>
                <w:b/>
                <w:caps/>
                <w:sz w:val="28"/>
                <w:szCs w:val="28"/>
              </w:rPr>
              <w:t xml:space="preserve"> Špecifické podmienky poskytnutia príspevku</w:t>
            </w:r>
          </w:p>
        </w:tc>
      </w:tr>
      <w:tr w:rsidR="00292CB0" w:rsidRPr="00292CB0"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292CB0" w:rsidRDefault="00C026D4" w:rsidP="00AB4072">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29059DFB"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45F051B" w14:textId="77777777" w:rsidTr="000A23FF">
        <w:trPr>
          <w:trHeight w:val="284"/>
        </w:trPr>
        <w:tc>
          <w:tcPr>
            <w:tcW w:w="192" w:type="pct"/>
            <w:gridSpan w:val="3"/>
            <w:shd w:val="clear" w:color="auto" w:fill="auto"/>
            <w:vAlign w:val="center"/>
          </w:tcPr>
          <w:p w14:paraId="74E8B42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1.1.</w:t>
            </w:r>
          </w:p>
        </w:tc>
        <w:tc>
          <w:tcPr>
            <w:tcW w:w="4808" w:type="pct"/>
            <w:gridSpan w:val="3"/>
            <w:shd w:val="clear" w:color="auto" w:fill="auto"/>
            <w:vAlign w:val="center"/>
          </w:tcPr>
          <w:p w14:paraId="1E54E988"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Oprávnenosť žiadateľa (všeobecné podmienky)</w:t>
            </w:r>
          </w:p>
          <w:p w14:paraId="3A8FCF76"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Oprávneným žiadateľom je oprávnený žiadateľ v zmysle stratégie CLLD uvedený v tejto výzve na predkladanie </w:t>
            </w:r>
            <w:proofErr w:type="spellStart"/>
            <w:r w:rsidRPr="00292CB0">
              <w:rPr>
                <w:rFonts w:cstheme="minorHAnsi"/>
                <w:bCs/>
                <w:sz w:val="16"/>
                <w:szCs w:val="16"/>
              </w:rPr>
              <w:t>ŽoNFP</w:t>
            </w:r>
            <w:proofErr w:type="spellEnd"/>
            <w:r w:rsidRPr="00292CB0">
              <w:rPr>
                <w:rFonts w:cstheme="minorHAnsi"/>
                <w:bCs/>
                <w:sz w:val="16"/>
                <w:szCs w:val="16"/>
              </w:rPr>
              <w:t xml:space="preserve"> ako oprávnený žiadateľ MAS, ktorý musí spĺňať aj nasledovné podmienky:</w:t>
            </w:r>
          </w:p>
          <w:p w14:paraId="3A16BF8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Oprávneným žiadateľom je:</w:t>
            </w:r>
          </w:p>
          <w:p w14:paraId="15BE79D5"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1.Obce z územia príslušnej MAS</w:t>
            </w:r>
            <w:r w:rsidRPr="00292CB0">
              <w:rPr>
                <w:rStyle w:val="Odkaznapoznmkupodiarou"/>
                <w:rFonts w:cstheme="minorHAnsi"/>
                <w:sz w:val="16"/>
                <w:szCs w:val="16"/>
              </w:rPr>
              <w:footnoteReference w:id="68"/>
            </w:r>
            <w:r w:rsidRPr="00292CB0">
              <w:rPr>
                <w:rFonts w:cstheme="minorHAnsi"/>
                <w:sz w:val="16"/>
                <w:szCs w:val="16"/>
              </w:rPr>
              <w:t xml:space="preserve"> </w:t>
            </w:r>
          </w:p>
          <w:p w14:paraId="4754A76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2.Občianske združenie</w:t>
            </w:r>
          </w:p>
          <w:p w14:paraId="15A7487B"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3. Združenia obcí s právnou subjektivitou z územia príslušnej MAS s právnou formou: </w:t>
            </w:r>
          </w:p>
          <w:p w14:paraId="4D944849"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CA5FB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16B9B4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6D59E154" w14:textId="77777777" w:rsidR="00C026D4" w:rsidRPr="00292CB0" w:rsidRDefault="00C026D4" w:rsidP="00AB4072">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2C2650F2"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1 - </w:t>
            </w:r>
            <w:r w:rsidRPr="00292CB0">
              <w:rPr>
                <w:rFonts w:cstheme="minorHAnsi"/>
                <w:bCs/>
                <w:sz w:val="16"/>
                <w:szCs w:val="16"/>
              </w:rPr>
              <w:t>Identifikácia žiadateľa)</w:t>
            </w:r>
          </w:p>
          <w:p w14:paraId="54FC3073"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lastRenderedPageBreak/>
              <w:t xml:space="preserve">Stanovy združenia  vrátane všetkých dodatkov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69DB9221"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w:t>
            </w:r>
            <w:proofErr w:type="spellStart"/>
            <w:r w:rsidRPr="00292CB0">
              <w:rPr>
                <w:rFonts w:cstheme="minorHAnsi"/>
                <w:sz w:val="16"/>
                <w:szCs w:val="16"/>
              </w:rPr>
              <w:t>ŽoNFP</w:t>
            </w:r>
            <w:proofErr w:type="spellEnd"/>
            <w:r w:rsidRPr="00292CB0">
              <w:rPr>
                <w:rFonts w:cstheme="minorHAnsi"/>
                <w:sz w:val="16"/>
                <w:szCs w:val="16"/>
              </w:rPr>
              <w:t xml:space="preserve"> a/alebo konaniu o </w:t>
            </w:r>
            <w:proofErr w:type="spellStart"/>
            <w:r w:rsidRPr="00292CB0">
              <w:rPr>
                <w:rFonts w:cstheme="minorHAnsi"/>
                <w:sz w:val="16"/>
                <w:szCs w:val="16"/>
              </w:rPr>
              <w:t>ŽoNFP</w:t>
            </w:r>
            <w:proofErr w:type="spellEnd"/>
            <w:r w:rsidRPr="00292CB0">
              <w:rPr>
                <w:rFonts w:cstheme="minorHAnsi"/>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BA72FAB" w14:textId="77777777" w:rsidR="00C026D4" w:rsidRPr="00292CB0" w:rsidRDefault="00C026D4" w:rsidP="004800B7">
            <w:pPr>
              <w:pStyle w:val="Odsekzoznamu"/>
              <w:numPr>
                <w:ilvl w:val="0"/>
                <w:numId w:val="304"/>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7DC998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4FB7551" w14:textId="77777777" w:rsidR="00C026D4" w:rsidRPr="00292CB0" w:rsidRDefault="00C026D4" w:rsidP="004800B7">
            <w:pPr>
              <w:pStyle w:val="Odsekzoznamu"/>
              <w:numPr>
                <w:ilvl w:val="0"/>
                <w:numId w:val="226"/>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DD055A7" w14:textId="77777777" w:rsidR="00C026D4" w:rsidRPr="00292CB0" w:rsidRDefault="00C026D4" w:rsidP="004800B7">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1"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72"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7C72CE77"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B67B386" w14:textId="77777777" w:rsidR="00C026D4" w:rsidRPr="00292CB0" w:rsidRDefault="00C026D4" w:rsidP="004800B7">
            <w:pPr>
              <w:pStyle w:val="Odsekzoznamu"/>
              <w:numPr>
                <w:ilvl w:val="0"/>
                <w:numId w:val="461"/>
              </w:numPr>
              <w:spacing w:after="0" w:line="240" w:lineRule="auto"/>
              <w:ind w:left="237" w:hanging="237"/>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Plnomocenstvo môže byť vyhotovené aj po termíne predloženia </w:t>
            </w:r>
            <w:proofErr w:type="spellStart"/>
            <w:r w:rsidRPr="00292CB0">
              <w:rPr>
                <w:rFonts w:cstheme="minorHAnsi"/>
                <w:sz w:val="16"/>
                <w:szCs w:val="16"/>
              </w:rPr>
              <w:t>ŽoNFP</w:t>
            </w:r>
            <w:proofErr w:type="spellEnd"/>
            <w:r w:rsidRPr="00292CB0">
              <w:rPr>
                <w:rFonts w:cstheme="minorHAnsi"/>
                <w:sz w:val="16"/>
                <w:szCs w:val="16"/>
              </w:rPr>
              <w:t xml:space="preserve"> (najneskôr však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iba v prípade, ak sa vzťahuje na úkony po predložení </w:t>
            </w:r>
            <w:proofErr w:type="spellStart"/>
            <w:r w:rsidRPr="00292CB0">
              <w:rPr>
                <w:rFonts w:cstheme="minorHAnsi"/>
                <w:sz w:val="16"/>
                <w:szCs w:val="16"/>
              </w:rPr>
              <w:t>ŽoNFP</w:t>
            </w:r>
            <w:proofErr w:type="spellEnd"/>
            <w:r w:rsidRPr="00292CB0">
              <w:rPr>
                <w:rFonts w:cstheme="minorHAnsi"/>
                <w:sz w:val="16"/>
                <w:szCs w:val="16"/>
              </w:rPr>
              <w:t>, inak</w:t>
            </w:r>
            <w:r w:rsidRPr="00292CB0">
              <w:rPr>
                <w:rFonts w:cstheme="minorHAnsi"/>
                <w:bCs/>
                <w:sz w:val="16"/>
                <w:szCs w:val="16"/>
              </w:rPr>
              <w:t xml:space="preserve"> musí udelenie plnej moci časovo a rozsahom oprávnení splnomocnenca zodpovedať úkonom vykonaným splnomocnencom v súvislosti s predložením </w:t>
            </w:r>
            <w:proofErr w:type="spellStart"/>
            <w:r w:rsidRPr="00292CB0">
              <w:rPr>
                <w:rFonts w:cstheme="minorHAnsi"/>
                <w:bCs/>
                <w:sz w:val="16"/>
                <w:szCs w:val="16"/>
              </w:rPr>
              <w:t>ŽoNFP</w:t>
            </w:r>
            <w:proofErr w:type="spellEnd"/>
            <w:r w:rsidRPr="00292CB0">
              <w:rPr>
                <w:rFonts w:cstheme="minorHAnsi"/>
                <w:bCs/>
                <w:sz w:val="16"/>
                <w:szCs w:val="16"/>
              </w:rPr>
              <w:t xml:space="preserve">/konaním o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64724007" w14:textId="77777777" w:rsidR="00C026D4" w:rsidRPr="00292CB0" w:rsidRDefault="00C026D4" w:rsidP="00AB4072">
            <w:pPr>
              <w:pStyle w:val="Default"/>
              <w:jc w:val="center"/>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Podmienka poskytnutia príspevku (PPP) a jej popis</w:t>
            </w:r>
          </w:p>
        </w:tc>
      </w:tr>
      <w:tr w:rsidR="00292CB0" w:rsidRPr="00292CB0" w14:paraId="315F8AA0" w14:textId="77777777" w:rsidTr="000A23FF">
        <w:trPr>
          <w:trHeight w:val="284"/>
        </w:trPr>
        <w:tc>
          <w:tcPr>
            <w:tcW w:w="192" w:type="pct"/>
            <w:gridSpan w:val="3"/>
            <w:shd w:val="clear" w:color="auto" w:fill="auto"/>
            <w:vAlign w:val="center"/>
          </w:tcPr>
          <w:p w14:paraId="7B8A325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2.1.</w:t>
            </w:r>
          </w:p>
        </w:tc>
        <w:tc>
          <w:tcPr>
            <w:tcW w:w="4808" w:type="pct"/>
            <w:gridSpan w:val="3"/>
            <w:shd w:val="clear" w:color="auto" w:fill="auto"/>
            <w:vAlign w:val="center"/>
          </w:tcPr>
          <w:p w14:paraId="7FBADC51"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3EA31B05" w14:textId="50995608" w:rsidR="00C026D4" w:rsidRPr="00292CB0" w:rsidRDefault="00C026D4" w:rsidP="00AB4072">
            <w:pPr>
              <w:spacing w:after="0" w:line="240" w:lineRule="auto"/>
              <w:jc w:val="both"/>
              <w:rPr>
                <w:rFonts w:cstheme="minorHAnsi"/>
                <w:sz w:val="16"/>
                <w:szCs w:val="16"/>
                <w:highlight w:val="yellow"/>
              </w:rPr>
            </w:pPr>
            <w:r w:rsidRPr="00292CB0">
              <w:rPr>
                <w:rFonts w:cstheme="minorHAnsi"/>
                <w:bCs/>
                <w:sz w:val="16"/>
                <w:szCs w:val="16"/>
              </w:rPr>
              <w:t xml:space="preserve">Oprávnené aktivity projektu (činnosti), ktoré žiadateľ musí spĺňať sú oprávnené aktivity projektu (činnosti) v zmysle stratégie CLLD uvedené vo výzve na predkladanie </w:t>
            </w:r>
            <w:proofErr w:type="spellStart"/>
            <w:r w:rsidRPr="00292CB0">
              <w:rPr>
                <w:rFonts w:cstheme="minorHAnsi"/>
                <w:bCs/>
                <w:sz w:val="16"/>
                <w:szCs w:val="16"/>
              </w:rPr>
              <w:t>ŽoNFP</w:t>
            </w:r>
            <w:proofErr w:type="spellEnd"/>
            <w:r w:rsidRPr="00292CB0">
              <w:rPr>
                <w:rFonts w:cstheme="minorHAnsi"/>
                <w:bCs/>
                <w:sz w:val="16"/>
                <w:szCs w:val="16"/>
              </w:rPr>
              <w:t xml:space="preserve"> ako oprávnené aktivity/činnosti MAS. Žiadateľ musí zároveň spĺňať aj podmienky uvedené v bode 2.1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7</w:t>
            </w:r>
            <w:r w:rsidRPr="00292CB0">
              <w:rPr>
                <w:rFonts w:cstheme="minorHAnsi"/>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292CB0">
              <w:rPr>
                <w:rFonts w:cstheme="minorHAnsi"/>
                <w:sz w:val="16"/>
                <w:szCs w:val="16"/>
              </w:rPr>
              <w:br/>
              <w:t>2014 – 2022 pre opatrenie 19. Podpora na miestny rozvoj v rámci iniciatívy LEADER.</w:t>
            </w:r>
          </w:p>
          <w:p w14:paraId="12505195"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E566E89" w14:textId="42F630B4"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investície súvisiace s vytváraním podmienok pre trávenie voľného času  vrátane príslušnej infraštruktúry – napr. výstavba/rekonštrukcia/modernizácia/rozšírenie (</w:t>
            </w:r>
            <w:r w:rsidR="00282C55" w:rsidRPr="00292CB0">
              <w:rPr>
                <w:rFonts w:cstheme="minorHAnsi"/>
                <w:i/>
                <w:sz w:val="16"/>
                <w:szCs w:val="16"/>
              </w:rPr>
              <w:t>prístavba, nadstavba</w:t>
            </w:r>
            <w:r w:rsidRPr="00292CB0">
              <w:rPr>
                <w:rFonts w:cstheme="minorHAnsi"/>
                <w:i/>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 xml:space="preserve">investície zamerané na zriadenie nových,  </w:t>
            </w:r>
            <w:r w:rsidRPr="00292CB0">
              <w:rPr>
                <w:rFonts w:cstheme="minorHAnsi"/>
                <w:b/>
                <w:i/>
                <w:sz w:val="16"/>
                <w:szCs w:val="16"/>
                <w:u w:val="single"/>
              </w:rPr>
              <w:t>rozšírenie</w:t>
            </w:r>
            <w:r w:rsidRPr="00292CB0">
              <w:rPr>
                <w:rFonts w:cstheme="minorHAnsi"/>
                <w:i/>
                <w:sz w:val="16"/>
                <w:szCs w:val="16"/>
              </w:rPr>
              <w:t xml:space="preserve"> </w:t>
            </w:r>
            <w:r w:rsidRPr="00292CB0">
              <w:rPr>
                <w:rFonts w:cstheme="minorHAnsi"/>
                <w:b/>
                <w:i/>
                <w:sz w:val="16"/>
                <w:szCs w:val="16"/>
                <w:u w:val="single"/>
              </w:rPr>
              <w:t>(prístavba, nadstavba, prestavba),</w:t>
            </w:r>
            <w:r w:rsidRPr="00292CB0">
              <w:rPr>
                <w:rFonts w:cstheme="minorHAnsi"/>
                <w:i/>
                <w:sz w:val="16"/>
                <w:szCs w:val="16"/>
              </w:rPr>
              <w:t xml:space="preserve"> rekonštrukcia a modernizácia existujúcich domov smútku vrátane ich okolia</w:t>
            </w:r>
          </w:p>
          <w:p w14:paraId="2E2A086E" w14:textId="77777777"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súvisiace so zvyšovaním kvality života obyvateľov – investície spojené s odstraňovaním malých tzv. divokých skládok odpadov resp. opusteného odpadu</w:t>
            </w:r>
          </w:p>
          <w:p w14:paraId="1D923A35" w14:textId="005430C6"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 xml:space="preserve">investície súvisiace s vytváraním podmienok pre rozvoj podnikania – rekonštrukcia, </w:t>
            </w:r>
            <w:r w:rsidRPr="00292CB0">
              <w:rPr>
                <w:rFonts w:cstheme="minorHAnsi"/>
                <w:b/>
                <w:i/>
                <w:sz w:val="16"/>
                <w:szCs w:val="16"/>
                <w:u w:val="single"/>
              </w:rPr>
              <w:t>modernizácia/rozšírenie (</w:t>
            </w:r>
            <w:r w:rsidR="00282C55" w:rsidRPr="00292CB0">
              <w:rPr>
                <w:rFonts w:cstheme="minorHAnsi"/>
                <w:b/>
                <w:i/>
                <w:sz w:val="16"/>
                <w:szCs w:val="16"/>
                <w:u w:val="single"/>
              </w:rPr>
              <w:t>prístavba, nadstavba</w:t>
            </w:r>
            <w:r w:rsidRPr="00292CB0">
              <w:rPr>
                <w:rFonts w:cstheme="minorHAnsi"/>
                <w:b/>
                <w:i/>
                <w:sz w:val="16"/>
                <w:szCs w:val="16"/>
                <w:u w:val="single"/>
              </w:rPr>
              <w:t>, zväčšenie)</w:t>
            </w:r>
            <w:r w:rsidRPr="00292CB0">
              <w:rPr>
                <w:rFonts w:cstheme="minorHAnsi"/>
                <w:i/>
                <w:sz w:val="16"/>
                <w:szCs w:val="16"/>
              </w:rPr>
              <w:t xml:space="preserve"> nevyužívaných objektov v obci pre podnikateľskú činnosť, výstavba/rekonštrukcia tržníc pre podporu predaja miestnych produktov a pod.</w:t>
            </w:r>
          </w:p>
          <w:p w14:paraId="0DCFB95B" w14:textId="77777777"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58E3F6AC" w14:textId="498BA1D8" w:rsidR="001C5CAA" w:rsidRPr="001C5CAA" w:rsidRDefault="00C026D4" w:rsidP="001C5CAA">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 xml:space="preserve">investície súvisiace so zvýšením bezpečnosti </w:t>
            </w:r>
            <w:proofErr w:type="spellStart"/>
            <w:r w:rsidRPr="00292CB0">
              <w:rPr>
                <w:rFonts w:cstheme="minorHAnsi"/>
                <w:i/>
                <w:sz w:val="16"/>
                <w:szCs w:val="16"/>
              </w:rPr>
              <w:t>t.j</w:t>
            </w:r>
            <w:proofErr w:type="spellEnd"/>
            <w:r w:rsidRPr="00292CB0">
              <w:rPr>
                <w:rFonts w:cstheme="minorHAnsi"/>
                <w:i/>
                <w:sz w:val="16"/>
                <w:szCs w:val="16"/>
              </w:rPr>
              <w:t>.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4FD53B17" w14:textId="19FDF47E" w:rsidR="001C5CAA" w:rsidRPr="001C5CAA" w:rsidDel="0056023E" w:rsidRDefault="001C5CAA" w:rsidP="001C5CAA">
            <w:pPr>
              <w:pStyle w:val="Odsekzoznamu"/>
              <w:numPr>
                <w:ilvl w:val="0"/>
                <w:numId w:val="209"/>
              </w:numPr>
              <w:tabs>
                <w:tab w:val="left" w:pos="993"/>
              </w:tabs>
              <w:autoSpaceDE w:val="0"/>
              <w:autoSpaceDN w:val="0"/>
              <w:adjustRightInd w:val="0"/>
              <w:spacing w:after="0" w:line="240" w:lineRule="auto"/>
              <w:ind w:left="237" w:hanging="237"/>
              <w:jc w:val="both"/>
              <w:rPr>
                <w:del w:id="80" w:author="Lenka Valentová" w:date="2025-02-05T14:26:00Z"/>
                <w:rFonts w:cstheme="minorHAnsi"/>
                <w:b/>
                <w:bCs/>
                <w:color w:val="FF0000"/>
                <w:sz w:val="16"/>
                <w:szCs w:val="16"/>
              </w:rPr>
            </w:pPr>
            <w:del w:id="81" w:author="Lenka Valentová" w:date="2025-02-05T14:26:00Z">
              <w:r w:rsidRPr="001C5CAA" w:rsidDel="0056023E">
                <w:rPr>
                  <w:rStyle w:val="Vrazn"/>
                  <w:rFonts w:cstheme="minorHAnsi"/>
                  <w:i/>
                  <w:color w:val="FF0000"/>
                  <w:sz w:val="16"/>
                  <w:szCs w:val="16"/>
                </w:rPr>
                <w:delText>Riadenie projektu</w:delText>
              </w:r>
              <w:r w:rsidDel="0056023E">
                <w:rPr>
                  <w:rStyle w:val="Odkaznapoznmkupodiarou"/>
                  <w:rFonts w:cstheme="minorHAnsi"/>
                  <w:b/>
                  <w:bCs/>
                  <w:i/>
                  <w:color w:val="FF0000"/>
                  <w:sz w:val="16"/>
                  <w:szCs w:val="16"/>
                </w:rPr>
                <w:footnoteReference w:id="69"/>
              </w:r>
              <w:r w:rsidRPr="001C5CAA" w:rsidDel="0056023E">
                <w:rPr>
                  <w:rStyle w:val="Vrazn"/>
                  <w:rFonts w:cstheme="minorHAnsi"/>
                  <w:i/>
                  <w:color w:val="FF0000"/>
                  <w:sz w:val="16"/>
                  <w:szCs w:val="16"/>
                </w:rPr>
                <w:delText xml:space="preserve">  </w:delText>
              </w:r>
              <w:r w:rsidRPr="001C5CAA" w:rsidDel="0056023E">
                <w:rPr>
                  <w:rFonts w:eastAsiaTheme="minorHAnsi" w:cstheme="minorHAnsi"/>
                  <w:b/>
                  <w:bCs/>
                  <w:i/>
                  <w:color w:val="FF0000"/>
                  <w:sz w:val="16"/>
                  <w:szCs w:val="16"/>
                </w:rPr>
                <w:delText xml:space="preserve">max. do výšky 3% oprávnených nákladov na projekt, ktoré </w:delText>
              </w:r>
              <w:r w:rsidRPr="001C5CAA" w:rsidDel="0056023E">
                <w:rPr>
                  <w:rFonts w:eastAsiaTheme="minorHAnsi" w:cstheme="minorHAnsi"/>
                  <w:b/>
                  <w:i/>
                  <w:color w:val="FF0000"/>
                  <w:sz w:val="16"/>
                  <w:szCs w:val="16"/>
                </w:rPr>
                <w:delText>pokrýva oblasť projektového riadenia a obsahuje činnosti ako príprava podkladov k  žiadosti o NFP/žiadosti o platbu, príprava žiadosti o NFP/žiadosti o platbu, finančné zúčtovania, komunikácia s poskytovateľom a inými inštitúciami v rámci realizácie projektu, sledovanie čiastkových a celkových výsledkov (monitorovanie) projektu, vykonávanie prípadných zmien projektu a organizačné zabezpečenie aktivít projektu zamestnancami prijímateľa</w:delText>
              </w:r>
              <w:r w:rsidRPr="001C5CAA" w:rsidDel="0056023E">
                <w:rPr>
                  <w:rFonts w:eastAsiaTheme="minorHAnsi" w:cstheme="minorHAnsi"/>
                  <w:i/>
                  <w:color w:val="FF0000"/>
                  <w:sz w:val="16"/>
                  <w:szCs w:val="16"/>
                </w:rPr>
                <w:delText xml:space="preserve">.“  </w:delText>
              </w:r>
            </w:del>
          </w:p>
          <w:p w14:paraId="57D233BC" w14:textId="3E995439" w:rsidR="001C5CAA" w:rsidRPr="001C5CAA" w:rsidDel="0056023E" w:rsidRDefault="001C5CAA" w:rsidP="001C5CAA">
            <w:pPr>
              <w:pStyle w:val="Odsekzoznamu"/>
              <w:rPr>
                <w:del w:id="84" w:author="Lenka Valentová" w:date="2025-02-05T14:26:00Z"/>
                <w:rFonts w:eastAsiaTheme="minorHAnsi" w:cstheme="minorHAnsi"/>
                <w:color w:val="FF0000"/>
                <w:sz w:val="16"/>
                <w:szCs w:val="16"/>
              </w:rPr>
            </w:pPr>
          </w:p>
          <w:p w14:paraId="46C61C98" w14:textId="525D747A" w:rsidR="001C5CAA" w:rsidDel="0056023E" w:rsidRDefault="001C5CAA" w:rsidP="001C5CAA">
            <w:pPr>
              <w:pStyle w:val="Odsekzoznamu"/>
              <w:tabs>
                <w:tab w:val="left" w:pos="993"/>
              </w:tabs>
              <w:autoSpaceDE w:val="0"/>
              <w:autoSpaceDN w:val="0"/>
              <w:adjustRightInd w:val="0"/>
              <w:spacing w:after="0" w:line="240" w:lineRule="auto"/>
              <w:ind w:left="237"/>
              <w:jc w:val="both"/>
              <w:rPr>
                <w:del w:id="85" w:author="Lenka Valentová" w:date="2025-02-05T14:26:00Z"/>
                <w:rFonts w:cstheme="minorHAnsi"/>
                <w:color w:val="FF0000"/>
                <w:sz w:val="16"/>
                <w:szCs w:val="16"/>
              </w:rPr>
            </w:pPr>
            <w:del w:id="86" w:author="Lenka Valentová" w:date="2025-02-05T14:26:00Z">
              <w:r w:rsidRPr="001C5CAA" w:rsidDel="0056023E">
                <w:rPr>
                  <w:rFonts w:eastAsiaTheme="minorHAnsi" w:cstheme="minorHAnsi"/>
                  <w:color w:val="FF0000"/>
                  <w:sz w:val="16"/>
                  <w:szCs w:val="16"/>
                </w:rPr>
                <w:delText>V rámci Riadenia projektu</w:delText>
              </w:r>
              <w:r w:rsidRPr="001C5CAA" w:rsidDel="0056023E">
                <w:rPr>
                  <w:rFonts w:eastAsiaTheme="minorHAnsi" w:cstheme="minorHAnsi"/>
                  <w:i/>
                  <w:color w:val="FF0000"/>
                  <w:sz w:val="16"/>
                  <w:szCs w:val="16"/>
                </w:rPr>
                <w:delText xml:space="preserve"> </w:delText>
              </w:r>
              <w:r w:rsidRPr="001C5CAA" w:rsidDel="0056023E">
                <w:rPr>
                  <w:rFonts w:cstheme="minorHAnsi"/>
                  <w:b/>
                  <w:bCs/>
                  <w:color w:val="FF0000"/>
                  <w:sz w:val="16"/>
                  <w:szCs w:val="16"/>
                </w:rPr>
                <w:delText xml:space="preserve">pracovná pozícia musí byť </w:delText>
              </w:r>
              <w:r w:rsidRPr="001C5CAA" w:rsidDel="0056023E">
                <w:rPr>
                  <w:rFonts w:cstheme="minorHAnsi"/>
                  <w:b/>
                  <w:color w:val="FF0000"/>
                  <w:sz w:val="16"/>
                  <w:szCs w:val="16"/>
                </w:rPr>
                <w:delText xml:space="preserve">zabezpečená internými zamestnancami (pracovný pomer založený pracovnou zmluvou, dohodou o práci vykonávanej mimo pracovného pomeru). </w:delText>
              </w:r>
              <w:r w:rsidRPr="001C5CAA" w:rsidDel="0056023E">
                <w:rPr>
                  <w:rFonts w:cstheme="minorHAnsi"/>
                  <w:color w:val="FF0000"/>
                  <w:sz w:val="16"/>
                  <w:szCs w:val="16"/>
                </w:rPr>
                <w:delText>Je nevyhnutné, aby žiadateľ/prijímateľ rešpektoval odmeňovanie jednotlivých pracovných pozícií (pracovný pomer alebo dohody o prácach vykonávaných mimo pracovného pomeru) s ohľadom na jeho predchádzajúcu mzdovú politiku, t. j. nie je možné akceptovať navýšenie iba z dôvodu, že práce vykonávané na projekte sú financované z prostriedkov PRv SR 2014 - 2022 (napr. rozdielne sadzby odmeňovania za práce vykonávané mimo aktivít projektu a za zhodné alebo obdobné práce vykonávané na aktivitách projektu financovaných z prostriedkov PRV SR 2014 - 2022). Takéto navýšenie bude mať za následok vznik neoprávnených výdavkov .</w:delText>
              </w:r>
            </w:del>
          </w:p>
          <w:p w14:paraId="6F10DADD" w14:textId="4F6963AD" w:rsidR="001C5CAA" w:rsidDel="0056023E" w:rsidRDefault="001C5CAA" w:rsidP="001C5CAA">
            <w:pPr>
              <w:pStyle w:val="Odsekzoznamu"/>
              <w:tabs>
                <w:tab w:val="left" w:pos="993"/>
              </w:tabs>
              <w:autoSpaceDE w:val="0"/>
              <w:autoSpaceDN w:val="0"/>
              <w:adjustRightInd w:val="0"/>
              <w:spacing w:after="0" w:line="240" w:lineRule="auto"/>
              <w:ind w:left="237"/>
              <w:jc w:val="both"/>
              <w:rPr>
                <w:del w:id="87" w:author="Lenka Valentová" w:date="2025-02-05T14:26:00Z"/>
                <w:rFonts w:cstheme="minorHAnsi"/>
                <w:color w:val="FF0000"/>
                <w:sz w:val="16"/>
                <w:szCs w:val="16"/>
              </w:rPr>
            </w:pPr>
            <w:del w:id="88" w:author="Lenka Valentová" w:date="2025-02-05T14:26:00Z">
              <w:r w:rsidRPr="001C5CAA" w:rsidDel="0056023E">
                <w:rPr>
                  <w:rFonts w:cstheme="minorHAnsi"/>
                  <w:color w:val="FF0000"/>
                  <w:sz w:val="16"/>
                  <w:szCs w:val="16"/>
                </w:rPr>
                <w:lastRenderedPageBreak/>
                <w:delText xml:space="preserve">Výdavky týkajúce sa výkonu práce sú limitované rozsahom práce maximálne 12 hodín/deň (výnimkou je pracovná činnosť/výkon práce vyžadujúca nerovnomerné rozvrhnutie týždenného pracovného času) za všetky pracovné úväzky osoby kumulatívne u jedného zamestnávateľa, t. j. za všetky pracovné pomery, dohody mimo pracovného pomeru a štátnozamestnanecký pomer. Toto pravidlo oprávnenosti výdavkov vymedzuje, že v konkrétny deň, kedy osoba vykonáva prácu pre projekt podporený z PRv Sr 2014 - 2022, nemôže jej vykonávaná práca za všetky úväzky u jedného zamestnávateľa presiahnuť 12 hodín. V prípade prekročenia limitu je oprávnený len ten výdavok, ktorý v súčte s ostatnými pracovnými úväzkami nepresiahne 12 hodín. Pracovné úväzky osôb pracujúcich na projekte sa nesmú prekrývať, nie je prípustné, aby bol zamestnanec platený za rovnakú činnosť vykonávanú v tom istom čase, resp. za rovnaké výstupy viackrát. </w:delText>
              </w:r>
            </w:del>
          </w:p>
          <w:p w14:paraId="712E3270" w14:textId="7E9B1C87" w:rsidR="001C5CAA" w:rsidDel="0056023E" w:rsidRDefault="001C5CAA" w:rsidP="001C5CAA">
            <w:pPr>
              <w:pStyle w:val="Odsekzoznamu"/>
              <w:tabs>
                <w:tab w:val="left" w:pos="993"/>
              </w:tabs>
              <w:autoSpaceDE w:val="0"/>
              <w:autoSpaceDN w:val="0"/>
              <w:adjustRightInd w:val="0"/>
              <w:spacing w:after="0" w:line="240" w:lineRule="auto"/>
              <w:ind w:left="237"/>
              <w:jc w:val="both"/>
              <w:rPr>
                <w:del w:id="89" w:author="Lenka Valentová" w:date="2025-02-05T14:26:00Z"/>
                <w:rFonts w:cstheme="minorHAnsi"/>
                <w:color w:val="FF0000"/>
                <w:sz w:val="16"/>
                <w:szCs w:val="16"/>
              </w:rPr>
            </w:pPr>
            <w:del w:id="90" w:author="Lenka Valentová" w:date="2025-02-05T14:26:00Z">
              <w:r w:rsidRPr="001C5CAA" w:rsidDel="0056023E">
                <w:rPr>
                  <w:rFonts w:cstheme="minorHAnsi"/>
                  <w:color w:val="FF0000"/>
                  <w:sz w:val="16"/>
                  <w:szCs w:val="16"/>
                </w:rPr>
                <w:delText xml:space="preserve">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PRV SR 014 - 2022, resp. z iných programov EÚ alebo vnútroštátnych programov, resp. pri zistení vykonávania činnosti nefinancovanej z prostriedkov PR SR 2014 - 2022. Výdavky, ktoré sa vzťahujú na tieto pracovné výkazy budú vylúčené z financovania dotknutého projektu v na úrovni príslušného dňa, pričom nie je podstatné, na základe akého zmluvného vzťahu osoba pracovala. </w:delText>
              </w:r>
            </w:del>
          </w:p>
          <w:p w14:paraId="469E5A9C" w14:textId="1FA26AB2" w:rsidR="001C5CAA" w:rsidDel="0056023E" w:rsidRDefault="001C5CAA" w:rsidP="001C5CAA">
            <w:pPr>
              <w:pStyle w:val="Odsekzoznamu"/>
              <w:tabs>
                <w:tab w:val="left" w:pos="993"/>
              </w:tabs>
              <w:autoSpaceDE w:val="0"/>
              <w:autoSpaceDN w:val="0"/>
              <w:adjustRightInd w:val="0"/>
              <w:spacing w:after="0" w:line="240" w:lineRule="auto"/>
              <w:ind w:left="237"/>
              <w:jc w:val="both"/>
              <w:rPr>
                <w:del w:id="91" w:author="Lenka Valentová" w:date="2025-02-05T14:26:00Z"/>
                <w:rFonts w:cstheme="minorHAnsi"/>
                <w:color w:val="FF0000"/>
                <w:sz w:val="16"/>
                <w:szCs w:val="16"/>
              </w:rPr>
            </w:pPr>
          </w:p>
          <w:p w14:paraId="2E6898CE" w14:textId="6F07F54E" w:rsidR="001C5CAA" w:rsidDel="0056023E" w:rsidRDefault="001C5CAA" w:rsidP="001C5CAA">
            <w:pPr>
              <w:pStyle w:val="Odsekzoznamu"/>
              <w:tabs>
                <w:tab w:val="left" w:pos="993"/>
              </w:tabs>
              <w:autoSpaceDE w:val="0"/>
              <w:autoSpaceDN w:val="0"/>
              <w:adjustRightInd w:val="0"/>
              <w:spacing w:after="0" w:line="240" w:lineRule="auto"/>
              <w:ind w:left="237"/>
              <w:jc w:val="both"/>
              <w:rPr>
                <w:del w:id="92" w:author="Lenka Valentová" w:date="2025-02-05T14:26:00Z"/>
                <w:rFonts w:cstheme="minorHAnsi"/>
                <w:color w:val="FF0000"/>
                <w:sz w:val="16"/>
                <w:szCs w:val="16"/>
              </w:rPr>
            </w:pPr>
            <w:del w:id="93" w:author="Lenka Valentová" w:date="2025-02-05T14:26:00Z">
              <w:r w:rsidRPr="001C5CAA" w:rsidDel="0056023E">
                <w:rPr>
                  <w:rFonts w:cstheme="minorHAnsi"/>
                  <w:color w:val="FF0000"/>
                  <w:sz w:val="16"/>
                  <w:szCs w:val="16"/>
                </w:rPr>
                <w:delText xml:space="preserve">Za neoprávnené sa budú považovať výdavky v prípade identifikácie nepravdivých údajov uvedených v pracovnom výkaze. Ak zamestnanec nepracuje z dôvodu práceneschopnosti (dočasná práceneschopnosť na výkon zárobkovej činnosti alebo nariadeného karanténneho opatrenia alebo izolácie) alebo ošetrovania člena rodiny či navštevy lekára a súčasne v tom istom čase vykonáva aktivity pre projekt na základe pracovnoprávneho, alebo obdobného vzťahu, budú výdavky na tieto aktivity považované za neoprávnené. </w:delText>
              </w:r>
            </w:del>
          </w:p>
          <w:p w14:paraId="4502ADE0" w14:textId="1F5AAB65" w:rsidR="001C5CAA" w:rsidDel="0056023E" w:rsidRDefault="001C5CAA" w:rsidP="001C5CAA">
            <w:pPr>
              <w:pStyle w:val="Odsekzoznamu"/>
              <w:tabs>
                <w:tab w:val="left" w:pos="993"/>
              </w:tabs>
              <w:autoSpaceDE w:val="0"/>
              <w:autoSpaceDN w:val="0"/>
              <w:adjustRightInd w:val="0"/>
              <w:spacing w:after="0" w:line="240" w:lineRule="auto"/>
              <w:ind w:left="237"/>
              <w:jc w:val="both"/>
              <w:rPr>
                <w:del w:id="94" w:author="Lenka Valentová" w:date="2025-02-05T14:26:00Z"/>
                <w:rFonts w:cstheme="minorHAnsi"/>
                <w:color w:val="FF0000"/>
                <w:sz w:val="16"/>
                <w:szCs w:val="16"/>
              </w:rPr>
            </w:pPr>
          </w:p>
          <w:p w14:paraId="6A51D852" w14:textId="3E87C910" w:rsidR="001C5CAA" w:rsidRPr="001C5CAA" w:rsidDel="0056023E" w:rsidRDefault="001C5CAA" w:rsidP="001C5CAA">
            <w:pPr>
              <w:pStyle w:val="Odsekzoznamu"/>
              <w:tabs>
                <w:tab w:val="left" w:pos="993"/>
              </w:tabs>
              <w:autoSpaceDE w:val="0"/>
              <w:autoSpaceDN w:val="0"/>
              <w:adjustRightInd w:val="0"/>
              <w:spacing w:after="0" w:line="240" w:lineRule="auto"/>
              <w:ind w:left="237"/>
              <w:jc w:val="both"/>
              <w:rPr>
                <w:del w:id="95" w:author="Lenka Valentová" w:date="2025-02-05T14:26:00Z"/>
                <w:rFonts w:cstheme="minorHAnsi"/>
                <w:b/>
                <w:bCs/>
                <w:color w:val="FF0000"/>
                <w:sz w:val="16"/>
                <w:szCs w:val="16"/>
              </w:rPr>
            </w:pPr>
            <w:del w:id="96" w:author="Lenka Valentová" w:date="2025-02-05T14:26:00Z">
              <w:r w:rsidRPr="001C5CAA" w:rsidDel="0056023E">
                <w:rPr>
                  <w:rFonts w:cstheme="minorHAnsi"/>
                  <w:color w:val="FF0000"/>
                  <w:sz w:val="16"/>
                  <w:szCs w:val="16"/>
                </w:rPr>
                <w:delText xml:space="preserve">Zamestnávanie osôb pre účely vykonania práce, ktorá je spojená s riadením projektu: </w:delText>
              </w:r>
            </w:del>
          </w:p>
          <w:p w14:paraId="60E4B673" w14:textId="2741DAA5" w:rsidR="001C5CAA" w:rsidDel="0056023E" w:rsidRDefault="001C5CAA" w:rsidP="001C5CAA">
            <w:pPr>
              <w:pStyle w:val="Odsekzoznamu"/>
              <w:numPr>
                <w:ilvl w:val="0"/>
                <w:numId w:val="93"/>
              </w:numPr>
              <w:spacing w:before="60" w:after="60" w:line="240" w:lineRule="auto"/>
              <w:jc w:val="both"/>
              <w:rPr>
                <w:del w:id="97" w:author="Lenka Valentová" w:date="2025-02-05T14:26:00Z"/>
                <w:rFonts w:cstheme="minorHAnsi"/>
                <w:color w:val="FF0000"/>
                <w:sz w:val="16"/>
                <w:szCs w:val="16"/>
              </w:rPr>
            </w:pPr>
            <w:del w:id="98" w:author="Lenka Valentová" w:date="2025-02-05T14:26:00Z">
              <w:r w:rsidRPr="004800B7" w:rsidDel="0056023E">
                <w:rPr>
                  <w:rFonts w:cstheme="minorHAnsi"/>
                  <w:b/>
                  <w:bCs/>
                  <w:color w:val="FF0000"/>
                  <w:sz w:val="16"/>
                  <w:szCs w:val="16"/>
                  <w:u w:val="single"/>
                </w:rPr>
                <w:delText xml:space="preserve">zamestnanec vykonáva </w:delText>
              </w:r>
              <w:r w:rsidRPr="004800B7" w:rsidDel="0056023E">
                <w:rPr>
                  <w:rFonts w:cstheme="minorHAnsi"/>
                  <w:b/>
                  <w:color w:val="FF0000"/>
                  <w:sz w:val="16"/>
                  <w:szCs w:val="16"/>
                  <w:u w:val="single"/>
                </w:rPr>
                <w:delText>100 %</w:delText>
              </w:r>
              <w:r w:rsidRPr="004800B7" w:rsidDel="0056023E">
                <w:rPr>
                  <w:rFonts w:cstheme="minorHAnsi"/>
                  <w:color w:val="FF0000"/>
                  <w:sz w:val="16"/>
                  <w:szCs w:val="16"/>
                </w:rPr>
                <w:delText xml:space="preserve"> jeho skutočného pracovného času</w:delText>
              </w:r>
              <w:r w:rsidRPr="004800B7" w:rsidDel="0056023E">
                <w:rPr>
                  <w:rFonts w:cstheme="minorHAnsi"/>
                  <w:b/>
                  <w:bCs/>
                  <w:color w:val="FF0000"/>
                  <w:sz w:val="16"/>
                  <w:szCs w:val="16"/>
                </w:rPr>
                <w:delText xml:space="preserve"> </w:delText>
              </w:r>
              <w:r w:rsidRPr="004800B7" w:rsidDel="0056023E">
                <w:rPr>
                  <w:rFonts w:cstheme="minorHAnsi"/>
                  <w:bCs/>
                  <w:color w:val="FF0000"/>
                  <w:sz w:val="16"/>
                  <w:szCs w:val="16"/>
                </w:rPr>
                <w:delText xml:space="preserve">na </w:delText>
              </w:r>
              <w:r w:rsidRPr="004800B7" w:rsidDel="0056023E">
                <w:rPr>
                  <w:rFonts w:cstheme="minorHAnsi"/>
                  <w:color w:val="FF0000"/>
                  <w:sz w:val="16"/>
                  <w:szCs w:val="16"/>
                </w:rPr>
                <w:delText xml:space="preserve">činnostiach spojených </w:delText>
              </w:r>
              <w:r w:rsidDel="0056023E">
                <w:rPr>
                  <w:rFonts w:cstheme="minorHAnsi"/>
                  <w:color w:val="FF0000"/>
                  <w:sz w:val="16"/>
                  <w:szCs w:val="16"/>
                </w:rPr>
                <w:delText xml:space="preserve">s riadením projektu </w:delText>
              </w:r>
              <w:r w:rsidRPr="004800B7" w:rsidDel="0056023E">
                <w:rPr>
                  <w:rFonts w:cstheme="minorHAnsi"/>
                  <w:color w:val="FF0000"/>
                  <w:sz w:val="16"/>
                  <w:szCs w:val="16"/>
                </w:rPr>
                <w:delText>(plný pracovný úväzok) a žiadne iné aktivity mimo, t.j. zamestnanec pracuje poča</w:delText>
              </w:r>
              <w:r w:rsidDel="0056023E">
                <w:rPr>
                  <w:rFonts w:cstheme="minorHAnsi"/>
                  <w:color w:val="FF0000"/>
                  <w:sz w:val="16"/>
                  <w:szCs w:val="16"/>
                </w:rPr>
                <w:delText xml:space="preserve">s celej pracovnej doby výlučne </w:delText>
              </w:r>
              <w:r w:rsidRPr="004800B7" w:rsidDel="0056023E">
                <w:rPr>
                  <w:rFonts w:cstheme="minorHAnsi"/>
                  <w:bCs/>
                  <w:color w:val="FF0000"/>
                  <w:sz w:val="16"/>
                  <w:szCs w:val="16"/>
                </w:rPr>
                <w:delText xml:space="preserve">na </w:delText>
              </w:r>
              <w:r w:rsidRPr="004800B7" w:rsidDel="0056023E">
                <w:rPr>
                  <w:rFonts w:cstheme="minorHAnsi"/>
                  <w:color w:val="FF0000"/>
                  <w:sz w:val="16"/>
                  <w:szCs w:val="16"/>
                </w:rPr>
                <w:delText>činnostiach spojených s</w:delText>
              </w:r>
              <w:r w:rsidDel="0056023E">
                <w:rPr>
                  <w:rFonts w:cstheme="minorHAnsi"/>
                  <w:color w:val="FF0000"/>
                  <w:sz w:val="16"/>
                  <w:szCs w:val="16"/>
                </w:rPr>
                <w:delText> </w:delText>
              </w:r>
              <w:r w:rsidRPr="004800B7" w:rsidDel="0056023E">
                <w:rPr>
                  <w:rFonts w:cstheme="minorHAnsi"/>
                  <w:color w:val="FF0000"/>
                  <w:sz w:val="16"/>
                  <w:szCs w:val="16"/>
                </w:rPr>
                <w:delText>riadením</w:delText>
              </w:r>
              <w:r w:rsidDel="0056023E">
                <w:rPr>
                  <w:rFonts w:cstheme="minorHAnsi"/>
                  <w:color w:val="FF0000"/>
                  <w:sz w:val="16"/>
                  <w:szCs w:val="16"/>
                </w:rPr>
                <w:delText xml:space="preserve"> projektu</w:delText>
              </w:r>
              <w:r w:rsidRPr="004800B7" w:rsidDel="0056023E">
                <w:rPr>
                  <w:rFonts w:cstheme="minorHAnsi"/>
                  <w:color w:val="FF0000"/>
                  <w:sz w:val="16"/>
                  <w:szCs w:val="16"/>
                </w:rPr>
                <w:delText xml:space="preserve">. V tomto prípade sú oprávnené výdavky za celkovú cenu práce. </w:delText>
              </w:r>
            </w:del>
          </w:p>
          <w:p w14:paraId="413852DD" w14:textId="66CA576B" w:rsidR="001C5CAA" w:rsidRPr="004800B7" w:rsidDel="0056023E" w:rsidRDefault="001C5CAA" w:rsidP="001C5CAA">
            <w:pPr>
              <w:pStyle w:val="Odsekzoznamu"/>
              <w:numPr>
                <w:ilvl w:val="0"/>
                <w:numId w:val="93"/>
              </w:numPr>
              <w:spacing w:before="60" w:after="60" w:line="240" w:lineRule="auto"/>
              <w:jc w:val="both"/>
              <w:rPr>
                <w:del w:id="99" w:author="Lenka Valentová" w:date="2025-02-05T14:26:00Z"/>
                <w:rFonts w:cstheme="minorHAnsi"/>
                <w:color w:val="FF0000"/>
                <w:sz w:val="16"/>
                <w:szCs w:val="16"/>
              </w:rPr>
            </w:pPr>
            <w:del w:id="100" w:author="Lenka Valentová" w:date="2025-02-05T14:26:00Z">
              <w:r w:rsidRPr="004800B7" w:rsidDel="0056023E">
                <w:rPr>
                  <w:rFonts w:cstheme="minorHAnsi"/>
                  <w:b/>
                  <w:bCs/>
                  <w:color w:val="FF0000"/>
                  <w:sz w:val="16"/>
                  <w:szCs w:val="16"/>
                  <w:u w:val="single"/>
                </w:rPr>
                <w:delText xml:space="preserve">zamestnanec nevykonáva </w:delText>
              </w:r>
              <w:r w:rsidRPr="004800B7" w:rsidDel="0056023E">
                <w:rPr>
                  <w:rFonts w:cstheme="minorHAnsi"/>
                  <w:b/>
                  <w:color w:val="FF0000"/>
                  <w:sz w:val="16"/>
                  <w:szCs w:val="16"/>
                  <w:u w:val="single"/>
                </w:rPr>
                <w:delText>100 %</w:delText>
              </w:r>
              <w:r w:rsidRPr="004800B7" w:rsidDel="0056023E">
                <w:rPr>
                  <w:rFonts w:cstheme="minorHAnsi"/>
                  <w:color w:val="FF0000"/>
                  <w:sz w:val="16"/>
                  <w:szCs w:val="16"/>
                </w:rPr>
                <w:delText xml:space="preserve"> jeho skutočného pracovného času</w:delText>
              </w:r>
              <w:r w:rsidRPr="004800B7" w:rsidDel="0056023E">
                <w:rPr>
                  <w:rFonts w:cstheme="minorHAnsi"/>
                  <w:b/>
                  <w:bCs/>
                  <w:color w:val="FF0000"/>
                  <w:sz w:val="16"/>
                  <w:szCs w:val="16"/>
                </w:rPr>
                <w:delText xml:space="preserve"> </w:delText>
              </w:r>
              <w:r w:rsidRPr="004800B7" w:rsidDel="0056023E">
                <w:rPr>
                  <w:rFonts w:cstheme="minorHAnsi"/>
                  <w:bCs/>
                  <w:color w:val="FF0000"/>
                  <w:sz w:val="16"/>
                  <w:szCs w:val="16"/>
                </w:rPr>
                <w:delText xml:space="preserve">na </w:delText>
              </w:r>
              <w:r w:rsidRPr="004800B7" w:rsidDel="0056023E">
                <w:rPr>
                  <w:rFonts w:cstheme="minorHAnsi"/>
                  <w:color w:val="FF0000"/>
                  <w:sz w:val="16"/>
                  <w:szCs w:val="16"/>
                </w:rPr>
                <w:delText>činnostiach spojených s</w:delText>
              </w:r>
              <w:r w:rsidDel="0056023E">
                <w:rPr>
                  <w:rFonts w:cstheme="minorHAnsi"/>
                  <w:color w:val="FF0000"/>
                  <w:sz w:val="16"/>
                  <w:szCs w:val="16"/>
                </w:rPr>
                <w:delText> </w:delText>
              </w:r>
              <w:r w:rsidRPr="004800B7" w:rsidDel="0056023E">
                <w:rPr>
                  <w:rFonts w:cstheme="minorHAnsi"/>
                  <w:color w:val="FF0000"/>
                  <w:sz w:val="16"/>
                  <w:szCs w:val="16"/>
                </w:rPr>
                <w:delText>riadením</w:delText>
              </w:r>
              <w:r w:rsidDel="0056023E">
                <w:rPr>
                  <w:rFonts w:cstheme="minorHAnsi"/>
                  <w:color w:val="FF0000"/>
                  <w:sz w:val="16"/>
                  <w:szCs w:val="16"/>
                </w:rPr>
                <w:delText xml:space="preserve"> projektu</w:delText>
              </w:r>
              <w:r w:rsidRPr="004800B7" w:rsidDel="0056023E">
                <w:rPr>
                  <w:rFonts w:cstheme="minorHAnsi"/>
                  <w:color w:val="FF0000"/>
                  <w:sz w:val="16"/>
                  <w:szCs w:val="16"/>
                </w:rPr>
                <w:delText xml:space="preserve">, t.j. zamestnanec </w:delText>
              </w:r>
              <w:r w:rsidDel="0056023E">
                <w:rPr>
                  <w:rFonts w:cstheme="minorHAnsi"/>
                  <w:color w:val="FF0000"/>
                  <w:sz w:val="16"/>
                  <w:szCs w:val="16"/>
                </w:rPr>
                <w:delText>vykonáva aj iné činnosti pre žiadateľa/prijímateľa</w:delText>
              </w:r>
              <w:r w:rsidRPr="004800B7" w:rsidDel="0056023E">
                <w:rPr>
                  <w:rFonts w:cstheme="minorHAnsi"/>
                  <w:color w:val="FF0000"/>
                  <w:sz w:val="16"/>
                  <w:szCs w:val="16"/>
                </w:rPr>
                <w:delText xml:space="preserve"> (celkový pracovný čas zamestnanca je rozdelený na činnosti vykonávané </w:delText>
              </w:r>
              <w:r w:rsidRPr="004800B7" w:rsidDel="0056023E">
                <w:rPr>
                  <w:rFonts w:cstheme="minorHAnsi"/>
                  <w:bCs/>
                  <w:color w:val="FF0000"/>
                  <w:sz w:val="16"/>
                  <w:szCs w:val="16"/>
                </w:rPr>
                <w:delText xml:space="preserve">na </w:delText>
              </w:r>
              <w:r w:rsidRPr="004800B7" w:rsidDel="0056023E">
                <w:rPr>
                  <w:rFonts w:cstheme="minorHAnsi"/>
                  <w:color w:val="FF0000"/>
                  <w:sz w:val="16"/>
                  <w:szCs w:val="16"/>
                </w:rPr>
                <w:delText xml:space="preserve">činnostiach spojených s riadením </w:delText>
              </w:r>
              <w:r w:rsidDel="0056023E">
                <w:rPr>
                  <w:rFonts w:cstheme="minorHAnsi"/>
                  <w:color w:val="FF0000"/>
                  <w:sz w:val="16"/>
                  <w:szCs w:val="16"/>
                </w:rPr>
                <w:delText>projektu a na iné činnosti</w:delText>
              </w:r>
              <w:r w:rsidRPr="004800B7" w:rsidDel="0056023E">
                <w:rPr>
                  <w:rFonts w:cstheme="minorHAnsi"/>
                  <w:color w:val="FF0000"/>
                  <w:sz w:val="16"/>
                  <w:szCs w:val="16"/>
                </w:rPr>
                <w:delText>). V tomto prípade sú oprávnené výdavky za celkovú cenu práce (ak v texte príručky pre prijímateľa LEADER nie je uvedené inak), pomerne podľa skutočne odpracovaného času. Oprávnená náhrada za dovolenku sa kráti zamestnancom, ktorí pracujú len časť svojho úväzku na</w:delText>
              </w:r>
              <w:r w:rsidRPr="004800B7" w:rsidDel="0056023E">
                <w:rPr>
                  <w:rFonts w:cstheme="minorHAnsi"/>
                  <w:bCs/>
                  <w:color w:val="FF0000"/>
                  <w:sz w:val="16"/>
                  <w:szCs w:val="16"/>
                </w:rPr>
                <w:delText xml:space="preserve"> </w:delText>
              </w:r>
              <w:r w:rsidRPr="004800B7" w:rsidDel="0056023E">
                <w:rPr>
                  <w:rFonts w:cstheme="minorHAnsi"/>
                  <w:color w:val="FF0000"/>
                  <w:sz w:val="16"/>
                  <w:szCs w:val="16"/>
                </w:rPr>
                <w:delText xml:space="preserve">činnostiach spojených s riadením </w:delText>
              </w:r>
              <w:r w:rsidDel="0056023E">
                <w:rPr>
                  <w:rFonts w:cstheme="minorHAnsi"/>
                  <w:color w:val="FF0000"/>
                  <w:sz w:val="16"/>
                  <w:szCs w:val="16"/>
                </w:rPr>
                <w:delText xml:space="preserve"> projektu </w:delText>
              </w:r>
              <w:r w:rsidRPr="004800B7" w:rsidDel="0056023E">
                <w:rPr>
                  <w:rFonts w:cstheme="minorHAnsi"/>
                  <w:color w:val="FF0000"/>
                  <w:sz w:val="16"/>
                  <w:szCs w:val="16"/>
                </w:rPr>
                <w:delText>(</w:delText>
              </w:r>
              <w:r w:rsidRPr="004800B7" w:rsidDel="0056023E">
                <w:rPr>
                  <w:rFonts w:cstheme="minorHAnsi"/>
                  <w:iCs/>
                  <w:color w:val="FF0000"/>
                  <w:sz w:val="16"/>
                  <w:szCs w:val="16"/>
                </w:rPr>
                <w:delText xml:space="preserve">náhrada za dovolenku prislúcha k obdobiu odpracovanému príslušným zamestnancom na </w:delText>
              </w:r>
              <w:r w:rsidRPr="004800B7" w:rsidDel="0056023E">
                <w:rPr>
                  <w:rFonts w:cstheme="minorHAnsi"/>
                  <w:color w:val="FF0000"/>
                  <w:sz w:val="16"/>
                  <w:szCs w:val="16"/>
                </w:rPr>
                <w:delText>činnostiach spojených s ria</w:delText>
              </w:r>
              <w:r w:rsidDel="0056023E">
                <w:rPr>
                  <w:rFonts w:cstheme="minorHAnsi"/>
                  <w:color w:val="FF0000"/>
                  <w:sz w:val="16"/>
                  <w:szCs w:val="16"/>
                </w:rPr>
                <w:delText>dením projektu</w:delText>
              </w:r>
              <w:r w:rsidRPr="004800B7" w:rsidDel="0056023E">
                <w:rPr>
                  <w:rFonts w:cstheme="minorHAnsi"/>
                  <w:color w:val="FF0000"/>
                  <w:sz w:val="16"/>
                  <w:szCs w:val="16"/>
                </w:rPr>
                <w:delText>).</w:delText>
              </w:r>
            </w:del>
          </w:p>
          <w:p w14:paraId="28CFB025" w14:textId="2D385252" w:rsidR="001C5CAA" w:rsidRPr="004800B7" w:rsidDel="0056023E" w:rsidRDefault="001C5CAA" w:rsidP="001C5CAA">
            <w:pPr>
              <w:pStyle w:val="Default"/>
              <w:spacing w:before="60" w:after="60"/>
              <w:ind w:left="237"/>
              <w:jc w:val="both"/>
              <w:rPr>
                <w:del w:id="101" w:author="Lenka Valentová" w:date="2025-02-05T14:26:00Z"/>
                <w:rFonts w:asciiTheme="minorHAnsi" w:hAnsiTheme="minorHAnsi" w:cstheme="minorHAnsi"/>
                <w:color w:val="FF0000"/>
                <w:sz w:val="16"/>
                <w:szCs w:val="16"/>
              </w:rPr>
            </w:pPr>
            <w:del w:id="102" w:author="Lenka Valentová" w:date="2025-02-05T14:26:00Z">
              <w:r w:rsidRPr="004800B7" w:rsidDel="0056023E">
                <w:rPr>
                  <w:rFonts w:asciiTheme="minorHAnsi" w:hAnsiTheme="minorHAnsi" w:cstheme="minorHAnsi"/>
                  <w:color w:val="FF0000"/>
                  <w:sz w:val="16"/>
                  <w:szCs w:val="16"/>
                </w:rPr>
                <w:delText>Pracovnú pozíciu je možné obsadiť aj viacerými zamestnancami na čiastočný a/alebo na plný pracovný úväzok. Plný pracovný úväzok na jedno pracovné miesto môže byť prekročený (napr. zamestnaním troch zamestnancov na polovičný pracovný úväzok a pod.). Pri čiastočnom úväzku zamestnanca je oprávneným výdavkom alikvotná časť osobných výdavkov vyplývajúcich z limitov na zamestnanca.</w:delText>
              </w:r>
              <w:r w:rsidDel="0056023E">
                <w:rPr>
                  <w:rFonts w:asciiTheme="minorHAnsi" w:hAnsiTheme="minorHAnsi" w:cstheme="minorHAnsi"/>
                  <w:color w:val="FF0000"/>
                  <w:sz w:val="16"/>
                  <w:szCs w:val="16"/>
                </w:rPr>
                <w:delText xml:space="preserve"> </w:delText>
              </w:r>
              <w:r w:rsidRPr="004800B7" w:rsidDel="0056023E">
                <w:rPr>
                  <w:rFonts w:asciiTheme="minorHAnsi" w:hAnsiTheme="minorHAnsi" w:cstheme="minorHAnsi"/>
                  <w:b/>
                  <w:color w:val="FF0000"/>
                  <w:sz w:val="16"/>
                  <w:szCs w:val="16"/>
                </w:rPr>
                <w:delText>Oprávnený výdavok podľa formy pracovného pomeru</w:delText>
              </w:r>
              <w:r w:rsidDel="0056023E">
                <w:rPr>
                  <w:rFonts w:asciiTheme="minorHAnsi" w:hAnsiTheme="minorHAnsi" w:cstheme="minorHAnsi"/>
                  <w:b/>
                  <w:color w:val="FF0000"/>
                  <w:sz w:val="16"/>
                  <w:szCs w:val="16"/>
                </w:rPr>
                <w:delText>:</w:delText>
              </w:r>
            </w:del>
          </w:p>
          <w:p w14:paraId="42A53656" w14:textId="6F3E6D8F" w:rsidR="001C5CAA" w:rsidRPr="004800B7" w:rsidDel="0056023E" w:rsidRDefault="001C5CAA" w:rsidP="001C5CAA">
            <w:pPr>
              <w:pStyle w:val="Odsekzoznamu"/>
              <w:numPr>
                <w:ilvl w:val="1"/>
                <w:numId w:val="560"/>
              </w:numPr>
              <w:autoSpaceDE w:val="0"/>
              <w:autoSpaceDN w:val="0"/>
              <w:adjustRightInd w:val="0"/>
              <w:spacing w:before="60" w:after="60" w:line="240" w:lineRule="auto"/>
              <w:ind w:left="520" w:hanging="283"/>
              <w:jc w:val="both"/>
              <w:rPr>
                <w:del w:id="103" w:author="Lenka Valentová" w:date="2025-02-05T14:26:00Z"/>
                <w:rFonts w:cstheme="minorHAnsi"/>
                <w:color w:val="FF0000"/>
                <w:sz w:val="16"/>
                <w:szCs w:val="16"/>
              </w:rPr>
            </w:pPr>
            <w:del w:id="104" w:author="Lenka Valentová" w:date="2025-02-05T14:26:00Z">
              <w:r w:rsidRPr="004800B7" w:rsidDel="0056023E">
                <w:rPr>
                  <w:rFonts w:cstheme="minorHAnsi"/>
                  <w:color w:val="FF0000"/>
                  <w:sz w:val="16"/>
                  <w:szCs w:val="16"/>
                </w:rPr>
                <w:delText xml:space="preserve">celková cena práce (podľa § 130 ods. 5 Zákonníka práce); </w:delText>
              </w:r>
            </w:del>
          </w:p>
          <w:p w14:paraId="5722523D" w14:textId="7D5F13D4" w:rsidR="001C5CAA" w:rsidRPr="004800B7" w:rsidDel="0056023E" w:rsidRDefault="001C5CAA" w:rsidP="001C5CAA">
            <w:pPr>
              <w:pStyle w:val="Odsekzoznamu"/>
              <w:numPr>
                <w:ilvl w:val="1"/>
                <w:numId w:val="560"/>
              </w:numPr>
              <w:autoSpaceDE w:val="0"/>
              <w:autoSpaceDN w:val="0"/>
              <w:adjustRightInd w:val="0"/>
              <w:spacing w:before="60" w:after="60" w:line="240" w:lineRule="auto"/>
              <w:ind w:left="520" w:hanging="283"/>
              <w:jc w:val="both"/>
              <w:rPr>
                <w:del w:id="105" w:author="Lenka Valentová" w:date="2025-02-05T14:26:00Z"/>
                <w:rFonts w:cstheme="minorHAnsi"/>
                <w:color w:val="FF0000"/>
                <w:sz w:val="16"/>
                <w:szCs w:val="16"/>
              </w:rPr>
            </w:pPr>
            <w:del w:id="106" w:author="Lenka Valentová" w:date="2025-02-05T14:26:00Z">
              <w:r w:rsidRPr="004800B7" w:rsidDel="0056023E">
                <w:rPr>
                  <w:rFonts w:cstheme="minorHAnsi"/>
                  <w:color w:val="FF0000"/>
                  <w:sz w:val="16"/>
                  <w:szCs w:val="16"/>
                </w:rPr>
                <w:delText>odmeny</w:delText>
              </w:r>
              <w:r w:rsidRPr="004800B7" w:rsidDel="0056023E">
                <w:rPr>
                  <w:rStyle w:val="Odkaznapoznmkupodiarou"/>
                  <w:rFonts w:cstheme="minorHAnsi"/>
                  <w:color w:val="FF0000"/>
                  <w:sz w:val="16"/>
                  <w:szCs w:val="16"/>
                </w:rPr>
                <w:footnoteReference w:id="70"/>
              </w:r>
              <w:r w:rsidRPr="004800B7" w:rsidDel="0056023E">
                <w:rPr>
                  <w:rFonts w:cstheme="minorHAnsi"/>
                  <w:color w:val="FF0000"/>
                  <w:sz w:val="16"/>
                  <w:szCs w:val="16"/>
                </w:rPr>
                <w:delText xml:space="preserve"> zamestnancov, ak sú splnené nasledovné podmienky pre poskytnutie odmien: </w:delText>
              </w:r>
            </w:del>
          </w:p>
          <w:p w14:paraId="5AB9D58F" w14:textId="6EAD1A4D" w:rsidR="001C5CAA" w:rsidRPr="004800B7" w:rsidDel="0056023E" w:rsidRDefault="001C5CAA" w:rsidP="001C5CAA">
            <w:pPr>
              <w:pStyle w:val="Odsekzoznamu"/>
              <w:numPr>
                <w:ilvl w:val="0"/>
                <w:numId w:val="21"/>
              </w:numPr>
              <w:autoSpaceDE w:val="0"/>
              <w:autoSpaceDN w:val="0"/>
              <w:adjustRightInd w:val="0"/>
              <w:spacing w:before="60" w:after="60" w:line="240" w:lineRule="auto"/>
              <w:ind w:left="1416" w:hanging="284"/>
              <w:jc w:val="both"/>
              <w:rPr>
                <w:del w:id="109" w:author="Lenka Valentová" w:date="2025-02-05T14:26:00Z"/>
                <w:rFonts w:cstheme="minorHAnsi"/>
                <w:color w:val="FF0000"/>
                <w:sz w:val="16"/>
                <w:szCs w:val="16"/>
              </w:rPr>
            </w:pPr>
            <w:del w:id="110" w:author="Lenka Valentová" w:date="2025-02-05T14:26:00Z">
              <w:r w:rsidRPr="004800B7" w:rsidDel="0056023E">
                <w:rPr>
                  <w:rFonts w:cstheme="minorHAnsi"/>
                  <w:color w:val="FF0000"/>
                  <w:sz w:val="16"/>
                  <w:szCs w:val="16"/>
                </w:rPr>
                <w:delText>odmena ako zložka mzdy je oprávneným výdavkom, ak je poskytnutá zamestnancovi, ktorý pracuje iba na činnostiach súvisiacich s</w:delText>
              </w:r>
              <w:r w:rsidDel="0056023E">
                <w:rPr>
                  <w:rFonts w:cstheme="minorHAnsi"/>
                  <w:color w:val="FF0000"/>
                  <w:sz w:val="16"/>
                  <w:szCs w:val="16"/>
                </w:rPr>
                <w:delText> riadením projektu</w:delText>
              </w:r>
              <w:r w:rsidRPr="004800B7" w:rsidDel="0056023E">
                <w:rPr>
                  <w:rFonts w:cstheme="minorHAnsi"/>
                  <w:color w:val="FF0000"/>
                  <w:sz w:val="16"/>
                  <w:szCs w:val="16"/>
                </w:rPr>
                <w:delText>,</w:delText>
              </w:r>
              <w:r w:rsidDel="0056023E">
                <w:rPr>
                  <w:rFonts w:cstheme="minorHAnsi"/>
                  <w:color w:val="FF0000"/>
                  <w:sz w:val="16"/>
                  <w:szCs w:val="16"/>
                </w:rPr>
                <w:delText>b</w:delText>
              </w:r>
              <w:r w:rsidRPr="004800B7" w:rsidDel="0056023E">
                <w:rPr>
                  <w:rFonts w:cstheme="minorHAnsi"/>
                  <w:color w:val="FF0000"/>
                  <w:sz w:val="16"/>
                  <w:szCs w:val="16"/>
                </w:rPr>
                <w:delText>ez ohľadu na dĺžku pracovného času zamestn</w:delText>
              </w:r>
              <w:r w:rsidDel="0056023E">
                <w:rPr>
                  <w:rFonts w:cstheme="minorHAnsi"/>
                  <w:color w:val="FF0000"/>
                  <w:sz w:val="16"/>
                  <w:szCs w:val="16"/>
                </w:rPr>
                <w:delText>anca zamestnaného u žiadateľa/prjímateľa</w:delText>
              </w:r>
              <w:r w:rsidRPr="004800B7" w:rsidDel="0056023E">
                <w:rPr>
                  <w:rFonts w:cstheme="minorHAnsi"/>
                  <w:color w:val="FF0000"/>
                  <w:sz w:val="16"/>
                  <w:szCs w:val="16"/>
                </w:rPr>
                <w:delText xml:space="preserve">); </w:delText>
              </w:r>
            </w:del>
          </w:p>
          <w:p w14:paraId="64D02A2E" w14:textId="2035A0B6" w:rsidR="001C5CAA" w:rsidDel="0056023E" w:rsidRDefault="001C5CAA" w:rsidP="001C5CAA">
            <w:pPr>
              <w:pStyle w:val="Odsekzoznamu"/>
              <w:numPr>
                <w:ilvl w:val="0"/>
                <w:numId w:val="562"/>
              </w:numPr>
              <w:autoSpaceDE w:val="0"/>
              <w:autoSpaceDN w:val="0"/>
              <w:adjustRightInd w:val="0"/>
              <w:spacing w:before="60" w:after="60" w:line="240" w:lineRule="auto"/>
              <w:ind w:left="379" w:hanging="379"/>
              <w:jc w:val="both"/>
              <w:rPr>
                <w:del w:id="111" w:author="Lenka Valentová" w:date="2025-02-05T14:26:00Z"/>
                <w:rFonts w:cstheme="minorHAnsi"/>
                <w:color w:val="FF0000"/>
                <w:sz w:val="16"/>
                <w:szCs w:val="16"/>
              </w:rPr>
            </w:pPr>
            <w:del w:id="112" w:author="Lenka Valentová" w:date="2025-02-05T14:26:00Z">
              <w:r w:rsidRPr="001C5CAA" w:rsidDel="0056023E">
                <w:rPr>
                  <w:rFonts w:cstheme="minorHAnsi"/>
                  <w:color w:val="FF0000"/>
                  <w:sz w:val="16"/>
                  <w:szCs w:val="16"/>
                </w:rPr>
                <w:delText xml:space="preserve">náhrada mzdy za práceneschopnosť, ošetrovania člena rodiny a návštevu u lekára, ak je zamestnávateľom poskytnutá v súlade s platnou legislatívnou úpravou, v zákonnej výške a predstavuje konečný výdavok žiadateľa/prijímateľa. Výška oprávnenej náhrady mzdy pri dočasnej pracovnej neschopnosti, OČR a návšteve lekára musí zodpovedať miere zapojenia zamestnanca do činností súvisiacich riadením projektu; </w:delText>
              </w:r>
            </w:del>
          </w:p>
          <w:p w14:paraId="402661ED" w14:textId="6044CE72" w:rsidR="001C5CAA" w:rsidDel="0056023E" w:rsidRDefault="001C5CAA" w:rsidP="001C5CAA">
            <w:pPr>
              <w:pStyle w:val="Odsekzoznamu"/>
              <w:numPr>
                <w:ilvl w:val="0"/>
                <w:numId w:val="562"/>
              </w:numPr>
              <w:autoSpaceDE w:val="0"/>
              <w:autoSpaceDN w:val="0"/>
              <w:adjustRightInd w:val="0"/>
              <w:spacing w:before="60" w:after="60" w:line="240" w:lineRule="auto"/>
              <w:ind w:left="379" w:hanging="379"/>
              <w:jc w:val="both"/>
              <w:rPr>
                <w:del w:id="113" w:author="Lenka Valentová" w:date="2025-02-05T14:26:00Z"/>
                <w:rFonts w:cstheme="minorHAnsi"/>
                <w:color w:val="FF0000"/>
                <w:sz w:val="16"/>
                <w:szCs w:val="16"/>
              </w:rPr>
            </w:pPr>
            <w:del w:id="114" w:author="Lenka Valentová" w:date="2025-02-05T14:26:00Z">
              <w:r w:rsidRPr="001C5CAA" w:rsidDel="0056023E">
                <w:rPr>
                  <w:rFonts w:cstheme="minorHAnsi"/>
                  <w:bCs/>
                  <w:iCs/>
                  <w:color w:val="FF0000"/>
                  <w:sz w:val="16"/>
                  <w:szCs w:val="16"/>
                </w:rPr>
                <w:delText>náhrada za dovolenku</w:delText>
              </w:r>
              <w:r w:rsidRPr="001C5CAA" w:rsidDel="0056023E">
                <w:rPr>
                  <w:rFonts w:cstheme="minorHAnsi"/>
                  <w:b/>
                  <w:bCs/>
                  <w:i/>
                  <w:iCs/>
                  <w:color w:val="FF0000"/>
                  <w:sz w:val="16"/>
                  <w:szCs w:val="16"/>
                </w:rPr>
                <w:delText xml:space="preserve"> </w:delText>
              </w:r>
              <w:r w:rsidRPr="001C5CAA" w:rsidDel="0056023E">
                <w:rPr>
                  <w:rFonts w:cstheme="minorHAnsi"/>
                  <w:color w:val="FF0000"/>
                  <w:sz w:val="16"/>
                  <w:szCs w:val="16"/>
                </w:rPr>
                <w:delText>je oprávnená v rozsahu skutočne čerpanej dovolenky. U zamestnancov, ktorí pracujú iba určitý pracovný čas  na činnostiach spojených s riadením projektu  je oprávnená iba pomerná časť, ktorá prislúcha k obdobiu odpracovanému príslušným  zamestnancom. Uvedené platí aj pre prenesenú dovolenku z predchádzajúceho roku, ak nárok na dovolenku vznikol v súvislosti s výkonom oprávnených činností spojených s riadením projektu;</w:delText>
              </w:r>
            </w:del>
          </w:p>
          <w:p w14:paraId="6D02D84C" w14:textId="745C530F" w:rsidR="001C5CAA" w:rsidRPr="0056023E" w:rsidDel="0056023E" w:rsidRDefault="001C5CAA" w:rsidP="00C733BC">
            <w:pPr>
              <w:autoSpaceDE w:val="0"/>
              <w:autoSpaceDN w:val="0"/>
              <w:adjustRightInd w:val="0"/>
              <w:spacing w:before="60" w:after="60" w:line="240" w:lineRule="auto"/>
              <w:jc w:val="both"/>
              <w:rPr>
                <w:del w:id="115" w:author="Lenka Valentová" w:date="2025-02-05T14:27:00Z"/>
                <w:rFonts w:cstheme="minorHAnsi"/>
                <w:color w:val="FF0000"/>
                <w:sz w:val="16"/>
                <w:szCs w:val="16"/>
                <w:rPrChange w:id="116" w:author="Lenka Valentová" w:date="2025-02-05T14:27:00Z">
                  <w:rPr>
                    <w:del w:id="117" w:author="Lenka Valentová" w:date="2025-02-05T14:27:00Z"/>
                  </w:rPr>
                </w:rPrChange>
              </w:rPr>
            </w:pPr>
            <w:del w:id="118" w:author="Lenka Valentová" w:date="2025-02-05T14:26:00Z">
              <w:r w:rsidRPr="00C733BC" w:rsidDel="0056023E">
                <w:rPr>
                  <w:rFonts w:cstheme="minorHAnsi"/>
                  <w:color w:val="FF0000"/>
                  <w:sz w:val="16"/>
                  <w:szCs w:val="16"/>
                </w:rPr>
                <w:delText>výdavky týkajúce sa výkonu práce v rozsahu práce maximálne 12 hodín/deň za všetky pracovné úväzky osoby kumulatívne, t.j. za všetky pracovné pomery, dohody mimo pracovného pomeru a štátnozamestnanecký pomer</w:delText>
              </w:r>
              <w:r w:rsidRPr="004800B7" w:rsidDel="0056023E">
                <w:rPr>
                  <w:rStyle w:val="Odkaznapoznmkupodiarou"/>
                  <w:rFonts w:cstheme="minorHAnsi"/>
                  <w:color w:val="FF0000"/>
                  <w:sz w:val="16"/>
                  <w:szCs w:val="16"/>
                </w:rPr>
                <w:footnoteReference w:id="71"/>
              </w:r>
              <w:r w:rsidRPr="0056023E" w:rsidDel="0056023E">
                <w:rPr>
                  <w:rFonts w:cstheme="minorHAnsi"/>
                  <w:color w:val="FF0000"/>
                  <w:sz w:val="16"/>
                  <w:szCs w:val="16"/>
                  <w:rPrChange w:id="121" w:author="Lenka Valentová" w:date="2025-02-05T14:27:00Z">
                    <w:rPr/>
                  </w:rPrChange>
                </w:rPr>
                <w:delText>.</w:delText>
              </w:r>
            </w:del>
          </w:p>
          <w:p w14:paraId="247B95F7" w14:textId="14EB60A9" w:rsidR="001C5CAA" w:rsidRPr="001C5CAA" w:rsidDel="0056023E" w:rsidRDefault="001C5CAA" w:rsidP="00C733BC">
            <w:pPr>
              <w:autoSpaceDE w:val="0"/>
              <w:autoSpaceDN w:val="0"/>
              <w:adjustRightInd w:val="0"/>
              <w:spacing w:before="60" w:after="60" w:line="240" w:lineRule="auto"/>
              <w:jc w:val="both"/>
              <w:rPr>
                <w:del w:id="122" w:author="Lenka Valentová" w:date="2025-02-05T14:27:00Z"/>
                <w:rFonts w:cstheme="minorHAnsi"/>
                <w:i/>
                <w:sz w:val="16"/>
                <w:szCs w:val="16"/>
              </w:rPr>
            </w:pPr>
          </w:p>
          <w:p w14:paraId="3434DE34" w14:textId="77777777" w:rsidR="001C5CAA" w:rsidRPr="00292CB0" w:rsidRDefault="001C5CAA" w:rsidP="001C5CAA">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B3D3094" w14:textId="77777777" w:rsidR="001C5CAA" w:rsidRPr="00292CB0" w:rsidRDefault="001C5CAA" w:rsidP="001C5CAA">
            <w:pPr>
              <w:pStyle w:val="Odsekzoznamu"/>
              <w:numPr>
                <w:ilvl w:val="0"/>
                <w:numId w:val="312"/>
              </w:numPr>
              <w:spacing w:after="0" w:line="240" w:lineRule="auto"/>
              <w:ind w:left="239" w:hanging="239"/>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Rozpočet projektu) </w:t>
            </w:r>
          </w:p>
          <w:p w14:paraId="257D86BE" w14:textId="77777777" w:rsidR="001C5CAA" w:rsidRPr="00292CB0" w:rsidRDefault="001C5CAA" w:rsidP="001C5CAA">
            <w:pPr>
              <w:pStyle w:val="Odsekzoznamu"/>
              <w:numPr>
                <w:ilvl w:val="0"/>
                <w:numId w:val="312"/>
              </w:numPr>
              <w:spacing w:after="0" w:line="240" w:lineRule="auto"/>
              <w:ind w:left="239" w:hanging="239"/>
              <w:rPr>
                <w:rFonts w:cstheme="minorHAnsi"/>
                <w:sz w:val="16"/>
                <w:szCs w:val="16"/>
              </w:rPr>
            </w:pPr>
            <w:r w:rsidRPr="00292CB0">
              <w:rPr>
                <w:rFonts w:cstheme="minorHAnsi"/>
                <w:sz w:val="16"/>
                <w:szCs w:val="16"/>
              </w:rPr>
              <w:t>Popis v projekte realizácie (Príloha 2B k príručke pre prijímateľa LEADER)</w:t>
            </w:r>
          </w:p>
          <w:p w14:paraId="5BA6ECEE" w14:textId="77777777" w:rsidR="001C5CAA" w:rsidRPr="00292CB0" w:rsidRDefault="001C5CAA" w:rsidP="001C5CAA">
            <w:pPr>
              <w:pStyle w:val="Odsekzoznamu"/>
              <w:numPr>
                <w:ilvl w:val="0"/>
                <w:numId w:val="312"/>
              </w:numPr>
              <w:spacing w:after="0" w:line="240" w:lineRule="auto"/>
              <w:ind w:left="239" w:hanging="23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6A Miesto realizácie projektu - Poznámka k miestu realizácie číslo parcely) </w:t>
            </w:r>
          </w:p>
          <w:p w14:paraId="216D42C0" w14:textId="17F9F382" w:rsidR="001C5CAA" w:rsidRPr="001C5CAA" w:rsidRDefault="001C5CAA" w:rsidP="001C5CAA">
            <w:pPr>
              <w:pStyle w:val="Odsekzoznamu"/>
              <w:numPr>
                <w:ilvl w:val="0"/>
                <w:numId w:val="312"/>
              </w:numPr>
              <w:spacing w:after="0" w:line="240" w:lineRule="auto"/>
              <w:ind w:left="239" w:hanging="239"/>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25759A7" w14:textId="7918CCE3" w:rsidR="001C5CAA" w:rsidRPr="001C5CAA" w:rsidDel="0056023E" w:rsidRDefault="001C5CAA" w:rsidP="001C5CAA">
            <w:pPr>
              <w:pStyle w:val="Odsekzoznamu"/>
              <w:numPr>
                <w:ilvl w:val="0"/>
                <w:numId w:val="454"/>
              </w:numPr>
              <w:spacing w:after="0" w:line="240" w:lineRule="auto"/>
              <w:ind w:left="426" w:hanging="284"/>
              <w:jc w:val="both"/>
              <w:rPr>
                <w:del w:id="123" w:author="Lenka Valentová" w:date="2025-02-05T14:26:00Z"/>
                <w:rFonts w:cstheme="minorHAnsi"/>
                <w:color w:val="FF0000"/>
                <w:sz w:val="16"/>
                <w:szCs w:val="16"/>
              </w:rPr>
            </w:pPr>
            <w:del w:id="124" w:author="Lenka Valentová" w:date="2025-02-05T14:26:00Z">
              <w:r w:rsidRPr="001C5CAA" w:rsidDel="0056023E">
                <w:rPr>
                  <w:rFonts w:cstheme="minorHAnsi"/>
                  <w:color w:val="FF0000"/>
                  <w:sz w:val="16"/>
                  <w:szCs w:val="16"/>
                </w:rPr>
                <w:lastRenderedPageBreak/>
                <w:delText xml:space="preserve">Doklad o existencii pracovno-právneho vzťahu medzi zamestnávateľom a zamestnancom, na základe ktorého zamestnanci vykonávajú práce súvisiace s riadením projektom. Pracovné zmluvy a dohody o prácach vykonávaných mimo pracovného pomeru sú uzatvárané na základe Zákonníka práce a obsahujú všetky náležitosti pracovnej zmluvy/dohody podľa tohto zákona ( s uvedením špecifikácie pracovnej náplne pre projekt/projekty, ako napr.: činnosť na riadení projektu XXXX pre žiadateľa/prijímateľa.........) – preukazuje sa pri prvej ŽoP a následne le v prípade, ak sa uzatvoril </w:delText>
              </w:r>
              <w:r w:rsidRPr="001C5CAA" w:rsidDel="0056023E">
                <w:rPr>
                  <w:color w:val="FF0000"/>
                </w:rPr>
                <w:delText xml:space="preserve"> </w:delText>
              </w:r>
              <w:r w:rsidRPr="001C5CAA" w:rsidDel="0056023E">
                <w:rPr>
                  <w:rFonts w:cstheme="minorHAnsi"/>
                  <w:color w:val="FF0000"/>
                  <w:sz w:val="16"/>
                  <w:szCs w:val="16"/>
                </w:rPr>
                <w:delText>dodatok k pracovnej zmluve alebo nastala zmena pracovnej náplne</w:delText>
              </w:r>
            </w:del>
          </w:p>
          <w:p w14:paraId="6C17004E" w14:textId="2736E9F8" w:rsidR="001C5CAA" w:rsidRPr="001C5CAA" w:rsidDel="0056023E" w:rsidRDefault="001C5CAA" w:rsidP="001C5CAA">
            <w:pPr>
              <w:pStyle w:val="Odsekzoznamu"/>
              <w:numPr>
                <w:ilvl w:val="0"/>
                <w:numId w:val="454"/>
              </w:numPr>
              <w:spacing w:after="0" w:line="240" w:lineRule="auto"/>
              <w:ind w:left="426" w:hanging="284"/>
              <w:jc w:val="both"/>
              <w:rPr>
                <w:del w:id="125" w:author="Lenka Valentová" w:date="2025-02-05T14:26:00Z"/>
                <w:rFonts w:cstheme="minorHAnsi"/>
                <w:color w:val="FF0000"/>
                <w:sz w:val="16"/>
                <w:szCs w:val="16"/>
              </w:rPr>
            </w:pPr>
            <w:del w:id="126" w:author="Lenka Valentová" w:date="2025-02-05T14:26:00Z">
              <w:r w:rsidRPr="001C5CAA" w:rsidDel="0056023E">
                <w:rPr>
                  <w:rFonts w:cstheme="minorHAnsi"/>
                  <w:color w:val="FF0000"/>
                  <w:sz w:val="16"/>
                  <w:szCs w:val="16"/>
                </w:rPr>
                <w:delText>mzdový list, resp. výplatná páska</w:delText>
              </w:r>
            </w:del>
          </w:p>
          <w:p w14:paraId="4973A9B9" w14:textId="11AB049F" w:rsidR="001C5CAA" w:rsidRPr="001C5CAA" w:rsidDel="0056023E" w:rsidRDefault="001C5CAA" w:rsidP="001C5CAA">
            <w:pPr>
              <w:pStyle w:val="Odsekzoznamu"/>
              <w:numPr>
                <w:ilvl w:val="0"/>
                <w:numId w:val="454"/>
              </w:numPr>
              <w:spacing w:after="0" w:line="240" w:lineRule="auto"/>
              <w:ind w:left="426" w:hanging="284"/>
              <w:jc w:val="both"/>
              <w:rPr>
                <w:del w:id="127" w:author="Lenka Valentová" w:date="2025-02-05T14:26:00Z"/>
                <w:rFonts w:cstheme="minorHAnsi"/>
                <w:color w:val="FF0000"/>
                <w:sz w:val="16"/>
                <w:szCs w:val="16"/>
              </w:rPr>
            </w:pPr>
            <w:del w:id="128" w:author="Lenka Valentová" w:date="2025-02-05T14:26:00Z">
              <w:r w:rsidRPr="001C5CAA" w:rsidDel="0056023E">
                <w:rPr>
                  <w:rFonts w:cstheme="minorHAnsi"/>
                  <w:color w:val="FF0000"/>
                  <w:sz w:val="16"/>
                  <w:szCs w:val="16"/>
                </w:rPr>
                <w:delText>výpis z bankového účtu o úhrade mzdy zamestnanca</w:delText>
              </w:r>
            </w:del>
          </w:p>
          <w:p w14:paraId="7542F2A6" w14:textId="16DFAE65" w:rsidR="001C5CAA" w:rsidRPr="001C5CAA" w:rsidDel="0056023E" w:rsidRDefault="001C5CAA" w:rsidP="001C5CAA">
            <w:pPr>
              <w:pStyle w:val="Odsekzoznamu"/>
              <w:numPr>
                <w:ilvl w:val="0"/>
                <w:numId w:val="454"/>
              </w:numPr>
              <w:spacing w:after="0" w:line="240" w:lineRule="auto"/>
              <w:ind w:left="426" w:hanging="284"/>
              <w:jc w:val="both"/>
              <w:rPr>
                <w:del w:id="129" w:author="Lenka Valentová" w:date="2025-02-05T14:26:00Z"/>
                <w:rFonts w:cstheme="minorHAnsi"/>
                <w:color w:val="FF0000"/>
                <w:sz w:val="16"/>
                <w:szCs w:val="16"/>
              </w:rPr>
            </w:pPr>
            <w:del w:id="130" w:author="Lenka Valentová" w:date="2025-02-05T14:26:00Z">
              <w:r w:rsidRPr="001C5CAA" w:rsidDel="0056023E">
                <w:rPr>
                  <w:rFonts w:cstheme="minorHAnsi"/>
                  <w:color w:val="FF0000"/>
                  <w:sz w:val="16"/>
                  <w:szCs w:val="16"/>
                </w:rPr>
                <w:delText>súhlas dotknutej osoby na spracovanie a poskytnutie osobných údajov s identifik</w:delText>
              </w:r>
              <w:r w:rsidDel="0056023E">
                <w:rPr>
                  <w:rFonts w:cstheme="minorHAnsi"/>
                  <w:color w:val="FF0000"/>
                  <w:sz w:val="16"/>
                  <w:szCs w:val="16"/>
                </w:rPr>
                <w:delText xml:space="preserve">áciou čísla bankového spojenia </w:delText>
              </w:r>
            </w:del>
          </w:p>
          <w:p w14:paraId="4A5A2120" w14:textId="67647799" w:rsidR="001C5CAA" w:rsidRPr="001C5CAA" w:rsidDel="0056023E" w:rsidRDefault="001C5CAA" w:rsidP="001C5CAA">
            <w:pPr>
              <w:pStyle w:val="Odsekzoznamu"/>
              <w:numPr>
                <w:ilvl w:val="0"/>
                <w:numId w:val="454"/>
              </w:numPr>
              <w:spacing w:after="0" w:line="240" w:lineRule="auto"/>
              <w:ind w:left="426" w:hanging="284"/>
              <w:jc w:val="both"/>
              <w:rPr>
                <w:del w:id="131" w:author="Lenka Valentová" w:date="2025-02-05T14:26:00Z"/>
                <w:rFonts w:cstheme="minorHAnsi"/>
                <w:color w:val="FF0000"/>
                <w:sz w:val="16"/>
                <w:szCs w:val="16"/>
              </w:rPr>
            </w:pPr>
            <w:del w:id="132" w:author="Lenka Valentová" w:date="2025-02-05T14:26:00Z">
              <w:r w:rsidRPr="001C5CAA" w:rsidDel="0056023E">
                <w:rPr>
                  <w:rFonts w:cstheme="minorHAnsi"/>
                  <w:color w:val="FF0000"/>
                  <w:sz w:val="16"/>
                  <w:szCs w:val="16"/>
                </w:rPr>
                <w:delText>ďalšie doklady vyplývajúce zo zmluvy o poskytnutí NFP, uvedené v časti Špecifické povinnosti prijímateľa, z kritérií uvedených vo výzve na predkladanie ŽoNFP</w:delText>
              </w:r>
            </w:del>
          </w:p>
          <w:p w14:paraId="2902840E"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6090E2F4" w14:textId="77777777" w:rsidR="00C026D4" w:rsidRPr="00292CB0" w:rsidRDefault="00C026D4" w:rsidP="004800B7">
            <w:pPr>
              <w:pStyle w:val="Odsekzoznamu"/>
              <w:numPr>
                <w:ilvl w:val="0"/>
                <w:numId w:val="462"/>
              </w:numPr>
              <w:spacing w:after="0" w:line="240" w:lineRule="auto"/>
              <w:ind w:left="237" w:hanging="237"/>
              <w:jc w:val="both"/>
              <w:rPr>
                <w:rFonts w:cstheme="minorHAnsi"/>
                <w:sz w:val="16"/>
                <w:szCs w:val="16"/>
              </w:rPr>
            </w:pPr>
            <w:r w:rsidRPr="00292CB0">
              <w:rPr>
                <w:rFonts w:eastAsia="Times New Roman" w:cstheme="minorHAnsi"/>
                <w:sz w:val="16"/>
                <w:szCs w:val="16"/>
              </w:rPr>
              <w:t xml:space="preserve">v zmysle dokumentácie uvedenej v časti  "Forma a spôsob preukázania splnenia PPP" </w:t>
            </w:r>
          </w:p>
        </w:tc>
      </w:tr>
      <w:tr w:rsidR="00292CB0" w:rsidRPr="00292CB0" w14:paraId="4B846CE5" w14:textId="77777777" w:rsidTr="000A23FF">
        <w:trPr>
          <w:trHeight w:val="284"/>
        </w:trPr>
        <w:tc>
          <w:tcPr>
            <w:tcW w:w="192" w:type="pct"/>
            <w:gridSpan w:val="3"/>
            <w:shd w:val="clear" w:color="auto" w:fill="auto"/>
            <w:vAlign w:val="center"/>
          </w:tcPr>
          <w:p w14:paraId="3955E9C0"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2.2.</w:t>
            </w:r>
          </w:p>
        </w:tc>
        <w:tc>
          <w:tcPr>
            <w:tcW w:w="4808" w:type="pct"/>
            <w:gridSpan w:val="3"/>
            <w:shd w:val="clear" w:color="auto" w:fill="auto"/>
            <w:vAlign w:val="center"/>
          </w:tcPr>
          <w:p w14:paraId="2FF54B7C"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705D9AA0" w14:textId="5710647D"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Oprávnené výdavky projektu, ktoré žiadateľ musí spĺňať sú oprávnené výdavky v zmysle  stratégie CLLD uvedené vo výzve na predkladanie </w:t>
            </w:r>
            <w:proofErr w:type="spellStart"/>
            <w:r w:rsidRPr="00292CB0">
              <w:rPr>
                <w:rFonts w:cstheme="minorHAnsi"/>
                <w:bCs/>
                <w:sz w:val="16"/>
                <w:szCs w:val="16"/>
              </w:rPr>
              <w:t>ŽoNFP</w:t>
            </w:r>
            <w:proofErr w:type="spellEnd"/>
            <w:r w:rsidRPr="00292CB0">
              <w:rPr>
                <w:rFonts w:cstheme="minorHAnsi"/>
                <w:bCs/>
                <w:sz w:val="16"/>
                <w:szCs w:val="16"/>
              </w:rPr>
              <w:t xml:space="preserve"> ako oprávnené výdavky MAS.  Žiadateľ musí zároveň spĺňať aj podmienky uvedené v bode 2.2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7</w:t>
            </w:r>
            <w:r w:rsidRPr="00292CB0">
              <w:rPr>
                <w:rFonts w:cstheme="minorHAnsi"/>
                <w:sz w:val="16"/>
                <w:szCs w:val="16"/>
              </w:rPr>
              <w:t>.4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F6F5D48"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súvisiace všeobecné náklady s bodom 1 (v prípade investičných opatrení):</w:t>
            </w:r>
          </w:p>
          <w:p w14:paraId="4A73CE15"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výstavba, obstaranie (vrátane leasingu) alebo zlepšenie nehnuteľného majetku;</w:t>
            </w:r>
          </w:p>
          <w:p w14:paraId="57B5C967"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73FC6316"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A69B64D" w14:textId="3922C290" w:rsidR="00C026D4" w:rsidRDefault="00C026D4" w:rsidP="009F1D61">
            <w:pPr>
              <w:pStyle w:val="Odsekzoznamu"/>
              <w:numPr>
                <w:ilvl w:val="0"/>
                <w:numId w:val="87"/>
              </w:numPr>
              <w:suppressAutoHyphens/>
              <w:spacing w:after="0" w:line="240" w:lineRule="auto"/>
              <w:ind w:left="211" w:hanging="211"/>
              <w:jc w:val="both"/>
              <w:rPr>
                <w:rFonts w:cstheme="minorHAnsi"/>
                <w:bCs/>
                <w:i/>
                <w:sz w:val="16"/>
                <w:szCs w:val="16"/>
              </w:rPr>
            </w:pPr>
            <w:r w:rsidRPr="00292CB0">
              <w:rPr>
                <w:rFonts w:cstheme="minorHAnsi"/>
                <w:bCs/>
                <w:i/>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058EDBB8" w14:textId="77777777" w:rsidR="001C5CAA" w:rsidRPr="00292CB0" w:rsidRDefault="001C5CAA" w:rsidP="009F1D61">
            <w:pPr>
              <w:pStyle w:val="Odsekzoznamu"/>
              <w:numPr>
                <w:ilvl w:val="0"/>
                <w:numId w:val="87"/>
              </w:numPr>
              <w:suppressAutoHyphens/>
              <w:spacing w:after="0" w:line="240" w:lineRule="auto"/>
              <w:ind w:left="211" w:hanging="211"/>
              <w:jc w:val="both"/>
              <w:rPr>
                <w:rFonts w:cstheme="minorHAnsi"/>
                <w:bCs/>
                <w:i/>
                <w:sz w:val="16"/>
                <w:szCs w:val="16"/>
              </w:rPr>
            </w:pPr>
          </w:p>
          <w:p w14:paraId="64836B42" w14:textId="77777777" w:rsidR="00C026D4" w:rsidRPr="00292CB0" w:rsidRDefault="00C026D4" w:rsidP="00AB4072">
            <w:pPr>
              <w:pStyle w:val="Default"/>
              <w:keepLines/>
              <w:widowControl w:val="0"/>
              <w:jc w:val="both"/>
              <w:rPr>
                <w:rFonts w:asciiTheme="minorHAnsi" w:hAnsiTheme="minorHAnsi" w:cstheme="minorHAnsi"/>
                <w:b/>
                <w:bCs/>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bCs/>
                <w:i/>
                <w:strike/>
                <w:color w:val="auto"/>
                <w:sz w:val="18"/>
                <w:szCs w:val="18"/>
                <w:u w:val="single"/>
              </w:rPr>
              <w:t xml:space="preserve"> </w:t>
            </w:r>
          </w:p>
          <w:p w14:paraId="20B6A12A" w14:textId="77777777" w:rsidR="00C026D4" w:rsidRPr="00292CB0" w:rsidRDefault="00C026D4"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6FCEBF71" w14:textId="176C4292" w:rsidR="00C026D4" w:rsidRPr="00292CB0" w:rsidRDefault="00C026D4"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F537D84" w14:textId="77777777" w:rsidR="00131A87" w:rsidRPr="00292CB0" w:rsidRDefault="00131A87"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46AB9748" w14:textId="77777777" w:rsidR="00131A87" w:rsidRPr="00292CB0" w:rsidRDefault="00131A87"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4B088CA4" w14:textId="37D61734" w:rsidR="00131A87" w:rsidRPr="00292CB0" w:rsidRDefault="00131A87"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CC6FCE3" w14:textId="691CE6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9E95856" w14:textId="77777777" w:rsidR="00131A87" w:rsidRPr="00292CB0" w:rsidRDefault="00CC36D8"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w:t>
            </w:r>
            <w:r w:rsidR="00282C55" w:rsidRPr="00292CB0">
              <w:rPr>
                <w:rFonts w:asciiTheme="minorHAnsi" w:hAnsiTheme="minorHAnsi" w:cstheme="minorHAnsi"/>
                <w:color w:val="auto"/>
                <w:sz w:val="16"/>
                <w:szCs w:val="16"/>
              </w:rPr>
              <w:t>nčené zákazky v EKS  a iné</w:t>
            </w:r>
            <w:r w:rsidR="00282C55" w:rsidRPr="00292CB0">
              <w:rPr>
                <w:rFonts w:asciiTheme="minorHAnsi" w:hAnsiTheme="minorHAnsi" w:cstheme="minorHAnsi"/>
                <w:b/>
                <w:color w:val="auto"/>
                <w:sz w:val="16"/>
                <w:szCs w:val="16"/>
              </w:rPr>
              <w:t xml:space="preserve">,  </w:t>
            </w:r>
            <w:proofErr w:type="spellStart"/>
            <w:r w:rsidR="00282C55"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w:t>
            </w:r>
            <w:r w:rsidR="00906ED2" w:rsidRPr="00292CB0">
              <w:rPr>
                <w:rFonts w:asciiTheme="minorHAnsi" w:hAnsiTheme="minorHAnsi" w:cstheme="minorHAnsi"/>
                <w:b/>
                <w:color w:val="auto"/>
                <w:sz w:val="16"/>
                <w:szCs w:val="16"/>
              </w:rPr>
              <w:t>redníctvom ITMS2014+</w:t>
            </w:r>
            <w:r w:rsidR="00906ED2" w:rsidRPr="00292CB0">
              <w:rPr>
                <w:rFonts w:asciiTheme="minorHAnsi" w:hAnsiTheme="minorHAnsi" w:cstheme="minorHAnsi"/>
                <w:color w:val="auto"/>
                <w:sz w:val="16"/>
                <w:szCs w:val="16"/>
              </w:rPr>
              <w:t xml:space="preserve"> (aplikácia</w:t>
            </w:r>
            <w:r w:rsidRPr="00292CB0">
              <w:rPr>
                <w:rFonts w:asciiTheme="minorHAnsi" w:hAnsiTheme="minorHAnsi" w:cstheme="minorHAnsi"/>
                <w:color w:val="auto"/>
                <w:sz w:val="16"/>
                <w:szCs w:val="16"/>
              </w:rPr>
              <w:t xml:space="preserve"> JEDNORÁZOVEJ PLATBY) – žiadateľ si môže vybrať jednu z možností, ktorou preukáže stanovenú metódu výpočtu oprávnených výdavkov</w:t>
            </w:r>
          </w:p>
          <w:p w14:paraId="5DB89586"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0D4D2481" w14:textId="119B97ED"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637E0EC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699337BA" w14:textId="6225F139" w:rsidR="00C026D4"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r w:rsidR="00CC36D8" w:rsidRPr="00292CB0">
              <w:rPr>
                <w:rFonts w:cstheme="minorHAnsi"/>
                <w:sz w:val="16"/>
                <w:szCs w:val="16"/>
              </w:rPr>
              <w:t xml:space="preserve">                                       </w:t>
            </w:r>
          </w:p>
          <w:p w14:paraId="71351C57"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1D8D29AC" w14:textId="77777777" w:rsidR="00C026D4" w:rsidRPr="00292CB0" w:rsidRDefault="00C026D4" w:rsidP="004800B7">
            <w:pPr>
              <w:pStyle w:val="Default"/>
              <w:keepLines/>
              <w:widowControl w:val="0"/>
              <w:numPr>
                <w:ilvl w:val="0"/>
                <w:numId w:val="463"/>
              </w:numPr>
              <w:ind w:left="237" w:hanging="237"/>
              <w:jc w:val="both"/>
              <w:rPr>
                <w:rFonts w:asciiTheme="minorHAnsi" w:hAnsiTheme="minorHAnsi" w:cstheme="minorHAnsi"/>
                <w:color w:val="auto"/>
                <w:sz w:val="16"/>
                <w:szCs w:val="16"/>
              </w:rPr>
            </w:pPr>
            <w:r w:rsidRPr="00292CB0">
              <w:rPr>
                <w:rFonts w:asciiTheme="minorHAnsi" w:eastAsia="Times New Roman" w:hAnsiTheme="minorHAnsi" w:cstheme="minorHAnsi"/>
                <w:color w:val="auto"/>
                <w:sz w:val="16"/>
                <w:szCs w:val="16"/>
              </w:rPr>
              <w:t>v zmysle dokumentácie uvedenej v časti  "Forma a spôsob preukázania splnenia PPP"</w:t>
            </w:r>
          </w:p>
        </w:tc>
      </w:tr>
      <w:tr w:rsidR="00292CB0" w:rsidRPr="00292CB0"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292CB0" w:rsidRDefault="00C026D4" w:rsidP="00AB4072">
            <w:pPr>
              <w:spacing w:after="0" w:line="240" w:lineRule="auto"/>
              <w:rPr>
                <w:rFonts w:cstheme="minorHAnsi"/>
                <w:b/>
                <w:caps/>
              </w:rPr>
            </w:pPr>
            <w:r w:rsidRPr="00292CB0">
              <w:rPr>
                <w:rFonts w:cstheme="minorHAnsi"/>
                <w:b/>
                <w:sz w:val="22"/>
                <w:szCs w:val="22"/>
              </w:rPr>
              <w:t xml:space="preserve">3. OPRÁVNENOSŤ </w:t>
            </w:r>
            <w:r w:rsidRPr="00292CB0">
              <w:rPr>
                <w:rFonts w:cstheme="minorHAnsi"/>
                <w:b/>
                <w:caps/>
              </w:rPr>
              <w:t xml:space="preserve"> </w:t>
            </w:r>
            <w:r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lastRenderedPageBreak/>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44374A2B" w14:textId="77777777" w:rsidR="00C026D4" w:rsidRPr="00292CB0" w:rsidRDefault="00C026D4" w:rsidP="00AB4072">
            <w:pPr>
              <w:pStyle w:val="Odsekzoznamu"/>
              <w:spacing w:after="0" w:line="240" w:lineRule="auto"/>
              <w:ind w:left="209"/>
              <w:jc w:val="center"/>
              <w:rPr>
                <w:rFonts w:cstheme="minorHAnsi"/>
                <w:sz w:val="16"/>
                <w:szCs w:val="16"/>
              </w:rPr>
            </w:pPr>
            <w:r w:rsidRPr="00292CB0">
              <w:rPr>
                <w:rFonts w:cstheme="minorHAnsi"/>
                <w:b/>
                <w:sz w:val="18"/>
                <w:szCs w:val="18"/>
              </w:rPr>
              <w:t>Podmienka poskytnutia príspevku (PPP) a jej popis</w:t>
            </w:r>
          </w:p>
        </w:tc>
      </w:tr>
      <w:tr w:rsidR="00292CB0" w:rsidRPr="00292CB0"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3.1</w:t>
            </w:r>
          </w:p>
        </w:tc>
        <w:tc>
          <w:tcPr>
            <w:tcW w:w="564" w:type="pct"/>
            <w:gridSpan w:val="2"/>
            <w:vMerge w:val="restart"/>
            <w:shd w:val="clear" w:color="auto" w:fill="FFFFFF" w:themeFill="background1"/>
            <w:vAlign w:val="center"/>
          </w:tcPr>
          <w:p w14:paraId="3DC3EF2D" w14:textId="77777777" w:rsidR="00C026D4" w:rsidRPr="00292CB0" w:rsidRDefault="00C026D4" w:rsidP="00AB4072">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44" w:type="pct"/>
            <w:shd w:val="clear" w:color="auto" w:fill="FFFFFF" w:themeFill="background1"/>
            <w:vAlign w:val="center"/>
          </w:tcPr>
          <w:p w14:paraId="20BB53B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3.1.1 Spôsob financovania</w:t>
            </w:r>
          </w:p>
          <w:p w14:paraId="4D882A96"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Podmienka poskytnutia príspevku, ktorou je stanovenie spôsobu financovania:</w:t>
            </w:r>
          </w:p>
          <w:p w14:paraId="7BD6ADC8" w14:textId="77777777" w:rsidR="00C026D4"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61C6CC26" w14:textId="4F1D930A" w:rsidR="00CC36D8"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 do výšky max. 50% oprávnených výdavkov</w:t>
            </w:r>
          </w:p>
          <w:p w14:paraId="24CFCE77" w14:textId="77777777" w:rsidR="00C026D4" w:rsidRPr="00292CB0" w:rsidRDefault="00C026D4" w:rsidP="00AB4072">
            <w:pPr>
              <w:pStyle w:val="Standard"/>
              <w:tabs>
                <w:tab w:val="left" w:pos="248"/>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4"/>
                <w:szCs w:val="14"/>
                <w:u w:val="single"/>
              </w:rPr>
              <w:t xml:space="preserve"> </w:t>
            </w:r>
          </w:p>
          <w:p w14:paraId="569B7DE9" w14:textId="134C7CF8" w:rsidR="00CC36D8" w:rsidRPr="00292CB0" w:rsidRDefault="00C026D4"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0711D95A"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CC1581" w14:textId="77777777" w:rsidR="00C026D4" w:rsidRPr="00292CB0" w:rsidRDefault="00C026D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7A7401BC"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4F7381EE" w14:textId="77777777" w:rsidR="00C026D4" w:rsidRPr="00292CB0" w:rsidRDefault="00C026D4" w:rsidP="00AB4072">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1D4C726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0ACC1A68" w14:textId="77777777" w:rsidR="00C026D4" w:rsidRPr="00292CB0" w:rsidRDefault="00C026D4"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531DB85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63589B1" w14:textId="77777777" w:rsidR="00C026D4" w:rsidRPr="00292CB0" w:rsidRDefault="00C026D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28B0EE31"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26AE97C2"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3.1.3 Intenzita pomoci</w:t>
            </w:r>
          </w:p>
          <w:p w14:paraId="1300ABAC" w14:textId="77777777" w:rsidR="00C026D4" w:rsidRPr="00292CB0" w:rsidRDefault="00C026D4" w:rsidP="00AB4072">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1BC68FD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2B8836D1" w14:textId="77777777" w:rsidR="00C026D4" w:rsidRPr="00292CB0" w:rsidRDefault="00C026D4"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23ABCD5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F22FAC" w14:textId="77777777" w:rsidR="00C026D4" w:rsidRPr="00292CB0" w:rsidRDefault="00C026D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292CB0" w:rsidRDefault="00C026D4" w:rsidP="00AB4072">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 Z OSOBITNÝCH PREDPISOV</w:t>
            </w:r>
          </w:p>
        </w:tc>
      </w:tr>
      <w:tr w:rsidR="00292CB0" w:rsidRPr="00292CB0" w14:paraId="233BA2CC" w14:textId="77777777" w:rsidTr="000A23FF">
        <w:trPr>
          <w:trHeight w:val="284"/>
        </w:trPr>
        <w:tc>
          <w:tcPr>
            <w:tcW w:w="169" w:type="pct"/>
            <w:shd w:val="clear" w:color="auto" w:fill="FFF2CC" w:themeFill="accent4" w:themeFillTint="33"/>
            <w:vAlign w:val="center"/>
          </w:tcPr>
          <w:p w14:paraId="05F63AF9"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proofErr w:type="spellStart"/>
            <w:r w:rsidRPr="00292CB0">
              <w:rPr>
                <w:rFonts w:asciiTheme="minorHAnsi" w:hAnsiTheme="minorHAnsi" w:cstheme="minorHAnsi"/>
                <w:b/>
                <w:color w:val="auto"/>
                <w:sz w:val="18"/>
                <w:szCs w:val="18"/>
              </w:rPr>
              <w:t>P.č</w:t>
            </w:r>
            <w:proofErr w:type="spellEnd"/>
            <w:r w:rsidRPr="00292CB0">
              <w:rPr>
                <w:rFonts w:asciiTheme="minorHAnsi" w:hAnsiTheme="minorHAnsi" w:cstheme="minorHAnsi"/>
                <w:b/>
                <w:color w:val="auto"/>
                <w:sz w:val="18"/>
                <w:szCs w:val="18"/>
              </w:rPr>
              <w:t>.</w:t>
            </w:r>
          </w:p>
        </w:tc>
        <w:tc>
          <w:tcPr>
            <w:tcW w:w="4831" w:type="pct"/>
            <w:gridSpan w:val="5"/>
            <w:shd w:val="clear" w:color="auto" w:fill="FFF2CC" w:themeFill="accent4" w:themeFillTint="33"/>
            <w:vAlign w:val="center"/>
          </w:tcPr>
          <w:p w14:paraId="524103CD" w14:textId="77777777" w:rsidR="00C026D4" w:rsidRPr="00292CB0" w:rsidRDefault="00C026D4" w:rsidP="00AB4072">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poskytnutia príspevku a jej popis</w:t>
            </w:r>
          </w:p>
        </w:tc>
      </w:tr>
      <w:tr w:rsidR="00292CB0" w:rsidRPr="00292CB0" w14:paraId="394A7EB2" w14:textId="77777777" w:rsidTr="000A23FF">
        <w:trPr>
          <w:trHeight w:val="2221"/>
        </w:trPr>
        <w:tc>
          <w:tcPr>
            <w:tcW w:w="169" w:type="pct"/>
            <w:shd w:val="clear" w:color="auto" w:fill="FFFFFF" w:themeFill="background1"/>
            <w:vAlign w:val="center"/>
          </w:tcPr>
          <w:p w14:paraId="41E11EFC"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r w:rsidRPr="00292CB0">
              <w:rPr>
                <w:rFonts w:asciiTheme="minorHAnsi" w:hAnsiTheme="minorHAnsi" w:cstheme="minorHAnsi"/>
                <w:color w:val="auto"/>
                <w:sz w:val="18"/>
                <w:szCs w:val="18"/>
              </w:rPr>
              <w:t>1.</w:t>
            </w:r>
          </w:p>
        </w:tc>
        <w:tc>
          <w:tcPr>
            <w:tcW w:w="4831" w:type="pct"/>
            <w:gridSpan w:val="5"/>
            <w:shd w:val="clear" w:color="auto" w:fill="FFFFFF" w:themeFill="background1"/>
            <w:vAlign w:val="center"/>
          </w:tcPr>
          <w:p w14:paraId="746E9032" w14:textId="77777777"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4.1 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509EC885"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7.4,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15909715" w14:textId="77777777" w:rsidR="00C026D4" w:rsidRPr="00292CB0" w:rsidRDefault="00C026D4" w:rsidP="004800B7">
            <w:pPr>
              <w:pStyle w:val="Default"/>
              <w:keepLines/>
              <w:widowControl w:val="0"/>
              <w:numPr>
                <w:ilvl w:val="0"/>
                <w:numId w:val="314"/>
              </w:numPr>
              <w:ind w:left="165" w:hanging="16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15 - Čestné vyhlásenie žiadateľa)</w:t>
            </w:r>
          </w:p>
          <w:p w14:paraId="6700AD82"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00D4CDD" w14:textId="77777777" w:rsidR="00C026D4" w:rsidRPr="00292CB0" w:rsidRDefault="00C026D4" w:rsidP="004800B7">
            <w:pPr>
              <w:pStyle w:val="Textkomentra"/>
              <w:numPr>
                <w:ilvl w:val="0"/>
                <w:numId w:val="314"/>
              </w:numPr>
              <w:spacing w:after="0" w:line="240" w:lineRule="auto"/>
              <w:ind w:left="165" w:hanging="165"/>
              <w:rPr>
                <w:rFonts w:cstheme="minorHAnsi"/>
              </w:rPr>
            </w:pPr>
            <w:r w:rsidRPr="00292CB0">
              <w:rPr>
                <w:rFonts w:cstheme="minorHAnsi"/>
                <w:sz w:val="16"/>
                <w:szCs w:val="16"/>
              </w:rPr>
              <w:t>v zmysle  dokumentácie uvedenej  v časti  „Forma a spôsob preukázania splnenia PPP“</w:t>
            </w:r>
          </w:p>
        </w:tc>
      </w:tr>
      <w:tr w:rsidR="00292CB0" w:rsidRPr="00292CB0" w14:paraId="51F42D45" w14:textId="77777777" w:rsidTr="000A23FF">
        <w:trPr>
          <w:trHeight w:val="284"/>
        </w:trPr>
        <w:tc>
          <w:tcPr>
            <w:tcW w:w="5000" w:type="pct"/>
            <w:gridSpan w:val="6"/>
            <w:shd w:val="clear" w:color="auto" w:fill="FFC000"/>
            <w:vAlign w:val="center"/>
          </w:tcPr>
          <w:p w14:paraId="79EB4648" w14:textId="77D74FB1" w:rsidR="00C026D4" w:rsidRPr="00292CB0" w:rsidRDefault="00C026D4"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aps/>
                <w:color w:val="auto"/>
                <w:sz w:val="28"/>
                <w:szCs w:val="28"/>
              </w:rPr>
              <w:t>3</w:t>
            </w:r>
            <w:r w:rsidR="00AB1357" w:rsidRPr="00292CB0">
              <w:rPr>
                <w:rFonts w:asciiTheme="minorHAnsi" w:hAnsiTheme="minorHAnsi" w:cstheme="minorHAnsi"/>
                <w:b/>
                <w:caps/>
                <w:color w:val="auto"/>
                <w:sz w:val="28"/>
                <w:szCs w:val="28"/>
              </w:rPr>
              <w:t>.1.3</w:t>
            </w:r>
            <w:r w:rsidRPr="00292CB0">
              <w:rPr>
                <w:rFonts w:asciiTheme="minorHAnsi" w:hAnsiTheme="minorHAnsi" w:cstheme="minorHAnsi"/>
                <w:b/>
                <w:caps/>
                <w:color w:val="auto"/>
                <w:sz w:val="28"/>
                <w:szCs w:val="28"/>
              </w:rPr>
              <w:t xml:space="preserve">  KRITÉRIA PRE VÝBER PROJEKTOV</w:t>
            </w:r>
          </w:p>
        </w:tc>
      </w:tr>
      <w:tr w:rsidR="00292CB0" w:rsidRPr="00292CB0"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72"/>
            </w:r>
          </w:p>
        </w:tc>
      </w:tr>
      <w:tr w:rsidR="00292CB0" w:rsidRPr="00292CB0" w14:paraId="6BE1DB64" w14:textId="77777777" w:rsidTr="000A23FF">
        <w:trPr>
          <w:trHeight w:val="284"/>
        </w:trPr>
        <w:tc>
          <w:tcPr>
            <w:tcW w:w="179" w:type="pct"/>
            <w:gridSpan w:val="2"/>
            <w:shd w:val="clear" w:color="auto" w:fill="FFF2CC" w:themeFill="accent4" w:themeFillTint="33"/>
          </w:tcPr>
          <w:p w14:paraId="05F64148"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1" w:type="pct"/>
            <w:gridSpan w:val="4"/>
            <w:shd w:val="clear" w:color="auto" w:fill="FFF2CC" w:themeFill="accent4" w:themeFillTint="33"/>
            <w:vAlign w:val="center"/>
          </w:tcPr>
          <w:p w14:paraId="53332366" w14:textId="77777777" w:rsidR="00C026D4" w:rsidRPr="00292CB0" w:rsidRDefault="00C026D4" w:rsidP="00AB4072">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408478BA" w14:textId="77777777" w:rsidTr="000A23FF">
        <w:trPr>
          <w:trHeight w:val="284"/>
        </w:trPr>
        <w:tc>
          <w:tcPr>
            <w:tcW w:w="179" w:type="pct"/>
            <w:gridSpan w:val="2"/>
            <w:shd w:val="clear" w:color="auto" w:fill="auto"/>
            <w:vAlign w:val="center"/>
          </w:tcPr>
          <w:p w14:paraId="52AA7547"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auto"/>
            <w:vAlign w:val="center"/>
          </w:tcPr>
          <w:p w14:paraId="7061F8A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Príspevok k aspoň jednej </w:t>
            </w:r>
            <w:proofErr w:type="spellStart"/>
            <w:r w:rsidRPr="00292CB0">
              <w:rPr>
                <w:rFonts w:cstheme="minorHAnsi"/>
                <w:b/>
                <w:sz w:val="18"/>
                <w:szCs w:val="18"/>
              </w:rPr>
              <w:t>fokusovej</w:t>
            </w:r>
            <w:proofErr w:type="spellEnd"/>
            <w:r w:rsidRPr="00292CB0">
              <w:rPr>
                <w:rFonts w:cstheme="minorHAnsi"/>
                <w:b/>
                <w:sz w:val="18"/>
                <w:szCs w:val="18"/>
              </w:rPr>
              <w:t xml:space="preserve"> oblasti daného opatrenia</w:t>
            </w:r>
          </w:p>
          <w:p w14:paraId="798C68D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w:t>
            </w:r>
          </w:p>
          <w:p w14:paraId="1A9FFCF8"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6B8745D" w14:textId="77777777" w:rsidR="00C026D4" w:rsidRPr="00292CB0" w:rsidRDefault="00C026D4"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6D54C516"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lastRenderedPageBreak/>
              <w:t>Spôsob overenia</w:t>
            </w:r>
          </w:p>
          <w:p w14:paraId="6819CAC3" w14:textId="77777777" w:rsidR="00C026D4" w:rsidRPr="00292CB0" w:rsidRDefault="00C026D4"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17231DAD" w14:textId="77777777" w:rsidTr="000A23FF">
        <w:trPr>
          <w:trHeight w:val="284"/>
        </w:trPr>
        <w:tc>
          <w:tcPr>
            <w:tcW w:w="179" w:type="pct"/>
            <w:gridSpan w:val="2"/>
            <w:shd w:val="clear" w:color="auto" w:fill="auto"/>
            <w:vAlign w:val="center"/>
          </w:tcPr>
          <w:p w14:paraId="351841E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2.</w:t>
            </w:r>
          </w:p>
        </w:tc>
        <w:tc>
          <w:tcPr>
            <w:tcW w:w="4821" w:type="pct"/>
            <w:gridSpan w:val="4"/>
            <w:shd w:val="clear" w:color="auto" w:fill="auto"/>
            <w:vAlign w:val="center"/>
          </w:tcPr>
          <w:p w14:paraId="7EA4F59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Vykonávanie operácii </w:t>
            </w:r>
          </w:p>
          <w:p w14:paraId="196E5DF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292CB0" w:rsidRDefault="00C026D4" w:rsidP="00AB4072">
            <w:pPr>
              <w:pStyle w:val="Standard"/>
              <w:tabs>
                <w:tab w:val="left" w:pos="709"/>
              </w:tabs>
              <w:jc w:val="both"/>
              <w:rPr>
                <w:rFonts w:asciiTheme="minorHAnsi" w:hAnsiTheme="minorHAnsi" w:cstheme="minorHAnsi"/>
                <w:sz w:val="18"/>
                <w:szCs w:val="18"/>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sz w:val="18"/>
                <w:szCs w:val="18"/>
              </w:rPr>
              <w:t xml:space="preserve"> </w:t>
            </w:r>
          </w:p>
          <w:p w14:paraId="1F879EC8" w14:textId="77777777" w:rsidR="00C026D4" w:rsidRPr="00292CB0" w:rsidRDefault="00C026D4" w:rsidP="000E4642">
            <w:pPr>
              <w:pStyle w:val="Odsekzoznamu"/>
              <w:numPr>
                <w:ilvl w:val="0"/>
                <w:numId w:val="39"/>
              </w:numPr>
              <w:spacing w:after="0" w:line="240" w:lineRule="auto"/>
              <w:ind w:left="138" w:hanging="138"/>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B68BEF" w14:textId="77777777" w:rsidR="00C026D4" w:rsidRPr="00292CB0" w:rsidRDefault="00C026D4" w:rsidP="004800B7">
            <w:pPr>
              <w:pStyle w:val="Odsekzoznamu"/>
              <w:numPr>
                <w:ilvl w:val="0"/>
                <w:numId w:val="464"/>
              </w:numPr>
              <w:spacing w:after="0" w:line="240" w:lineRule="auto"/>
              <w:ind w:left="133"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6F73C3A" w14:textId="77777777" w:rsidTr="000A23FF">
        <w:trPr>
          <w:trHeight w:val="284"/>
        </w:trPr>
        <w:tc>
          <w:tcPr>
            <w:tcW w:w="179" w:type="pct"/>
            <w:gridSpan w:val="2"/>
            <w:shd w:val="clear" w:color="auto" w:fill="auto"/>
            <w:vAlign w:val="center"/>
          </w:tcPr>
          <w:p w14:paraId="3936451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21" w:type="pct"/>
            <w:gridSpan w:val="4"/>
            <w:shd w:val="clear" w:color="auto" w:fill="auto"/>
            <w:vAlign w:val="center"/>
          </w:tcPr>
          <w:p w14:paraId="720696D7"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Investície do využívania OZE</w:t>
            </w:r>
          </w:p>
          <w:p w14:paraId="01D5BB7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do využívania OZE a do úspor energie sú oprávnené, len pokiaľ sú tieto investície súčasťou iných investícií v rámci operácie (projektu)</w:t>
            </w:r>
          </w:p>
          <w:p w14:paraId="7F861D7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25752D3" w14:textId="1B30C0FB" w:rsidR="00C026D4" w:rsidRPr="00292CB0" w:rsidRDefault="00C026D4" w:rsidP="004800B7">
            <w:pPr>
              <w:pStyle w:val="Odsekzoznamu"/>
              <w:numPr>
                <w:ilvl w:val="0"/>
                <w:numId w:val="315"/>
              </w:numPr>
              <w:spacing w:after="0" w:line="240" w:lineRule="auto"/>
              <w:ind w:left="138" w:hanging="142"/>
              <w:jc w:val="both"/>
              <w:rPr>
                <w:rFonts w:cstheme="minorHAnsi"/>
                <w:sz w:val="16"/>
                <w:szCs w:val="16"/>
              </w:rPr>
            </w:pPr>
            <w:r w:rsidRPr="00292CB0">
              <w:rPr>
                <w:rFonts w:cstheme="minorHAnsi"/>
                <w:sz w:val="16"/>
                <w:szCs w:val="16"/>
              </w:rPr>
              <w:t>Popis v projekte realizácie (Príloha 2B k príručke pre prijímateľa LEADER)</w:t>
            </w:r>
          </w:p>
          <w:p w14:paraId="2B112F03"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454F12" w14:textId="77777777" w:rsidR="00C026D4" w:rsidRPr="00292CB0" w:rsidRDefault="00C026D4" w:rsidP="004800B7">
            <w:pPr>
              <w:pStyle w:val="Odsekzoznamu"/>
              <w:numPr>
                <w:ilvl w:val="0"/>
                <w:numId w:val="465"/>
              </w:numPr>
              <w:spacing w:after="0" w:line="240" w:lineRule="auto"/>
              <w:ind w:left="133" w:hanging="133"/>
              <w:jc w:val="both"/>
              <w:rPr>
                <w:rFonts w:cstheme="minorHAnsi"/>
                <w:strike/>
                <w:sz w:val="16"/>
                <w:szCs w:val="16"/>
              </w:rPr>
            </w:pPr>
            <w:r w:rsidRPr="00292CB0">
              <w:rPr>
                <w:rFonts w:cstheme="minorHAnsi"/>
                <w:sz w:val="16"/>
                <w:szCs w:val="16"/>
              </w:rPr>
              <w:t>v zmysle dokumentácie uvedenej   v časti  „Forma a spôsob preukázania splnenia kritéria“</w:t>
            </w:r>
          </w:p>
        </w:tc>
      </w:tr>
      <w:tr w:rsidR="00292CB0" w:rsidRPr="00292CB0" w14:paraId="257EC4EC" w14:textId="77777777" w:rsidTr="000A23FF">
        <w:trPr>
          <w:trHeight w:val="284"/>
        </w:trPr>
        <w:tc>
          <w:tcPr>
            <w:tcW w:w="179" w:type="pct"/>
            <w:gridSpan w:val="2"/>
            <w:shd w:val="clear" w:color="auto" w:fill="auto"/>
            <w:vAlign w:val="center"/>
          </w:tcPr>
          <w:p w14:paraId="05CE835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21" w:type="pct"/>
            <w:gridSpan w:val="4"/>
            <w:shd w:val="clear" w:color="auto" w:fill="auto"/>
            <w:vAlign w:val="center"/>
          </w:tcPr>
          <w:p w14:paraId="5E918DA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Združenie obcí</w:t>
            </w:r>
          </w:p>
          <w:p w14:paraId="10F317F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58EBBE64"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6F3E3BC" w14:textId="77777777" w:rsidR="00C026D4" w:rsidRPr="00292CB0" w:rsidRDefault="00C026D4" w:rsidP="004800B7">
            <w:pPr>
              <w:pStyle w:val="Odsekzoznamu"/>
              <w:numPr>
                <w:ilvl w:val="0"/>
                <w:numId w:val="308"/>
              </w:numPr>
              <w:spacing w:after="0" w:line="240" w:lineRule="auto"/>
              <w:ind w:left="276" w:hanging="276"/>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zmluva o spolupráci nie je zverejnená na webovom sídle žiadateľa)</w:t>
            </w:r>
          </w:p>
          <w:p w14:paraId="3574823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B4F097" w14:textId="77777777" w:rsidR="00C026D4" w:rsidRPr="00292CB0" w:rsidRDefault="00C026D4" w:rsidP="004800B7">
            <w:pPr>
              <w:pStyle w:val="Default"/>
              <w:keepLines/>
              <w:widowControl w:val="0"/>
              <w:numPr>
                <w:ilvl w:val="0"/>
                <w:numId w:val="308"/>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84D3DE" w14:textId="77777777" w:rsidTr="000A23FF">
        <w:trPr>
          <w:trHeight w:val="284"/>
        </w:trPr>
        <w:tc>
          <w:tcPr>
            <w:tcW w:w="179" w:type="pct"/>
            <w:gridSpan w:val="2"/>
            <w:shd w:val="clear" w:color="auto" w:fill="auto"/>
            <w:vAlign w:val="center"/>
          </w:tcPr>
          <w:p w14:paraId="0B55531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21" w:type="pct"/>
            <w:gridSpan w:val="4"/>
            <w:shd w:val="clear" w:color="auto" w:fill="auto"/>
            <w:vAlign w:val="center"/>
          </w:tcPr>
          <w:p w14:paraId="6360C25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0E4B6079" w14:textId="5A8D501E" w:rsidR="00E1289E" w:rsidRPr="00292CB0" w:rsidRDefault="00C026D4" w:rsidP="00AB4072">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7B045FFF" w14:textId="1B4F37CC"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91C43A8" w14:textId="3AF59AA9"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71E3B9E9" w14:textId="77777777"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bCs/>
                <w:sz w:val="16"/>
                <w:szCs w:val="16"/>
                <w:lang w:eastAsia="sk-SK"/>
              </w:rPr>
              <w:t xml:space="preserve">Formulár </w:t>
            </w:r>
            <w:proofErr w:type="spellStart"/>
            <w:r w:rsidRPr="00292CB0">
              <w:rPr>
                <w:rFonts w:cstheme="minorHAnsi"/>
                <w:bCs/>
                <w:sz w:val="16"/>
                <w:szCs w:val="16"/>
                <w:lang w:eastAsia="sk-SK"/>
              </w:rPr>
              <w:t>ŽoNFP</w:t>
            </w:r>
            <w:proofErr w:type="spellEnd"/>
            <w:r w:rsidRPr="00292CB0">
              <w:rPr>
                <w:rFonts w:cstheme="minorHAnsi"/>
                <w:bCs/>
                <w:sz w:val="16"/>
                <w:szCs w:val="16"/>
                <w:lang w:eastAsia="sk-SK"/>
              </w:rPr>
              <w:t xml:space="preserve"> (tabuľka č. 15 - Čestné vyhlásenie žiadateľa)</w:t>
            </w:r>
          </w:p>
          <w:p w14:paraId="48601EA6" w14:textId="088CDDEE"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3E6FD317" w14:textId="068258E5"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301E242" w14:textId="672021A1"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5A51F410"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703A32E6" w14:textId="65113278"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A849BA6"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5404E0" w14:textId="77777777" w:rsidR="00327540" w:rsidRPr="00292CB0" w:rsidRDefault="00327540" w:rsidP="004800B7">
            <w:pPr>
              <w:pStyle w:val="Odsekzoznamu"/>
              <w:numPr>
                <w:ilvl w:val="0"/>
                <w:numId w:val="308"/>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5F8EC0F" w14:textId="67755E92" w:rsidR="00C026D4"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sz w:val="16"/>
                <w:szCs w:val="16"/>
              </w:rPr>
              <w:t xml:space="preserve">MAS/PPA nevykonáva kontrolu VO pri uplatňovaní zjednodušeného vykazovania výdavkov,  preto žiadateľ v čestnom vyhlásení  </w:t>
            </w:r>
            <w:r w:rsidRPr="00292CB0">
              <w:rPr>
                <w:rFonts w:asciiTheme="minorHAnsi" w:hAnsiTheme="minorHAnsi" w:cstheme="minorHAnsi"/>
                <w:sz w:val="16"/>
                <w:szCs w:val="16"/>
                <w:lang w:eastAsia="sk-SK"/>
              </w:rPr>
              <w:t xml:space="preserve">čestne </w:t>
            </w:r>
            <w:r w:rsidR="00282C55" w:rsidRPr="00292CB0">
              <w:rPr>
                <w:rFonts w:asciiTheme="minorHAnsi" w:hAnsiTheme="minorHAnsi" w:cstheme="minorHAnsi"/>
                <w:sz w:val="16"/>
                <w:szCs w:val="16"/>
                <w:lang w:eastAsia="sk-SK"/>
              </w:rPr>
              <w:t>vyhlási</w:t>
            </w:r>
            <w:r w:rsidRPr="00292CB0">
              <w:rPr>
                <w:rFonts w:asciiTheme="minorHAnsi" w:hAnsiTheme="minorHAnsi" w:cstheme="minorHAnsi"/>
                <w:sz w:val="16"/>
                <w:szCs w:val="16"/>
                <w:lang w:eastAsia="sk-SK"/>
              </w:rPr>
              <w:t>, že j</w:t>
            </w:r>
            <w:r w:rsidRPr="00292CB0">
              <w:rPr>
                <w:rFonts w:asciiTheme="minorHAnsi" w:hAnsiTheme="minorHAnsi" w:cstheme="minorHAnsi"/>
                <w:bCs/>
                <w:sz w:val="16"/>
                <w:szCs w:val="16"/>
                <w:lang w:eastAsia="sk-SK"/>
              </w:rPr>
              <w:t>e  verejným obstarávateľom (§7 ZVO) alebo obstarávateľom  (§9 ZVO) a  je povinný postupovať v zmysle ustanovení tohto zákona</w:t>
            </w:r>
            <w:r w:rsidRPr="00292CB0">
              <w:rPr>
                <w:rStyle w:val="Odkaznapoznmkupodiarou"/>
                <w:rFonts w:asciiTheme="minorHAnsi" w:hAnsiTheme="minorHAnsi" w:cstheme="minorHAnsi"/>
                <w:bCs/>
                <w:sz w:val="16"/>
                <w:szCs w:val="16"/>
                <w:lang w:eastAsia="sk-SK"/>
              </w:rPr>
              <w:footnoteReference w:id="73"/>
            </w:r>
          </w:p>
        </w:tc>
      </w:tr>
      <w:tr w:rsidR="00292CB0" w:rsidRPr="00292CB0" w14:paraId="44FC3CC7" w14:textId="77777777" w:rsidTr="000A23FF">
        <w:trPr>
          <w:trHeight w:val="284"/>
        </w:trPr>
        <w:tc>
          <w:tcPr>
            <w:tcW w:w="179" w:type="pct"/>
            <w:gridSpan w:val="2"/>
            <w:shd w:val="clear" w:color="auto" w:fill="auto"/>
            <w:vAlign w:val="center"/>
          </w:tcPr>
          <w:p w14:paraId="67C0AC02"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21" w:type="pct"/>
            <w:gridSpan w:val="4"/>
            <w:shd w:val="clear" w:color="auto" w:fill="auto"/>
            <w:vAlign w:val="center"/>
          </w:tcPr>
          <w:p w14:paraId="6593CA0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Rozdeľovanie projektu na etapy</w:t>
            </w:r>
          </w:p>
          <w:p w14:paraId="71BB4231"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37E73A1A"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CACCB4A" w14:textId="77777777" w:rsidR="00C026D4" w:rsidRPr="00292CB0" w:rsidRDefault="00C026D4"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BFFB989" w14:textId="77777777" w:rsidR="00C026D4" w:rsidRPr="00292CB0" w:rsidRDefault="00C026D4"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6049CD" w14:textId="77777777" w:rsidR="00C026D4" w:rsidRPr="00292CB0" w:rsidRDefault="00C026D4" w:rsidP="004800B7">
            <w:pPr>
              <w:pStyle w:val="Default"/>
              <w:keepLines/>
              <w:widowControl w:val="0"/>
              <w:numPr>
                <w:ilvl w:val="0"/>
                <w:numId w:val="466"/>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397E9526" w14:textId="77777777" w:rsidTr="000A23FF">
        <w:trPr>
          <w:trHeight w:val="284"/>
        </w:trPr>
        <w:tc>
          <w:tcPr>
            <w:tcW w:w="179" w:type="pct"/>
            <w:gridSpan w:val="2"/>
            <w:shd w:val="clear" w:color="auto" w:fill="auto"/>
            <w:vAlign w:val="center"/>
          </w:tcPr>
          <w:p w14:paraId="1BB4692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7.</w:t>
            </w:r>
          </w:p>
        </w:tc>
        <w:tc>
          <w:tcPr>
            <w:tcW w:w="4821" w:type="pct"/>
            <w:gridSpan w:val="4"/>
            <w:shd w:val="clear" w:color="auto" w:fill="auto"/>
            <w:vAlign w:val="center"/>
          </w:tcPr>
          <w:p w14:paraId="73329BE3" w14:textId="77777777" w:rsidR="00C026D4" w:rsidRPr="00292CB0" w:rsidRDefault="00C026D4" w:rsidP="00AB4072">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77933F6F" w14:textId="77777777" w:rsidR="00C026D4" w:rsidRPr="00292CB0" w:rsidRDefault="00C026D4" w:rsidP="00AB4072">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6F57BC9" w14:textId="77777777" w:rsidR="00C026D4" w:rsidRPr="00292CB0" w:rsidRDefault="00C026D4" w:rsidP="000E4642">
            <w:pPr>
              <w:pStyle w:val="Default"/>
              <w:keepLines/>
              <w:widowControl w:val="0"/>
              <w:numPr>
                <w:ilvl w:val="0"/>
                <w:numId w:val="48"/>
              </w:numPr>
              <w:ind w:left="129" w:hanging="12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9 – Harmonogram realizácie aktivít)</w:t>
            </w:r>
          </w:p>
          <w:p w14:paraId="729AAE99" w14:textId="77777777" w:rsidR="00C026D4" w:rsidRPr="00292CB0" w:rsidRDefault="00C026D4" w:rsidP="000E4642">
            <w:pPr>
              <w:pStyle w:val="Odsekzoznamu"/>
              <w:numPr>
                <w:ilvl w:val="0"/>
                <w:numId w:val="48"/>
              </w:numPr>
              <w:spacing w:after="0" w:line="240" w:lineRule="auto"/>
              <w:ind w:left="129" w:hanging="12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332928F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14FEC4" w14:textId="77777777" w:rsidR="00C026D4" w:rsidRPr="00292CB0" w:rsidRDefault="00C026D4" w:rsidP="000E4642">
            <w:pPr>
              <w:pStyle w:val="Odsekzoznamu"/>
              <w:numPr>
                <w:ilvl w:val="0"/>
                <w:numId w:val="48"/>
              </w:numPr>
              <w:spacing w:after="0" w:line="240" w:lineRule="auto"/>
              <w:ind w:left="12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656192D3" w14:textId="77777777" w:rsidTr="000A23FF">
        <w:trPr>
          <w:trHeight w:val="284"/>
        </w:trPr>
        <w:tc>
          <w:tcPr>
            <w:tcW w:w="179" w:type="pct"/>
            <w:gridSpan w:val="2"/>
            <w:shd w:val="clear" w:color="auto" w:fill="FFFFFF" w:themeFill="background1"/>
            <w:vAlign w:val="center"/>
          </w:tcPr>
          <w:p w14:paraId="482C9484" w14:textId="2948C4B1" w:rsidR="00C026D4" w:rsidRPr="00292CB0" w:rsidRDefault="003C4E3D" w:rsidP="00AB4072">
            <w:pPr>
              <w:spacing w:after="0" w:line="240" w:lineRule="auto"/>
              <w:jc w:val="center"/>
              <w:rPr>
                <w:rFonts w:cstheme="minorHAnsi"/>
                <w:b/>
                <w:sz w:val="16"/>
                <w:szCs w:val="16"/>
              </w:rPr>
            </w:pPr>
            <w:r w:rsidRPr="00292CB0">
              <w:rPr>
                <w:rFonts w:cstheme="minorHAnsi"/>
                <w:b/>
                <w:sz w:val="16"/>
                <w:szCs w:val="16"/>
              </w:rPr>
              <w:t>8</w:t>
            </w:r>
            <w:r w:rsidR="00C026D4" w:rsidRPr="00292CB0">
              <w:rPr>
                <w:rFonts w:cstheme="minorHAnsi"/>
                <w:b/>
                <w:sz w:val="16"/>
                <w:szCs w:val="16"/>
              </w:rPr>
              <w:t>.</w:t>
            </w:r>
          </w:p>
        </w:tc>
        <w:tc>
          <w:tcPr>
            <w:tcW w:w="4821" w:type="pct"/>
            <w:gridSpan w:val="4"/>
            <w:shd w:val="clear" w:color="auto" w:fill="FFFFFF" w:themeFill="background1"/>
            <w:vAlign w:val="center"/>
          </w:tcPr>
          <w:p w14:paraId="714A7141"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Projekt realizácie</w:t>
            </w:r>
          </w:p>
          <w:p w14:paraId="4FE7BAA1"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EFA19C" w14:textId="77777777" w:rsidR="00C026D4" w:rsidRPr="00292CB0" w:rsidRDefault="00C026D4"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179F76"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184D37C7" w14:textId="77777777" w:rsidR="00C026D4" w:rsidRPr="00292CB0" w:rsidRDefault="00C026D4" w:rsidP="000E4642">
            <w:pPr>
              <w:pStyle w:val="Default"/>
              <w:keepLines/>
              <w:widowControl w:val="0"/>
              <w:numPr>
                <w:ilvl w:val="0"/>
                <w:numId w:val="48"/>
              </w:numPr>
              <w:ind w:left="133" w:hanging="133"/>
              <w:jc w:val="both"/>
              <w:rPr>
                <w:rFonts w:asciiTheme="minorHAnsi" w:hAnsiTheme="minorHAnsi" w:cstheme="minorHAnsi"/>
                <w:color w:val="auto"/>
                <w:sz w:val="16"/>
                <w:szCs w:val="16"/>
                <w:shd w:val="clear" w:color="auto" w:fill="FFFFFF"/>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292CB0" w:rsidRDefault="00C026D4" w:rsidP="00AB4072">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44BCD58E" w14:textId="77777777" w:rsidTr="000A23FF">
        <w:trPr>
          <w:trHeight w:val="284"/>
        </w:trPr>
        <w:tc>
          <w:tcPr>
            <w:tcW w:w="179" w:type="pct"/>
            <w:gridSpan w:val="2"/>
            <w:shd w:val="clear" w:color="auto" w:fill="FFF2CC" w:themeFill="accent4" w:themeFillTint="33"/>
          </w:tcPr>
          <w:p w14:paraId="62E8A7C4"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1" w:type="pct"/>
            <w:gridSpan w:val="4"/>
            <w:shd w:val="clear" w:color="auto" w:fill="FFF2CC" w:themeFill="accent4" w:themeFillTint="33"/>
            <w:vAlign w:val="center"/>
          </w:tcPr>
          <w:p w14:paraId="1278F0D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4840E0F3" w14:textId="77777777" w:rsidTr="000A23FF">
        <w:trPr>
          <w:trHeight w:val="284"/>
        </w:trPr>
        <w:tc>
          <w:tcPr>
            <w:tcW w:w="179" w:type="pct"/>
            <w:gridSpan w:val="2"/>
            <w:shd w:val="clear" w:color="auto" w:fill="FFFFFF" w:themeFill="background1"/>
            <w:vAlign w:val="center"/>
          </w:tcPr>
          <w:p w14:paraId="1B5973D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FFFFFF" w:themeFill="background1"/>
            <w:vAlign w:val="center"/>
          </w:tcPr>
          <w:p w14:paraId="51BCDA7D" w14:textId="77777777" w:rsidR="00C026D4" w:rsidRPr="00292CB0" w:rsidRDefault="00C026D4" w:rsidP="00AB4072">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5516C4C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6587D83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277D97B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1832C92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100</w:t>
            </w:r>
          </w:p>
          <w:p w14:paraId="6F5BF6C5" w14:textId="77777777" w:rsidR="00C026D4" w:rsidRPr="00292CB0" w:rsidRDefault="00C026D4" w:rsidP="00AB4072">
            <w:pPr>
              <w:spacing w:after="0" w:line="240" w:lineRule="auto"/>
              <w:rPr>
                <w:rFonts w:cstheme="minorHAnsi"/>
                <w:sz w:val="16"/>
                <w:szCs w:val="16"/>
              </w:rPr>
            </w:pPr>
          </w:p>
          <w:p w14:paraId="3616CB58" w14:textId="77777777" w:rsidR="00C026D4" w:rsidRPr="00292CB0" w:rsidRDefault="00C026D4" w:rsidP="00AB4072">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2383B87A"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0F48DB11"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7908DE3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nad 100  </w:t>
            </w:r>
          </w:p>
          <w:p w14:paraId="6442937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83359A9" w14:textId="23BA64B3" w:rsidR="003231B6" w:rsidRPr="00292CB0" w:rsidRDefault="00C026D4" w:rsidP="00AB4072">
            <w:pPr>
              <w:spacing w:after="0" w:line="240" w:lineRule="auto"/>
              <w:rPr>
                <w:rFonts w:cstheme="minorHAnsi"/>
                <w:b/>
                <w:sz w:val="16"/>
                <w:szCs w:val="16"/>
              </w:rPr>
            </w:pPr>
            <w:r w:rsidRPr="00292CB0">
              <w:rPr>
                <w:rFonts w:cstheme="minorHAnsi"/>
                <w:b/>
                <w:sz w:val="16"/>
                <w:szCs w:val="16"/>
              </w:rPr>
              <w:t>Body sa spočítavajú.</w:t>
            </w:r>
          </w:p>
          <w:p w14:paraId="79BDFEA0" w14:textId="77777777" w:rsidR="003231B6" w:rsidRPr="00292CB0" w:rsidRDefault="003231B6" w:rsidP="00AB4072">
            <w:pPr>
              <w:spacing w:after="0" w:line="240" w:lineRule="auto"/>
              <w:rPr>
                <w:rFonts w:cstheme="minorHAnsi"/>
                <w:sz w:val="16"/>
                <w:szCs w:val="16"/>
              </w:rPr>
            </w:pPr>
          </w:p>
          <w:p w14:paraId="6A77A6C7"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B460693" w14:textId="77777777" w:rsidR="00C026D4" w:rsidRPr="00292CB0" w:rsidRDefault="00C026D4" w:rsidP="004800B7">
            <w:pPr>
              <w:pStyle w:val="Odsekzoznamu"/>
              <w:numPr>
                <w:ilvl w:val="0"/>
                <w:numId w:val="199"/>
              </w:numPr>
              <w:spacing w:after="0" w:line="240" w:lineRule="auto"/>
              <w:ind w:left="282" w:hanging="282"/>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6 – Miesto realizácie projektu)</w:t>
            </w:r>
          </w:p>
          <w:p w14:paraId="1876E68F" w14:textId="77777777" w:rsidR="00C026D4" w:rsidRPr="00292CB0" w:rsidRDefault="00C026D4" w:rsidP="00AB4072">
            <w:pPr>
              <w:spacing w:after="0" w:line="240" w:lineRule="auto"/>
              <w:jc w:val="both"/>
              <w:rPr>
                <w:rFonts w:cstheme="minorHAnsi"/>
                <w:b/>
                <w:bCs/>
                <w:sz w:val="16"/>
                <w:szCs w:val="16"/>
              </w:rPr>
            </w:pPr>
            <w:r w:rsidRPr="00292CB0">
              <w:rPr>
                <w:rFonts w:cstheme="minorHAnsi"/>
                <w:b/>
                <w:sz w:val="16"/>
                <w:szCs w:val="16"/>
                <w:u w:val="single"/>
              </w:rPr>
              <w:t>Spôsob overenia</w:t>
            </w:r>
          </w:p>
          <w:p w14:paraId="2477B56C" w14:textId="6A641EEA" w:rsidR="00C026D4" w:rsidRPr="00292CB0" w:rsidRDefault="00C026D4" w:rsidP="00AB4072">
            <w:pPr>
              <w:spacing w:after="0" w:line="240" w:lineRule="auto"/>
              <w:jc w:val="both"/>
              <w:rPr>
                <w:rFonts w:cstheme="minorHAnsi"/>
                <w:sz w:val="16"/>
                <w:szCs w:val="16"/>
              </w:rPr>
            </w:pPr>
            <w:r w:rsidRPr="00292CB0">
              <w:rPr>
                <w:rFonts w:cstheme="minorHAnsi"/>
                <w:sz w:val="16"/>
                <w:szCs w:val="16"/>
              </w:rPr>
              <w:t>Údaje zo Štatistického úradu SR k 31.12.</w:t>
            </w:r>
            <w:r w:rsidR="0024603F" w:rsidRPr="00292CB0">
              <w:rPr>
                <w:rFonts w:cstheme="minorHAnsi"/>
                <w:sz w:val="16"/>
                <w:szCs w:val="16"/>
              </w:rPr>
              <w:t xml:space="preserve">  predchádzajúceho roka výzvy </w:t>
            </w:r>
            <w:r w:rsidRPr="00292CB0">
              <w:rPr>
                <w:rFonts w:cstheme="minorHAnsi"/>
                <w:strike/>
                <w:sz w:val="16"/>
                <w:szCs w:val="16"/>
              </w:rPr>
              <w:t xml:space="preserve"> predchádzajúcom podaniu </w:t>
            </w:r>
            <w:proofErr w:type="spellStart"/>
            <w:r w:rsidRPr="00292CB0">
              <w:rPr>
                <w:rFonts w:cstheme="minorHAnsi"/>
                <w:strike/>
                <w:sz w:val="16"/>
                <w:szCs w:val="16"/>
              </w:rPr>
              <w:t>ŽoNFP</w:t>
            </w:r>
            <w:proofErr w:type="spellEnd"/>
            <w:r w:rsidRPr="00292CB0">
              <w:rPr>
                <w:rFonts w:cstheme="minorHAnsi"/>
                <w:sz w:val="16"/>
                <w:szCs w:val="16"/>
              </w:rPr>
              <w:t xml:space="preserve">. V prípade, ak sa projekt realizuje vo viacerých okresoch, body sa pridelia na základe </w:t>
            </w:r>
            <w:proofErr w:type="spellStart"/>
            <w:r w:rsidRPr="00292CB0">
              <w:rPr>
                <w:rFonts w:cstheme="minorHAnsi"/>
                <w:sz w:val="16"/>
                <w:szCs w:val="16"/>
              </w:rPr>
              <w:t>vidieckosti</w:t>
            </w:r>
            <w:proofErr w:type="spellEnd"/>
            <w:r w:rsidRPr="00292CB0">
              <w:rPr>
                <w:rFonts w:cstheme="minorHAnsi"/>
                <w:sz w:val="16"/>
                <w:szCs w:val="16"/>
              </w:rPr>
              <w:t xml:space="preserve"> vypočítanej aritmetickým priemerom z údajov zo všetkých okresov, kde sa projekt realizuje.</w:t>
            </w:r>
          </w:p>
          <w:p w14:paraId="1F77AFED"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4DA4D9B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Rozloha: </w:t>
            </w:r>
            <w:hyperlink r:id="rId73"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0E3EE9FB" w14:textId="77777777" w:rsidTr="000A23FF">
        <w:trPr>
          <w:trHeight w:val="284"/>
        </w:trPr>
        <w:tc>
          <w:tcPr>
            <w:tcW w:w="179" w:type="pct"/>
            <w:gridSpan w:val="2"/>
            <w:shd w:val="clear" w:color="auto" w:fill="FFFFFF" w:themeFill="background1"/>
            <w:vAlign w:val="center"/>
          </w:tcPr>
          <w:p w14:paraId="7C02AF34"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21" w:type="pct"/>
            <w:gridSpan w:val="4"/>
            <w:shd w:val="clear" w:color="auto" w:fill="FFFFFF" w:themeFill="background1"/>
            <w:vAlign w:val="center"/>
          </w:tcPr>
          <w:p w14:paraId="0E08516F" w14:textId="77777777" w:rsidR="00C026D4" w:rsidRPr="00292CB0" w:rsidRDefault="00C026D4" w:rsidP="00AB4072">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7028C665" w14:textId="77777777" w:rsidR="00C026D4" w:rsidRPr="00292CB0" w:rsidRDefault="00C026D4" w:rsidP="00AB4072">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CDB3B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2874FB14"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2AD1088F" w14:textId="77777777" w:rsidR="00C026D4" w:rsidRPr="00292CB0" w:rsidRDefault="00C026D4" w:rsidP="004800B7">
            <w:pPr>
              <w:pStyle w:val="Odsekzoznamu"/>
              <w:numPr>
                <w:ilvl w:val="0"/>
                <w:numId w:val="185"/>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292CB0" w:rsidRDefault="00C026D4" w:rsidP="00AB4072">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2DCCB6"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F1359C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4680447"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05790198" w14:textId="77777777" w:rsidR="00C026D4" w:rsidRPr="00292CB0" w:rsidRDefault="00C026D4" w:rsidP="009F1D61">
            <w:pPr>
              <w:pStyle w:val="Default"/>
              <w:keepLines/>
              <w:widowControl w:val="0"/>
              <w:numPr>
                <w:ilvl w:val="0"/>
                <w:numId w:val="98"/>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A7B8808" w14:textId="77777777" w:rsidTr="000A23FF">
        <w:trPr>
          <w:trHeight w:val="284"/>
        </w:trPr>
        <w:tc>
          <w:tcPr>
            <w:tcW w:w="179" w:type="pct"/>
            <w:gridSpan w:val="2"/>
            <w:shd w:val="clear" w:color="auto" w:fill="FFFFFF" w:themeFill="background1"/>
            <w:vAlign w:val="center"/>
          </w:tcPr>
          <w:p w14:paraId="1EA2F9C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3.</w:t>
            </w:r>
          </w:p>
        </w:tc>
        <w:tc>
          <w:tcPr>
            <w:tcW w:w="4821" w:type="pct"/>
            <w:gridSpan w:val="4"/>
            <w:shd w:val="clear" w:color="auto" w:fill="FFFFFF" w:themeFill="background1"/>
            <w:vAlign w:val="center"/>
          </w:tcPr>
          <w:p w14:paraId="6D553EF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Pridaná hodnota projektu</w:t>
            </w:r>
          </w:p>
          <w:p w14:paraId="7A5CF38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má pridanú hodnotu pre územie MAS:</w:t>
            </w:r>
          </w:p>
          <w:p w14:paraId="5AF84B0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64220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567ABE2F"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DDF0823" w14:textId="77777777" w:rsidR="00C026D4" w:rsidRPr="00292CB0" w:rsidRDefault="00C026D4"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3048093F" w14:textId="77777777" w:rsidR="00C026D4" w:rsidRPr="00292CB0" w:rsidRDefault="00C026D4"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6978A41" w14:textId="77777777" w:rsidR="00C026D4" w:rsidRPr="00292CB0" w:rsidRDefault="00C026D4" w:rsidP="00AB4072">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E9FCDB0"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A285E6" w14:textId="77777777" w:rsidR="00C026D4" w:rsidRPr="00292CB0" w:rsidRDefault="00C026D4" w:rsidP="004800B7">
            <w:pPr>
              <w:pStyle w:val="Odsekzoznamu"/>
              <w:numPr>
                <w:ilvl w:val="0"/>
                <w:numId w:val="199"/>
              </w:numPr>
              <w:spacing w:after="0" w:line="240" w:lineRule="auto"/>
              <w:ind w:left="282" w:hanging="284"/>
              <w:jc w:val="both"/>
              <w:rPr>
                <w:rFonts w:cstheme="minorHAnsi"/>
                <w:bCs/>
                <w:sz w:val="16"/>
                <w:szCs w:val="16"/>
              </w:rPr>
            </w:pPr>
            <w:r w:rsidRPr="00292CB0">
              <w:rPr>
                <w:rFonts w:cstheme="minorHAnsi"/>
                <w:sz w:val="16"/>
                <w:szCs w:val="16"/>
              </w:rPr>
              <w:t>Popis v projekte realizácie (Príloha 2B k príručke pre prijímateľa LEADER)</w:t>
            </w:r>
          </w:p>
          <w:p w14:paraId="2CF77B6F"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2D47119D" w14:textId="77777777" w:rsidR="00C026D4" w:rsidRPr="00292CB0" w:rsidRDefault="00C026D4"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ED7E0F8" w14:textId="77777777" w:rsidTr="000A23FF">
        <w:trPr>
          <w:trHeight w:val="284"/>
        </w:trPr>
        <w:tc>
          <w:tcPr>
            <w:tcW w:w="179" w:type="pct"/>
            <w:gridSpan w:val="2"/>
            <w:shd w:val="clear" w:color="auto" w:fill="FFFFFF" w:themeFill="background1"/>
            <w:vAlign w:val="center"/>
          </w:tcPr>
          <w:p w14:paraId="101E662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21" w:type="pct"/>
            <w:gridSpan w:val="4"/>
            <w:shd w:val="clear" w:color="auto" w:fill="FFFFFF" w:themeFill="background1"/>
            <w:vAlign w:val="center"/>
          </w:tcPr>
          <w:p w14:paraId="79410E46"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Súlad projektu so stratégiou CLLD</w:t>
            </w:r>
          </w:p>
          <w:p w14:paraId="4FCD9129"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C46A3F2"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5D0C2A6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36C42ADB"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EACE130"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947A8CE"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D23D3C7"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2807D8A"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765D07E6"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A04EA8E"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9A727EB"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CB35682"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070AA7E6" w14:textId="77777777" w:rsidR="00C026D4" w:rsidRPr="00292CB0" w:rsidRDefault="00C026D4"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FA50F" w14:textId="77777777" w:rsidTr="000A23FF">
        <w:trPr>
          <w:trHeight w:val="284"/>
        </w:trPr>
        <w:tc>
          <w:tcPr>
            <w:tcW w:w="179" w:type="pct"/>
            <w:gridSpan w:val="2"/>
            <w:shd w:val="clear" w:color="auto" w:fill="FFFFFF" w:themeFill="background1"/>
            <w:vAlign w:val="center"/>
          </w:tcPr>
          <w:p w14:paraId="7ADE6FB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21" w:type="pct"/>
            <w:gridSpan w:val="4"/>
            <w:shd w:val="clear" w:color="auto" w:fill="FFFFFF" w:themeFill="background1"/>
            <w:vAlign w:val="center"/>
          </w:tcPr>
          <w:p w14:paraId="426FE531"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Zelená infraštruktúra alebo podpora  prístupu marginalizovaných skupín</w:t>
            </w:r>
          </w:p>
          <w:p w14:paraId="59B8676F" w14:textId="77777777" w:rsidR="00C026D4" w:rsidRPr="00292CB0" w:rsidRDefault="00C026D4" w:rsidP="00AB4072">
            <w:pPr>
              <w:spacing w:after="0" w:line="240" w:lineRule="auto"/>
              <w:rPr>
                <w:rFonts w:cstheme="minorHAnsi"/>
                <w:b/>
                <w:sz w:val="18"/>
                <w:szCs w:val="18"/>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a) áno</w:t>
            </w:r>
          </w:p>
          <w:p w14:paraId="46638CA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b) nie</w:t>
            </w:r>
          </w:p>
          <w:p w14:paraId="741755C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292CB0" w:rsidRDefault="00C026D4"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292CB0" w:rsidRDefault="00C026D4"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292CB0" w:rsidRDefault="00C026D4" w:rsidP="00AB4072">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64B285D4"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2FC4F0E8" w14:textId="77777777" w:rsidR="00C026D4" w:rsidRPr="00292CB0" w:rsidRDefault="00C026D4" w:rsidP="004800B7">
            <w:pPr>
              <w:pStyle w:val="Odsekzoznamu"/>
              <w:numPr>
                <w:ilvl w:val="0"/>
                <w:numId w:val="209"/>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292CB0" w:rsidRDefault="00C026D4" w:rsidP="00AB4072">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FC8594A"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41665B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A4904CF"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w:t>
            </w:r>
            <w:proofErr w:type="spellStart"/>
            <w:r w:rsidRPr="00292CB0">
              <w:rPr>
                <w:rFonts w:cstheme="minorHAnsi"/>
                <w:bCs/>
                <w:sz w:val="16"/>
                <w:szCs w:val="16"/>
              </w:rPr>
              <w:t>ŽoNFP</w:t>
            </w:r>
            <w:proofErr w:type="spellEnd"/>
            <w:r w:rsidRPr="00292CB0">
              <w:rPr>
                <w:rFonts w:cstheme="minorHAnsi"/>
                <w:bCs/>
                <w:sz w:val="16"/>
                <w:szCs w:val="16"/>
              </w:rPr>
              <w:t xml:space="preserve"> - (tabuľka č. 11 - Rozpočet projektu) </w:t>
            </w:r>
          </w:p>
          <w:p w14:paraId="4E4A3F2F" w14:textId="77777777" w:rsidR="00C026D4" w:rsidRPr="00292CB0" w:rsidRDefault="00C026D4"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D1084B3" w14:textId="77777777" w:rsidR="00C026D4" w:rsidRPr="00292CB0" w:rsidRDefault="00C026D4" w:rsidP="004800B7">
            <w:pPr>
              <w:pStyle w:val="Odsekzoznamu"/>
              <w:numPr>
                <w:ilvl w:val="0"/>
                <w:numId w:val="467"/>
              </w:numPr>
              <w:spacing w:after="0" w:line="240" w:lineRule="auto"/>
              <w:ind w:left="275" w:hanging="275"/>
              <w:rPr>
                <w:rFonts w:cstheme="minorHAnsi"/>
                <w:b/>
                <w:sz w:val="16"/>
                <w:szCs w:val="16"/>
              </w:rPr>
            </w:pPr>
            <w:r w:rsidRPr="00292CB0">
              <w:rPr>
                <w:rFonts w:cstheme="minorHAnsi"/>
                <w:sz w:val="16"/>
                <w:szCs w:val="16"/>
              </w:rPr>
              <w:t>v zmysle dokumentácie uvedenej   v časti  „Forma a spôsob preukázania splnenia kritéria“</w:t>
            </w:r>
          </w:p>
        </w:tc>
      </w:tr>
      <w:tr w:rsidR="00292CB0" w:rsidRPr="00292CB0" w14:paraId="0AB0A7B4" w14:textId="77777777" w:rsidTr="000A23FF">
        <w:trPr>
          <w:trHeight w:val="284"/>
        </w:trPr>
        <w:tc>
          <w:tcPr>
            <w:tcW w:w="179" w:type="pct"/>
            <w:gridSpan w:val="2"/>
            <w:shd w:val="clear" w:color="auto" w:fill="FFFFFF" w:themeFill="background1"/>
            <w:vAlign w:val="center"/>
          </w:tcPr>
          <w:p w14:paraId="1EE2D007" w14:textId="500BDB9B"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t>6</w:t>
            </w:r>
            <w:r w:rsidR="00C026D4" w:rsidRPr="00292CB0">
              <w:rPr>
                <w:rFonts w:cstheme="minorHAnsi"/>
                <w:b/>
                <w:sz w:val="16"/>
                <w:szCs w:val="16"/>
              </w:rPr>
              <w:t>.</w:t>
            </w:r>
          </w:p>
        </w:tc>
        <w:tc>
          <w:tcPr>
            <w:tcW w:w="4821" w:type="pct"/>
            <w:gridSpan w:val="4"/>
            <w:shd w:val="clear" w:color="auto" w:fill="FFFFFF" w:themeFill="background1"/>
            <w:vAlign w:val="center"/>
          </w:tcPr>
          <w:p w14:paraId="7E535FC0" w14:textId="77777777" w:rsidR="00C026D4" w:rsidRPr="00292CB0" w:rsidRDefault="00C026D4" w:rsidP="00AB4072">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5F8D4654"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lastRenderedPageBreak/>
              <w:t>a) áno</w:t>
            </w:r>
          </w:p>
          <w:p w14:paraId="49CFEED7"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490A7E4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329B5145" w14:textId="77777777" w:rsidR="00C026D4" w:rsidRPr="00292CB0" w:rsidRDefault="00C026D4"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0B8997FD" w14:textId="77777777" w:rsidR="00C026D4" w:rsidRPr="00292CB0" w:rsidRDefault="00C026D4"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3898892C" w14:textId="77777777" w:rsidR="00C026D4" w:rsidRPr="00292CB0" w:rsidRDefault="00C026D4" w:rsidP="00AB4072">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4ED322A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4E5D11E"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F941AF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FDADF2C" w14:textId="77777777" w:rsidR="00C026D4" w:rsidRPr="00292CB0" w:rsidRDefault="00C026D4" w:rsidP="009F1D61">
            <w:pPr>
              <w:pStyle w:val="Default"/>
              <w:keepLines/>
              <w:widowControl w:val="0"/>
              <w:numPr>
                <w:ilvl w:val="0"/>
                <w:numId w:val="98"/>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A929C4F" w14:textId="77777777" w:rsidTr="000A23FF">
        <w:trPr>
          <w:trHeight w:val="284"/>
        </w:trPr>
        <w:tc>
          <w:tcPr>
            <w:tcW w:w="179" w:type="pct"/>
            <w:gridSpan w:val="2"/>
            <w:shd w:val="clear" w:color="auto" w:fill="FFFFFF" w:themeFill="background1"/>
            <w:vAlign w:val="center"/>
          </w:tcPr>
          <w:p w14:paraId="361E5CAA" w14:textId="51127B40"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lastRenderedPageBreak/>
              <w:t>7</w:t>
            </w:r>
            <w:r w:rsidR="00C026D4" w:rsidRPr="00292CB0">
              <w:rPr>
                <w:rFonts w:cstheme="minorHAnsi"/>
                <w:b/>
                <w:sz w:val="16"/>
                <w:szCs w:val="16"/>
              </w:rPr>
              <w:t>.</w:t>
            </w:r>
          </w:p>
        </w:tc>
        <w:tc>
          <w:tcPr>
            <w:tcW w:w="4821" w:type="pct"/>
            <w:gridSpan w:val="4"/>
            <w:shd w:val="clear" w:color="auto" w:fill="FFFFFF" w:themeFill="background1"/>
            <w:vAlign w:val="center"/>
          </w:tcPr>
          <w:p w14:paraId="45D5A90B"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30C2E92F"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0786FEA" w14:textId="78DDB65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w:t>
            </w:r>
            <w:r w:rsidR="00E27736" w:rsidRPr="00292CB0">
              <w:rPr>
                <w:sz w:val="16"/>
                <w:szCs w:val="16"/>
              </w:rPr>
              <w:t xml:space="preserve"> doposiaľ nebola schválená</w:t>
            </w:r>
          </w:p>
          <w:p w14:paraId="676A348E" w14:textId="62B4E3E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r w:rsidR="00E27736" w:rsidRPr="00292CB0">
              <w:rPr>
                <w:rFonts w:cstheme="minorHAnsi"/>
                <w:sz w:val="16"/>
                <w:szCs w:val="16"/>
              </w:rPr>
              <w:t>,</w:t>
            </w:r>
            <w:r w:rsidR="00E27736" w:rsidRPr="00292CB0">
              <w:rPr>
                <w:sz w:val="16"/>
                <w:szCs w:val="16"/>
              </w:rPr>
              <w:t xml:space="preserve"> už bola schválená</w:t>
            </w:r>
          </w:p>
          <w:p w14:paraId="706F0F8A"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FB406CF"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8761FC5" w14:textId="77777777" w:rsidR="00C026D4" w:rsidRPr="00292CB0" w:rsidRDefault="00C026D4"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6ADAA0D"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617444" w14:textId="77777777" w:rsidR="00C026D4" w:rsidRPr="00292CB0" w:rsidRDefault="00C026D4"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8B60960" w14:textId="77777777" w:rsidR="00C026D4" w:rsidRPr="00292CB0" w:rsidRDefault="00C026D4"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74" w:history="1">
              <w:r w:rsidRPr="00292CB0">
                <w:rPr>
                  <w:rStyle w:val="Hypertextovprepojenie"/>
                  <w:rFonts w:asciiTheme="minorHAnsi" w:hAnsiTheme="minorHAnsi" w:cstheme="minorHAnsi"/>
                  <w:color w:val="auto"/>
                  <w:sz w:val="16"/>
                  <w:szCs w:val="16"/>
                </w:rPr>
                <w:t>https://www.crz.gov.sk/</w:t>
              </w:r>
            </w:hyperlink>
          </w:p>
        </w:tc>
      </w:tr>
      <w:tr w:rsidR="00292CB0" w:rsidRPr="00292CB0"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292CB0" w:rsidRDefault="00C026D4" w:rsidP="00AB4072">
            <w:pPr>
              <w:pStyle w:val="Default"/>
              <w:keepLines/>
              <w:widowControl w:val="0"/>
              <w:jc w:val="both"/>
              <w:rPr>
                <w:rFonts w:asciiTheme="minorHAnsi" w:hAnsiTheme="minorHAnsi" w:cstheme="minorHAnsi"/>
                <w:color w:val="auto"/>
                <w:sz w:val="22"/>
                <w:szCs w:val="22"/>
              </w:rPr>
            </w:pPr>
            <w:r w:rsidRPr="00292CB0">
              <w:rPr>
                <w:rFonts w:asciiTheme="minorHAnsi" w:hAnsiTheme="minorHAnsi" w:cstheme="minorHAnsi"/>
                <w:b/>
                <w:color w:val="auto"/>
                <w:sz w:val="22"/>
                <w:szCs w:val="22"/>
              </w:rPr>
              <w:t>VOL</w:t>
            </w:r>
            <w:r w:rsidR="00AB4072" w:rsidRPr="00292CB0">
              <w:rPr>
                <w:rFonts w:asciiTheme="minorHAnsi" w:hAnsiTheme="minorHAnsi" w:cstheme="minorHAnsi"/>
                <w:b/>
                <w:color w:val="auto"/>
                <w:sz w:val="22"/>
                <w:szCs w:val="22"/>
              </w:rPr>
              <w:t xml:space="preserve">ITEĽNÉ KRITÉRIA </w:t>
            </w:r>
          </w:p>
        </w:tc>
      </w:tr>
      <w:tr w:rsidR="00292CB0" w:rsidRPr="00292CB0" w14:paraId="35CB08B5" w14:textId="77777777" w:rsidTr="00AB4072">
        <w:trPr>
          <w:trHeight w:val="284"/>
        </w:trPr>
        <w:tc>
          <w:tcPr>
            <w:tcW w:w="200" w:type="pct"/>
            <w:gridSpan w:val="4"/>
            <w:shd w:val="clear" w:color="auto" w:fill="auto"/>
            <w:vAlign w:val="center"/>
          </w:tcPr>
          <w:p w14:paraId="5D6B028F" w14:textId="5BF23A20"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6D4E05D5"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6542AD12"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49F66C92"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0DAFFF80"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33E9788A"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1EC211F6"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1637DD51"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783222D2" w14:textId="77777777" w:rsidR="00AB4072" w:rsidRPr="00292CB0" w:rsidRDefault="00AB4072" w:rsidP="00AB4072">
            <w:pPr>
              <w:spacing w:after="0" w:line="240" w:lineRule="auto"/>
              <w:ind w:left="-11"/>
              <w:jc w:val="both"/>
              <w:rPr>
                <w:rFonts w:cstheme="minorHAnsi"/>
                <w:sz w:val="16"/>
                <w:szCs w:val="16"/>
              </w:rPr>
            </w:pPr>
          </w:p>
          <w:p w14:paraId="366ECD8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781C6AE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5413A37D"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073D32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677F906"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399391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282F0B8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2FD934E6"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ACF17A6"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2960C89" w14:textId="77777777" w:rsidTr="00AB4072">
        <w:trPr>
          <w:trHeight w:val="284"/>
        </w:trPr>
        <w:tc>
          <w:tcPr>
            <w:tcW w:w="200" w:type="pct"/>
            <w:gridSpan w:val="4"/>
            <w:shd w:val="clear" w:color="auto" w:fill="auto"/>
            <w:vAlign w:val="center"/>
          </w:tcPr>
          <w:p w14:paraId="39875608" w14:textId="50CCC8F4" w:rsidR="000A23FF" w:rsidRPr="00292CB0" w:rsidRDefault="000A23FF" w:rsidP="00AB4072">
            <w:pPr>
              <w:spacing w:after="0" w:line="240" w:lineRule="auto"/>
              <w:jc w:val="center"/>
              <w:rPr>
                <w:rFonts w:cstheme="minorHAnsi"/>
                <w:sz w:val="18"/>
                <w:szCs w:val="18"/>
              </w:rPr>
            </w:pPr>
            <w:r w:rsidRPr="00292CB0">
              <w:rPr>
                <w:rFonts w:cstheme="minorHAnsi"/>
                <w:sz w:val="18"/>
                <w:szCs w:val="18"/>
              </w:rPr>
              <w:t>9.</w:t>
            </w:r>
          </w:p>
        </w:tc>
        <w:tc>
          <w:tcPr>
            <w:tcW w:w="4800" w:type="pct"/>
            <w:gridSpan w:val="2"/>
            <w:shd w:val="clear" w:color="auto" w:fill="auto"/>
            <w:vAlign w:val="center"/>
          </w:tcPr>
          <w:p w14:paraId="5B46103B"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29E98E3D"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000275B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96B49E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23FFA50D"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lastRenderedPageBreak/>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216B9B8C"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4DBA335B"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7B510FBC"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6FD58BCA"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E60C52F"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1797F35"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7D11D3B7"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FF40DEA"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0C69C5B"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E691A70"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7FC3BFD" w14:textId="41280A30"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27A6636" w14:textId="77777777" w:rsidTr="000A23FF">
        <w:trPr>
          <w:trHeight w:val="284"/>
        </w:trPr>
        <w:tc>
          <w:tcPr>
            <w:tcW w:w="5000" w:type="pct"/>
            <w:gridSpan w:val="6"/>
            <w:shd w:val="clear" w:color="auto" w:fill="auto"/>
            <w:vAlign w:val="center"/>
          </w:tcPr>
          <w:p w14:paraId="6EF1EF68" w14:textId="05C92C93" w:rsidR="000A23FF" w:rsidRPr="00292CB0" w:rsidRDefault="000A23FF" w:rsidP="000A23FF">
            <w:pPr>
              <w:spacing w:after="0" w:line="240" w:lineRule="auto"/>
              <w:rPr>
                <w:rFonts w:cstheme="minorHAnsi"/>
                <w:b/>
                <w:sz w:val="18"/>
                <w:szCs w:val="18"/>
              </w:rPr>
            </w:pPr>
            <w:r w:rsidRPr="00292CB0">
              <w:rPr>
                <w:rFonts w:cstheme="minorHAnsi"/>
                <w:b/>
                <w:bCs/>
                <w:sz w:val="16"/>
                <w:szCs w:val="16"/>
              </w:rPr>
              <w:lastRenderedPageBreak/>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B8A3981" w14:textId="77777777" w:rsidTr="000A23FF">
        <w:trPr>
          <w:trHeight w:val="284"/>
        </w:trPr>
        <w:tc>
          <w:tcPr>
            <w:tcW w:w="5000" w:type="pct"/>
            <w:gridSpan w:val="6"/>
            <w:shd w:val="clear" w:color="auto" w:fill="auto"/>
            <w:vAlign w:val="center"/>
          </w:tcPr>
          <w:p w14:paraId="055AE830" w14:textId="11BFA50C"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292CB0" w:rsidRDefault="00C026D4" w:rsidP="00C026D4">
      <w:pPr>
        <w:pStyle w:val="Standard"/>
        <w:tabs>
          <w:tab w:val="left" w:pos="709"/>
        </w:tabs>
        <w:jc w:val="both"/>
        <w:rPr>
          <w:rFonts w:asciiTheme="minorHAnsi" w:hAnsiTheme="minorHAnsi" w:cstheme="minorHAnsi"/>
          <w:b/>
          <w:caps/>
        </w:rPr>
      </w:pPr>
    </w:p>
    <w:p w14:paraId="253547D5" w14:textId="2B982759" w:rsidR="005D5FAF" w:rsidRPr="00292CB0" w:rsidRDefault="009B5A27" w:rsidP="002C09AB">
      <w:pPr>
        <w:pStyle w:val="tlXY"/>
        <w:spacing w:before="0" w:after="0"/>
        <w:rPr>
          <w:rFonts w:cstheme="minorHAnsi"/>
          <w:color w:val="auto"/>
        </w:rPr>
      </w:pPr>
      <w:r w:rsidRPr="00292CB0">
        <w:rPr>
          <w:rFonts w:cstheme="minorHAnsi"/>
          <w:color w:val="auto"/>
        </w:rPr>
        <w:br w:type="page"/>
      </w:r>
    </w:p>
    <w:p w14:paraId="7A6E2ACE" w14:textId="7FDD051F" w:rsidR="00C0534D" w:rsidRPr="00292CB0" w:rsidRDefault="00C0534D" w:rsidP="002C09AB">
      <w:pPr>
        <w:pStyle w:val="tlXY"/>
        <w:spacing w:before="0" w:after="0"/>
        <w:rPr>
          <w:rFonts w:cstheme="minorHAnsi"/>
          <w:color w:val="auto"/>
          <w:sz w:val="24"/>
          <w:szCs w:val="24"/>
        </w:rPr>
      </w:pPr>
      <w:bookmarkStart w:id="133" w:name="_Toc104282840"/>
      <w:proofErr w:type="spellStart"/>
      <w:r w:rsidRPr="00292CB0">
        <w:rPr>
          <w:rFonts w:cstheme="minorHAnsi"/>
          <w:color w:val="auto"/>
          <w:sz w:val="24"/>
          <w:szCs w:val="24"/>
        </w:rPr>
        <w:lastRenderedPageBreak/>
        <w:t>Podopatrenie</w:t>
      </w:r>
      <w:proofErr w:type="spellEnd"/>
      <w:r w:rsidRPr="00292CB0">
        <w:rPr>
          <w:rFonts w:cstheme="minorHAnsi"/>
          <w:color w:val="auto"/>
          <w:sz w:val="24"/>
          <w:szCs w:val="24"/>
        </w:rPr>
        <w:t xml:space="preserve"> 7.5 Podpora na investície do rekreačnej infraštruktúry, turistických informácií a do turistickej infraštruktúry malých rozmerov na verejné využitie</w:t>
      </w:r>
      <w:bookmarkEnd w:id="78"/>
      <w:bookmarkEnd w:id="133"/>
    </w:p>
    <w:p w14:paraId="6F6D0BE8"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Rozvoj vidieckeho cestovného ruchu</w:t>
      </w:r>
    </w:p>
    <w:p w14:paraId="456EB2D9" w14:textId="77777777" w:rsidR="00C0534D" w:rsidRPr="00292CB0" w:rsidRDefault="00C0534D" w:rsidP="002C09AB">
      <w:pPr>
        <w:spacing w:after="0" w:line="240" w:lineRule="auto"/>
        <w:rPr>
          <w:rFonts w:cstheme="minorHAnsi"/>
          <w:b/>
          <w:i/>
          <w:sz w:val="22"/>
          <w:szCs w:val="22"/>
        </w:rPr>
      </w:pPr>
    </w:p>
    <w:p w14:paraId="6EF55CA2" w14:textId="77777777" w:rsidR="0010707B" w:rsidRPr="00292CB0" w:rsidRDefault="0010707B"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55EF954E"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 xml:space="preserve">výdavky, pri ktorých verejné obstarávanie bolo začaté pred dňom 19.04.2016, vynaložené až po predložení </w:t>
      </w:r>
      <w:proofErr w:type="spellStart"/>
      <w:r w:rsidRPr="00292CB0">
        <w:rPr>
          <w:rFonts w:cstheme="minorHAnsi"/>
          <w:sz w:val="18"/>
          <w:szCs w:val="18"/>
        </w:rPr>
        <w:t>ŽoNFP</w:t>
      </w:r>
      <w:proofErr w:type="spellEnd"/>
      <w:r w:rsidRPr="00292CB0">
        <w:rPr>
          <w:rFonts w:cstheme="minorHAnsi"/>
          <w:sz w:val="18"/>
          <w:szCs w:val="18"/>
        </w:rPr>
        <w:t xml:space="preserve"> na MAS</w:t>
      </w:r>
      <w:r w:rsidRPr="00292CB0">
        <w:rPr>
          <w:rFonts w:cstheme="minorHAnsi"/>
          <w:kern w:val="1"/>
          <w:sz w:val="18"/>
          <w:szCs w:val="18"/>
        </w:rPr>
        <w:t>;</w:t>
      </w:r>
    </w:p>
    <w:p w14:paraId="633FC540"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 xml:space="preserve">náklady mimo nákladov uvedených v bode 2.2 tohto </w:t>
      </w:r>
      <w:proofErr w:type="spellStart"/>
      <w:r w:rsidRPr="00292CB0">
        <w:rPr>
          <w:rFonts w:cstheme="minorHAnsi"/>
          <w:sz w:val="18"/>
          <w:szCs w:val="18"/>
        </w:rPr>
        <w:t>podopatrenia</w:t>
      </w:r>
      <w:proofErr w:type="spellEnd"/>
      <w:r w:rsidRPr="00292CB0">
        <w:rPr>
          <w:rFonts w:cstheme="minorHAnsi"/>
          <w:bCs/>
          <w:sz w:val="18"/>
          <w:szCs w:val="18"/>
          <w:lang w:eastAsia="sk-SK"/>
        </w:rPr>
        <w:t>;</w:t>
      </w:r>
      <w:r w:rsidRPr="00292CB0">
        <w:rPr>
          <w:rFonts w:cstheme="minorHAnsi"/>
          <w:sz w:val="18"/>
          <w:szCs w:val="18"/>
        </w:rPr>
        <w:t xml:space="preserve"> </w:t>
      </w:r>
    </w:p>
    <w:p w14:paraId="207F0204"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úroky z dlžných súm;</w:t>
      </w:r>
    </w:p>
    <w:p w14:paraId="437D1E28"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kúpa nezastavaného a zastavaného pozemku;</w:t>
      </w:r>
    </w:p>
    <w:p w14:paraId="38CDD98C" w14:textId="2B2E688A" w:rsidR="0010707B" w:rsidRPr="00292CB0" w:rsidRDefault="0010707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292CB0">
        <w:rPr>
          <w:rFonts w:cstheme="minorHAnsi"/>
          <w:b/>
          <w:bCs/>
          <w:sz w:val="18"/>
          <w:szCs w:val="18"/>
          <w:lang w:eastAsia="sk-SK"/>
        </w:rPr>
        <w:t xml:space="preserve"> </w:t>
      </w:r>
      <w:r w:rsidRPr="00292CB0">
        <w:rPr>
          <w:rFonts w:cstheme="minorHAnsi"/>
          <w:bCs/>
          <w:sz w:val="18"/>
          <w:szCs w:val="18"/>
          <w:lang w:eastAsia="sk-SK"/>
        </w:rPr>
        <w:t xml:space="preserve"> (</w:t>
      </w:r>
      <w:hyperlink r:id="rId75"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6ADDD178" w14:textId="77777777" w:rsidTr="008B660B">
        <w:trPr>
          <w:trHeight w:val="284"/>
        </w:trPr>
        <w:tc>
          <w:tcPr>
            <w:tcW w:w="5000" w:type="pct"/>
            <w:shd w:val="clear" w:color="auto" w:fill="FFC000"/>
            <w:vAlign w:val="center"/>
          </w:tcPr>
          <w:p w14:paraId="4597C7EE" w14:textId="10FE21E3" w:rsidR="00D51E96" w:rsidRPr="00292CB0" w:rsidRDefault="00D51E96" w:rsidP="004800B7">
            <w:pPr>
              <w:pStyle w:val="Standard"/>
              <w:numPr>
                <w:ilvl w:val="2"/>
                <w:numId w:val="53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67496364" w14:textId="77777777" w:rsidTr="00F76ECB">
        <w:trPr>
          <w:trHeight w:val="284"/>
        </w:trPr>
        <w:tc>
          <w:tcPr>
            <w:tcW w:w="5000" w:type="pct"/>
            <w:shd w:val="clear" w:color="auto" w:fill="FFFFFF" w:themeFill="background1"/>
            <w:vAlign w:val="center"/>
          </w:tcPr>
          <w:p w14:paraId="39B5B855" w14:textId="77777777" w:rsidR="008B660B" w:rsidRPr="00292CB0" w:rsidRDefault="00D51E96" w:rsidP="004800B7">
            <w:pPr>
              <w:pStyle w:val="Odsekzoznamu"/>
              <w:numPr>
                <w:ilvl w:val="0"/>
                <w:numId w:val="520"/>
              </w:numPr>
              <w:tabs>
                <w:tab w:val="left" w:pos="426"/>
              </w:tabs>
              <w:suppressAutoHyphens/>
              <w:spacing w:after="0" w:line="240" w:lineRule="auto"/>
              <w:ind w:left="203" w:hanging="203"/>
              <w:jc w:val="both"/>
              <w:rPr>
                <w:rFonts w:cstheme="minorHAnsi"/>
                <w:sz w:val="18"/>
                <w:szCs w:val="18"/>
              </w:rPr>
            </w:pPr>
            <w:proofErr w:type="spellStart"/>
            <w:r w:rsidRPr="00292CB0">
              <w:rPr>
                <w:rFonts w:cstheme="minorHAnsi"/>
                <w:sz w:val="18"/>
                <w:szCs w:val="18"/>
              </w:rPr>
              <w:t>ŽoNFP</w:t>
            </w:r>
            <w:proofErr w:type="spellEnd"/>
            <w:r w:rsidRPr="00292CB0">
              <w:rPr>
                <w:rFonts w:cstheme="minorHAnsi"/>
                <w:sz w:val="18"/>
                <w:szCs w:val="18"/>
              </w:rPr>
              <w:t xml:space="preserve"> musí byť kompletná po obsahovej stránke. </w:t>
            </w:r>
            <w:proofErr w:type="spellStart"/>
            <w:r w:rsidRPr="00292CB0">
              <w:rPr>
                <w:rFonts w:cstheme="minorHAnsi"/>
                <w:sz w:val="18"/>
                <w:szCs w:val="18"/>
              </w:rPr>
              <w:t>ŽoNFP</w:t>
            </w:r>
            <w:proofErr w:type="spellEnd"/>
            <w:r w:rsidRPr="00292CB0">
              <w:rPr>
                <w:rFonts w:cstheme="minorHAnsi"/>
                <w:sz w:val="18"/>
                <w:szCs w:val="18"/>
              </w:rPr>
              <w:t xml:space="preserve"> nebude schválená v prípade, že žiadateľ uviedol nepravdivé čestné vyhlásenie žiadateľa o konflikte záujmov a poskytol nesprávne či nepravdivé údaje. </w:t>
            </w:r>
          </w:p>
          <w:p w14:paraId="1C5AEAB3"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 xml:space="preserve">Suma finančných prostriedkov z verejných zdrojov, požadovaná žiadateľom vo formulári </w:t>
            </w:r>
            <w:proofErr w:type="spellStart"/>
            <w:r w:rsidRPr="00292CB0">
              <w:rPr>
                <w:rFonts w:cstheme="minorHAnsi"/>
                <w:sz w:val="18"/>
                <w:szCs w:val="18"/>
              </w:rPr>
              <w:t>ŽoNFP</w:t>
            </w:r>
            <w:proofErr w:type="spellEnd"/>
            <w:r w:rsidRPr="00292CB0">
              <w:rPr>
                <w:rFonts w:cstheme="minorHAnsi"/>
                <w:sz w:val="18"/>
                <w:szCs w:val="18"/>
              </w:rPr>
              <w:t xml:space="preserve"> v deň jej predloženia na MAS je konečná a nie je možné ju v rámci procesu spracovávania dodatočne zvyšovať.</w:t>
            </w:r>
          </w:p>
          <w:p w14:paraId="66EA8342" w14:textId="62C3040D"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 xml:space="preserve">Neoprávnené výdavky je žiadateľ povinný z požadovanej </w:t>
            </w:r>
            <w:r w:rsidR="00282C55"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349BD54E"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292CB0" w:rsidRDefault="004545D4"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095F32C2" w14:textId="1DB6D887"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292CB0" w:rsidRPr="00292CB0" w14:paraId="43A76435" w14:textId="77777777" w:rsidTr="008B660B">
        <w:trPr>
          <w:trHeight w:val="284"/>
        </w:trPr>
        <w:tc>
          <w:tcPr>
            <w:tcW w:w="5000" w:type="pct"/>
            <w:gridSpan w:val="4"/>
            <w:shd w:val="clear" w:color="auto" w:fill="FFC000"/>
            <w:vAlign w:val="center"/>
          </w:tcPr>
          <w:p w14:paraId="42795464" w14:textId="02696CAC" w:rsidR="00D51E96" w:rsidRPr="00292CB0" w:rsidRDefault="00AB1357" w:rsidP="00D51E96">
            <w:pPr>
              <w:spacing w:after="0" w:line="240" w:lineRule="auto"/>
              <w:jc w:val="center"/>
              <w:rPr>
                <w:rFonts w:cstheme="minorHAnsi"/>
                <w:b/>
                <w:sz w:val="28"/>
                <w:szCs w:val="28"/>
              </w:rPr>
            </w:pPr>
            <w:r w:rsidRPr="00292CB0">
              <w:rPr>
                <w:rFonts w:cstheme="minorHAnsi"/>
                <w:b/>
                <w:sz w:val="28"/>
                <w:szCs w:val="28"/>
              </w:rPr>
              <w:t>3.1.2</w:t>
            </w:r>
            <w:r w:rsidR="00D51E96" w:rsidRPr="00292CB0">
              <w:rPr>
                <w:rFonts w:cstheme="minorHAnsi"/>
                <w:b/>
                <w:sz w:val="28"/>
                <w:szCs w:val="28"/>
              </w:rPr>
              <w:t xml:space="preserve">  </w:t>
            </w:r>
            <w:r w:rsidR="00D51E96" w:rsidRPr="00292CB0">
              <w:rPr>
                <w:rFonts w:cstheme="minorHAnsi"/>
                <w:b/>
                <w:caps/>
                <w:sz w:val="28"/>
                <w:szCs w:val="28"/>
              </w:rPr>
              <w:t>Špecifické podmienky poskytnutia príspevku</w:t>
            </w:r>
          </w:p>
        </w:tc>
      </w:tr>
      <w:tr w:rsidR="00292CB0" w:rsidRPr="00292CB0"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448701B5" w14:textId="77777777" w:rsidTr="008B660B">
        <w:trPr>
          <w:trHeight w:val="284"/>
        </w:trPr>
        <w:tc>
          <w:tcPr>
            <w:tcW w:w="177" w:type="pct"/>
            <w:shd w:val="clear" w:color="auto" w:fill="FFF2CC" w:themeFill="accent4" w:themeFillTint="33"/>
            <w:vAlign w:val="center"/>
          </w:tcPr>
          <w:p w14:paraId="37117A12" w14:textId="5EDCB12A" w:rsidR="00291E2C" w:rsidRPr="00292CB0" w:rsidRDefault="00291E2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685CA085" w14:textId="759EE917" w:rsidR="00291E2C" w:rsidRPr="00292CB0" w:rsidRDefault="00291E2C"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67C39BB" w14:textId="77777777" w:rsidTr="005465A8">
        <w:trPr>
          <w:trHeight w:val="284"/>
        </w:trPr>
        <w:tc>
          <w:tcPr>
            <w:tcW w:w="177" w:type="pct"/>
            <w:shd w:val="clear" w:color="auto" w:fill="auto"/>
            <w:vAlign w:val="center"/>
          </w:tcPr>
          <w:p w14:paraId="3F836269" w14:textId="04740611"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1.1.</w:t>
            </w:r>
          </w:p>
        </w:tc>
        <w:tc>
          <w:tcPr>
            <w:tcW w:w="4823" w:type="pct"/>
            <w:gridSpan w:val="3"/>
            <w:shd w:val="clear" w:color="auto" w:fill="auto"/>
            <w:vAlign w:val="center"/>
          </w:tcPr>
          <w:p w14:paraId="081E8076" w14:textId="77777777" w:rsidR="003C4209" w:rsidRPr="00292CB0" w:rsidRDefault="003C4209"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532D6F5" w14:textId="42B604CF" w:rsidR="003C4209" w:rsidRPr="00292CB0" w:rsidRDefault="003C4209" w:rsidP="002C09AB">
            <w:pPr>
              <w:spacing w:after="0" w:line="240" w:lineRule="auto"/>
              <w:jc w:val="both"/>
              <w:rPr>
                <w:rFonts w:cstheme="minorHAnsi"/>
                <w:sz w:val="16"/>
                <w:szCs w:val="16"/>
              </w:rPr>
            </w:pPr>
            <w:r w:rsidRPr="00292CB0">
              <w:rPr>
                <w:rFonts w:cstheme="minorHAnsi"/>
                <w:bCs/>
                <w:sz w:val="16"/>
                <w:szCs w:val="16"/>
              </w:rPr>
              <w:t>Oprávneným žiadateľom je oprávnený žiadateľ v zmysle stratégie CLLD uvedený vo výzve</w:t>
            </w:r>
            <w:r w:rsidR="00291E2C" w:rsidRPr="00292CB0">
              <w:rPr>
                <w:rFonts w:cstheme="minorHAnsi"/>
                <w:bCs/>
                <w:sz w:val="16"/>
                <w:szCs w:val="16"/>
              </w:rPr>
              <w:t xml:space="preserve"> na predkladanie </w:t>
            </w:r>
            <w:proofErr w:type="spellStart"/>
            <w:r w:rsidR="00291E2C" w:rsidRPr="00292CB0">
              <w:rPr>
                <w:rFonts w:cstheme="minorHAnsi"/>
                <w:bCs/>
                <w:sz w:val="16"/>
                <w:szCs w:val="16"/>
              </w:rPr>
              <w:t>ŽoNFP</w:t>
            </w:r>
            <w:proofErr w:type="spellEnd"/>
            <w:r w:rsidRPr="00292CB0">
              <w:rPr>
                <w:rFonts w:cstheme="minorHAnsi"/>
                <w:bCs/>
                <w:sz w:val="16"/>
                <w:szCs w:val="16"/>
              </w:rPr>
              <w:t xml:space="preserve"> ako oprávnený žiadateľ MAS, ktorý musí spĺňať aj nasledovné podmienky:</w:t>
            </w:r>
          </w:p>
          <w:p w14:paraId="5A6D2F4C" w14:textId="77777777" w:rsidR="003C4209" w:rsidRPr="00292CB0" w:rsidRDefault="003C4209" w:rsidP="002C09AB">
            <w:pPr>
              <w:spacing w:after="0" w:line="240" w:lineRule="auto"/>
              <w:rPr>
                <w:rFonts w:cstheme="minorHAnsi"/>
                <w:sz w:val="16"/>
                <w:szCs w:val="16"/>
              </w:rPr>
            </w:pPr>
            <w:r w:rsidRPr="00292CB0">
              <w:rPr>
                <w:rFonts w:cstheme="minorHAnsi"/>
                <w:sz w:val="16"/>
                <w:szCs w:val="16"/>
              </w:rPr>
              <w:t>Oprávneným žiadateľom je:</w:t>
            </w:r>
          </w:p>
          <w:p w14:paraId="29BC5C97"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bCs/>
                <w:sz w:val="16"/>
                <w:szCs w:val="16"/>
              </w:rPr>
              <w:t xml:space="preserve">Obce z územia príslušnej </w:t>
            </w:r>
            <w:r w:rsidRPr="00292CB0">
              <w:rPr>
                <w:rFonts w:cstheme="minorHAnsi"/>
                <w:sz w:val="16"/>
                <w:szCs w:val="16"/>
              </w:rPr>
              <w:t>MAS</w:t>
            </w:r>
            <w:r w:rsidRPr="00292CB0">
              <w:rPr>
                <w:rStyle w:val="Odkaznapoznmkupodiarou"/>
                <w:rFonts w:cstheme="minorHAnsi"/>
                <w:sz w:val="16"/>
                <w:szCs w:val="16"/>
              </w:rPr>
              <w:footnoteReference w:id="74"/>
            </w:r>
          </w:p>
          <w:p w14:paraId="3A38C8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Občianske združenie</w:t>
            </w:r>
          </w:p>
          <w:p w14:paraId="2F70A075"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 xml:space="preserve">Združenia obcí s právnou subjektivitou z územia príslušnej MAS s právnou formou: </w:t>
            </w:r>
          </w:p>
          <w:p w14:paraId="0EC866B3"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39188B5D"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7DA73A4F"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1374EC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Cirkevné organizácie</w:t>
            </w:r>
          </w:p>
          <w:p w14:paraId="07A1B176" w14:textId="77777777" w:rsidR="003C4209" w:rsidRPr="00292CB0" w:rsidRDefault="003C4209" w:rsidP="009F1D61">
            <w:pPr>
              <w:pStyle w:val="Odsekzoznamu"/>
              <w:numPr>
                <w:ilvl w:val="0"/>
                <w:numId w:val="122"/>
              </w:numPr>
              <w:spacing w:after="0" w:line="240" w:lineRule="auto"/>
              <w:ind w:left="463" w:hanging="283"/>
              <w:jc w:val="both"/>
              <w:rPr>
                <w:rFonts w:cstheme="minorHAnsi"/>
                <w:sz w:val="16"/>
                <w:szCs w:val="16"/>
              </w:rPr>
            </w:pPr>
            <w:r w:rsidRPr="00292CB0">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292CB0" w:rsidRDefault="00123EAE"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65526080"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(tabuľka č. 1 - </w:t>
            </w:r>
            <w:r w:rsidRPr="00292CB0">
              <w:rPr>
                <w:rFonts w:cstheme="minorHAnsi"/>
                <w:bCs/>
                <w:sz w:val="16"/>
                <w:szCs w:val="16"/>
              </w:rPr>
              <w:t>Identifikácia žiadateľa)</w:t>
            </w:r>
          </w:p>
          <w:p w14:paraId="244CF7ED"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lastRenderedPageBreak/>
              <w:t xml:space="preserve">Stanovy združenia  vrátane všetkých dodatkov s vyznačením dňa registrácie Ministerstvom vnútra SR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37D00861"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w:t>
            </w:r>
            <w:proofErr w:type="spellStart"/>
            <w:r w:rsidRPr="00292CB0">
              <w:rPr>
                <w:rFonts w:cstheme="minorHAnsi"/>
                <w:sz w:val="16"/>
                <w:szCs w:val="16"/>
              </w:rPr>
              <w:t>ŽoNFP</w:t>
            </w:r>
            <w:proofErr w:type="spellEnd"/>
            <w:r w:rsidRPr="00292CB0">
              <w:rPr>
                <w:rFonts w:cstheme="minorHAnsi"/>
                <w:sz w:val="16"/>
                <w:szCs w:val="16"/>
              </w:rPr>
              <w:t xml:space="preserve"> a/alebo konaniu o </w:t>
            </w:r>
            <w:proofErr w:type="spellStart"/>
            <w:r w:rsidRPr="00292CB0">
              <w:rPr>
                <w:rFonts w:cstheme="minorHAnsi"/>
                <w:sz w:val="16"/>
                <w:szCs w:val="16"/>
              </w:rPr>
              <w:t>ŽoNFP</w:t>
            </w:r>
            <w:proofErr w:type="spellEnd"/>
            <w:r w:rsidRPr="00292CB0">
              <w:rPr>
                <w:rFonts w:cstheme="minorHAnsi"/>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2E7E779" w14:textId="77777777" w:rsidR="00123EAE" w:rsidRPr="00292CB0" w:rsidRDefault="00123EAE" w:rsidP="004800B7">
            <w:pPr>
              <w:pStyle w:val="Odsekzoznamu"/>
              <w:numPr>
                <w:ilvl w:val="0"/>
                <w:numId w:val="304"/>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5A7FB79" w14:textId="77777777" w:rsidR="00123EAE" w:rsidRPr="00292CB0" w:rsidRDefault="00123EA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8674E16" w14:textId="77777777" w:rsidR="00123EAE" w:rsidRPr="00292CB0" w:rsidRDefault="00123EAE" w:rsidP="004800B7">
            <w:pPr>
              <w:pStyle w:val="Odsekzoznamu"/>
              <w:numPr>
                <w:ilvl w:val="0"/>
                <w:numId w:val="226"/>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E2B8905" w14:textId="77777777" w:rsidR="00123EAE" w:rsidRPr="00292CB0" w:rsidRDefault="00123EAE" w:rsidP="004800B7">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6"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77"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734554B" w14:textId="77777777" w:rsidR="00123EAE" w:rsidRPr="00292CB0" w:rsidRDefault="00123EAE"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D49E252" w14:textId="1DB8D4DF" w:rsidR="003C4209" w:rsidRPr="00292CB0" w:rsidRDefault="00123EAE" w:rsidP="004800B7">
            <w:pPr>
              <w:pStyle w:val="Odsekzoznamu"/>
              <w:numPr>
                <w:ilvl w:val="0"/>
                <w:numId w:val="456"/>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w:t>
            </w:r>
            <w:proofErr w:type="spellStart"/>
            <w:r w:rsidRPr="00292CB0">
              <w:rPr>
                <w:rFonts w:cstheme="minorHAnsi"/>
                <w:sz w:val="16"/>
                <w:szCs w:val="16"/>
              </w:rPr>
              <w:t>ŽoNFP</w:t>
            </w:r>
            <w:proofErr w:type="spellEnd"/>
            <w:r w:rsidRPr="00292CB0">
              <w:rPr>
                <w:rFonts w:cstheme="minorHAnsi"/>
                <w:sz w:val="16"/>
                <w:szCs w:val="16"/>
              </w:rPr>
              <w:t xml:space="preserve">, resp. najneskôr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Plnomocenstvo môže byť vyhotovené aj po termíne predloženia </w:t>
            </w:r>
            <w:proofErr w:type="spellStart"/>
            <w:r w:rsidRPr="00292CB0">
              <w:rPr>
                <w:rFonts w:cstheme="minorHAnsi"/>
                <w:sz w:val="16"/>
                <w:szCs w:val="16"/>
              </w:rPr>
              <w:t>ŽoNFP</w:t>
            </w:r>
            <w:proofErr w:type="spellEnd"/>
            <w:r w:rsidRPr="00292CB0">
              <w:rPr>
                <w:rFonts w:cstheme="minorHAnsi"/>
                <w:sz w:val="16"/>
                <w:szCs w:val="16"/>
              </w:rPr>
              <w:t xml:space="preserve"> (najneskôr však ku dňu doplnenia chýbajúcich náležitostí na základe prvej výzvy na doplnenie </w:t>
            </w:r>
            <w:proofErr w:type="spellStart"/>
            <w:r w:rsidRPr="00292CB0">
              <w:rPr>
                <w:rFonts w:cstheme="minorHAnsi"/>
                <w:sz w:val="16"/>
                <w:szCs w:val="16"/>
              </w:rPr>
              <w:t>ŽoNFP</w:t>
            </w:r>
            <w:proofErr w:type="spellEnd"/>
            <w:r w:rsidRPr="00292CB0">
              <w:rPr>
                <w:rFonts w:cstheme="minorHAnsi"/>
                <w:sz w:val="16"/>
                <w:szCs w:val="16"/>
              </w:rPr>
              <w:t xml:space="preserve"> zo strany príslušnej MAS) iba v prípade, ak sa vzťahuje na úkony po predložení </w:t>
            </w:r>
            <w:proofErr w:type="spellStart"/>
            <w:r w:rsidRPr="00292CB0">
              <w:rPr>
                <w:rFonts w:cstheme="minorHAnsi"/>
                <w:sz w:val="16"/>
                <w:szCs w:val="16"/>
              </w:rPr>
              <w:t>ŽoNFP</w:t>
            </w:r>
            <w:proofErr w:type="spellEnd"/>
            <w:r w:rsidRPr="00292CB0">
              <w:rPr>
                <w:rFonts w:cstheme="minorHAnsi"/>
                <w:sz w:val="16"/>
                <w:szCs w:val="16"/>
              </w:rPr>
              <w:t>, inak</w:t>
            </w:r>
            <w:r w:rsidRPr="00292CB0">
              <w:rPr>
                <w:rFonts w:cstheme="minorHAnsi"/>
                <w:bCs/>
                <w:sz w:val="16"/>
                <w:szCs w:val="16"/>
              </w:rPr>
              <w:t xml:space="preserve"> musí udelenie plnej moci časovo a rozsahom oprávnení splnomocnenca zodpovedať úkonom vykonaným splnomocnencom v súvislosti s predložením </w:t>
            </w:r>
            <w:proofErr w:type="spellStart"/>
            <w:r w:rsidRPr="00292CB0">
              <w:rPr>
                <w:rFonts w:cstheme="minorHAnsi"/>
                <w:bCs/>
                <w:sz w:val="16"/>
                <w:szCs w:val="16"/>
              </w:rPr>
              <w:t>ŽoNFP</w:t>
            </w:r>
            <w:proofErr w:type="spellEnd"/>
            <w:r w:rsidRPr="00292CB0">
              <w:rPr>
                <w:rFonts w:cstheme="minorHAnsi"/>
                <w:bCs/>
                <w:sz w:val="16"/>
                <w:szCs w:val="16"/>
              </w:rPr>
              <w:t xml:space="preserve">/konaním o </w:t>
            </w:r>
            <w:proofErr w:type="spellStart"/>
            <w:r w:rsidRPr="00292CB0">
              <w:rPr>
                <w:rFonts w:cstheme="minorHAnsi"/>
                <w:bCs/>
                <w:sz w:val="16"/>
                <w:szCs w:val="16"/>
              </w:rPr>
              <w:t>ŽoNFP</w:t>
            </w:r>
            <w:proofErr w:type="spellEnd"/>
            <w:r w:rsidRPr="00292CB0">
              <w:rPr>
                <w:rFonts w:cstheme="minorHAnsi"/>
                <w:bCs/>
                <w:sz w:val="16"/>
                <w:szCs w:val="16"/>
              </w:rPr>
              <w:t>.</w:t>
            </w:r>
          </w:p>
        </w:tc>
      </w:tr>
      <w:tr w:rsidR="00292CB0" w:rsidRPr="00292CB0"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6466786E" w14:textId="77777777" w:rsidTr="008B660B">
        <w:trPr>
          <w:trHeight w:val="284"/>
        </w:trPr>
        <w:tc>
          <w:tcPr>
            <w:tcW w:w="177" w:type="pct"/>
            <w:shd w:val="clear" w:color="auto" w:fill="FFF2CC" w:themeFill="accent4" w:themeFillTint="33"/>
            <w:vAlign w:val="center"/>
          </w:tcPr>
          <w:p w14:paraId="596B717A" w14:textId="29158176" w:rsidR="003C4209" w:rsidRPr="00292CB0" w:rsidRDefault="003C4209"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6D8A0ECB" w14:textId="32203FF6" w:rsidR="003C4209" w:rsidRPr="00292CB0" w:rsidRDefault="00291E2C"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26F32BEB" w14:textId="77777777" w:rsidTr="005465A8">
        <w:trPr>
          <w:trHeight w:val="284"/>
        </w:trPr>
        <w:tc>
          <w:tcPr>
            <w:tcW w:w="177" w:type="pct"/>
            <w:shd w:val="clear" w:color="auto" w:fill="FFFFFF" w:themeFill="background1"/>
            <w:vAlign w:val="center"/>
          </w:tcPr>
          <w:p w14:paraId="42F2ED47" w14:textId="7BC3D8A5"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2.1.</w:t>
            </w:r>
          </w:p>
        </w:tc>
        <w:tc>
          <w:tcPr>
            <w:tcW w:w="4823" w:type="pct"/>
            <w:gridSpan w:val="3"/>
            <w:shd w:val="clear" w:color="auto" w:fill="FFFFFF" w:themeFill="background1"/>
            <w:vAlign w:val="center"/>
          </w:tcPr>
          <w:p w14:paraId="1FEEDEE5" w14:textId="77777777" w:rsidR="003C4209" w:rsidRPr="00292CB0" w:rsidRDefault="003C4209"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9E9A86C" w14:textId="5BF05BAA" w:rsidR="003C4209" w:rsidRPr="00292CB0" w:rsidRDefault="003C4209" w:rsidP="002C09AB">
            <w:pPr>
              <w:spacing w:after="0" w:line="240" w:lineRule="auto"/>
              <w:jc w:val="both"/>
              <w:rPr>
                <w:rFonts w:cstheme="minorHAnsi"/>
                <w:i/>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475AA5" w:rsidRPr="00292CB0">
              <w:rPr>
                <w:rFonts w:cstheme="minorHAnsi"/>
                <w:bCs/>
                <w:sz w:val="16"/>
                <w:szCs w:val="16"/>
              </w:rPr>
              <w:t xml:space="preserve"> </w:t>
            </w:r>
            <w:r w:rsidR="003C47A1" w:rsidRPr="00292CB0">
              <w:rPr>
                <w:rFonts w:cstheme="minorHAnsi"/>
                <w:bCs/>
                <w:sz w:val="16"/>
                <w:szCs w:val="16"/>
              </w:rPr>
              <w:t>na predkladanie</w:t>
            </w:r>
            <w:r w:rsidR="00475AA5" w:rsidRPr="00292CB0">
              <w:rPr>
                <w:rFonts w:cstheme="minorHAnsi"/>
                <w:bCs/>
                <w:sz w:val="16"/>
                <w:szCs w:val="16"/>
              </w:rPr>
              <w:t xml:space="preserve"> </w:t>
            </w:r>
            <w:proofErr w:type="spellStart"/>
            <w:r w:rsidR="00475AA5" w:rsidRPr="00292CB0">
              <w:rPr>
                <w:rFonts w:cstheme="minorHAnsi"/>
                <w:bCs/>
                <w:sz w:val="16"/>
                <w:szCs w:val="16"/>
              </w:rPr>
              <w:t>ŽoNFP</w:t>
            </w:r>
            <w:proofErr w:type="spellEnd"/>
            <w:r w:rsidRPr="00292CB0">
              <w:rPr>
                <w:rFonts w:cstheme="minorHAnsi"/>
                <w:bCs/>
                <w:sz w:val="16"/>
                <w:szCs w:val="16"/>
              </w:rPr>
              <w:t xml:space="preserve"> ako oprávne</w:t>
            </w:r>
            <w:r w:rsidR="00475AA5" w:rsidRPr="00292CB0">
              <w:rPr>
                <w:rFonts w:cstheme="minorHAnsi"/>
                <w:bCs/>
                <w:sz w:val="16"/>
                <w:szCs w:val="16"/>
              </w:rPr>
              <w:t>né aktivity/činnosti MAS.</w:t>
            </w:r>
            <w:r w:rsidRPr="00292CB0">
              <w:rPr>
                <w:rFonts w:cstheme="minorHAnsi"/>
                <w:bCs/>
                <w:sz w:val="16"/>
                <w:szCs w:val="16"/>
              </w:rPr>
              <w:t xml:space="preserve"> Žiadateľ musí zároveň spĺňať aj podmienky uvedené v bode 2.1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 xml:space="preserve">7.5 </w:t>
            </w:r>
            <w:r w:rsidRPr="00292CB0">
              <w:rPr>
                <w:rFonts w:cstheme="minorHAnsi"/>
                <w:sz w:val="16"/>
                <w:szCs w:val="16"/>
              </w:rPr>
              <w:t>Podpora na investície do rekreačnej infraštruktúry, turistických informácií a do turistickej infraštruktúry malých rozmerov na verejné využitie</w:t>
            </w:r>
            <w:r w:rsidRPr="00292CB0">
              <w:rPr>
                <w:rFonts w:cstheme="minorHAnsi"/>
                <w:bCs/>
                <w:sz w:val="16"/>
                <w:szCs w:val="16"/>
              </w:rPr>
              <w:t xml:space="preserve"> </w:t>
            </w:r>
            <w:r w:rsidRPr="00292CB0">
              <w:rPr>
                <w:rFonts w:cstheme="minorHAnsi"/>
                <w:sz w:val="16"/>
                <w:szCs w:val="16"/>
              </w:rPr>
              <w:t>uv</w:t>
            </w:r>
            <w:r w:rsidR="00475AA5" w:rsidRPr="00292CB0">
              <w:rPr>
                <w:rFonts w:cstheme="minorHAnsi"/>
                <w:sz w:val="16"/>
                <w:szCs w:val="16"/>
              </w:rPr>
              <w:t>edené v Prílohe 6B k  Príručke</w:t>
            </w:r>
            <w:r w:rsidR="003C47A1"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292CB0" w:rsidRDefault="003C4209"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527DB0E3" w14:textId="77777777" w:rsidR="00B03FFA" w:rsidRPr="00292CB0" w:rsidRDefault="003C4209" w:rsidP="004800B7">
            <w:pPr>
              <w:pStyle w:val="Odsekzoznamu"/>
              <w:numPr>
                <w:ilvl w:val="0"/>
                <w:numId w:val="209"/>
              </w:numPr>
              <w:spacing w:after="0" w:line="240" w:lineRule="auto"/>
              <w:ind w:left="282" w:hanging="282"/>
              <w:jc w:val="both"/>
              <w:rPr>
                <w:rFonts w:cstheme="minorHAnsi"/>
                <w:i/>
                <w:sz w:val="16"/>
                <w:szCs w:val="16"/>
              </w:rPr>
            </w:pPr>
            <w:r w:rsidRPr="00292CB0">
              <w:rPr>
                <w:rFonts w:cstheme="minorHAnsi"/>
                <w:i/>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292CB0" w:rsidRDefault="003C4209" w:rsidP="004800B7">
            <w:pPr>
              <w:pStyle w:val="Odsekzoznamu"/>
              <w:numPr>
                <w:ilvl w:val="0"/>
                <w:numId w:val="209"/>
              </w:numPr>
              <w:spacing w:after="0" w:line="240" w:lineRule="auto"/>
              <w:ind w:left="282" w:hanging="282"/>
              <w:jc w:val="both"/>
              <w:rPr>
                <w:rFonts w:cstheme="minorHAnsi"/>
                <w:i/>
                <w:sz w:val="16"/>
                <w:szCs w:val="16"/>
              </w:rPr>
            </w:pPr>
            <w:r w:rsidRPr="00292CB0">
              <w:rPr>
                <w:rFonts w:cstheme="minorHAnsi"/>
                <w:i/>
                <w:sz w:val="16"/>
                <w:szCs w:val="16"/>
              </w:rPr>
              <w:t xml:space="preserve">investície do rekreačnej infraštruktúry, turistických informácií a informačných tabúľ v turistických lokalitách na verejné využitie, budovanie drobných obslužných zariadení pre turistov, informačné body, smerové tabule, </w:t>
            </w:r>
            <w:proofErr w:type="spellStart"/>
            <w:r w:rsidRPr="00292CB0">
              <w:rPr>
                <w:rFonts w:cstheme="minorHAnsi"/>
                <w:i/>
                <w:sz w:val="16"/>
                <w:szCs w:val="16"/>
              </w:rPr>
              <w:t>KIOSKy</w:t>
            </w:r>
            <w:proofErr w:type="spellEnd"/>
            <w:r w:rsidRPr="00292CB0">
              <w:rPr>
                <w:rFonts w:cstheme="minorHAnsi"/>
                <w:i/>
                <w:sz w:val="16"/>
                <w:szCs w:val="16"/>
              </w:rPr>
              <w:t xml:space="preserve"> a pod.</w:t>
            </w:r>
          </w:p>
          <w:p w14:paraId="47CA343C" w14:textId="43BE9D52" w:rsidR="003C4209" w:rsidRDefault="003C4209" w:rsidP="004800B7">
            <w:pPr>
              <w:pStyle w:val="Odsekzoznamu"/>
              <w:numPr>
                <w:ilvl w:val="0"/>
                <w:numId w:val="209"/>
              </w:numPr>
              <w:spacing w:after="0" w:line="240" w:lineRule="auto"/>
              <w:ind w:left="282" w:hanging="282"/>
              <w:jc w:val="both"/>
              <w:rPr>
                <w:rFonts w:cstheme="minorHAnsi"/>
                <w:i/>
                <w:sz w:val="16"/>
                <w:szCs w:val="16"/>
              </w:rPr>
            </w:pPr>
            <w:r w:rsidRPr="00292CB0">
              <w:rPr>
                <w:rFonts w:cstheme="minorHAnsi"/>
                <w:i/>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303C2694" w14:textId="4EB3D17E" w:rsidR="00B90BD5" w:rsidRPr="001C5CAA" w:rsidDel="00C733BC" w:rsidRDefault="00B90BD5" w:rsidP="00B90BD5">
            <w:pPr>
              <w:pStyle w:val="Odsekzoznamu"/>
              <w:numPr>
                <w:ilvl w:val="0"/>
                <w:numId w:val="209"/>
              </w:numPr>
              <w:tabs>
                <w:tab w:val="left" w:pos="993"/>
              </w:tabs>
              <w:autoSpaceDE w:val="0"/>
              <w:autoSpaceDN w:val="0"/>
              <w:adjustRightInd w:val="0"/>
              <w:spacing w:after="0" w:line="240" w:lineRule="auto"/>
              <w:ind w:left="237" w:hanging="237"/>
              <w:jc w:val="both"/>
              <w:rPr>
                <w:del w:id="134" w:author="Jana Vacíková [2]" w:date="2025-03-25T16:07:00Z"/>
                <w:rFonts w:cstheme="minorHAnsi"/>
                <w:b/>
                <w:bCs/>
                <w:color w:val="FF0000"/>
                <w:sz w:val="16"/>
                <w:szCs w:val="16"/>
              </w:rPr>
            </w:pPr>
            <w:del w:id="135" w:author="Jana Vacíková [2]" w:date="2025-03-25T16:07:00Z">
              <w:r w:rsidRPr="001C5CAA" w:rsidDel="00C733BC">
                <w:rPr>
                  <w:rStyle w:val="Vrazn"/>
                  <w:rFonts w:cstheme="minorHAnsi"/>
                  <w:i/>
                  <w:color w:val="FF0000"/>
                  <w:sz w:val="16"/>
                  <w:szCs w:val="16"/>
                </w:rPr>
                <w:delText>Riadenie projektu</w:delText>
              </w:r>
              <w:r w:rsidDel="00C733BC">
                <w:rPr>
                  <w:rStyle w:val="Odkaznapoznmkupodiarou"/>
                  <w:rFonts w:cstheme="minorHAnsi"/>
                  <w:b/>
                  <w:bCs/>
                  <w:i/>
                  <w:color w:val="FF0000"/>
                  <w:sz w:val="16"/>
                  <w:szCs w:val="16"/>
                </w:rPr>
                <w:footnoteReference w:id="75"/>
              </w:r>
              <w:r w:rsidRPr="001C5CAA" w:rsidDel="00C733BC">
                <w:rPr>
                  <w:rStyle w:val="Vrazn"/>
                  <w:rFonts w:cstheme="minorHAnsi"/>
                  <w:i/>
                  <w:color w:val="FF0000"/>
                  <w:sz w:val="16"/>
                  <w:szCs w:val="16"/>
                </w:rPr>
                <w:delText xml:space="preserve">  </w:delText>
              </w:r>
              <w:r w:rsidRPr="001C5CAA" w:rsidDel="00C733BC">
                <w:rPr>
                  <w:rFonts w:eastAsiaTheme="minorHAnsi" w:cstheme="minorHAnsi"/>
                  <w:b/>
                  <w:bCs/>
                  <w:i/>
                  <w:color w:val="FF0000"/>
                  <w:sz w:val="16"/>
                  <w:szCs w:val="16"/>
                </w:rPr>
                <w:delText xml:space="preserve">max. do výšky 3% oprávnených nákladov na projekt, ktoré </w:delText>
              </w:r>
              <w:r w:rsidRPr="001C5CAA" w:rsidDel="00C733BC">
                <w:rPr>
                  <w:rFonts w:eastAsiaTheme="minorHAnsi" w:cstheme="minorHAnsi"/>
                  <w:b/>
                  <w:i/>
                  <w:color w:val="FF0000"/>
                  <w:sz w:val="16"/>
                  <w:szCs w:val="16"/>
                </w:rPr>
                <w:delText>pokrýva oblasť projektového riadenia a obsahuje činnosti ako príprava podkladov k  žiadosti o NFP/žiadosti o platbu, príprava žiadosti o NFP/žiadosti o platbu, finančné zúčtovania, komunikácia s poskytovateľom a inými inštitúciami v rámci realizácie projektu, sledovanie čiastkových a celkových výsledkov (monitorovanie) projektu, vykonávanie prípadných zmien projektu a organizačné zabezpečenie aktivít projektu zamestnancami prijímateľa</w:delText>
              </w:r>
              <w:r w:rsidRPr="001C5CAA" w:rsidDel="00C733BC">
                <w:rPr>
                  <w:rFonts w:eastAsiaTheme="minorHAnsi" w:cstheme="minorHAnsi"/>
                  <w:i/>
                  <w:color w:val="FF0000"/>
                  <w:sz w:val="16"/>
                  <w:szCs w:val="16"/>
                </w:rPr>
                <w:delText xml:space="preserve">.“  </w:delText>
              </w:r>
            </w:del>
          </w:p>
          <w:p w14:paraId="0EA0C7BF" w14:textId="6378A6F6" w:rsidR="00B90BD5" w:rsidRPr="001C5CAA" w:rsidDel="00C733BC" w:rsidRDefault="00B90BD5" w:rsidP="00B90BD5">
            <w:pPr>
              <w:pStyle w:val="Odsekzoznamu"/>
              <w:rPr>
                <w:del w:id="138" w:author="Jana Vacíková [2]" w:date="2025-03-25T16:07:00Z"/>
                <w:rFonts w:eastAsiaTheme="minorHAnsi" w:cstheme="minorHAnsi"/>
                <w:color w:val="FF0000"/>
                <w:sz w:val="16"/>
                <w:szCs w:val="16"/>
              </w:rPr>
            </w:pPr>
          </w:p>
          <w:p w14:paraId="491BA4E8" w14:textId="2AFBD419" w:rsidR="00B90BD5" w:rsidDel="00C733BC" w:rsidRDefault="00B90BD5" w:rsidP="00B90BD5">
            <w:pPr>
              <w:pStyle w:val="Odsekzoznamu"/>
              <w:tabs>
                <w:tab w:val="left" w:pos="993"/>
              </w:tabs>
              <w:autoSpaceDE w:val="0"/>
              <w:autoSpaceDN w:val="0"/>
              <w:adjustRightInd w:val="0"/>
              <w:spacing w:after="0" w:line="240" w:lineRule="auto"/>
              <w:ind w:left="237"/>
              <w:jc w:val="both"/>
              <w:rPr>
                <w:del w:id="139" w:author="Jana Vacíková [2]" w:date="2025-03-25T16:07:00Z"/>
                <w:rFonts w:cstheme="minorHAnsi"/>
                <w:color w:val="FF0000"/>
                <w:sz w:val="16"/>
                <w:szCs w:val="16"/>
              </w:rPr>
            </w:pPr>
            <w:del w:id="140" w:author="Jana Vacíková [2]" w:date="2025-03-25T16:07:00Z">
              <w:r w:rsidRPr="001C5CAA" w:rsidDel="00C733BC">
                <w:rPr>
                  <w:rFonts w:eastAsiaTheme="minorHAnsi" w:cstheme="minorHAnsi"/>
                  <w:color w:val="FF0000"/>
                  <w:sz w:val="16"/>
                  <w:szCs w:val="16"/>
                </w:rPr>
                <w:delText>V rámci Riadenia projektu</w:delText>
              </w:r>
              <w:r w:rsidRPr="001C5CAA" w:rsidDel="00C733BC">
                <w:rPr>
                  <w:rFonts w:eastAsiaTheme="minorHAnsi" w:cstheme="minorHAnsi"/>
                  <w:i/>
                  <w:color w:val="FF0000"/>
                  <w:sz w:val="16"/>
                  <w:szCs w:val="16"/>
                </w:rPr>
                <w:delText xml:space="preserve"> </w:delText>
              </w:r>
              <w:r w:rsidRPr="001C5CAA" w:rsidDel="00C733BC">
                <w:rPr>
                  <w:rFonts w:cstheme="minorHAnsi"/>
                  <w:b/>
                  <w:bCs/>
                  <w:color w:val="FF0000"/>
                  <w:sz w:val="16"/>
                  <w:szCs w:val="16"/>
                </w:rPr>
                <w:delText xml:space="preserve">pracovná pozícia musí byť </w:delText>
              </w:r>
              <w:r w:rsidRPr="001C5CAA" w:rsidDel="00C733BC">
                <w:rPr>
                  <w:rFonts w:cstheme="minorHAnsi"/>
                  <w:b/>
                  <w:color w:val="FF0000"/>
                  <w:sz w:val="16"/>
                  <w:szCs w:val="16"/>
                </w:rPr>
                <w:delText xml:space="preserve">zabezpečená internými zamestnancami (pracovný pomer založený pracovnou zmluvou, dohodou o práci vykonávanej mimo pracovného pomeru). </w:delText>
              </w:r>
              <w:r w:rsidRPr="001C5CAA" w:rsidDel="00C733BC">
                <w:rPr>
                  <w:rFonts w:cstheme="minorHAnsi"/>
                  <w:color w:val="FF0000"/>
                  <w:sz w:val="16"/>
                  <w:szCs w:val="16"/>
                </w:rPr>
                <w:delText>Je nevyhnutné, aby žiadateľ/prijímateľ rešpektoval odmeňovanie jednotlivých pracovných pozícií (pracovný pomer alebo dohody o prácach vykonávaných mimo pracovného pomeru) s ohľadom na jeho predchádzajúcu mzdovú politiku, t. j. nie je možné akceptovať navýšenie iba z dôvodu, že práce vykonávané na projekte sú financované z prostriedkov PRv SR 2014 - 2022 (napr. rozdielne sadzby odmeňovania za práce vykonávané mimo aktivít projektu a za zhodné alebo obdobné práce vykonávané na aktivitách projektu financovaných z prostriedkov PRV SR 2014 - 2022). Takéto navýšenie bude mať za následok vznik neoprávnených výdavkov .</w:delText>
              </w:r>
            </w:del>
          </w:p>
          <w:p w14:paraId="44922CCD" w14:textId="1FFEECB8" w:rsidR="00B90BD5" w:rsidDel="00C733BC" w:rsidRDefault="00B90BD5" w:rsidP="00B90BD5">
            <w:pPr>
              <w:pStyle w:val="Odsekzoznamu"/>
              <w:tabs>
                <w:tab w:val="left" w:pos="993"/>
              </w:tabs>
              <w:autoSpaceDE w:val="0"/>
              <w:autoSpaceDN w:val="0"/>
              <w:adjustRightInd w:val="0"/>
              <w:spacing w:after="0" w:line="240" w:lineRule="auto"/>
              <w:ind w:left="237"/>
              <w:jc w:val="both"/>
              <w:rPr>
                <w:del w:id="141" w:author="Jana Vacíková [2]" w:date="2025-03-25T16:07:00Z"/>
                <w:rFonts w:cstheme="minorHAnsi"/>
                <w:color w:val="FF0000"/>
                <w:sz w:val="16"/>
                <w:szCs w:val="16"/>
              </w:rPr>
            </w:pPr>
            <w:del w:id="142" w:author="Jana Vacíková [2]" w:date="2025-03-25T16:07:00Z">
              <w:r w:rsidRPr="001C5CAA" w:rsidDel="00C733BC">
                <w:rPr>
                  <w:rFonts w:cstheme="minorHAnsi"/>
                  <w:color w:val="FF0000"/>
                  <w:sz w:val="16"/>
                  <w:szCs w:val="16"/>
                </w:rPr>
                <w:delText xml:space="preserve">Výdavky týkajúce sa výkonu práce sú limitované rozsahom práce maximálne 12 hodín/deň (výnimkou je pracovná činnosť/výkon práce vyžadujúca nerovnomerné rozvrhnutie týždenného pracovného času) za všetky pracovné úväzky osoby kumulatívne u jedného zamestnávateľa, t. j. za všetky pracovné pomery, dohody mimo pracovného pomeru a štátnozamestnanecký pomer. Toto pravidlo oprávnenosti výdavkov vymedzuje, že v konkrétny deň, kedy osoba vykonáva prácu pre projekt podporený z PRv Sr 2014 - 2022, nemôže jej vykonávaná práca za všetky úväzky u jedného zamestnávateľa presiahnuť 12 hodín. V prípade prekročenia limitu je oprávnený len ten výdavok, ktorý v súčte s ostatnými pracovnými úväzkami nepresiahne 12 hodín. Pracovné úväzky osôb pracujúcich na projekte sa nesmú prekrývať, nie je prípustné, aby bol zamestnanec platený za rovnakú činnosť vykonávanú v tom istom čase, resp. za rovnaké výstupy viackrát. </w:delText>
              </w:r>
            </w:del>
          </w:p>
          <w:p w14:paraId="36CD8A1E" w14:textId="40FD00CA" w:rsidR="00B90BD5" w:rsidDel="00C733BC" w:rsidRDefault="00B90BD5" w:rsidP="00B90BD5">
            <w:pPr>
              <w:pStyle w:val="Odsekzoznamu"/>
              <w:tabs>
                <w:tab w:val="left" w:pos="993"/>
              </w:tabs>
              <w:autoSpaceDE w:val="0"/>
              <w:autoSpaceDN w:val="0"/>
              <w:adjustRightInd w:val="0"/>
              <w:spacing w:after="0" w:line="240" w:lineRule="auto"/>
              <w:ind w:left="237"/>
              <w:jc w:val="both"/>
              <w:rPr>
                <w:del w:id="143" w:author="Jana Vacíková [2]" w:date="2025-03-25T16:07:00Z"/>
                <w:rFonts w:cstheme="minorHAnsi"/>
                <w:color w:val="FF0000"/>
                <w:sz w:val="16"/>
                <w:szCs w:val="16"/>
              </w:rPr>
            </w:pPr>
            <w:del w:id="144" w:author="Jana Vacíková [2]" w:date="2025-03-25T16:07:00Z">
              <w:r w:rsidRPr="001C5CAA" w:rsidDel="00C733BC">
                <w:rPr>
                  <w:rFonts w:cstheme="minorHAnsi"/>
                  <w:color w:val="FF0000"/>
                  <w:sz w:val="16"/>
                  <w:szCs w:val="16"/>
                </w:rPr>
                <w:lastRenderedPageBreak/>
                <w:delText xml:space="preserve">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PRV SR 014 - 2022, resp. z iných programov EÚ alebo vnútroštátnych programov, resp. pri zistení vykonávania činnosti nefinancovanej z prostriedkov PR SR 2014 - 2022. Výdavky, ktoré sa vzťahujú na tieto pracovné výkazy budú vylúčené z financovania dotknutého projektu v na úrovni príslušného dňa, pričom nie je podstatné, na základe akého zmluvného vzťahu osoba pracovala. </w:delText>
              </w:r>
            </w:del>
          </w:p>
          <w:p w14:paraId="06386BFB" w14:textId="45140D2A" w:rsidR="00B90BD5" w:rsidDel="00C733BC" w:rsidRDefault="00B90BD5" w:rsidP="00B90BD5">
            <w:pPr>
              <w:pStyle w:val="Odsekzoznamu"/>
              <w:tabs>
                <w:tab w:val="left" w:pos="993"/>
              </w:tabs>
              <w:autoSpaceDE w:val="0"/>
              <w:autoSpaceDN w:val="0"/>
              <w:adjustRightInd w:val="0"/>
              <w:spacing w:after="0" w:line="240" w:lineRule="auto"/>
              <w:ind w:left="237"/>
              <w:jc w:val="both"/>
              <w:rPr>
                <w:del w:id="145" w:author="Jana Vacíková [2]" w:date="2025-03-25T16:07:00Z"/>
                <w:rFonts w:cstheme="minorHAnsi"/>
                <w:color w:val="FF0000"/>
                <w:sz w:val="16"/>
                <w:szCs w:val="16"/>
              </w:rPr>
            </w:pPr>
          </w:p>
          <w:p w14:paraId="3D932FCF" w14:textId="3C86FB4E" w:rsidR="00B90BD5" w:rsidDel="00C733BC" w:rsidRDefault="00B90BD5" w:rsidP="00B90BD5">
            <w:pPr>
              <w:pStyle w:val="Odsekzoznamu"/>
              <w:tabs>
                <w:tab w:val="left" w:pos="993"/>
              </w:tabs>
              <w:autoSpaceDE w:val="0"/>
              <w:autoSpaceDN w:val="0"/>
              <w:adjustRightInd w:val="0"/>
              <w:spacing w:after="0" w:line="240" w:lineRule="auto"/>
              <w:ind w:left="237"/>
              <w:jc w:val="both"/>
              <w:rPr>
                <w:del w:id="146" w:author="Jana Vacíková [2]" w:date="2025-03-25T16:07:00Z"/>
                <w:rFonts w:cstheme="minorHAnsi"/>
                <w:color w:val="FF0000"/>
                <w:sz w:val="16"/>
                <w:szCs w:val="16"/>
              </w:rPr>
            </w:pPr>
            <w:del w:id="147" w:author="Jana Vacíková [2]" w:date="2025-03-25T16:07:00Z">
              <w:r w:rsidRPr="001C5CAA" w:rsidDel="00C733BC">
                <w:rPr>
                  <w:rFonts w:cstheme="minorHAnsi"/>
                  <w:color w:val="FF0000"/>
                  <w:sz w:val="16"/>
                  <w:szCs w:val="16"/>
                </w:rPr>
                <w:delText xml:space="preserve">Za neoprávnené sa budú považovať výdavky v prípade identifikácie nepravdivých údajov uvedených v pracovnom výkaze. Ak zamestnanec nepracuje z dôvodu práceneschopnosti (dočasná práceneschopnosť na výkon zárobkovej činnosti alebo nariadeného karanténneho opatrenia alebo izolácie) alebo ošetrovania člena rodiny či navštevy lekára a súčasne v tom istom čase vykonáva aktivity pre projekt na základe pracovnoprávneho, alebo obdobného vzťahu, budú výdavky na tieto aktivity považované za neoprávnené. </w:delText>
              </w:r>
            </w:del>
          </w:p>
          <w:p w14:paraId="529DF7CF" w14:textId="2163BC53" w:rsidR="00B90BD5" w:rsidDel="00C733BC" w:rsidRDefault="00B90BD5" w:rsidP="00B90BD5">
            <w:pPr>
              <w:pStyle w:val="Odsekzoznamu"/>
              <w:tabs>
                <w:tab w:val="left" w:pos="993"/>
              </w:tabs>
              <w:autoSpaceDE w:val="0"/>
              <w:autoSpaceDN w:val="0"/>
              <w:adjustRightInd w:val="0"/>
              <w:spacing w:after="0" w:line="240" w:lineRule="auto"/>
              <w:ind w:left="237"/>
              <w:jc w:val="both"/>
              <w:rPr>
                <w:del w:id="148" w:author="Jana Vacíková [2]" w:date="2025-03-25T16:07:00Z"/>
                <w:rFonts w:cstheme="minorHAnsi"/>
                <w:color w:val="FF0000"/>
                <w:sz w:val="16"/>
                <w:szCs w:val="16"/>
              </w:rPr>
            </w:pPr>
          </w:p>
          <w:p w14:paraId="1138915A" w14:textId="4DF7899D" w:rsidR="00B90BD5" w:rsidRPr="001C5CAA" w:rsidDel="00C733BC" w:rsidRDefault="00B90BD5" w:rsidP="00B90BD5">
            <w:pPr>
              <w:pStyle w:val="Odsekzoznamu"/>
              <w:tabs>
                <w:tab w:val="left" w:pos="993"/>
              </w:tabs>
              <w:autoSpaceDE w:val="0"/>
              <w:autoSpaceDN w:val="0"/>
              <w:adjustRightInd w:val="0"/>
              <w:spacing w:after="0" w:line="240" w:lineRule="auto"/>
              <w:ind w:left="237"/>
              <w:jc w:val="both"/>
              <w:rPr>
                <w:del w:id="149" w:author="Jana Vacíková [2]" w:date="2025-03-25T16:07:00Z"/>
                <w:rFonts w:cstheme="minorHAnsi"/>
                <w:b/>
                <w:bCs/>
                <w:color w:val="FF0000"/>
                <w:sz w:val="16"/>
                <w:szCs w:val="16"/>
              </w:rPr>
            </w:pPr>
            <w:del w:id="150" w:author="Jana Vacíková [2]" w:date="2025-03-25T16:07:00Z">
              <w:r w:rsidRPr="001C5CAA" w:rsidDel="00C733BC">
                <w:rPr>
                  <w:rFonts w:cstheme="minorHAnsi"/>
                  <w:color w:val="FF0000"/>
                  <w:sz w:val="16"/>
                  <w:szCs w:val="16"/>
                </w:rPr>
                <w:delText xml:space="preserve">Zamestnávanie osôb pre účely vykonania práce, ktorá je spojená s riadením projektu: </w:delText>
              </w:r>
            </w:del>
          </w:p>
          <w:p w14:paraId="422CD24F" w14:textId="2199EC7E" w:rsidR="00B90BD5" w:rsidDel="00C733BC" w:rsidRDefault="00B90BD5" w:rsidP="00B90BD5">
            <w:pPr>
              <w:pStyle w:val="Odsekzoznamu"/>
              <w:numPr>
                <w:ilvl w:val="0"/>
                <w:numId w:val="93"/>
              </w:numPr>
              <w:spacing w:before="60" w:after="60" w:line="240" w:lineRule="auto"/>
              <w:jc w:val="both"/>
              <w:rPr>
                <w:del w:id="151" w:author="Jana Vacíková [2]" w:date="2025-03-25T16:07:00Z"/>
                <w:rFonts w:cstheme="minorHAnsi"/>
                <w:color w:val="FF0000"/>
                <w:sz w:val="16"/>
                <w:szCs w:val="16"/>
              </w:rPr>
            </w:pPr>
            <w:del w:id="152" w:author="Jana Vacíková [2]" w:date="2025-03-25T16:07:00Z">
              <w:r w:rsidRPr="004800B7" w:rsidDel="00C733BC">
                <w:rPr>
                  <w:rFonts w:cstheme="minorHAnsi"/>
                  <w:b/>
                  <w:bCs/>
                  <w:color w:val="FF0000"/>
                  <w:sz w:val="16"/>
                  <w:szCs w:val="16"/>
                  <w:u w:val="single"/>
                </w:rPr>
                <w:delText xml:space="preserve">zamestnanec vykonáva </w:delText>
              </w:r>
              <w:r w:rsidRPr="004800B7" w:rsidDel="00C733BC">
                <w:rPr>
                  <w:rFonts w:cstheme="minorHAnsi"/>
                  <w:b/>
                  <w:color w:val="FF0000"/>
                  <w:sz w:val="16"/>
                  <w:szCs w:val="16"/>
                  <w:u w:val="single"/>
                </w:rPr>
                <w:delText>100 %</w:delText>
              </w:r>
              <w:r w:rsidRPr="004800B7" w:rsidDel="00C733BC">
                <w:rPr>
                  <w:rFonts w:cstheme="minorHAnsi"/>
                  <w:color w:val="FF0000"/>
                  <w:sz w:val="16"/>
                  <w:szCs w:val="16"/>
                </w:rPr>
                <w:delText xml:space="preserve"> jeho skutočného pracovného času</w:delText>
              </w:r>
              <w:r w:rsidRPr="004800B7" w:rsidDel="00C733BC">
                <w:rPr>
                  <w:rFonts w:cstheme="minorHAnsi"/>
                  <w:b/>
                  <w:bCs/>
                  <w:color w:val="FF0000"/>
                  <w:sz w:val="16"/>
                  <w:szCs w:val="16"/>
                </w:rPr>
                <w:delText xml:space="preserve"> </w:delText>
              </w:r>
              <w:r w:rsidRPr="004800B7" w:rsidDel="00C733BC">
                <w:rPr>
                  <w:rFonts w:cstheme="minorHAnsi"/>
                  <w:bCs/>
                  <w:color w:val="FF0000"/>
                  <w:sz w:val="16"/>
                  <w:szCs w:val="16"/>
                </w:rPr>
                <w:delText xml:space="preserve">na </w:delText>
              </w:r>
              <w:r w:rsidRPr="004800B7" w:rsidDel="00C733BC">
                <w:rPr>
                  <w:rFonts w:cstheme="minorHAnsi"/>
                  <w:color w:val="FF0000"/>
                  <w:sz w:val="16"/>
                  <w:szCs w:val="16"/>
                </w:rPr>
                <w:delText xml:space="preserve">činnostiach spojených </w:delText>
              </w:r>
              <w:r w:rsidDel="00C733BC">
                <w:rPr>
                  <w:rFonts w:cstheme="minorHAnsi"/>
                  <w:color w:val="FF0000"/>
                  <w:sz w:val="16"/>
                  <w:szCs w:val="16"/>
                </w:rPr>
                <w:delText xml:space="preserve">s riadením projektu </w:delText>
              </w:r>
              <w:r w:rsidRPr="004800B7" w:rsidDel="00C733BC">
                <w:rPr>
                  <w:rFonts w:cstheme="minorHAnsi"/>
                  <w:color w:val="FF0000"/>
                  <w:sz w:val="16"/>
                  <w:szCs w:val="16"/>
                </w:rPr>
                <w:delText>(plný pracovný úväzok) a žiadne iné aktivity mimo, t.j. zamestnanec pracuje poča</w:delText>
              </w:r>
              <w:r w:rsidDel="00C733BC">
                <w:rPr>
                  <w:rFonts w:cstheme="minorHAnsi"/>
                  <w:color w:val="FF0000"/>
                  <w:sz w:val="16"/>
                  <w:szCs w:val="16"/>
                </w:rPr>
                <w:delText xml:space="preserve">s celej pracovnej doby výlučne </w:delText>
              </w:r>
              <w:r w:rsidRPr="004800B7" w:rsidDel="00C733BC">
                <w:rPr>
                  <w:rFonts w:cstheme="minorHAnsi"/>
                  <w:bCs/>
                  <w:color w:val="FF0000"/>
                  <w:sz w:val="16"/>
                  <w:szCs w:val="16"/>
                </w:rPr>
                <w:delText xml:space="preserve">na </w:delText>
              </w:r>
              <w:r w:rsidRPr="004800B7" w:rsidDel="00C733BC">
                <w:rPr>
                  <w:rFonts w:cstheme="minorHAnsi"/>
                  <w:color w:val="FF0000"/>
                  <w:sz w:val="16"/>
                  <w:szCs w:val="16"/>
                </w:rPr>
                <w:delText>činnostiach spojených s</w:delText>
              </w:r>
              <w:r w:rsidDel="00C733BC">
                <w:rPr>
                  <w:rFonts w:cstheme="minorHAnsi"/>
                  <w:color w:val="FF0000"/>
                  <w:sz w:val="16"/>
                  <w:szCs w:val="16"/>
                </w:rPr>
                <w:delText> </w:delText>
              </w:r>
              <w:r w:rsidRPr="004800B7" w:rsidDel="00C733BC">
                <w:rPr>
                  <w:rFonts w:cstheme="minorHAnsi"/>
                  <w:color w:val="FF0000"/>
                  <w:sz w:val="16"/>
                  <w:szCs w:val="16"/>
                </w:rPr>
                <w:delText>riadením</w:delText>
              </w:r>
              <w:r w:rsidDel="00C733BC">
                <w:rPr>
                  <w:rFonts w:cstheme="minorHAnsi"/>
                  <w:color w:val="FF0000"/>
                  <w:sz w:val="16"/>
                  <w:szCs w:val="16"/>
                </w:rPr>
                <w:delText xml:space="preserve"> projektu</w:delText>
              </w:r>
              <w:r w:rsidRPr="004800B7" w:rsidDel="00C733BC">
                <w:rPr>
                  <w:rFonts w:cstheme="minorHAnsi"/>
                  <w:color w:val="FF0000"/>
                  <w:sz w:val="16"/>
                  <w:szCs w:val="16"/>
                </w:rPr>
                <w:delText xml:space="preserve">. V tomto prípade sú oprávnené výdavky za celkovú cenu práce. </w:delText>
              </w:r>
            </w:del>
          </w:p>
          <w:p w14:paraId="4C8CE568" w14:textId="54ABF663" w:rsidR="00B90BD5" w:rsidRPr="004800B7" w:rsidDel="00C733BC" w:rsidRDefault="00B90BD5" w:rsidP="00B90BD5">
            <w:pPr>
              <w:pStyle w:val="Odsekzoznamu"/>
              <w:numPr>
                <w:ilvl w:val="0"/>
                <w:numId w:val="93"/>
              </w:numPr>
              <w:spacing w:before="60" w:after="60" w:line="240" w:lineRule="auto"/>
              <w:jc w:val="both"/>
              <w:rPr>
                <w:del w:id="153" w:author="Jana Vacíková [2]" w:date="2025-03-25T16:07:00Z"/>
                <w:rFonts w:cstheme="minorHAnsi"/>
                <w:color w:val="FF0000"/>
                <w:sz w:val="16"/>
                <w:szCs w:val="16"/>
              </w:rPr>
            </w:pPr>
            <w:del w:id="154" w:author="Jana Vacíková [2]" w:date="2025-03-25T16:07:00Z">
              <w:r w:rsidRPr="004800B7" w:rsidDel="00C733BC">
                <w:rPr>
                  <w:rFonts w:cstheme="minorHAnsi"/>
                  <w:b/>
                  <w:bCs/>
                  <w:color w:val="FF0000"/>
                  <w:sz w:val="16"/>
                  <w:szCs w:val="16"/>
                  <w:u w:val="single"/>
                </w:rPr>
                <w:delText xml:space="preserve">zamestnanec nevykonáva </w:delText>
              </w:r>
              <w:r w:rsidRPr="004800B7" w:rsidDel="00C733BC">
                <w:rPr>
                  <w:rFonts w:cstheme="minorHAnsi"/>
                  <w:b/>
                  <w:color w:val="FF0000"/>
                  <w:sz w:val="16"/>
                  <w:szCs w:val="16"/>
                  <w:u w:val="single"/>
                </w:rPr>
                <w:delText>100 %</w:delText>
              </w:r>
              <w:r w:rsidRPr="004800B7" w:rsidDel="00C733BC">
                <w:rPr>
                  <w:rFonts w:cstheme="minorHAnsi"/>
                  <w:color w:val="FF0000"/>
                  <w:sz w:val="16"/>
                  <w:szCs w:val="16"/>
                </w:rPr>
                <w:delText xml:space="preserve"> jeho skutočného pracovného času</w:delText>
              </w:r>
              <w:r w:rsidRPr="004800B7" w:rsidDel="00C733BC">
                <w:rPr>
                  <w:rFonts w:cstheme="minorHAnsi"/>
                  <w:b/>
                  <w:bCs/>
                  <w:color w:val="FF0000"/>
                  <w:sz w:val="16"/>
                  <w:szCs w:val="16"/>
                </w:rPr>
                <w:delText xml:space="preserve"> </w:delText>
              </w:r>
              <w:r w:rsidRPr="004800B7" w:rsidDel="00C733BC">
                <w:rPr>
                  <w:rFonts w:cstheme="minorHAnsi"/>
                  <w:bCs/>
                  <w:color w:val="FF0000"/>
                  <w:sz w:val="16"/>
                  <w:szCs w:val="16"/>
                </w:rPr>
                <w:delText xml:space="preserve">na </w:delText>
              </w:r>
              <w:r w:rsidRPr="004800B7" w:rsidDel="00C733BC">
                <w:rPr>
                  <w:rFonts w:cstheme="minorHAnsi"/>
                  <w:color w:val="FF0000"/>
                  <w:sz w:val="16"/>
                  <w:szCs w:val="16"/>
                </w:rPr>
                <w:delText>činnostiach spojených s</w:delText>
              </w:r>
              <w:r w:rsidDel="00C733BC">
                <w:rPr>
                  <w:rFonts w:cstheme="minorHAnsi"/>
                  <w:color w:val="FF0000"/>
                  <w:sz w:val="16"/>
                  <w:szCs w:val="16"/>
                </w:rPr>
                <w:delText> </w:delText>
              </w:r>
              <w:r w:rsidRPr="004800B7" w:rsidDel="00C733BC">
                <w:rPr>
                  <w:rFonts w:cstheme="minorHAnsi"/>
                  <w:color w:val="FF0000"/>
                  <w:sz w:val="16"/>
                  <w:szCs w:val="16"/>
                </w:rPr>
                <w:delText>riadením</w:delText>
              </w:r>
              <w:r w:rsidDel="00C733BC">
                <w:rPr>
                  <w:rFonts w:cstheme="minorHAnsi"/>
                  <w:color w:val="FF0000"/>
                  <w:sz w:val="16"/>
                  <w:szCs w:val="16"/>
                </w:rPr>
                <w:delText xml:space="preserve"> projektu</w:delText>
              </w:r>
              <w:r w:rsidRPr="004800B7" w:rsidDel="00C733BC">
                <w:rPr>
                  <w:rFonts w:cstheme="minorHAnsi"/>
                  <w:color w:val="FF0000"/>
                  <w:sz w:val="16"/>
                  <w:szCs w:val="16"/>
                </w:rPr>
                <w:delText xml:space="preserve">, t.j. zamestnanec </w:delText>
              </w:r>
              <w:r w:rsidDel="00C733BC">
                <w:rPr>
                  <w:rFonts w:cstheme="minorHAnsi"/>
                  <w:color w:val="FF0000"/>
                  <w:sz w:val="16"/>
                  <w:szCs w:val="16"/>
                </w:rPr>
                <w:delText>vykonáva aj iné činnosti pre žiadateľa/prijímateľa</w:delText>
              </w:r>
              <w:r w:rsidRPr="004800B7" w:rsidDel="00C733BC">
                <w:rPr>
                  <w:rFonts w:cstheme="minorHAnsi"/>
                  <w:color w:val="FF0000"/>
                  <w:sz w:val="16"/>
                  <w:szCs w:val="16"/>
                </w:rPr>
                <w:delText xml:space="preserve"> (celkový pracovný čas zamestnanca je rozdelený na činnosti vykonávané </w:delText>
              </w:r>
              <w:r w:rsidRPr="004800B7" w:rsidDel="00C733BC">
                <w:rPr>
                  <w:rFonts w:cstheme="minorHAnsi"/>
                  <w:bCs/>
                  <w:color w:val="FF0000"/>
                  <w:sz w:val="16"/>
                  <w:szCs w:val="16"/>
                </w:rPr>
                <w:delText xml:space="preserve">na </w:delText>
              </w:r>
              <w:r w:rsidRPr="004800B7" w:rsidDel="00C733BC">
                <w:rPr>
                  <w:rFonts w:cstheme="minorHAnsi"/>
                  <w:color w:val="FF0000"/>
                  <w:sz w:val="16"/>
                  <w:szCs w:val="16"/>
                </w:rPr>
                <w:delText xml:space="preserve">činnostiach spojených s riadením </w:delText>
              </w:r>
              <w:r w:rsidDel="00C733BC">
                <w:rPr>
                  <w:rFonts w:cstheme="minorHAnsi"/>
                  <w:color w:val="FF0000"/>
                  <w:sz w:val="16"/>
                  <w:szCs w:val="16"/>
                </w:rPr>
                <w:delText>projektu a na iné činnosti</w:delText>
              </w:r>
              <w:r w:rsidRPr="004800B7" w:rsidDel="00C733BC">
                <w:rPr>
                  <w:rFonts w:cstheme="minorHAnsi"/>
                  <w:color w:val="FF0000"/>
                  <w:sz w:val="16"/>
                  <w:szCs w:val="16"/>
                </w:rPr>
                <w:delText>). V tomto prípade sú oprávnené výdavky za celkovú cenu práce (ak v texte príručky pre prijímateľa LEADER nie je uvedené inak), pomerne podľa skutočne odpracovaného času. Oprávnená náhrada za dovolenku sa kráti zamestnancom, ktorí pracujú len časť svojho úväzku na</w:delText>
              </w:r>
              <w:r w:rsidRPr="004800B7" w:rsidDel="00C733BC">
                <w:rPr>
                  <w:rFonts w:cstheme="minorHAnsi"/>
                  <w:bCs/>
                  <w:color w:val="FF0000"/>
                  <w:sz w:val="16"/>
                  <w:szCs w:val="16"/>
                </w:rPr>
                <w:delText xml:space="preserve"> </w:delText>
              </w:r>
              <w:r w:rsidRPr="004800B7" w:rsidDel="00C733BC">
                <w:rPr>
                  <w:rFonts w:cstheme="minorHAnsi"/>
                  <w:color w:val="FF0000"/>
                  <w:sz w:val="16"/>
                  <w:szCs w:val="16"/>
                </w:rPr>
                <w:delText xml:space="preserve">činnostiach spojených s riadením </w:delText>
              </w:r>
              <w:r w:rsidDel="00C733BC">
                <w:rPr>
                  <w:rFonts w:cstheme="minorHAnsi"/>
                  <w:color w:val="FF0000"/>
                  <w:sz w:val="16"/>
                  <w:szCs w:val="16"/>
                </w:rPr>
                <w:delText xml:space="preserve"> projektu </w:delText>
              </w:r>
              <w:r w:rsidRPr="004800B7" w:rsidDel="00C733BC">
                <w:rPr>
                  <w:rFonts w:cstheme="minorHAnsi"/>
                  <w:color w:val="FF0000"/>
                  <w:sz w:val="16"/>
                  <w:szCs w:val="16"/>
                </w:rPr>
                <w:delText>(</w:delText>
              </w:r>
              <w:r w:rsidRPr="004800B7" w:rsidDel="00C733BC">
                <w:rPr>
                  <w:rFonts w:cstheme="minorHAnsi"/>
                  <w:iCs/>
                  <w:color w:val="FF0000"/>
                  <w:sz w:val="16"/>
                  <w:szCs w:val="16"/>
                </w:rPr>
                <w:delText xml:space="preserve">náhrada za dovolenku prislúcha k obdobiu odpracovanému príslušným zamestnancom na </w:delText>
              </w:r>
              <w:r w:rsidRPr="004800B7" w:rsidDel="00C733BC">
                <w:rPr>
                  <w:rFonts w:cstheme="minorHAnsi"/>
                  <w:color w:val="FF0000"/>
                  <w:sz w:val="16"/>
                  <w:szCs w:val="16"/>
                </w:rPr>
                <w:delText>činnostiach spojených s ria</w:delText>
              </w:r>
              <w:r w:rsidDel="00C733BC">
                <w:rPr>
                  <w:rFonts w:cstheme="minorHAnsi"/>
                  <w:color w:val="FF0000"/>
                  <w:sz w:val="16"/>
                  <w:szCs w:val="16"/>
                </w:rPr>
                <w:delText>dením projektu</w:delText>
              </w:r>
              <w:r w:rsidRPr="004800B7" w:rsidDel="00C733BC">
                <w:rPr>
                  <w:rFonts w:cstheme="minorHAnsi"/>
                  <w:color w:val="FF0000"/>
                  <w:sz w:val="16"/>
                  <w:szCs w:val="16"/>
                </w:rPr>
                <w:delText>).</w:delText>
              </w:r>
            </w:del>
          </w:p>
          <w:p w14:paraId="5449B646" w14:textId="24FA1BF8" w:rsidR="00B90BD5" w:rsidRPr="004800B7" w:rsidDel="00C733BC" w:rsidRDefault="00B90BD5" w:rsidP="00B90BD5">
            <w:pPr>
              <w:pStyle w:val="Default"/>
              <w:spacing w:before="60" w:after="60"/>
              <w:ind w:left="237"/>
              <w:jc w:val="both"/>
              <w:rPr>
                <w:del w:id="155" w:author="Jana Vacíková [2]" w:date="2025-03-25T16:07:00Z"/>
                <w:rFonts w:asciiTheme="minorHAnsi" w:hAnsiTheme="minorHAnsi" w:cstheme="minorHAnsi"/>
                <w:color w:val="FF0000"/>
                <w:sz w:val="16"/>
                <w:szCs w:val="16"/>
              </w:rPr>
            </w:pPr>
            <w:del w:id="156" w:author="Jana Vacíková [2]" w:date="2025-03-25T16:07:00Z">
              <w:r w:rsidRPr="004800B7" w:rsidDel="00C733BC">
                <w:rPr>
                  <w:rFonts w:asciiTheme="minorHAnsi" w:hAnsiTheme="minorHAnsi" w:cstheme="minorHAnsi"/>
                  <w:color w:val="FF0000"/>
                  <w:sz w:val="16"/>
                  <w:szCs w:val="16"/>
                </w:rPr>
                <w:delText>Pracovnú pozíciu je možné obsadiť aj viacerými zamestnancami na čiastočný a/alebo na plný pracovný úväzok. Plný pracovný úväzok na jedno pracovné miesto môže byť prekročený (napr. zamestnaním troch zamestnancov na polovičný pracovný úväzok a pod.). Pri čiastočnom úväzku zamestnanca je oprávneným výdavkom alikvotná časť osobných výdavkov vyplývajúcich z limitov na zamestnanca.</w:delText>
              </w:r>
              <w:r w:rsidDel="00C733BC">
                <w:rPr>
                  <w:rFonts w:asciiTheme="minorHAnsi" w:hAnsiTheme="minorHAnsi" w:cstheme="minorHAnsi"/>
                  <w:color w:val="FF0000"/>
                  <w:sz w:val="16"/>
                  <w:szCs w:val="16"/>
                </w:rPr>
                <w:delText xml:space="preserve"> </w:delText>
              </w:r>
              <w:r w:rsidRPr="004800B7" w:rsidDel="00C733BC">
                <w:rPr>
                  <w:rFonts w:asciiTheme="minorHAnsi" w:hAnsiTheme="minorHAnsi" w:cstheme="minorHAnsi"/>
                  <w:b/>
                  <w:color w:val="FF0000"/>
                  <w:sz w:val="16"/>
                  <w:szCs w:val="16"/>
                </w:rPr>
                <w:delText>Oprávnený výdavok podľa formy pracovného pomeru</w:delText>
              </w:r>
              <w:r w:rsidDel="00C733BC">
                <w:rPr>
                  <w:rFonts w:asciiTheme="minorHAnsi" w:hAnsiTheme="minorHAnsi" w:cstheme="minorHAnsi"/>
                  <w:b/>
                  <w:color w:val="FF0000"/>
                  <w:sz w:val="16"/>
                  <w:szCs w:val="16"/>
                </w:rPr>
                <w:delText>:</w:delText>
              </w:r>
            </w:del>
          </w:p>
          <w:p w14:paraId="2AE2800F" w14:textId="39A948B1" w:rsidR="00B90BD5" w:rsidRPr="004800B7" w:rsidDel="00C733BC" w:rsidRDefault="00B90BD5" w:rsidP="00B90BD5">
            <w:pPr>
              <w:pStyle w:val="Odsekzoznamu"/>
              <w:numPr>
                <w:ilvl w:val="1"/>
                <w:numId w:val="564"/>
              </w:numPr>
              <w:autoSpaceDE w:val="0"/>
              <w:autoSpaceDN w:val="0"/>
              <w:adjustRightInd w:val="0"/>
              <w:spacing w:before="60" w:after="60" w:line="240" w:lineRule="auto"/>
              <w:ind w:left="707" w:hanging="283"/>
              <w:jc w:val="both"/>
              <w:rPr>
                <w:del w:id="157" w:author="Jana Vacíková [2]" w:date="2025-03-25T16:07:00Z"/>
                <w:rFonts w:cstheme="minorHAnsi"/>
                <w:color w:val="FF0000"/>
                <w:sz w:val="16"/>
                <w:szCs w:val="16"/>
              </w:rPr>
            </w:pPr>
            <w:del w:id="158" w:author="Jana Vacíková [2]" w:date="2025-03-25T16:07:00Z">
              <w:r w:rsidRPr="004800B7" w:rsidDel="00C733BC">
                <w:rPr>
                  <w:rFonts w:cstheme="minorHAnsi"/>
                  <w:color w:val="FF0000"/>
                  <w:sz w:val="16"/>
                  <w:szCs w:val="16"/>
                </w:rPr>
                <w:delText xml:space="preserve">celková cena práce (podľa § 130 ods. 5 Zákonníka práce); </w:delText>
              </w:r>
            </w:del>
          </w:p>
          <w:p w14:paraId="4E57971D" w14:textId="5346C6A9" w:rsidR="00B90BD5" w:rsidRPr="004800B7" w:rsidDel="00C733BC" w:rsidRDefault="00B90BD5" w:rsidP="00B90BD5">
            <w:pPr>
              <w:pStyle w:val="Odsekzoznamu"/>
              <w:numPr>
                <w:ilvl w:val="1"/>
                <w:numId w:val="564"/>
              </w:numPr>
              <w:autoSpaceDE w:val="0"/>
              <w:autoSpaceDN w:val="0"/>
              <w:adjustRightInd w:val="0"/>
              <w:spacing w:before="60" w:after="60" w:line="240" w:lineRule="auto"/>
              <w:ind w:left="707" w:hanging="283"/>
              <w:jc w:val="both"/>
              <w:rPr>
                <w:del w:id="159" w:author="Jana Vacíková [2]" w:date="2025-03-25T16:07:00Z"/>
                <w:rFonts w:cstheme="minorHAnsi"/>
                <w:color w:val="FF0000"/>
                <w:sz w:val="16"/>
                <w:szCs w:val="16"/>
              </w:rPr>
            </w:pPr>
            <w:del w:id="160" w:author="Jana Vacíková [2]" w:date="2025-03-25T16:07:00Z">
              <w:r w:rsidRPr="004800B7" w:rsidDel="00C733BC">
                <w:rPr>
                  <w:rFonts w:cstheme="minorHAnsi"/>
                  <w:color w:val="FF0000"/>
                  <w:sz w:val="16"/>
                  <w:szCs w:val="16"/>
                </w:rPr>
                <w:delText>odmeny</w:delText>
              </w:r>
              <w:r w:rsidRPr="004800B7" w:rsidDel="00C733BC">
                <w:rPr>
                  <w:rStyle w:val="Odkaznapoznmkupodiarou"/>
                  <w:rFonts w:cstheme="minorHAnsi"/>
                  <w:color w:val="FF0000"/>
                  <w:sz w:val="16"/>
                  <w:szCs w:val="16"/>
                </w:rPr>
                <w:footnoteReference w:id="76"/>
              </w:r>
              <w:r w:rsidRPr="004800B7" w:rsidDel="00C733BC">
                <w:rPr>
                  <w:rFonts w:cstheme="minorHAnsi"/>
                  <w:color w:val="FF0000"/>
                  <w:sz w:val="16"/>
                  <w:szCs w:val="16"/>
                </w:rPr>
                <w:delText xml:space="preserve"> zamestnancov, ak sú splnené nasledovné podmienky pre poskytnutie odmien: </w:delText>
              </w:r>
            </w:del>
          </w:p>
          <w:p w14:paraId="114D214F" w14:textId="1D3C8BA5" w:rsidR="00B90BD5" w:rsidRPr="004800B7" w:rsidDel="00C733BC" w:rsidRDefault="00B90BD5" w:rsidP="00B90BD5">
            <w:pPr>
              <w:pStyle w:val="Odsekzoznamu"/>
              <w:numPr>
                <w:ilvl w:val="0"/>
                <w:numId w:val="21"/>
              </w:numPr>
              <w:autoSpaceDE w:val="0"/>
              <w:autoSpaceDN w:val="0"/>
              <w:adjustRightInd w:val="0"/>
              <w:spacing w:before="60" w:after="60" w:line="240" w:lineRule="auto"/>
              <w:ind w:left="1416" w:hanging="284"/>
              <w:jc w:val="both"/>
              <w:rPr>
                <w:del w:id="163" w:author="Jana Vacíková [2]" w:date="2025-03-25T16:07:00Z"/>
                <w:rFonts w:cstheme="minorHAnsi"/>
                <w:color w:val="FF0000"/>
                <w:sz w:val="16"/>
                <w:szCs w:val="16"/>
              </w:rPr>
            </w:pPr>
            <w:del w:id="164" w:author="Jana Vacíková [2]" w:date="2025-03-25T16:07:00Z">
              <w:r w:rsidRPr="004800B7" w:rsidDel="00C733BC">
                <w:rPr>
                  <w:rFonts w:cstheme="minorHAnsi"/>
                  <w:color w:val="FF0000"/>
                  <w:sz w:val="16"/>
                  <w:szCs w:val="16"/>
                </w:rPr>
                <w:delText>odmena ako zložka mzdy je oprávneným výdavkom, ak je poskytnutá zamestnancovi, ktorý pracuje iba na činnostiach súvisiacich s</w:delText>
              </w:r>
              <w:r w:rsidDel="00C733BC">
                <w:rPr>
                  <w:rFonts w:cstheme="minorHAnsi"/>
                  <w:color w:val="FF0000"/>
                  <w:sz w:val="16"/>
                  <w:szCs w:val="16"/>
                </w:rPr>
                <w:delText> riadením projektu</w:delText>
              </w:r>
              <w:r w:rsidRPr="004800B7" w:rsidDel="00C733BC">
                <w:rPr>
                  <w:rFonts w:cstheme="minorHAnsi"/>
                  <w:color w:val="FF0000"/>
                  <w:sz w:val="16"/>
                  <w:szCs w:val="16"/>
                </w:rPr>
                <w:delText>,</w:delText>
              </w:r>
              <w:r w:rsidDel="00C733BC">
                <w:rPr>
                  <w:rFonts w:cstheme="minorHAnsi"/>
                  <w:color w:val="FF0000"/>
                  <w:sz w:val="16"/>
                  <w:szCs w:val="16"/>
                </w:rPr>
                <w:delText>b</w:delText>
              </w:r>
              <w:r w:rsidRPr="004800B7" w:rsidDel="00C733BC">
                <w:rPr>
                  <w:rFonts w:cstheme="minorHAnsi"/>
                  <w:color w:val="FF0000"/>
                  <w:sz w:val="16"/>
                  <w:szCs w:val="16"/>
                </w:rPr>
                <w:delText>ez ohľadu na dĺžku pracovného času zamestn</w:delText>
              </w:r>
              <w:r w:rsidDel="00C733BC">
                <w:rPr>
                  <w:rFonts w:cstheme="minorHAnsi"/>
                  <w:color w:val="FF0000"/>
                  <w:sz w:val="16"/>
                  <w:szCs w:val="16"/>
                </w:rPr>
                <w:delText>anca zamestnaného u žiadateľa/prjímateľa</w:delText>
              </w:r>
              <w:r w:rsidRPr="004800B7" w:rsidDel="00C733BC">
                <w:rPr>
                  <w:rFonts w:cstheme="minorHAnsi"/>
                  <w:color w:val="FF0000"/>
                  <w:sz w:val="16"/>
                  <w:szCs w:val="16"/>
                </w:rPr>
                <w:delText xml:space="preserve">); </w:delText>
              </w:r>
            </w:del>
          </w:p>
          <w:p w14:paraId="57038B25" w14:textId="1B085CA4" w:rsidR="00B90BD5" w:rsidDel="00C733BC" w:rsidRDefault="00B90BD5" w:rsidP="00B90BD5">
            <w:pPr>
              <w:pStyle w:val="Odsekzoznamu"/>
              <w:numPr>
                <w:ilvl w:val="0"/>
                <w:numId w:val="565"/>
              </w:numPr>
              <w:autoSpaceDE w:val="0"/>
              <w:autoSpaceDN w:val="0"/>
              <w:adjustRightInd w:val="0"/>
              <w:spacing w:before="60" w:after="60" w:line="240" w:lineRule="auto"/>
              <w:jc w:val="both"/>
              <w:rPr>
                <w:del w:id="165" w:author="Jana Vacíková [2]" w:date="2025-03-25T16:07:00Z"/>
                <w:rFonts w:cstheme="minorHAnsi"/>
                <w:color w:val="FF0000"/>
                <w:sz w:val="16"/>
                <w:szCs w:val="16"/>
              </w:rPr>
            </w:pPr>
            <w:del w:id="166" w:author="Jana Vacíková [2]" w:date="2025-03-25T16:07:00Z">
              <w:r w:rsidRPr="001C5CAA" w:rsidDel="00C733BC">
                <w:rPr>
                  <w:rFonts w:cstheme="minorHAnsi"/>
                  <w:color w:val="FF0000"/>
                  <w:sz w:val="16"/>
                  <w:szCs w:val="16"/>
                </w:rPr>
                <w:delText xml:space="preserve">náhrada mzdy za práceneschopnosť, ošetrovania člena rodiny a návštevu u lekára, ak je zamestnávateľom poskytnutá v súlade s platnou legislatívnou úpravou, v zákonnej výške a predstavuje konečný výdavok žiadateľa/prijímateľa. Výška oprávnenej náhrady mzdy pri dočasnej pracovnej neschopnosti, OČR a návšteve lekára musí zodpovedať miere zapojenia zamestnanca do činností súvisiacich riadením projektu; </w:delText>
              </w:r>
            </w:del>
          </w:p>
          <w:p w14:paraId="3DFDF42A" w14:textId="29CA34CD" w:rsidR="00B90BD5" w:rsidDel="00C733BC" w:rsidRDefault="00B90BD5" w:rsidP="00B90BD5">
            <w:pPr>
              <w:pStyle w:val="Odsekzoznamu"/>
              <w:numPr>
                <w:ilvl w:val="0"/>
                <w:numId w:val="565"/>
              </w:numPr>
              <w:autoSpaceDE w:val="0"/>
              <w:autoSpaceDN w:val="0"/>
              <w:adjustRightInd w:val="0"/>
              <w:spacing w:before="60" w:after="60" w:line="240" w:lineRule="auto"/>
              <w:jc w:val="both"/>
              <w:rPr>
                <w:del w:id="167" w:author="Jana Vacíková [2]" w:date="2025-03-25T16:07:00Z"/>
                <w:rFonts w:cstheme="minorHAnsi"/>
                <w:color w:val="FF0000"/>
                <w:sz w:val="16"/>
                <w:szCs w:val="16"/>
              </w:rPr>
            </w:pPr>
            <w:del w:id="168" w:author="Jana Vacíková [2]" w:date="2025-03-25T16:07:00Z">
              <w:r w:rsidRPr="001C5CAA" w:rsidDel="00C733BC">
                <w:rPr>
                  <w:rFonts w:cstheme="minorHAnsi"/>
                  <w:bCs/>
                  <w:iCs/>
                  <w:color w:val="FF0000"/>
                  <w:sz w:val="16"/>
                  <w:szCs w:val="16"/>
                </w:rPr>
                <w:delText>náhrada za dovolenku</w:delText>
              </w:r>
              <w:r w:rsidRPr="001C5CAA" w:rsidDel="00C733BC">
                <w:rPr>
                  <w:rFonts w:cstheme="minorHAnsi"/>
                  <w:b/>
                  <w:bCs/>
                  <w:i/>
                  <w:iCs/>
                  <w:color w:val="FF0000"/>
                  <w:sz w:val="16"/>
                  <w:szCs w:val="16"/>
                </w:rPr>
                <w:delText xml:space="preserve"> </w:delText>
              </w:r>
              <w:r w:rsidRPr="001C5CAA" w:rsidDel="00C733BC">
                <w:rPr>
                  <w:rFonts w:cstheme="minorHAnsi"/>
                  <w:color w:val="FF0000"/>
                  <w:sz w:val="16"/>
                  <w:szCs w:val="16"/>
                </w:rPr>
                <w:delText>je oprávnená v rozsahu skutočne čerpanej dovolenky. U zamestnancov, ktorí pracujú iba určitý pracovný čas  na činnostiach spojených s riadením projektu  je oprávnená iba pomerná časť, ktorá prislúcha k obdobiu odpracovanému príslušným  zamestnancom. Uvedené platí aj pre prenesenú dovolenku z predchádzajúceho roku, ak nárok na dovolenku vznikol v súvislosti s výkonom oprávnených činností spojených s riadením projektu;</w:delText>
              </w:r>
            </w:del>
          </w:p>
          <w:p w14:paraId="528CD469" w14:textId="24706F01" w:rsidR="00B90BD5" w:rsidRPr="001C5CAA" w:rsidDel="00C733BC" w:rsidRDefault="00B90BD5" w:rsidP="00B90BD5">
            <w:pPr>
              <w:pStyle w:val="Odsekzoznamu"/>
              <w:numPr>
                <w:ilvl w:val="0"/>
                <w:numId w:val="565"/>
              </w:numPr>
              <w:autoSpaceDE w:val="0"/>
              <w:autoSpaceDN w:val="0"/>
              <w:adjustRightInd w:val="0"/>
              <w:spacing w:before="60" w:after="60" w:line="240" w:lineRule="auto"/>
              <w:jc w:val="both"/>
              <w:rPr>
                <w:del w:id="169" w:author="Jana Vacíková [2]" w:date="2025-03-25T16:07:00Z"/>
                <w:rFonts w:cstheme="minorHAnsi"/>
                <w:color w:val="FF0000"/>
                <w:sz w:val="16"/>
                <w:szCs w:val="16"/>
              </w:rPr>
            </w:pPr>
            <w:del w:id="170" w:author="Jana Vacíková [2]" w:date="2025-03-25T16:07:00Z">
              <w:r w:rsidRPr="001C5CAA" w:rsidDel="00C733BC">
                <w:rPr>
                  <w:rFonts w:cstheme="minorHAnsi"/>
                  <w:color w:val="FF0000"/>
                  <w:sz w:val="16"/>
                  <w:szCs w:val="16"/>
                </w:rPr>
                <w:delText>výdavky týkajúce sa výkonu práce v rozsahu práce maximálne 12 hodín/deň za všetky pracovné úväzky osoby kumulatívne, t.j. za všetky pracovné pomery, dohody mimo pracovného pomeru a štátnozamestnanecký pomer</w:delText>
              </w:r>
              <w:r w:rsidRPr="004800B7" w:rsidDel="00C733BC">
                <w:rPr>
                  <w:rStyle w:val="Odkaznapoznmkupodiarou"/>
                  <w:rFonts w:cstheme="minorHAnsi"/>
                  <w:color w:val="FF0000"/>
                  <w:sz w:val="16"/>
                  <w:szCs w:val="16"/>
                </w:rPr>
                <w:footnoteReference w:id="77"/>
              </w:r>
              <w:r w:rsidRPr="001C5CAA" w:rsidDel="00C733BC">
                <w:rPr>
                  <w:rFonts w:cstheme="minorHAnsi"/>
                  <w:color w:val="FF0000"/>
                  <w:sz w:val="16"/>
                  <w:szCs w:val="16"/>
                </w:rPr>
                <w:delText>.</w:delText>
              </w:r>
            </w:del>
          </w:p>
          <w:p w14:paraId="7FBDA239" w14:textId="77777777" w:rsidR="00B90BD5" w:rsidRPr="001C5CAA" w:rsidRDefault="00B90BD5" w:rsidP="00B90BD5">
            <w:pPr>
              <w:spacing w:after="0" w:line="240" w:lineRule="auto"/>
              <w:jc w:val="both"/>
              <w:rPr>
                <w:rFonts w:cstheme="minorHAnsi"/>
                <w:i/>
                <w:sz w:val="16"/>
                <w:szCs w:val="16"/>
              </w:rPr>
            </w:pPr>
          </w:p>
          <w:p w14:paraId="765C23FD" w14:textId="77777777" w:rsidR="00B90BD5" w:rsidRPr="00B90BD5" w:rsidRDefault="00B90BD5" w:rsidP="00B90BD5">
            <w:pPr>
              <w:pStyle w:val="Standard"/>
              <w:tabs>
                <w:tab w:val="left" w:pos="709"/>
              </w:tabs>
              <w:jc w:val="both"/>
              <w:rPr>
                <w:rFonts w:asciiTheme="minorHAnsi" w:hAnsiTheme="minorHAnsi" w:cstheme="minorHAnsi"/>
                <w:b/>
                <w:sz w:val="18"/>
                <w:szCs w:val="18"/>
                <w:u w:val="single"/>
              </w:rPr>
            </w:pPr>
            <w:r w:rsidRPr="00B90BD5">
              <w:rPr>
                <w:rFonts w:asciiTheme="minorHAnsi" w:hAnsiTheme="minorHAnsi" w:cstheme="minorHAnsi"/>
                <w:b/>
                <w:sz w:val="18"/>
                <w:szCs w:val="18"/>
                <w:u w:val="single"/>
              </w:rPr>
              <w:t xml:space="preserve">Forma a spôsob preukázania splnenia PPP </w:t>
            </w:r>
          </w:p>
          <w:p w14:paraId="47DD95A6"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 xml:space="preserve">Formulár </w:t>
            </w:r>
            <w:proofErr w:type="spellStart"/>
            <w:r w:rsidRPr="00B90BD5">
              <w:rPr>
                <w:rFonts w:asciiTheme="minorHAnsi" w:hAnsiTheme="minorHAnsi" w:cstheme="minorHAnsi"/>
                <w:sz w:val="18"/>
                <w:szCs w:val="18"/>
              </w:rPr>
              <w:t>ŽoNFP</w:t>
            </w:r>
            <w:proofErr w:type="spellEnd"/>
            <w:r w:rsidRPr="00B90BD5">
              <w:rPr>
                <w:rFonts w:asciiTheme="minorHAnsi" w:hAnsiTheme="minorHAnsi" w:cstheme="minorHAnsi"/>
                <w:sz w:val="18"/>
                <w:szCs w:val="18"/>
              </w:rPr>
              <w:t xml:space="preserve"> - (tabuľka č. 11 - Rozpočet projektu) </w:t>
            </w:r>
          </w:p>
          <w:p w14:paraId="1AC2DB25"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Popis v projekte realizácie (Príloha 2B k príručke pre prijímateľa LEADER)</w:t>
            </w:r>
          </w:p>
          <w:p w14:paraId="405DEC1D"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 xml:space="preserve">Formulár </w:t>
            </w:r>
            <w:proofErr w:type="spellStart"/>
            <w:r w:rsidRPr="00B90BD5">
              <w:rPr>
                <w:rFonts w:asciiTheme="minorHAnsi" w:hAnsiTheme="minorHAnsi" w:cstheme="minorHAnsi"/>
                <w:sz w:val="18"/>
                <w:szCs w:val="18"/>
              </w:rPr>
              <w:t>ŽoNFP</w:t>
            </w:r>
            <w:proofErr w:type="spellEnd"/>
            <w:r w:rsidRPr="00B90BD5">
              <w:rPr>
                <w:rFonts w:asciiTheme="minorHAnsi" w:hAnsiTheme="minorHAnsi" w:cstheme="minorHAnsi"/>
                <w:sz w:val="18"/>
                <w:szCs w:val="18"/>
              </w:rPr>
              <w:t xml:space="preserve"> - (tabuľka č. 6A Miesto realizácie projektu - Poznámka k miestu realizácie číslo parcely)</w:t>
            </w:r>
          </w:p>
          <w:p w14:paraId="6E37EDEC"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 xml:space="preserve">Projektová dokumentácia s rozpočtom, originál alebo úradne overená fotokópia overená stavebným úradom, </w:t>
            </w:r>
            <w:proofErr w:type="spellStart"/>
            <w:r w:rsidRPr="00B90BD5">
              <w:rPr>
                <w:rFonts w:asciiTheme="minorHAnsi" w:hAnsiTheme="minorHAnsi" w:cstheme="minorHAnsi"/>
                <w:sz w:val="18"/>
                <w:szCs w:val="18"/>
              </w:rPr>
              <w:t>sken</w:t>
            </w:r>
            <w:proofErr w:type="spellEnd"/>
            <w:r w:rsidRPr="00B90BD5">
              <w:rPr>
                <w:rFonts w:asciiTheme="minorHAnsi" w:hAnsiTheme="minorHAnsi" w:cstheme="minorHAnsi"/>
                <w:sz w:val="18"/>
                <w:szCs w:val="18"/>
              </w:rPr>
              <w:t xml:space="preserve"> listinného originálu vo formáte .</w:t>
            </w:r>
            <w:proofErr w:type="spellStart"/>
            <w:r w:rsidRPr="00B90BD5">
              <w:rPr>
                <w:rFonts w:asciiTheme="minorHAnsi" w:hAnsiTheme="minorHAnsi" w:cstheme="minorHAnsi"/>
                <w:sz w:val="18"/>
                <w:szCs w:val="18"/>
              </w:rPr>
              <w:t>pdf</w:t>
            </w:r>
            <w:proofErr w:type="spellEnd"/>
            <w:r w:rsidRPr="00B90BD5">
              <w:rPr>
                <w:rFonts w:asciiTheme="minorHAnsi" w:hAnsiTheme="minorHAnsi" w:cstheme="minorHAnsi"/>
                <w:sz w:val="18"/>
                <w:szCs w:val="18"/>
              </w:rPr>
              <w:t xml:space="preserve"> prostredníctvom ITMS2014+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654A62D8" w14:textId="4D789E5F" w:rsidR="00B90BD5" w:rsidRPr="001C5CAA" w:rsidDel="00C733BC" w:rsidRDefault="00B90BD5" w:rsidP="00B90BD5">
            <w:pPr>
              <w:pStyle w:val="Odsekzoznamu"/>
              <w:numPr>
                <w:ilvl w:val="0"/>
                <w:numId w:val="454"/>
              </w:numPr>
              <w:spacing w:after="0" w:line="240" w:lineRule="auto"/>
              <w:ind w:left="426" w:hanging="284"/>
              <w:jc w:val="both"/>
              <w:rPr>
                <w:del w:id="173" w:author="Jana Vacíková" w:date="2025-03-25T16:08:00Z"/>
                <w:rFonts w:cstheme="minorHAnsi"/>
                <w:color w:val="FF0000"/>
                <w:sz w:val="16"/>
                <w:szCs w:val="16"/>
              </w:rPr>
            </w:pPr>
            <w:del w:id="174" w:author="Jana Vacíková" w:date="2025-03-25T16:08:00Z">
              <w:r w:rsidRPr="001C5CAA" w:rsidDel="00C733BC">
                <w:rPr>
                  <w:rFonts w:cstheme="minorHAnsi"/>
                  <w:color w:val="FF0000"/>
                  <w:sz w:val="16"/>
                  <w:szCs w:val="16"/>
                </w:rPr>
                <w:delText xml:space="preserve">Doklad o existencii pracovno-právneho vzťahu medzi zamestnávateľom a zamestnancom, na základe ktorého zamestnanci vykonávajú práce súvisiace s riadením projektom. Pracovné zmluvy a dohody o prácach vykonávaných mimo pracovného pomeru sú uzatvárané na základe Zákonníka práce a obsahujú všetky náležitosti pracovnej zmluvy/dohody podľa tohto zákona ( s uvedením špecifikácie pracovnej náplne pre projekt/projekty, ako napr.: činnosť na riadení projektu XXXX pre žiadateľa/prijímateľa.........) – preukazuje sa pri prvej ŽoP a následne le v prípade, ak sa uzatvoril </w:delText>
              </w:r>
              <w:r w:rsidRPr="001C5CAA" w:rsidDel="00C733BC">
                <w:rPr>
                  <w:color w:val="FF0000"/>
                </w:rPr>
                <w:delText xml:space="preserve"> </w:delText>
              </w:r>
              <w:r w:rsidRPr="001C5CAA" w:rsidDel="00C733BC">
                <w:rPr>
                  <w:rFonts w:cstheme="minorHAnsi"/>
                  <w:color w:val="FF0000"/>
                  <w:sz w:val="16"/>
                  <w:szCs w:val="16"/>
                </w:rPr>
                <w:delText>dodatok k pracovnej zmluve alebo nastala zmena pracovnej náplne</w:delText>
              </w:r>
            </w:del>
          </w:p>
          <w:p w14:paraId="71BEE09E" w14:textId="3EA01710" w:rsidR="00B90BD5" w:rsidRPr="001C5CAA" w:rsidDel="00C733BC" w:rsidRDefault="00B90BD5" w:rsidP="00B90BD5">
            <w:pPr>
              <w:pStyle w:val="Odsekzoznamu"/>
              <w:numPr>
                <w:ilvl w:val="0"/>
                <w:numId w:val="454"/>
              </w:numPr>
              <w:spacing w:after="0" w:line="240" w:lineRule="auto"/>
              <w:ind w:left="426" w:hanging="284"/>
              <w:jc w:val="both"/>
              <w:rPr>
                <w:del w:id="175" w:author="Jana Vacíková" w:date="2025-03-25T16:08:00Z"/>
                <w:rFonts w:cstheme="minorHAnsi"/>
                <w:color w:val="FF0000"/>
                <w:sz w:val="16"/>
                <w:szCs w:val="16"/>
              </w:rPr>
            </w:pPr>
            <w:del w:id="176" w:author="Jana Vacíková" w:date="2025-03-25T16:08:00Z">
              <w:r w:rsidRPr="001C5CAA" w:rsidDel="00C733BC">
                <w:rPr>
                  <w:rFonts w:cstheme="minorHAnsi"/>
                  <w:color w:val="FF0000"/>
                  <w:sz w:val="16"/>
                  <w:szCs w:val="16"/>
                </w:rPr>
                <w:delText>mzdový list, resp. výplatná páska</w:delText>
              </w:r>
            </w:del>
          </w:p>
          <w:p w14:paraId="42BBF9AC" w14:textId="36C580B7" w:rsidR="00B90BD5" w:rsidRPr="001C5CAA" w:rsidDel="00C733BC" w:rsidRDefault="00B90BD5" w:rsidP="00B90BD5">
            <w:pPr>
              <w:pStyle w:val="Odsekzoznamu"/>
              <w:numPr>
                <w:ilvl w:val="0"/>
                <w:numId w:val="454"/>
              </w:numPr>
              <w:spacing w:after="0" w:line="240" w:lineRule="auto"/>
              <w:ind w:left="426" w:hanging="284"/>
              <w:jc w:val="both"/>
              <w:rPr>
                <w:del w:id="177" w:author="Jana Vacíková" w:date="2025-03-25T16:08:00Z"/>
                <w:rFonts w:cstheme="minorHAnsi"/>
                <w:color w:val="FF0000"/>
                <w:sz w:val="16"/>
                <w:szCs w:val="16"/>
              </w:rPr>
            </w:pPr>
            <w:del w:id="178" w:author="Jana Vacíková" w:date="2025-03-25T16:08:00Z">
              <w:r w:rsidRPr="001C5CAA" w:rsidDel="00C733BC">
                <w:rPr>
                  <w:rFonts w:cstheme="minorHAnsi"/>
                  <w:color w:val="FF0000"/>
                  <w:sz w:val="16"/>
                  <w:szCs w:val="16"/>
                </w:rPr>
                <w:delText>výpis z bankového účtu o úhrade mzdy zamestnanca</w:delText>
              </w:r>
            </w:del>
          </w:p>
          <w:p w14:paraId="40660118" w14:textId="7DF18ECB" w:rsidR="00B90BD5" w:rsidRPr="001C5CAA" w:rsidDel="00C733BC" w:rsidRDefault="00B90BD5" w:rsidP="00B90BD5">
            <w:pPr>
              <w:pStyle w:val="Odsekzoznamu"/>
              <w:numPr>
                <w:ilvl w:val="0"/>
                <w:numId w:val="454"/>
              </w:numPr>
              <w:spacing w:after="0" w:line="240" w:lineRule="auto"/>
              <w:ind w:left="426" w:hanging="284"/>
              <w:jc w:val="both"/>
              <w:rPr>
                <w:del w:id="179" w:author="Jana Vacíková" w:date="2025-03-25T16:08:00Z"/>
                <w:rFonts w:cstheme="minorHAnsi"/>
                <w:color w:val="FF0000"/>
                <w:sz w:val="16"/>
                <w:szCs w:val="16"/>
              </w:rPr>
            </w:pPr>
            <w:del w:id="180" w:author="Jana Vacíková" w:date="2025-03-25T16:08:00Z">
              <w:r w:rsidRPr="001C5CAA" w:rsidDel="00C733BC">
                <w:rPr>
                  <w:rFonts w:cstheme="minorHAnsi"/>
                  <w:color w:val="FF0000"/>
                  <w:sz w:val="16"/>
                  <w:szCs w:val="16"/>
                </w:rPr>
                <w:lastRenderedPageBreak/>
                <w:delText>súhlas dotknutej osoby na spracovanie a poskytnutie osobných údajov s identifik</w:delText>
              </w:r>
              <w:r w:rsidDel="00C733BC">
                <w:rPr>
                  <w:rFonts w:cstheme="minorHAnsi"/>
                  <w:color w:val="FF0000"/>
                  <w:sz w:val="16"/>
                  <w:szCs w:val="16"/>
                </w:rPr>
                <w:delText xml:space="preserve">áciou čísla bankového spojenia </w:delText>
              </w:r>
            </w:del>
          </w:p>
          <w:p w14:paraId="2444C5BF" w14:textId="14D66A5B" w:rsidR="00B90BD5" w:rsidRPr="001C5CAA" w:rsidDel="00C733BC" w:rsidRDefault="00B90BD5" w:rsidP="00B90BD5">
            <w:pPr>
              <w:pStyle w:val="Odsekzoznamu"/>
              <w:numPr>
                <w:ilvl w:val="0"/>
                <w:numId w:val="454"/>
              </w:numPr>
              <w:spacing w:after="0" w:line="240" w:lineRule="auto"/>
              <w:ind w:left="426" w:hanging="284"/>
              <w:jc w:val="both"/>
              <w:rPr>
                <w:del w:id="181" w:author="Jana Vacíková" w:date="2025-03-25T16:08:00Z"/>
                <w:rFonts w:cstheme="minorHAnsi"/>
                <w:color w:val="FF0000"/>
                <w:sz w:val="16"/>
                <w:szCs w:val="16"/>
              </w:rPr>
            </w:pPr>
            <w:del w:id="182" w:author="Jana Vacíková" w:date="2025-03-25T16:08:00Z">
              <w:r w:rsidRPr="001C5CAA" w:rsidDel="00C733BC">
                <w:rPr>
                  <w:rFonts w:cstheme="minorHAnsi"/>
                  <w:color w:val="FF0000"/>
                  <w:sz w:val="16"/>
                  <w:szCs w:val="16"/>
                </w:rPr>
                <w:delText>ďalšie doklady vyplývajúce zo zmluvy o poskytnutí NFP, uvedené v časti Špecifické povinnosti prijímateľa, z kritérií uvedených vo výzve na predkladanie ŽoNFP</w:delText>
              </w:r>
            </w:del>
          </w:p>
          <w:p w14:paraId="02DCD81C" w14:textId="608E8B4A" w:rsidR="00B90BD5" w:rsidRPr="00B90BD5" w:rsidRDefault="00B90BD5" w:rsidP="00B90BD5">
            <w:pPr>
              <w:spacing w:after="0" w:line="240" w:lineRule="auto"/>
              <w:jc w:val="both"/>
              <w:rPr>
                <w:rFonts w:cstheme="minorHAnsi"/>
                <w:i/>
                <w:sz w:val="16"/>
                <w:szCs w:val="16"/>
              </w:rPr>
            </w:pPr>
          </w:p>
          <w:p w14:paraId="313E6837" w14:textId="4F7F2CA9" w:rsidR="003C4209"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722A3D0" w14:textId="362EDA1A" w:rsidR="003C4209" w:rsidRPr="00292CB0" w:rsidRDefault="003C4209" w:rsidP="004800B7">
            <w:pPr>
              <w:pStyle w:val="Odsekzoznamu"/>
              <w:numPr>
                <w:ilvl w:val="0"/>
                <w:numId w:val="457"/>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5C6CD045" w14:textId="77777777" w:rsidTr="005465A8">
        <w:trPr>
          <w:trHeight w:val="284"/>
        </w:trPr>
        <w:tc>
          <w:tcPr>
            <w:tcW w:w="177" w:type="pct"/>
            <w:shd w:val="clear" w:color="auto" w:fill="FFFFFF" w:themeFill="background1"/>
            <w:vAlign w:val="center"/>
          </w:tcPr>
          <w:p w14:paraId="59E8A98A" w14:textId="474C88C5"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lastRenderedPageBreak/>
              <w:t>2.2.</w:t>
            </w:r>
          </w:p>
        </w:tc>
        <w:tc>
          <w:tcPr>
            <w:tcW w:w="4823" w:type="pct"/>
            <w:gridSpan w:val="3"/>
            <w:shd w:val="clear" w:color="auto" w:fill="FFFFFF" w:themeFill="background1"/>
            <w:vAlign w:val="center"/>
          </w:tcPr>
          <w:p w14:paraId="17EAF2B9" w14:textId="77777777" w:rsidR="005132A6" w:rsidRPr="00292CB0" w:rsidRDefault="005132A6"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B6E65BF" w14:textId="04A03961" w:rsidR="005132A6" w:rsidRPr="00292CB0" w:rsidRDefault="005132A6" w:rsidP="002C09AB">
            <w:pPr>
              <w:tabs>
                <w:tab w:val="left" w:pos="567"/>
              </w:tabs>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475AA5" w:rsidRPr="00292CB0">
              <w:rPr>
                <w:rFonts w:cstheme="minorHAnsi"/>
                <w:bCs/>
                <w:sz w:val="16"/>
                <w:szCs w:val="16"/>
              </w:rPr>
              <w:t xml:space="preserve"> na predkladanie </w:t>
            </w:r>
            <w:proofErr w:type="spellStart"/>
            <w:r w:rsidR="00475AA5" w:rsidRPr="00292CB0">
              <w:rPr>
                <w:rFonts w:cstheme="minorHAnsi"/>
                <w:bCs/>
                <w:sz w:val="16"/>
                <w:szCs w:val="16"/>
              </w:rPr>
              <w:t>ŽoNFP</w:t>
            </w:r>
            <w:proofErr w:type="spellEnd"/>
            <w:r w:rsidRPr="00292CB0">
              <w:rPr>
                <w:rFonts w:cstheme="minorHAnsi"/>
                <w:bCs/>
                <w:sz w:val="16"/>
                <w:szCs w:val="16"/>
              </w:rPr>
              <w:t xml:space="preserve"> </w:t>
            </w:r>
            <w:r w:rsidR="00475AA5" w:rsidRPr="00292CB0">
              <w:rPr>
                <w:rFonts w:cstheme="minorHAnsi"/>
                <w:bCs/>
                <w:sz w:val="16"/>
                <w:szCs w:val="16"/>
              </w:rPr>
              <w:t>ako oprávnené výdavky MAS.</w:t>
            </w:r>
            <w:r w:rsidRPr="00292CB0">
              <w:rPr>
                <w:rFonts w:cstheme="minorHAnsi"/>
                <w:bCs/>
                <w:sz w:val="16"/>
                <w:szCs w:val="16"/>
              </w:rPr>
              <w:t xml:space="preserve"> Žiadateľ musí zároveň spĺňať</w:t>
            </w:r>
            <w:r w:rsidR="00475AA5" w:rsidRPr="00292CB0">
              <w:rPr>
                <w:rFonts w:cstheme="minorHAnsi"/>
                <w:bCs/>
                <w:sz w:val="16"/>
                <w:szCs w:val="16"/>
              </w:rPr>
              <w:t xml:space="preserve"> aj podmienky uvedené v bode 2.2</w:t>
            </w:r>
            <w:r w:rsidRPr="00292CB0">
              <w:rPr>
                <w:rFonts w:cstheme="minorHAnsi"/>
                <w:bCs/>
                <w:sz w:val="16"/>
                <w:szCs w:val="16"/>
              </w:rPr>
              <w:t xml:space="preserve">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00475AA5" w:rsidRPr="00292CB0">
              <w:rPr>
                <w:rFonts w:cstheme="minorHAnsi"/>
                <w:bCs/>
                <w:sz w:val="16"/>
                <w:szCs w:val="16"/>
              </w:rPr>
              <w:t>7.5</w:t>
            </w:r>
            <w:r w:rsidRPr="00292CB0">
              <w:rPr>
                <w:rFonts w:cstheme="minorHAnsi"/>
                <w:i/>
                <w:sz w:val="16"/>
                <w:szCs w:val="16"/>
              </w:rPr>
              <w:t xml:space="preserve"> </w:t>
            </w:r>
            <w:r w:rsidRPr="00292CB0">
              <w:rPr>
                <w:rFonts w:cstheme="minorHAnsi"/>
                <w:sz w:val="16"/>
                <w:szCs w:val="16"/>
              </w:rPr>
              <w:t xml:space="preserve">Podpora na investície do rekreačnej infraštruktúry, turistických informácií a do turistickej infraštruktúry malých rozmerov na verejné využitie </w:t>
            </w:r>
            <w:r w:rsidR="00475AA5" w:rsidRPr="00292CB0">
              <w:rPr>
                <w:rFonts w:cstheme="minorHAnsi"/>
                <w:sz w:val="16"/>
                <w:szCs w:val="16"/>
              </w:rPr>
              <w:t>uvedené v Prílohe 6B k  Príručke</w:t>
            </w:r>
            <w:r w:rsidRPr="00292CB0">
              <w:rPr>
                <w:rFonts w:cstheme="minorHAnsi"/>
                <w:sz w:val="16"/>
                <w:szCs w:val="16"/>
              </w:rPr>
              <w:t xml:space="preserve"> p</w:t>
            </w:r>
            <w:r w:rsidR="003C47A1" w:rsidRPr="00292CB0">
              <w:rPr>
                <w:rFonts w:cstheme="minorHAnsi"/>
                <w:sz w:val="16"/>
                <w:szCs w:val="16"/>
              </w:rPr>
              <w:t>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292CB0" w:rsidRDefault="005132A6" w:rsidP="002C09AB">
            <w:pPr>
              <w:tabs>
                <w:tab w:val="left" w:pos="567"/>
              </w:tabs>
              <w:spacing w:after="0" w:line="240" w:lineRule="auto"/>
              <w:jc w:val="both"/>
              <w:rPr>
                <w:rFonts w:cstheme="minorHAnsi"/>
                <w:bCs/>
                <w:i/>
                <w:sz w:val="16"/>
                <w:szCs w:val="16"/>
              </w:rPr>
            </w:pPr>
            <w:r w:rsidRPr="00292CB0">
              <w:rPr>
                <w:rFonts w:cstheme="minorHAnsi"/>
                <w:bCs/>
                <w:i/>
                <w:sz w:val="16"/>
                <w:szCs w:val="16"/>
              </w:rPr>
              <w:t>Žiadateľ musí zároveň spĺňať aj nasledo</w:t>
            </w:r>
            <w:r w:rsidR="00475AA5" w:rsidRPr="00292CB0">
              <w:rPr>
                <w:rFonts w:cstheme="minorHAnsi"/>
                <w:bCs/>
                <w:i/>
                <w:sz w:val="16"/>
                <w:szCs w:val="16"/>
              </w:rPr>
              <w:t xml:space="preserve">vné podmienky (ak relevantné): </w:t>
            </w:r>
          </w:p>
          <w:p w14:paraId="20359DC7"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eastAsiaTheme="majorEastAsia" w:cstheme="minorHAnsi"/>
                <w:i/>
                <w:iCs/>
                <w:sz w:val="16"/>
                <w:szCs w:val="16"/>
                <w:lang w:eastAsia="sk-SK"/>
              </w:rPr>
              <w:t xml:space="preserve">Výdavky na hmotné a nehmotné investície, ktoré sú v súlade s podporovanými činnosťami v rámci tohto </w:t>
            </w:r>
            <w:proofErr w:type="spellStart"/>
            <w:r w:rsidRPr="00292CB0">
              <w:rPr>
                <w:rFonts w:eastAsiaTheme="majorEastAsia" w:cstheme="minorHAnsi"/>
                <w:i/>
                <w:iCs/>
                <w:sz w:val="16"/>
                <w:szCs w:val="16"/>
                <w:lang w:eastAsia="sk-SK"/>
              </w:rPr>
              <w:t>podopatrenia</w:t>
            </w:r>
            <w:proofErr w:type="spellEnd"/>
            <w:r w:rsidRPr="00292CB0">
              <w:rPr>
                <w:rFonts w:eastAsiaTheme="majorEastAsia" w:cstheme="minorHAnsi"/>
                <w:i/>
                <w:iCs/>
                <w:sz w:val="16"/>
                <w:szCs w:val="16"/>
                <w:lang w:eastAsia="sk-SK"/>
              </w:rPr>
              <w:t>, vrátane výdavkov na začlenenie prvkov zelenej infraštruktúry – náklady na následné "ozelenenie" objektov a ich začlenenie do zelenej infraštruktúry obce.</w:t>
            </w:r>
          </w:p>
          <w:p w14:paraId="43F295BD"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cstheme="minorHAnsi"/>
                <w:i/>
                <w:sz w:val="16"/>
                <w:szCs w:val="16"/>
              </w:rPr>
              <w:t>Všeobecné náklady súvisiace s bodom 1 (v prípade investičných opatrení):</w:t>
            </w:r>
          </w:p>
          <w:p w14:paraId="4C674136"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výstavba, obstaranie (vrátane leasingu) alebo zlepšenie nehnuteľného majetku</w:t>
            </w:r>
          </w:p>
          <w:p w14:paraId="303D8E62"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448C104E"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2EE21B0" w14:textId="77777777" w:rsidR="00475AA5" w:rsidRPr="00292CB0" w:rsidRDefault="005132A6"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2A5DF8AD" w14:textId="77777777" w:rsidR="005132A6" w:rsidRPr="00292CB0" w:rsidRDefault="005132A6"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7328E76D" w14:textId="77777777" w:rsidR="00131A87" w:rsidRPr="00292CB0" w:rsidRDefault="00475AA5"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DB828E1" w14:textId="3A75BBED" w:rsidR="00131A87" w:rsidRPr="00292CB0" w:rsidRDefault="00131A87"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51B74B5D" w14:textId="38797CF7"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E8835C1" w14:textId="50322D90" w:rsidR="00B60A25" w:rsidRPr="00292CB0" w:rsidRDefault="00BF5875"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w:t>
            </w:r>
            <w:r w:rsidR="00282C55" w:rsidRPr="00292CB0">
              <w:rPr>
                <w:rFonts w:asciiTheme="minorHAnsi" w:hAnsiTheme="minorHAnsi" w:cstheme="minorHAnsi"/>
                <w:color w:val="auto"/>
                <w:sz w:val="16"/>
                <w:szCs w:val="16"/>
              </w:rPr>
              <w:t xml:space="preserve">čené zákazky v EKS  a iné,  </w:t>
            </w:r>
            <w:proofErr w:type="spellStart"/>
            <w:r w:rsidR="00282C55"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(aplikácia JEDNORÁZOVEJ PLATBY) – žiadateľ si môže vybrať jednu z možností, ktorou preukáže stanovenú metódu výpočtu oprávnených výdavkov</w:t>
            </w:r>
          </w:p>
          <w:p w14:paraId="34A260AF"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5463F86F" w14:textId="6E4C234C"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1A3E9284"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300ACC3F" w14:textId="412D5DB0"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7C74A0FB" w14:textId="316F51A3"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F5008C2" w14:textId="14BA52A6" w:rsidR="005132A6" w:rsidRPr="00292CB0" w:rsidRDefault="005132A6" w:rsidP="004800B7">
            <w:pPr>
              <w:pStyle w:val="Default"/>
              <w:widowControl w:val="0"/>
              <w:numPr>
                <w:ilvl w:val="0"/>
                <w:numId w:val="458"/>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w:t>
            </w:r>
            <w:r w:rsidR="00475AA5" w:rsidRPr="00292CB0">
              <w:rPr>
                <w:rFonts w:asciiTheme="minorHAnsi" w:hAnsiTheme="minorHAnsi" w:cstheme="minorHAnsi"/>
                <w:color w:val="auto"/>
                <w:sz w:val="16"/>
                <w:szCs w:val="16"/>
              </w:rPr>
              <w:t>nej v časti</w:t>
            </w:r>
            <w:r w:rsidRPr="00292CB0">
              <w:rPr>
                <w:rFonts w:asciiTheme="minorHAnsi" w:hAnsiTheme="minorHAnsi" w:cstheme="minorHAnsi"/>
                <w:color w:val="auto"/>
                <w:sz w:val="16"/>
                <w:szCs w:val="16"/>
              </w:rPr>
              <w:t xml:space="preserve"> „Forma a spôsob preukázania splnenia PPP“</w:t>
            </w:r>
          </w:p>
        </w:tc>
      </w:tr>
      <w:tr w:rsidR="00292CB0" w:rsidRPr="00292CB0"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292CB0" w:rsidRDefault="007314FB" w:rsidP="002C09AB">
            <w:pPr>
              <w:spacing w:after="0" w:line="240" w:lineRule="auto"/>
              <w:rPr>
                <w:rFonts w:cstheme="minorHAnsi"/>
                <w:b/>
                <w:caps/>
              </w:rPr>
            </w:pPr>
            <w:r w:rsidRPr="00292CB0">
              <w:rPr>
                <w:rFonts w:cstheme="minorHAnsi"/>
                <w:b/>
                <w:sz w:val="22"/>
                <w:szCs w:val="22"/>
              </w:rPr>
              <w:t>3</w:t>
            </w:r>
            <w:r w:rsidR="00C0534D" w:rsidRPr="00292CB0">
              <w:rPr>
                <w:rFonts w:cstheme="minorHAnsi"/>
                <w:b/>
                <w:sz w:val="22"/>
                <w:szCs w:val="22"/>
              </w:rPr>
              <w:t xml:space="preserve">. OPRÁVNENOSŤ </w:t>
            </w:r>
            <w:r w:rsidR="00123EAE" w:rsidRPr="00292CB0">
              <w:rPr>
                <w:rFonts w:cstheme="minorHAnsi"/>
                <w:b/>
                <w:caps/>
              </w:rPr>
              <w:t xml:space="preserve"> </w:t>
            </w:r>
            <w:r w:rsidR="00123EAE"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0E919C83" w14:textId="77777777" w:rsidTr="008B660B">
        <w:trPr>
          <w:trHeight w:val="284"/>
        </w:trPr>
        <w:tc>
          <w:tcPr>
            <w:tcW w:w="177" w:type="pct"/>
            <w:shd w:val="clear" w:color="auto" w:fill="FFF2CC" w:themeFill="accent4" w:themeFillTint="33"/>
            <w:vAlign w:val="center"/>
          </w:tcPr>
          <w:p w14:paraId="16573AA9" w14:textId="1E7FF487" w:rsidR="005132A6" w:rsidRPr="00292CB0" w:rsidRDefault="005132A6"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457AAED3" w14:textId="4E1815A8" w:rsidR="005132A6" w:rsidRPr="00292CB0" w:rsidRDefault="00475AA5"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796C5DB5" w14:textId="77777777" w:rsidTr="005465A8">
        <w:trPr>
          <w:trHeight w:val="284"/>
        </w:trPr>
        <w:tc>
          <w:tcPr>
            <w:tcW w:w="177" w:type="pct"/>
            <w:vMerge w:val="restart"/>
            <w:shd w:val="clear" w:color="auto" w:fill="auto"/>
            <w:vAlign w:val="center"/>
          </w:tcPr>
          <w:p w14:paraId="7E3099F5" w14:textId="48567E1A"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3.1.</w:t>
            </w:r>
          </w:p>
        </w:tc>
        <w:tc>
          <w:tcPr>
            <w:tcW w:w="529" w:type="pct"/>
            <w:gridSpan w:val="2"/>
            <w:vMerge w:val="restart"/>
            <w:shd w:val="clear" w:color="auto" w:fill="auto"/>
            <w:vAlign w:val="center"/>
          </w:tcPr>
          <w:p w14:paraId="298F42EB" w14:textId="77777777" w:rsidR="005132A6" w:rsidRPr="00292CB0" w:rsidRDefault="005132A6"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94" w:type="pct"/>
            <w:shd w:val="clear" w:color="auto" w:fill="auto"/>
            <w:vAlign w:val="center"/>
          </w:tcPr>
          <w:p w14:paraId="50A868E3"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3.1.1 Spôsob financovania</w:t>
            </w:r>
          </w:p>
          <w:p w14:paraId="5824EF30" w14:textId="77777777" w:rsidR="005132A6" w:rsidRPr="00292CB0" w:rsidRDefault="005132A6" w:rsidP="002C09AB">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1BF8DB82" w14:textId="77777777" w:rsidR="005132A6"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39B75C85" w14:textId="48F6EC81" w:rsidR="00BF5875"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platby do výšky max. 50% oprávnených výdavkov</w:t>
            </w:r>
          </w:p>
          <w:p w14:paraId="38156EEE" w14:textId="77777777" w:rsidR="00475AA5" w:rsidRPr="00292CB0" w:rsidRDefault="005132A6" w:rsidP="002C09AB">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5E2E737C" w14:textId="21131939" w:rsidR="005132A6" w:rsidRPr="00292CB0" w:rsidRDefault="005132A6"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37113703" w14:textId="5414063F"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C04D8F" w14:textId="39D0D684" w:rsidR="005132A6" w:rsidRPr="00292CB0" w:rsidRDefault="005132A6"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 xml:space="preserve"> dokumentácie uvedenej v časti</w:t>
            </w:r>
            <w:r w:rsidRPr="00292CB0">
              <w:rPr>
                <w:rFonts w:cstheme="minorHAnsi"/>
                <w:sz w:val="16"/>
                <w:szCs w:val="16"/>
              </w:rPr>
              <w:t xml:space="preserve"> „Forma a spôsob preukázania splnenia PPP“</w:t>
            </w:r>
          </w:p>
        </w:tc>
      </w:tr>
      <w:tr w:rsidR="00292CB0" w:rsidRPr="00292CB0" w14:paraId="18101CA9" w14:textId="77777777" w:rsidTr="005465A8">
        <w:trPr>
          <w:trHeight w:val="284"/>
        </w:trPr>
        <w:tc>
          <w:tcPr>
            <w:tcW w:w="177" w:type="pct"/>
            <w:vMerge/>
            <w:shd w:val="clear" w:color="auto" w:fill="auto"/>
            <w:vAlign w:val="center"/>
          </w:tcPr>
          <w:p w14:paraId="724A8AB3"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auto"/>
            <w:vAlign w:val="center"/>
          </w:tcPr>
          <w:p w14:paraId="30B7E559"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1168B012" w14:textId="7664301C" w:rsidR="005132A6" w:rsidRPr="00292CB0" w:rsidRDefault="005132A6" w:rsidP="004800B7">
            <w:pPr>
              <w:pStyle w:val="Odsekzoznamu"/>
              <w:numPr>
                <w:ilvl w:val="2"/>
                <w:numId w:val="517"/>
              </w:numPr>
              <w:spacing w:after="0" w:line="240" w:lineRule="auto"/>
              <w:rPr>
                <w:rFonts w:cstheme="minorHAnsi"/>
                <w:b/>
                <w:bCs/>
                <w:sz w:val="18"/>
                <w:szCs w:val="18"/>
              </w:rPr>
            </w:pPr>
            <w:r w:rsidRPr="00292CB0">
              <w:rPr>
                <w:rFonts w:cstheme="minorHAnsi"/>
                <w:b/>
                <w:bCs/>
                <w:sz w:val="18"/>
                <w:szCs w:val="18"/>
              </w:rPr>
              <w:t>Podmienka minimálnej a maximálnej výšky príspevku (EÚ+ŠR)</w:t>
            </w:r>
          </w:p>
          <w:p w14:paraId="4D5CA649" w14:textId="273EBD9D" w:rsidR="003C47A1" w:rsidRPr="00292CB0" w:rsidRDefault="003C47A1" w:rsidP="002C09AB">
            <w:pPr>
              <w:pStyle w:val="Textkomentra"/>
              <w:spacing w:after="0" w:line="240" w:lineRule="auto"/>
              <w:rPr>
                <w:rFonts w:cstheme="minorHAnsi"/>
              </w:rPr>
            </w:pPr>
            <w:r w:rsidRPr="00292CB0">
              <w:rPr>
                <w:rFonts w:cstheme="minorHAnsi"/>
                <w:bCs/>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292CB0" w:rsidRDefault="005132A6" w:rsidP="002C09AB">
            <w:pPr>
              <w:spacing w:after="0" w:line="240" w:lineRule="auto"/>
              <w:rPr>
                <w:rFonts w:cstheme="minorHAnsi"/>
                <w:b/>
                <w:i/>
                <w:strike/>
                <w:sz w:val="18"/>
                <w:szCs w:val="18"/>
                <w:u w:val="single"/>
              </w:rPr>
            </w:pPr>
            <w:r w:rsidRPr="00292CB0">
              <w:rPr>
                <w:rFonts w:cstheme="minorHAnsi"/>
                <w:b/>
                <w:sz w:val="18"/>
                <w:szCs w:val="18"/>
                <w:u w:val="single"/>
              </w:rPr>
              <w:t>Forma a spôsob preukázania splnenia PPP</w:t>
            </w:r>
            <w:r w:rsidR="00475AA5" w:rsidRPr="00292CB0">
              <w:rPr>
                <w:rFonts w:cstheme="minorHAnsi"/>
                <w:b/>
                <w:i/>
                <w:strike/>
                <w:sz w:val="18"/>
                <w:szCs w:val="18"/>
                <w:u w:val="single"/>
              </w:rPr>
              <w:t xml:space="preserve"> </w:t>
            </w:r>
          </w:p>
          <w:p w14:paraId="7D607107" w14:textId="77777777" w:rsidR="005132A6" w:rsidRPr="00292CB0" w:rsidRDefault="005132A6"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lastRenderedPageBreak/>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77DD1EC3" w14:textId="3EFD8046"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208D640" w14:textId="50DFED1B" w:rsidR="005132A6" w:rsidRPr="00292CB0" w:rsidRDefault="005132A6"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 </w:t>
            </w:r>
            <w:r w:rsidR="003C47A1" w:rsidRPr="00292CB0">
              <w:rPr>
                <w:rFonts w:cstheme="minorHAnsi"/>
                <w:sz w:val="16"/>
                <w:szCs w:val="16"/>
              </w:rPr>
              <w:t xml:space="preserve">v zmysle </w:t>
            </w:r>
            <w:r w:rsidRPr="00292CB0">
              <w:rPr>
                <w:rFonts w:cstheme="minorHAnsi"/>
                <w:sz w:val="16"/>
                <w:szCs w:val="16"/>
              </w:rPr>
              <w:t>dokumentácie uvedenej  v časti  „Forma a spôsob preukázania splnenia PPP“</w:t>
            </w:r>
          </w:p>
        </w:tc>
      </w:tr>
      <w:tr w:rsidR="00292CB0" w:rsidRPr="00292CB0"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E2EFD9" w:themeFill="accent6" w:themeFillTint="33"/>
            <w:vAlign w:val="center"/>
          </w:tcPr>
          <w:p w14:paraId="4ACCBFD4"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09E2E17E"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3.1.3 Intenzita pomoci</w:t>
            </w:r>
          </w:p>
          <w:p w14:paraId="588808B9" w14:textId="77777777" w:rsidR="005132A6" w:rsidRPr="00292CB0" w:rsidRDefault="005132A6"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5DAF7586" w14:textId="77777777" w:rsidR="00475AA5" w:rsidRPr="00292CB0" w:rsidRDefault="005132A6" w:rsidP="002C09AB">
            <w:pPr>
              <w:spacing w:after="0" w:line="240" w:lineRule="auto"/>
              <w:rPr>
                <w:rFonts w:cstheme="minorHAnsi"/>
                <w:b/>
                <w:i/>
                <w:strike/>
                <w:sz w:val="18"/>
                <w:szCs w:val="18"/>
              </w:rPr>
            </w:pPr>
            <w:r w:rsidRPr="00292CB0">
              <w:rPr>
                <w:rFonts w:cstheme="minorHAnsi"/>
                <w:b/>
                <w:sz w:val="18"/>
                <w:szCs w:val="18"/>
                <w:u w:val="single"/>
              </w:rPr>
              <w:t>Forma a spôsob preukázania splnenia PPP</w:t>
            </w:r>
            <w:r w:rsidR="00475AA5" w:rsidRPr="00292CB0">
              <w:rPr>
                <w:rFonts w:cstheme="minorHAnsi"/>
                <w:b/>
                <w:i/>
                <w:strike/>
                <w:sz w:val="18"/>
                <w:szCs w:val="18"/>
              </w:rPr>
              <w:t xml:space="preserve"> </w:t>
            </w:r>
          </w:p>
          <w:p w14:paraId="6B5F1E79" w14:textId="77777777" w:rsidR="005132A6" w:rsidRPr="00292CB0" w:rsidRDefault="005132A6"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11 - </w:t>
            </w:r>
            <w:r w:rsidRPr="00292CB0">
              <w:rPr>
                <w:rFonts w:cstheme="minorHAnsi"/>
                <w:bCs/>
                <w:sz w:val="16"/>
                <w:szCs w:val="16"/>
              </w:rPr>
              <w:t>R</w:t>
            </w:r>
            <w:r w:rsidRPr="00292CB0">
              <w:rPr>
                <w:rFonts w:cstheme="minorHAnsi"/>
                <w:sz w:val="16"/>
                <w:szCs w:val="16"/>
              </w:rPr>
              <w:t>ozpočet projektu)</w:t>
            </w:r>
          </w:p>
          <w:p w14:paraId="3B20EE16" w14:textId="262358FD"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04E0CB5" w14:textId="588E4510" w:rsidR="005132A6" w:rsidRPr="00292CB0" w:rsidRDefault="003C47A1"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5132A6" w:rsidRPr="00292CB0">
              <w:rPr>
                <w:rFonts w:cstheme="minorHAnsi"/>
                <w:sz w:val="16"/>
                <w:szCs w:val="16"/>
              </w:rPr>
              <w:t xml:space="preserve"> dokumentácie uvedenej  v časti  „Forma a spôsob preukázania splnenia PPP“</w:t>
            </w:r>
          </w:p>
        </w:tc>
      </w:tr>
      <w:tr w:rsidR="00292CB0" w:rsidRPr="00292CB0"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292CB0" w:rsidRDefault="00AB131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w:t>
            </w:r>
            <w:r w:rsidR="00317FC0" w:rsidRPr="00292CB0">
              <w:rPr>
                <w:rFonts w:asciiTheme="minorHAnsi" w:hAnsiTheme="minorHAnsi" w:cstheme="minorHAnsi"/>
                <w:b/>
                <w:color w:val="auto"/>
                <w:sz w:val="22"/>
                <w:szCs w:val="22"/>
              </w:rPr>
              <w:t>Y</w:t>
            </w:r>
            <w:r w:rsidR="003C47A1" w:rsidRPr="00292CB0">
              <w:rPr>
                <w:rFonts w:asciiTheme="minorHAnsi" w:hAnsiTheme="minorHAnsi" w:cstheme="minorHAnsi"/>
                <w:b/>
                <w:color w:val="auto"/>
                <w:sz w:val="22"/>
                <w:szCs w:val="22"/>
              </w:rPr>
              <w:t xml:space="preserve"> VYPL</w:t>
            </w:r>
            <w:r w:rsidRPr="00292CB0">
              <w:rPr>
                <w:rFonts w:asciiTheme="minorHAnsi" w:hAnsiTheme="minorHAnsi" w:cstheme="minorHAnsi"/>
                <w:b/>
                <w:color w:val="auto"/>
                <w:sz w:val="22"/>
                <w:szCs w:val="22"/>
              </w:rPr>
              <w:t>ÝVAJÚC</w:t>
            </w:r>
            <w:r w:rsidR="00317FC0" w:rsidRPr="00292CB0">
              <w:rPr>
                <w:rFonts w:asciiTheme="minorHAnsi" w:hAnsiTheme="minorHAnsi" w:cstheme="minorHAnsi"/>
                <w:b/>
                <w:color w:val="auto"/>
                <w:sz w:val="22"/>
                <w:szCs w:val="22"/>
              </w:rPr>
              <w:t>E</w:t>
            </w:r>
            <w:r w:rsidRPr="00292CB0">
              <w:rPr>
                <w:rFonts w:asciiTheme="minorHAnsi" w:hAnsiTheme="minorHAnsi" w:cstheme="minorHAnsi"/>
                <w:b/>
                <w:color w:val="auto"/>
                <w:sz w:val="22"/>
                <w:szCs w:val="22"/>
              </w:rPr>
              <w:t xml:space="preserve"> Z OSOBITNÝCH PREDPISOV</w:t>
            </w:r>
          </w:p>
        </w:tc>
      </w:tr>
      <w:tr w:rsidR="00292CB0" w:rsidRPr="00292CB0" w14:paraId="44BD9955" w14:textId="77777777" w:rsidTr="008B660B">
        <w:trPr>
          <w:trHeight w:val="284"/>
        </w:trPr>
        <w:tc>
          <w:tcPr>
            <w:tcW w:w="177" w:type="pct"/>
            <w:shd w:val="clear" w:color="auto" w:fill="FFF2CC" w:themeFill="accent4" w:themeFillTint="33"/>
            <w:vAlign w:val="center"/>
          </w:tcPr>
          <w:p w14:paraId="7F924BE7" w14:textId="79902BB0" w:rsidR="005132A6" w:rsidRPr="00292CB0" w:rsidRDefault="005132A6" w:rsidP="002C09AB">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2BCBCE7F" w14:textId="3CF3C4C6" w:rsidR="005132A6" w:rsidRPr="00292CB0" w:rsidRDefault="00475AA5"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D0313E2" w14:textId="77777777" w:rsidTr="005465A8">
        <w:trPr>
          <w:trHeight w:val="284"/>
        </w:trPr>
        <w:tc>
          <w:tcPr>
            <w:tcW w:w="177" w:type="pct"/>
            <w:shd w:val="clear" w:color="auto" w:fill="auto"/>
            <w:vAlign w:val="center"/>
          </w:tcPr>
          <w:p w14:paraId="37CFCCB1" w14:textId="37D7C327" w:rsidR="005132A6" w:rsidRPr="00292CB0" w:rsidRDefault="005132A6" w:rsidP="002C09AB">
            <w:pPr>
              <w:spacing w:after="0" w:line="240" w:lineRule="auto"/>
              <w:jc w:val="center"/>
              <w:rPr>
                <w:rFonts w:cstheme="minorHAnsi"/>
                <w:b/>
                <w:sz w:val="16"/>
                <w:szCs w:val="16"/>
              </w:rPr>
            </w:pPr>
            <w:r w:rsidRPr="00292CB0">
              <w:rPr>
                <w:rFonts w:cstheme="minorHAnsi"/>
                <w:b/>
                <w:sz w:val="16"/>
                <w:szCs w:val="16"/>
              </w:rPr>
              <w:t>4.1.</w:t>
            </w:r>
          </w:p>
        </w:tc>
        <w:tc>
          <w:tcPr>
            <w:tcW w:w="4823" w:type="pct"/>
            <w:gridSpan w:val="3"/>
            <w:shd w:val="clear" w:color="auto" w:fill="auto"/>
            <w:vAlign w:val="center"/>
          </w:tcPr>
          <w:p w14:paraId="70E3DE28" w14:textId="77777777" w:rsidR="005132A6" w:rsidRPr="00292CB0" w:rsidRDefault="005132A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70CE9825" w14:textId="77777777" w:rsidR="005132A6" w:rsidRPr="00292CB0" w:rsidRDefault="005132A6" w:rsidP="002C09AB">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w:t>
            </w:r>
            <w:proofErr w:type="spellStart"/>
            <w:r w:rsidRPr="00292CB0">
              <w:rPr>
                <w:rFonts w:asciiTheme="minorHAnsi" w:hAnsiTheme="minorHAnsi" w:cstheme="minorHAnsi"/>
                <w:color w:val="auto"/>
                <w:sz w:val="16"/>
                <w:szCs w:val="16"/>
              </w:rPr>
              <w:t>podopatrenia</w:t>
            </w:r>
            <w:proofErr w:type="spellEnd"/>
            <w:r w:rsidRPr="00292CB0">
              <w:rPr>
                <w:rFonts w:asciiTheme="minorHAnsi" w:hAnsiTheme="minorHAnsi" w:cstheme="minorHAnsi"/>
                <w:color w:val="auto"/>
                <w:sz w:val="16"/>
                <w:szCs w:val="16"/>
              </w:rPr>
              <w:t xml:space="preserve"> 7.5,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292CB0" w:rsidRDefault="005132A6" w:rsidP="002C09AB">
            <w:pPr>
              <w:pStyle w:val="Default"/>
              <w:keepLines/>
              <w:widowControl w:val="0"/>
              <w:ind w:left="22"/>
              <w:jc w:val="both"/>
              <w:rPr>
                <w:rFonts w:asciiTheme="minorHAnsi" w:hAnsiTheme="minorHAnsi" w:cstheme="minorHAnsi"/>
                <w:b/>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00475AA5" w:rsidRPr="00292CB0">
              <w:rPr>
                <w:rFonts w:asciiTheme="minorHAnsi" w:hAnsiTheme="minorHAnsi" w:cstheme="minorHAnsi"/>
                <w:b/>
                <w:i/>
                <w:strike/>
                <w:color w:val="auto"/>
                <w:sz w:val="18"/>
                <w:szCs w:val="18"/>
                <w:u w:val="single"/>
              </w:rPr>
              <w:t xml:space="preserve"> </w:t>
            </w:r>
          </w:p>
          <w:p w14:paraId="5611FAF8" w14:textId="2DA90748" w:rsidR="005132A6" w:rsidRPr="00292CB0" w:rsidRDefault="005132A6" w:rsidP="004800B7">
            <w:pPr>
              <w:pStyle w:val="Default"/>
              <w:keepLines/>
              <w:widowControl w:val="0"/>
              <w:numPr>
                <w:ilvl w:val="0"/>
                <w:numId w:val="222"/>
              </w:numPr>
              <w:ind w:left="280" w:hanging="28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15 - Čestné vyhlásenie žiadateľa)</w:t>
            </w:r>
          </w:p>
          <w:p w14:paraId="1995D892" w14:textId="00F93AE7"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553DAF0" w14:textId="0574EAAA" w:rsidR="005132A6" w:rsidRPr="00292CB0" w:rsidRDefault="005132A6"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dokumentácie uvedenej v časti</w:t>
            </w:r>
            <w:r w:rsidRPr="00292CB0">
              <w:rPr>
                <w:rFonts w:cstheme="minorHAnsi"/>
                <w:sz w:val="16"/>
                <w:szCs w:val="16"/>
              </w:rPr>
              <w:t xml:space="preserve"> „Forma a spôsob preukázania splnenia PPP“</w:t>
            </w:r>
          </w:p>
        </w:tc>
      </w:tr>
      <w:tr w:rsidR="00292CB0" w:rsidRPr="00292CB0" w14:paraId="4483F4AC" w14:textId="77777777" w:rsidTr="008B660B">
        <w:trPr>
          <w:trHeight w:val="284"/>
        </w:trPr>
        <w:tc>
          <w:tcPr>
            <w:tcW w:w="5000" w:type="pct"/>
            <w:gridSpan w:val="4"/>
            <w:shd w:val="clear" w:color="auto" w:fill="FFC000"/>
            <w:vAlign w:val="center"/>
          </w:tcPr>
          <w:p w14:paraId="50ED8E96" w14:textId="643C06A5"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78"/>
            </w:r>
          </w:p>
        </w:tc>
      </w:tr>
      <w:tr w:rsidR="00292CB0" w:rsidRPr="00292CB0" w14:paraId="0D7E2288" w14:textId="77777777" w:rsidTr="00AB4072">
        <w:trPr>
          <w:trHeight w:val="284"/>
        </w:trPr>
        <w:tc>
          <w:tcPr>
            <w:tcW w:w="177" w:type="pct"/>
            <w:shd w:val="clear" w:color="auto" w:fill="FFF2CC" w:themeFill="accent4" w:themeFillTint="33"/>
          </w:tcPr>
          <w:p w14:paraId="2305733F"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2322EA2A"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328D88D9" w14:textId="77777777" w:rsidTr="00AB4072">
        <w:trPr>
          <w:trHeight w:val="284"/>
        </w:trPr>
        <w:tc>
          <w:tcPr>
            <w:tcW w:w="177" w:type="pct"/>
            <w:shd w:val="clear" w:color="auto" w:fill="FFFFFF" w:themeFill="background1"/>
            <w:vAlign w:val="center"/>
          </w:tcPr>
          <w:p w14:paraId="3AFF63A5"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FFFFFF" w:themeFill="background1"/>
            <w:vAlign w:val="center"/>
          </w:tcPr>
          <w:p w14:paraId="729E792B"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Príspevok k aspoň jednej </w:t>
            </w:r>
            <w:proofErr w:type="spellStart"/>
            <w:r w:rsidRPr="00292CB0">
              <w:rPr>
                <w:rFonts w:cstheme="minorHAnsi"/>
                <w:b/>
                <w:sz w:val="18"/>
                <w:szCs w:val="18"/>
              </w:rPr>
              <w:t>fokusovej</w:t>
            </w:r>
            <w:proofErr w:type="spellEnd"/>
            <w:r w:rsidRPr="00292CB0">
              <w:rPr>
                <w:rFonts w:cstheme="minorHAnsi"/>
                <w:b/>
                <w:sz w:val="18"/>
                <w:szCs w:val="18"/>
              </w:rPr>
              <w:t xml:space="preserve"> oblasti daného opatrenia</w:t>
            </w:r>
          </w:p>
          <w:p w14:paraId="449B6AB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Príspevok k aspoň jednej </w:t>
            </w:r>
            <w:proofErr w:type="spellStart"/>
            <w:r w:rsidRPr="00292CB0">
              <w:rPr>
                <w:rFonts w:cstheme="minorHAnsi"/>
                <w:sz w:val="16"/>
                <w:szCs w:val="16"/>
              </w:rPr>
              <w:t>fokusovej</w:t>
            </w:r>
            <w:proofErr w:type="spellEnd"/>
            <w:r w:rsidRPr="00292CB0">
              <w:rPr>
                <w:rFonts w:cstheme="minorHAnsi"/>
                <w:sz w:val="16"/>
                <w:szCs w:val="16"/>
              </w:rPr>
              <w:t xml:space="preserve"> oblasti daného opatrenia. </w:t>
            </w:r>
          </w:p>
          <w:p w14:paraId="1959F7A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7F71BB"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533ACA2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16A355A" w14:textId="77777777" w:rsidR="005465A8" w:rsidRPr="00292CB0" w:rsidRDefault="005465A8" w:rsidP="000E4642">
            <w:pPr>
              <w:pStyle w:val="Textkomentra"/>
              <w:numPr>
                <w:ilvl w:val="0"/>
                <w:numId w:val="39"/>
              </w:numPr>
              <w:spacing w:after="0" w:line="240" w:lineRule="auto"/>
              <w:ind w:left="134" w:hanging="142"/>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7DFBBDC" w14:textId="77777777" w:rsidTr="00AB4072">
        <w:trPr>
          <w:trHeight w:val="284"/>
        </w:trPr>
        <w:tc>
          <w:tcPr>
            <w:tcW w:w="177" w:type="pct"/>
            <w:shd w:val="clear" w:color="auto" w:fill="FFFFFF" w:themeFill="background1"/>
            <w:vAlign w:val="center"/>
          </w:tcPr>
          <w:p w14:paraId="7AC7CD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3" w:type="pct"/>
            <w:gridSpan w:val="3"/>
            <w:shd w:val="clear" w:color="auto" w:fill="FFFFFF" w:themeFill="background1"/>
            <w:vAlign w:val="center"/>
          </w:tcPr>
          <w:p w14:paraId="5E2E99D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3CD1D19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D30B10"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571553B" w14:textId="77777777" w:rsidR="005465A8" w:rsidRPr="00292CB0" w:rsidRDefault="005465A8" w:rsidP="009F1D61">
            <w:pPr>
              <w:pStyle w:val="Odsekzoznamu"/>
              <w:numPr>
                <w:ilvl w:val="0"/>
                <w:numId w:val="116"/>
              </w:numPr>
              <w:spacing w:after="0" w:line="240" w:lineRule="auto"/>
              <w:ind w:left="175" w:hanging="17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28D9267" w14:textId="77777777" w:rsidTr="00AB4072">
        <w:trPr>
          <w:trHeight w:val="284"/>
        </w:trPr>
        <w:tc>
          <w:tcPr>
            <w:tcW w:w="177" w:type="pct"/>
            <w:shd w:val="clear" w:color="auto" w:fill="FFFFFF" w:themeFill="background1"/>
            <w:vAlign w:val="center"/>
          </w:tcPr>
          <w:p w14:paraId="23887C20" w14:textId="5AEA0CC3"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3</w:t>
            </w:r>
            <w:r w:rsidR="005465A8" w:rsidRPr="00292CB0">
              <w:rPr>
                <w:rFonts w:cstheme="minorHAnsi"/>
                <w:b/>
                <w:sz w:val="16"/>
                <w:szCs w:val="16"/>
              </w:rPr>
              <w:t>.</w:t>
            </w:r>
          </w:p>
        </w:tc>
        <w:tc>
          <w:tcPr>
            <w:tcW w:w="4823" w:type="pct"/>
            <w:gridSpan w:val="3"/>
            <w:shd w:val="clear" w:color="auto" w:fill="FFFFFF" w:themeFill="background1"/>
            <w:vAlign w:val="center"/>
          </w:tcPr>
          <w:p w14:paraId="460E951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387984E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28ECF9B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35EE14" w14:textId="77777777" w:rsidR="005465A8" w:rsidRPr="00292CB0" w:rsidRDefault="005465A8" w:rsidP="004800B7">
            <w:pPr>
              <w:pStyle w:val="Odsekzoznamu"/>
              <w:numPr>
                <w:ilvl w:val="0"/>
                <w:numId w:val="308"/>
              </w:numPr>
              <w:spacing w:after="0" w:line="240" w:lineRule="auto"/>
              <w:ind w:left="139" w:hanging="139"/>
              <w:jc w:val="both"/>
              <w:rPr>
                <w:rFonts w:cstheme="minorHAnsi"/>
                <w:sz w:val="16"/>
                <w:szCs w:val="16"/>
              </w:rPr>
            </w:pPr>
            <w:r w:rsidRPr="00292CB0">
              <w:rPr>
                <w:rFonts w:cstheme="minorHAnsi"/>
                <w:iCs/>
                <w:sz w:val="16"/>
                <w:szCs w:val="16"/>
              </w:rPr>
              <w:lastRenderedPageBreak/>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že zmluva o spolupráci nie je zverejnená na webovom sídle žiadateľa)</w:t>
            </w:r>
          </w:p>
          <w:p w14:paraId="7DFB38FF"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9C696A2" w14:textId="77777777" w:rsidR="005465A8" w:rsidRPr="00292CB0" w:rsidRDefault="005465A8" w:rsidP="004800B7">
            <w:pPr>
              <w:pStyle w:val="Odsekzoznamu"/>
              <w:numPr>
                <w:ilvl w:val="0"/>
                <w:numId w:val="308"/>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6D00E2A" w14:textId="77777777" w:rsidTr="00AB4072">
        <w:trPr>
          <w:trHeight w:val="284"/>
        </w:trPr>
        <w:tc>
          <w:tcPr>
            <w:tcW w:w="177" w:type="pct"/>
            <w:shd w:val="clear" w:color="auto" w:fill="FFFFFF" w:themeFill="background1"/>
            <w:vAlign w:val="center"/>
          </w:tcPr>
          <w:p w14:paraId="4C36532F" w14:textId="04DAD3F9"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lastRenderedPageBreak/>
              <w:t>4</w:t>
            </w:r>
            <w:r w:rsidR="005465A8" w:rsidRPr="00292CB0">
              <w:rPr>
                <w:rFonts w:cstheme="minorHAnsi"/>
                <w:b/>
                <w:sz w:val="16"/>
                <w:szCs w:val="16"/>
              </w:rPr>
              <w:t>.</w:t>
            </w:r>
          </w:p>
        </w:tc>
        <w:tc>
          <w:tcPr>
            <w:tcW w:w="4823" w:type="pct"/>
            <w:gridSpan w:val="3"/>
            <w:shd w:val="clear" w:color="auto" w:fill="FFFFFF" w:themeFill="background1"/>
            <w:vAlign w:val="center"/>
          </w:tcPr>
          <w:p w14:paraId="5B21FCC7"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41EB3BCE" w14:textId="0CB0DB23"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2413158D" w14:textId="615F0F57"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DC6B34" w14:textId="765FE195"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0B2E7C12" w14:textId="77777777"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bCs/>
                <w:sz w:val="16"/>
                <w:szCs w:val="16"/>
                <w:lang w:eastAsia="sk-SK"/>
              </w:rPr>
              <w:t xml:space="preserve">Formulár </w:t>
            </w:r>
            <w:proofErr w:type="spellStart"/>
            <w:r w:rsidRPr="00292CB0">
              <w:rPr>
                <w:rFonts w:cstheme="minorHAnsi"/>
                <w:bCs/>
                <w:sz w:val="16"/>
                <w:szCs w:val="16"/>
                <w:lang w:eastAsia="sk-SK"/>
              </w:rPr>
              <w:t>ŽoNFP</w:t>
            </w:r>
            <w:proofErr w:type="spellEnd"/>
            <w:r w:rsidRPr="00292CB0">
              <w:rPr>
                <w:rFonts w:cstheme="minorHAnsi"/>
                <w:bCs/>
                <w:sz w:val="16"/>
                <w:szCs w:val="16"/>
                <w:lang w:eastAsia="sk-SK"/>
              </w:rPr>
              <w:t xml:space="preserve"> (tabuľka č. 15 - Čestné vyhlásenie žiadateľa)</w:t>
            </w:r>
          </w:p>
          <w:p w14:paraId="115A7AB6" w14:textId="6B325B06"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2FB6F4EC"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8DEE012" w14:textId="5A40EBFF"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w:t>
            </w:r>
            <w:r w:rsidR="0024603F" w:rsidRPr="00292CB0">
              <w:rPr>
                <w:rFonts w:cstheme="minorHAnsi"/>
                <w:sz w:val="16"/>
                <w:szCs w:val="16"/>
              </w:rPr>
              <w:t>ený v Prílohe 16A.</w:t>
            </w:r>
          </w:p>
          <w:p w14:paraId="3946E05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05DAEBA5" w14:textId="3D5EC081"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5722461F"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8E90155" w14:textId="77777777" w:rsidR="00327540" w:rsidRPr="00292CB0" w:rsidRDefault="00327540" w:rsidP="004800B7">
            <w:pPr>
              <w:pStyle w:val="Odsekzoznamu"/>
              <w:numPr>
                <w:ilvl w:val="0"/>
                <w:numId w:val="308"/>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10A28B8B" w14:textId="5E1FF7D0" w:rsidR="005465A8" w:rsidRPr="00292CB0" w:rsidRDefault="00327540" w:rsidP="0085380C">
            <w:pPr>
              <w:spacing w:after="0" w:line="240" w:lineRule="auto"/>
              <w:jc w:val="both"/>
              <w:rPr>
                <w:rFonts w:cstheme="minorHAnsi"/>
                <w:kern w:val="1"/>
                <w:sz w:val="16"/>
                <w:szCs w:val="16"/>
              </w:rPr>
            </w:pPr>
            <w:r w:rsidRPr="00292CB0">
              <w:rPr>
                <w:rFonts w:cstheme="minorHAnsi"/>
                <w:sz w:val="16"/>
                <w:szCs w:val="16"/>
              </w:rPr>
              <w:t xml:space="preserve">MAS/PPA nevykonáva kontrolu VO pri uplatňovaní zjednodušeného vykazovania výdavkov,  preto žiadateľ v čestnom vyhlásení  </w:t>
            </w:r>
            <w:r w:rsidRPr="00292CB0">
              <w:rPr>
                <w:rFonts w:eastAsia="Times New Roman" w:cstheme="minorHAnsi"/>
                <w:sz w:val="16"/>
                <w:szCs w:val="16"/>
                <w:lang w:eastAsia="sk-SK"/>
              </w:rPr>
              <w:t xml:space="preserve">čestne </w:t>
            </w:r>
            <w:r w:rsidR="00282C55" w:rsidRPr="00292CB0">
              <w:rPr>
                <w:rFonts w:eastAsia="Times New Roman" w:cstheme="minorHAnsi"/>
                <w:sz w:val="16"/>
                <w:szCs w:val="16"/>
                <w:lang w:eastAsia="sk-SK"/>
              </w:rPr>
              <w:t>vyhlási</w:t>
            </w:r>
            <w:r w:rsidRPr="00292CB0">
              <w:rPr>
                <w:rFonts w:eastAsia="Times New Roman" w:cstheme="minorHAnsi"/>
                <w:sz w:val="16"/>
                <w:szCs w:val="16"/>
                <w:lang w:eastAsia="sk-SK"/>
              </w:rPr>
              <w:t>, že j</w:t>
            </w:r>
            <w:r w:rsidRPr="00292CB0">
              <w:rPr>
                <w:rFonts w:cstheme="minorHAnsi"/>
                <w:bCs/>
                <w:sz w:val="16"/>
                <w:szCs w:val="16"/>
                <w:lang w:eastAsia="sk-SK"/>
              </w:rPr>
              <w:t>e  verejným obstarávateľom (§7 ZVO) alebo obstarávateľom  (§9 ZVO) a  je povinný postupovať v zmysle ustanovení tohto zákona</w:t>
            </w:r>
            <w:r w:rsidRPr="00292CB0">
              <w:rPr>
                <w:rStyle w:val="Odkaznapoznmkupodiarou"/>
                <w:rFonts w:cstheme="minorHAnsi"/>
                <w:bCs/>
                <w:sz w:val="16"/>
                <w:szCs w:val="16"/>
                <w:lang w:eastAsia="sk-SK"/>
              </w:rPr>
              <w:footnoteReference w:id="79"/>
            </w:r>
          </w:p>
        </w:tc>
      </w:tr>
      <w:tr w:rsidR="00292CB0" w:rsidRPr="00292CB0" w14:paraId="30B541E6" w14:textId="77777777" w:rsidTr="00AB4072">
        <w:trPr>
          <w:trHeight w:val="284"/>
        </w:trPr>
        <w:tc>
          <w:tcPr>
            <w:tcW w:w="177" w:type="pct"/>
            <w:shd w:val="clear" w:color="auto" w:fill="FFFFFF" w:themeFill="background1"/>
            <w:vAlign w:val="center"/>
          </w:tcPr>
          <w:p w14:paraId="36BC43B7" w14:textId="25B13225"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5</w:t>
            </w:r>
            <w:r w:rsidR="005465A8" w:rsidRPr="00292CB0">
              <w:rPr>
                <w:rFonts w:cstheme="minorHAnsi"/>
                <w:b/>
                <w:sz w:val="16"/>
                <w:szCs w:val="16"/>
              </w:rPr>
              <w:t>.</w:t>
            </w:r>
          </w:p>
        </w:tc>
        <w:tc>
          <w:tcPr>
            <w:tcW w:w="4823" w:type="pct"/>
            <w:gridSpan w:val="3"/>
            <w:shd w:val="clear" w:color="auto" w:fill="FFFFFF" w:themeFill="background1"/>
            <w:vAlign w:val="center"/>
          </w:tcPr>
          <w:p w14:paraId="6F7E90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6588F9ED"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52E8F26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DA85C8B" w14:textId="77777777" w:rsidR="005465A8" w:rsidRPr="00292CB0" w:rsidRDefault="005465A8"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EF31564" w14:textId="77777777" w:rsidR="005465A8" w:rsidRPr="00292CB0" w:rsidRDefault="005465A8"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286B9D" w14:textId="77777777" w:rsidR="005465A8" w:rsidRPr="00292CB0" w:rsidRDefault="005465A8" w:rsidP="004800B7">
            <w:pPr>
              <w:pStyle w:val="Odsekzoznamu"/>
              <w:numPr>
                <w:ilvl w:val="0"/>
                <w:numId w:val="459"/>
              </w:numPr>
              <w:spacing w:after="0" w:line="240" w:lineRule="auto"/>
              <w:ind w:left="281" w:hanging="284"/>
              <w:jc w:val="both"/>
              <w:rPr>
                <w:rFonts w:cstheme="minorHAnsi"/>
                <w:sz w:val="16"/>
                <w:szCs w:val="16"/>
              </w:rPr>
            </w:pPr>
            <w:r w:rsidRPr="00292CB0">
              <w:rPr>
                <w:rFonts w:cstheme="minorHAnsi"/>
                <w:sz w:val="16"/>
                <w:szCs w:val="16"/>
              </w:rPr>
              <w:t xml:space="preserve">v zmysle dokumentácie uvedenej v časti „Forma a spôsob preukázania splnenia kritéria“  </w:t>
            </w:r>
          </w:p>
        </w:tc>
      </w:tr>
      <w:tr w:rsidR="00292CB0" w:rsidRPr="00292CB0" w14:paraId="52E2769A" w14:textId="77777777" w:rsidTr="00AB4072">
        <w:trPr>
          <w:trHeight w:val="284"/>
        </w:trPr>
        <w:tc>
          <w:tcPr>
            <w:tcW w:w="177" w:type="pct"/>
            <w:shd w:val="clear" w:color="auto" w:fill="FFFFFF" w:themeFill="background1"/>
            <w:vAlign w:val="center"/>
          </w:tcPr>
          <w:p w14:paraId="34ADE28E" w14:textId="241E8FEC"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3" w:type="pct"/>
            <w:gridSpan w:val="3"/>
            <w:shd w:val="clear" w:color="auto" w:fill="FFFFFF" w:themeFill="background1"/>
            <w:vAlign w:val="center"/>
          </w:tcPr>
          <w:p w14:paraId="0DD93ECD" w14:textId="77777777"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292CB0">
              <w:rPr>
                <w:rFonts w:cstheme="minorHAnsi"/>
                <w:sz w:val="16"/>
                <w:szCs w:val="16"/>
              </w:rPr>
              <w:t xml:space="preserve"> </w:t>
            </w:r>
          </w:p>
          <w:p w14:paraId="624AF073"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FF74B88"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w:t>
            </w:r>
            <w:proofErr w:type="spellStart"/>
            <w:r w:rsidRPr="00292CB0">
              <w:rPr>
                <w:rFonts w:asciiTheme="minorHAnsi" w:hAnsiTheme="minorHAnsi" w:cstheme="minorHAnsi"/>
                <w:color w:val="auto"/>
                <w:sz w:val="16"/>
                <w:szCs w:val="16"/>
              </w:rPr>
              <w:t>ŽoNFP</w:t>
            </w:r>
            <w:proofErr w:type="spellEnd"/>
            <w:r w:rsidRPr="00292CB0">
              <w:rPr>
                <w:rFonts w:asciiTheme="minorHAnsi" w:hAnsiTheme="minorHAnsi" w:cstheme="minorHAnsi"/>
                <w:color w:val="auto"/>
                <w:sz w:val="16"/>
                <w:szCs w:val="16"/>
              </w:rPr>
              <w:t xml:space="preserve"> (tabuľka č. 9 – Harmonogram realizácie aktivít)</w:t>
            </w:r>
          </w:p>
          <w:p w14:paraId="7D19A5DA"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5BFC895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22EA7A8"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1565EDB2" w14:textId="77777777" w:rsidTr="00AB4072">
        <w:trPr>
          <w:trHeight w:val="284"/>
        </w:trPr>
        <w:tc>
          <w:tcPr>
            <w:tcW w:w="177" w:type="pct"/>
            <w:shd w:val="clear" w:color="auto" w:fill="FFFFFF" w:themeFill="background1"/>
            <w:vAlign w:val="center"/>
          </w:tcPr>
          <w:p w14:paraId="54ECCFFB" w14:textId="221C3C60" w:rsidR="005465A8" w:rsidRPr="00292CB0" w:rsidRDefault="00A43471" w:rsidP="00F76ECB">
            <w:pPr>
              <w:spacing w:after="0" w:line="240" w:lineRule="auto"/>
              <w:jc w:val="center"/>
              <w:rPr>
                <w:rFonts w:cstheme="minorHAnsi"/>
                <w:b/>
                <w:strike/>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FFFFFF" w:themeFill="background1"/>
            <w:vAlign w:val="center"/>
          </w:tcPr>
          <w:p w14:paraId="1BF3BF74" w14:textId="77777777" w:rsidR="005465A8" w:rsidRPr="00292CB0" w:rsidRDefault="005465A8" w:rsidP="00F76ECB">
            <w:pPr>
              <w:spacing w:after="0" w:line="240" w:lineRule="auto"/>
              <w:rPr>
                <w:rFonts w:cstheme="minorHAnsi"/>
                <w:b/>
                <w:sz w:val="16"/>
                <w:szCs w:val="16"/>
              </w:rPr>
            </w:pPr>
            <w:r w:rsidRPr="00292CB0">
              <w:rPr>
                <w:rFonts w:cstheme="minorHAnsi"/>
                <w:b/>
                <w:sz w:val="16"/>
                <w:szCs w:val="16"/>
              </w:rPr>
              <w:t>Projekt realizácie</w:t>
            </w:r>
          </w:p>
          <w:p w14:paraId="710494DD"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7CFC650"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58F7D7C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371E0300"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strike/>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0F1117AD" w14:textId="77777777" w:rsidTr="00AB4072">
        <w:trPr>
          <w:trHeight w:val="284"/>
        </w:trPr>
        <w:tc>
          <w:tcPr>
            <w:tcW w:w="177" w:type="pct"/>
            <w:shd w:val="clear" w:color="auto" w:fill="FFF2CC" w:themeFill="accent4" w:themeFillTint="33"/>
          </w:tcPr>
          <w:p w14:paraId="75674E45"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1732B33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0D0275D0" w14:textId="77777777" w:rsidTr="00AB4072">
        <w:trPr>
          <w:trHeight w:val="284"/>
        </w:trPr>
        <w:tc>
          <w:tcPr>
            <w:tcW w:w="177" w:type="pct"/>
            <w:shd w:val="clear" w:color="auto" w:fill="auto"/>
            <w:vAlign w:val="center"/>
          </w:tcPr>
          <w:p w14:paraId="1DC5F628"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auto"/>
            <w:vAlign w:val="center"/>
          </w:tcPr>
          <w:p w14:paraId="4E8119BF" w14:textId="77777777" w:rsidR="005465A8" w:rsidRPr="00292CB0" w:rsidRDefault="005465A8" w:rsidP="00F76ECB">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49C59D9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3D3B5E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299AD600"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lastRenderedPageBreak/>
              <w:t>– nad 50 do 100 vrátane</w:t>
            </w:r>
          </w:p>
          <w:p w14:paraId="34108C4D"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9E338B1" w14:textId="77777777" w:rsidR="005465A8" w:rsidRPr="00292CB0" w:rsidRDefault="005465A8" w:rsidP="00F76ECB">
            <w:pPr>
              <w:spacing w:after="0" w:line="240" w:lineRule="auto"/>
              <w:rPr>
                <w:rFonts w:cstheme="minorHAnsi"/>
                <w:sz w:val="16"/>
                <w:szCs w:val="16"/>
              </w:rPr>
            </w:pPr>
          </w:p>
          <w:p w14:paraId="1D02CC86"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0F6CEBA7"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6099174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6C1E955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6C5444A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7DACC40"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1FDAB0C2"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BBBF8C" w14:textId="77777777" w:rsidR="005465A8" w:rsidRPr="00292CB0" w:rsidRDefault="005465A8" w:rsidP="004800B7">
            <w:pPr>
              <w:pStyle w:val="Odsekzoznamu"/>
              <w:numPr>
                <w:ilvl w:val="0"/>
                <w:numId w:val="199"/>
              </w:numPr>
              <w:spacing w:after="0" w:line="240" w:lineRule="auto"/>
              <w:ind w:left="282" w:hanging="282"/>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6 – Miesto realizácie projektu)</w:t>
            </w:r>
          </w:p>
          <w:p w14:paraId="74B012C2"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1CC7F76" w14:textId="3222C55C"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Údaje zo Štatistického úradu SR k 31.12. </w:t>
            </w:r>
            <w:r w:rsidR="0024603F" w:rsidRPr="00292CB0">
              <w:rPr>
                <w:rFonts w:cstheme="minorHAnsi"/>
                <w:sz w:val="16"/>
                <w:szCs w:val="16"/>
              </w:rPr>
              <w:t xml:space="preserve"> predchádzajúceho roka výzvy</w:t>
            </w:r>
            <w:r w:rsidR="00392A79" w:rsidRPr="00292CB0">
              <w:rPr>
                <w:rFonts w:cstheme="minorHAnsi"/>
                <w:sz w:val="16"/>
                <w:szCs w:val="16"/>
              </w:rPr>
              <w:t>.</w:t>
            </w:r>
            <w:r w:rsidRPr="00292CB0">
              <w:rPr>
                <w:rFonts w:cstheme="minorHAnsi"/>
                <w:sz w:val="16"/>
                <w:szCs w:val="16"/>
              </w:rPr>
              <w:t xml:space="preserve"> V prípade, ak sa projekt realizuje vo viacerých okresoch, body sa pridelia na základe </w:t>
            </w:r>
            <w:proofErr w:type="spellStart"/>
            <w:r w:rsidRPr="00292CB0">
              <w:rPr>
                <w:rFonts w:cstheme="minorHAnsi"/>
                <w:sz w:val="16"/>
                <w:szCs w:val="16"/>
              </w:rPr>
              <w:t>vidieckosti</w:t>
            </w:r>
            <w:proofErr w:type="spellEnd"/>
            <w:r w:rsidRPr="00292CB0">
              <w:rPr>
                <w:rFonts w:cstheme="minorHAnsi"/>
                <w:sz w:val="16"/>
                <w:szCs w:val="16"/>
              </w:rPr>
              <w:t xml:space="preserve"> vypočítanej aritmetickým priemerom z údajov zo všetkých okresov, kde sa projekt realizuje.</w:t>
            </w:r>
          </w:p>
          <w:p w14:paraId="3D42836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3BB79601"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Rozloha: </w:t>
            </w:r>
            <w:hyperlink r:id="rId78"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2D3169C9" w14:textId="77777777" w:rsidTr="00AB4072">
        <w:trPr>
          <w:trHeight w:val="284"/>
        </w:trPr>
        <w:tc>
          <w:tcPr>
            <w:tcW w:w="177" w:type="pct"/>
            <w:shd w:val="clear" w:color="auto" w:fill="auto"/>
            <w:vAlign w:val="center"/>
          </w:tcPr>
          <w:p w14:paraId="326E710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2.</w:t>
            </w:r>
          </w:p>
        </w:tc>
        <w:tc>
          <w:tcPr>
            <w:tcW w:w="4823" w:type="pct"/>
            <w:gridSpan w:val="3"/>
            <w:shd w:val="clear" w:color="auto" w:fill="auto"/>
            <w:vAlign w:val="center"/>
          </w:tcPr>
          <w:p w14:paraId="51F3B3F2"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0D4B3BE9"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0BF3B5A1"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8B8A07"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473AEC49" w14:textId="77777777" w:rsidR="005465A8" w:rsidRPr="00292CB0" w:rsidRDefault="005465A8" w:rsidP="004800B7">
            <w:pPr>
              <w:pStyle w:val="Odsekzoznamu"/>
              <w:numPr>
                <w:ilvl w:val="0"/>
                <w:numId w:val="185"/>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292CB0" w:rsidRDefault="005465A8" w:rsidP="00F76ECB">
            <w:pPr>
              <w:tabs>
                <w:tab w:val="left" w:pos="214"/>
              </w:tabs>
              <w:spacing w:after="0" w:line="240" w:lineRule="auto"/>
              <w:jc w:val="both"/>
              <w:rPr>
                <w:rFonts w:cstheme="minorHAnsi"/>
                <w:sz w:val="18"/>
                <w:szCs w:val="18"/>
                <w:u w:val="single"/>
              </w:rPr>
            </w:pPr>
            <w:r w:rsidRPr="00292CB0">
              <w:rPr>
                <w:rFonts w:cstheme="minorHAnsi"/>
                <w:sz w:val="18"/>
                <w:szCs w:val="18"/>
                <w:u w:val="single"/>
              </w:rPr>
              <w:t>MAS stanoví body v prípade odpovede áno, aj v prípade odpovede nie.</w:t>
            </w:r>
          </w:p>
          <w:p w14:paraId="7A575ED1"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4DD797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F8A196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FFD8DB0" w14:textId="77777777" w:rsidR="005465A8" w:rsidRPr="00292CB0" w:rsidRDefault="005465A8" w:rsidP="009F1D61">
            <w:pPr>
              <w:pStyle w:val="Odsekzoznamu"/>
              <w:numPr>
                <w:ilvl w:val="0"/>
                <w:numId w:val="98"/>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A507ED8" w14:textId="77777777" w:rsidTr="00AB4072">
        <w:trPr>
          <w:trHeight w:val="284"/>
        </w:trPr>
        <w:tc>
          <w:tcPr>
            <w:tcW w:w="177" w:type="pct"/>
            <w:shd w:val="clear" w:color="auto" w:fill="auto"/>
            <w:vAlign w:val="center"/>
          </w:tcPr>
          <w:p w14:paraId="5BB41D7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3" w:type="pct"/>
            <w:gridSpan w:val="3"/>
            <w:shd w:val="clear" w:color="auto" w:fill="auto"/>
            <w:vAlign w:val="center"/>
          </w:tcPr>
          <w:p w14:paraId="27DBF3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3C0F592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33DC1FE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1EBFFE7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691DB25"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490F1F5" w14:textId="77777777" w:rsidR="005465A8" w:rsidRPr="00292CB0" w:rsidRDefault="005465A8"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w:t>
            </w:r>
            <w:proofErr w:type="spellStart"/>
            <w:r w:rsidRPr="00292CB0">
              <w:rPr>
                <w:rStyle w:val="markedcontent"/>
                <w:rFonts w:cstheme="minorHAnsi"/>
                <w:sz w:val="16"/>
                <w:szCs w:val="16"/>
              </w:rPr>
              <w:t>podopatrenia</w:t>
            </w:r>
            <w:proofErr w:type="spellEnd"/>
            <w:r w:rsidRPr="00292CB0">
              <w:rPr>
                <w:rStyle w:val="markedcontent"/>
                <w:rFonts w:cstheme="minorHAnsi"/>
                <w:sz w:val="16"/>
                <w:szCs w:val="16"/>
              </w:rPr>
              <w:t xml:space="preserve">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79F23D7" w14:textId="77777777" w:rsidR="005465A8" w:rsidRPr="00292CB0" w:rsidRDefault="005465A8"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1F2EAECC"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CF48AB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C7AA10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780E18F"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65A1E7E"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EA5FB98" w14:textId="77777777" w:rsidTr="00AB4072">
        <w:trPr>
          <w:trHeight w:val="284"/>
        </w:trPr>
        <w:tc>
          <w:tcPr>
            <w:tcW w:w="177" w:type="pct"/>
            <w:shd w:val="clear" w:color="auto" w:fill="auto"/>
            <w:vAlign w:val="center"/>
          </w:tcPr>
          <w:p w14:paraId="2D1F11B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3" w:type="pct"/>
            <w:gridSpan w:val="3"/>
            <w:shd w:val="clear" w:color="auto" w:fill="auto"/>
            <w:vAlign w:val="center"/>
          </w:tcPr>
          <w:p w14:paraId="1BF76C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7E18AD94"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3C80FA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D0D9AD6"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DF9F8C9"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49C9E001"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0A36DEA"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8BC84E5"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3432BB1"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72F011B8"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lastRenderedPageBreak/>
              <w:t>MAS stanoví body v prípade odpovede áno, aj v prípade odpovede nie.</w:t>
            </w:r>
          </w:p>
          <w:p w14:paraId="7EE4B9C0"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B6E8F9"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F14536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9D15490"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A1C2A03" w14:textId="77777777" w:rsidTr="00AB4072">
        <w:trPr>
          <w:trHeight w:val="284"/>
        </w:trPr>
        <w:tc>
          <w:tcPr>
            <w:tcW w:w="177" w:type="pct"/>
            <w:shd w:val="clear" w:color="auto" w:fill="auto"/>
            <w:vAlign w:val="center"/>
          </w:tcPr>
          <w:p w14:paraId="30B1C38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5.</w:t>
            </w:r>
          </w:p>
        </w:tc>
        <w:tc>
          <w:tcPr>
            <w:tcW w:w="4823" w:type="pct"/>
            <w:gridSpan w:val="3"/>
            <w:shd w:val="clear" w:color="auto" w:fill="auto"/>
            <w:vAlign w:val="center"/>
          </w:tcPr>
          <w:p w14:paraId="2EA796B8"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Podpora prístupu marginalizovaných skupín</w:t>
            </w:r>
          </w:p>
          <w:p w14:paraId="6E4DE7E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Projekt rieši aj uľahčenie prístupu marginalizovaných skupín.</w:t>
            </w:r>
          </w:p>
          <w:p w14:paraId="3DC6B20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0AA8B56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0543D164"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15C499CF" w14:textId="77777777" w:rsidR="005465A8" w:rsidRPr="00292CB0" w:rsidRDefault="005465A8" w:rsidP="004800B7">
            <w:pPr>
              <w:pStyle w:val="Odsekzoznamu"/>
              <w:numPr>
                <w:ilvl w:val="0"/>
                <w:numId w:val="209"/>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DA934F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62B383"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88D8E1E"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w:t>
            </w:r>
            <w:proofErr w:type="spellStart"/>
            <w:r w:rsidRPr="00292CB0">
              <w:rPr>
                <w:rFonts w:cstheme="minorHAnsi"/>
                <w:bCs/>
                <w:sz w:val="16"/>
                <w:szCs w:val="16"/>
              </w:rPr>
              <w:t>ŽoNFP</w:t>
            </w:r>
            <w:proofErr w:type="spellEnd"/>
            <w:r w:rsidRPr="00292CB0">
              <w:rPr>
                <w:rFonts w:cstheme="minorHAnsi"/>
                <w:bCs/>
                <w:sz w:val="16"/>
                <w:szCs w:val="16"/>
              </w:rPr>
              <w:t xml:space="preserve"> - (tabuľka č. 11 - Rozpočet projektu) </w:t>
            </w:r>
          </w:p>
          <w:p w14:paraId="7991F374"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7A019774" w14:textId="77777777" w:rsidR="005465A8" w:rsidRPr="00292CB0" w:rsidRDefault="005465A8" w:rsidP="004800B7">
            <w:pPr>
              <w:pStyle w:val="Default"/>
              <w:keepLines/>
              <w:widowControl w:val="0"/>
              <w:numPr>
                <w:ilvl w:val="0"/>
                <w:numId w:val="460"/>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5910035" w14:textId="77777777" w:rsidTr="00AB4072">
        <w:trPr>
          <w:trHeight w:val="284"/>
        </w:trPr>
        <w:tc>
          <w:tcPr>
            <w:tcW w:w="177" w:type="pct"/>
            <w:shd w:val="clear" w:color="auto" w:fill="auto"/>
            <w:vAlign w:val="center"/>
          </w:tcPr>
          <w:p w14:paraId="62E65765" w14:textId="4AC841FE"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3" w:type="pct"/>
            <w:gridSpan w:val="3"/>
            <w:shd w:val="clear" w:color="auto" w:fill="auto"/>
            <w:vAlign w:val="center"/>
          </w:tcPr>
          <w:p w14:paraId="39B3992E"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A084B3C"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6B3B083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2B855B7"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04BD3F00"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6B269D97"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ním </w:t>
            </w:r>
            <w:r w:rsidRPr="00292CB0">
              <w:rPr>
                <w:rFonts w:cstheme="minorHAnsi"/>
                <w:sz w:val="16"/>
                <w:szCs w:val="16"/>
              </w:rPr>
              <w:t xml:space="preserve"> </w:t>
            </w:r>
            <w:r w:rsidRPr="00292CB0">
              <w:rPr>
                <w:rStyle w:val="markedcontent"/>
                <w:rFonts w:cstheme="minorHAnsi"/>
                <w:sz w:val="16"/>
                <w:szCs w:val="16"/>
              </w:rPr>
              <w:t>prispieť.</w:t>
            </w:r>
          </w:p>
          <w:p w14:paraId="4378ABB5" w14:textId="072CA4F6"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6C1230B" w14:textId="77777777" w:rsidR="00CD0CCE" w:rsidRPr="00292CB0" w:rsidRDefault="00CD0CCE" w:rsidP="00F76ECB">
            <w:pPr>
              <w:pStyle w:val="Default"/>
              <w:keepLines/>
              <w:widowControl w:val="0"/>
              <w:jc w:val="both"/>
              <w:rPr>
                <w:rFonts w:asciiTheme="minorHAnsi" w:hAnsiTheme="minorHAnsi" w:cstheme="minorHAnsi"/>
                <w:color w:val="auto"/>
                <w:sz w:val="16"/>
                <w:szCs w:val="16"/>
                <w:u w:val="single"/>
              </w:rPr>
            </w:pPr>
          </w:p>
          <w:p w14:paraId="0760105B"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B601F1F"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1969440"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8C20045" w14:textId="77777777" w:rsidR="005465A8" w:rsidRPr="00292CB0" w:rsidRDefault="005465A8" w:rsidP="009F1D61">
            <w:pPr>
              <w:pStyle w:val="Default"/>
              <w:keepLines/>
              <w:widowControl w:val="0"/>
              <w:numPr>
                <w:ilvl w:val="0"/>
                <w:numId w:val="98"/>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7ABC198" w14:textId="77777777" w:rsidTr="00AB4072">
        <w:trPr>
          <w:trHeight w:val="284"/>
        </w:trPr>
        <w:tc>
          <w:tcPr>
            <w:tcW w:w="177" w:type="pct"/>
            <w:shd w:val="clear" w:color="auto" w:fill="auto"/>
            <w:vAlign w:val="center"/>
          </w:tcPr>
          <w:p w14:paraId="76C1A583" w14:textId="1B55E0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auto"/>
            <w:vAlign w:val="center"/>
          </w:tcPr>
          <w:p w14:paraId="7DF79A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1EE54AAA"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5D6E2543" w14:textId="78D0F7C6"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5985C72" w14:textId="755263CA"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211F6AD7"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2836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187392A"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BA8F60B"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BF3F284"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p w14:paraId="68AB88CB"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 xml:space="preserve">overenie údajov a informácií v ITMS2014+, alebo prostredníctvom  Centrálneho registra zmlúv na webovom sídle </w:t>
            </w:r>
            <w:hyperlink r:id="rId79" w:history="1">
              <w:r w:rsidRPr="00292CB0">
                <w:rPr>
                  <w:rStyle w:val="Hypertextovprepojenie"/>
                  <w:rFonts w:cstheme="minorHAnsi"/>
                  <w:color w:val="auto"/>
                  <w:sz w:val="16"/>
                  <w:szCs w:val="16"/>
                </w:rPr>
                <w:t>https://www.crz.gov.sk/</w:t>
              </w:r>
            </w:hyperlink>
          </w:p>
        </w:tc>
      </w:tr>
      <w:tr w:rsidR="00292CB0" w:rsidRPr="00292CB0"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292CB0" w:rsidRDefault="005465A8" w:rsidP="00F76ECB">
            <w:pPr>
              <w:spacing w:after="0" w:line="240" w:lineRule="auto"/>
              <w:jc w:val="both"/>
              <w:rPr>
                <w:rFonts w:cstheme="minorHAnsi"/>
                <w:sz w:val="16"/>
                <w:szCs w:val="16"/>
              </w:rPr>
            </w:pPr>
            <w:r w:rsidRPr="00292CB0">
              <w:rPr>
                <w:rFonts w:cstheme="minorHAnsi"/>
                <w:b/>
                <w:sz w:val="22"/>
                <w:szCs w:val="22"/>
              </w:rPr>
              <w:t>VOL</w:t>
            </w:r>
            <w:r w:rsidR="00AB4072" w:rsidRPr="00292CB0">
              <w:rPr>
                <w:rFonts w:cstheme="minorHAnsi"/>
                <w:b/>
                <w:sz w:val="22"/>
                <w:szCs w:val="22"/>
              </w:rPr>
              <w:t xml:space="preserve">ITEĽNÉ KRITÉRIA </w:t>
            </w:r>
          </w:p>
        </w:tc>
      </w:tr>
      <w:tr w:rsidR="00292CB0" w:rsidRPr="00292CB0" w14:paraId="713080CA" w14:textId="77777777" w:rsidTr="00AB4072">
        <w:trPr>
          <w:trHeight w:val="130"/>
        </w:trPr>
        <w:tc>
          <w:tcPr>
            <w:tcW w:w="200" w:type="pct"/>
            <w:gridSpan w:val="2"/>
            <w:shd w:val="clear" w:color="auto" w:fill="auto"/>
            <w:vAlign w:val="center"/>
          </w:tcPr>
          <w:p w14:paraId="158202FB" w14:textId="4CE84804" w:rsidR="00AB4072" w:rsidRPr="00292CB0" w:rsidRDefault="000A23FF" w:rsidP="00AB4072">
            <w:pPr>
              <w:spacing w:after="0" w:line="240" w:lineRule="auto"/>
              <w:jc w:val="center"/>
              <w:rPr>
                <w:rFonts w:cstheme="minorHAnsi"/>
                <w:sz w:val="22"/>
                <w:szCs w:val="22"/>
              </w:rPr>
            </w:pPr>
            <w:r w:rsidRPr="00292CB0">
              <w:rPr>
                <w:rFonts w:cstheme="minorHAnsi"/>
                <w:sz w:val="22"/>
                <w:szCs w:val="22"/>
              </w:rPr>
              <w:t>8</w:t>
            </w:r>
            <w:r w:rsidR="00AB4072" w:rsidRPr="00292CB0">
              <w:rPr>
                <w:rFonts w:cstheme="minorHAnsi"/>
                <w:sz w:val="22"/>
                <w:szCs w:val="22"/>
              </w:rPr>
              <w:t>.</w:t>
            </w:r>
          </w:p>
        </w:tc>
        <w:tc>
          <w:tcPr>
            <w:tcW w:w="4800" w:type="pct"/>
            <w:gridSpan w:val="2"/>
            <w:shd w:val="clear" w:color="auto" w:fill="auto"/>
            <w:vAlign w:val="center"/>
          </w:tcPr>
          <w:p w14:paraId="51D72E3D"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4715BBA4"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7CC687B"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67D111B8"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5AA1B448"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lastRenderedPageBreak/>
              <w:t xml:space="preserve">1 pracovný úväzok minimálne na 1 rok,  </w:t>
            </w:r>
          </w:p>
          <w:p w14:paraId="088E1257"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4D624176"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4D762C00" w14:textId="77777777" w:rsidR="00AB4072" w:rsidRPr="00292CB0" w:rsidRDefault="00AB4072" w:rsidP="00AB4072">
            <w:pPr>
              <w:spacing w:after="0" w:line="240" w:lineRule="auto"/>
              <w:ind w:left="-11"/>
              <w:jc w:val="both"/>
              <w:rPr>
                <w:rFonts w:cstheme="minorHAnsi"/>
                <w:sz w:val="16"/>
                <w:szCs w:val="16"/>
              </w:rPr>
            </w:pPr>
          </w:p>
          <w:p w14:paraId="4982D790"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4C2AB12B"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2F01BDB7"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D7D3E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2E8DDCC"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A919A46"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1ED84DFE"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6B34C597"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B8B7C68" w14:textId="628D1429" w:rsidR="00AB4072" w:rsidRPr="00292CB0" w:rsidRDefault="00AB4072" w:rsidP="00AB4072">
            <w:pPr>
              <w:spacing w:after="0" w:line="240" w:lineRule="auto"/>
              <w:jc w:val="both"/>
              <w:rPr>
                <w:rFonts w:cstheme="minorHAnsi"/>
                <w:b/>
                <w:sz w:val="22"/>
                <w:szCs w:val="22"/>
              </w:rPr>
            </w:pPr>
            <w:r w:rsidRPr="00292CB0">
              <w:rPr>
                <w:rFonts w:cstheme="minorHAnsi"/>
                <w:sz w:val="16"/>
                <w:szCs w:val="16"/>
              </w:rPr>
              <w:t>v zmysle dokumentácie uvedenej v časti „Forma a spôsob preukázania splnenia kritéria“</w:t>
            </w:r>
          </w:p>
        </w:tc>
      </w:tr>
      <w:tr w:rsidR="00292CB0" w:rsidRPr="00292CB0" w14:paraId="45D6A0E9" w14:textId="77777777" w:rsidTr="00AB4072">
        <w:trPr>
          <w:trHeight w:val="130"/>
        </w:trPr>
        <w:tc>
          <w:tcPr>
            <w:tcW w:w="200" w:type="pct"/>
            <w:gridSpan w:val="2"/>
            <w:shd w:val="clear" w:color="auto" w:fill="auto"/>
            <w:vAlign w:val="center"/>
          </w:tcPr>
          <w:p w14:paraId="40B2631A" w14:textId="739D2A1F" w:rsidR="000A23FF" w:rsidRPr="00292CB0" w:rsidRDefault="000A23FF" w:rsidP="00AB4072">
            <w:pPr>
              <w:spacing w:after="0" w:line="240" w:lineRule="auto"/>
              <w:jc w:val="center"/>
              <w:rPr>
                <w:rFonts w:cstheme="minorHAnsi"/>
                <w:sz w:val="22"/>
                <w:szCs w:val="22"/>
              </w:rPr>
            </w:pPr>
            <w:r w:rsidRPr="00292CB0">
              <w:rPr>
                <w:rFonts w:cstheme="minorHAnsi"/>
                <w:sz w:val="22"/>
                <w:szCs w:val="22"/>
              </w:rPr>
              <w:lastRenderedPageBreak/>
              <w:t>9.</w:t>
            </w:r>
          </w:p>
        </w:tc>
        <w:tc>
          <w:tcPr>
            <w:tcW w:w="4800" w:type="pct"/>
            <w:gridSpan w:val="2"/>
            <w:shd w:val="clear" w:color="auto" w:fill="auto"/>
            <w:vAlign w:val="center"/>
          </w:tcPr>
          <w:p w14:paraId="41D3FFCE"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D096869"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6CF77788"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6CB1921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733F7085"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3CCA69C"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5B1B7BFC"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48706855"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B5F7367"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7DAE6D3"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63D5ED2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0F84D29"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70B4DCC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585E786"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0FF2FE" w14:textId="77777777" w:rsidR="000A23FF" w:rsidRPr="00292CB0" w:rsidRDefault="000A23FF" w:rsidP="000A23FF">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1690A355" w14:textId="47E9E904"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07B3E5F" w14:textId="77777777" w:rsidTr="000A23FF">
        <w:trPr>
          <w:trHeight w:val="130"/>
        </w:trPr>
        <w:tc>
          <w:tcPr>
            <w:tcW w:w="5000" w:type="pct"/>
            <w:gridSpan w:val="4"/>
            <w:shd w:val="clear" w:color="auto" w:fill="auto"/>
            <w:vAlign w:val="center"/>
          </w:tcPr>
          <w:p w14:paraId="68C03341" w14:textId="7D92BD38"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4E2A24D6" w14:textId="77777777" w:rsidTr="000A23FF">
        <w:trPr>
          <w:trHeight w:val="130"/>
        </w:trPr>
        <w:tc>
          <w:tcPr>
            <w:tcW w:w="5000" w:type="pct"/>
            <w:gridSpan w:val="4"/>
            <w:shd w:val="clear" w:color="auto" w:fill="auto"/>
            <w:vAlign w:val="center"/>
          </w:tcPr>
          <w:p w14:paraId="2E3F5199" w14:textId="0171FAD1"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 xml:space="preserve">V prípade, že požiadavka na finančné prostriedky prevýši finančný limit na kontrahovanie, budú pri výbere </w:t>
            </w:r>
            <w:proofErr w:type="spellStart"/>
            <w:r w:rsidRPr="00292CB0">
              <w:rPr>
                <w:rFonts w:cstheme="minorHAnsi"/>
                <w:sz w:val="16"/>
                <w:szCs w:val="16"/>
              </w:rPr>
              <w:t>ŽoNFP</w:t>
            </w:r>
            <w:proofErr w:type="spellEnd"/>
            <w:r w:rsidRPr="00292CB0">
              <w:rPr>
                <w:rFonts w:cstheme="minorHAnsi"/>
                <w:sz w:val="16"/>
                <w:szCs w:val="16"/>
              </w:rPr>
              <w:t xml:space="preserve">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292CB0" w:rsidRDefault="00D84160" w:rsidP="002C09AB">
      <w:pPr>
        <w:spacing w:after="0" w:line="240" w:lineRule="auto"/>
        <w:rPr>
          <w:rFonts w:cstheme="minorHAnsi"/>
          <w:b/>
          <w:caps/>
          <w:sz w:val="24"/>
          <w:szCs w:val="24"/>
        </w:rPr>
      </w:pPr>
    </w:p>
    <w:p w14:paraId="6151F389" w14:textId="77777777" w:rsidR="00232BDA" w:rsidRPr="00292CB0" w:rsidRDefault="00232BDA" w:rsidP="002C09AB">
      <w:pPr>
        <w:spacing w:after="0" w:line="240" w:lineRule="auto"/>
        <w:rPr>
          <w:rFonts w:cstheme="minorHAnsi"/>
        </w:rPr>
      </w:pPr>
      <w:bookmarkStart w:id="183" w:name="_Toc512834748"/>
    </w:p>
    <w:p w14:paraId="27A4F844" w14:textId="7A9084A3" w:rsidR="00266C76" w:rsidRPr="00292CB0" w:rsidRDefault="00266C76" w:rsidP="002C09AB">
      <w:pPr>
        <w:spacing w:after="0" w:line="240" w:lineRule="auto"/>
        <w:rPr>
          <w:rFonts w:cstheme="minorHAnsi"/>
        </w:rPr>
      </w:pPr>
    </w:p>
    <w:p w14:paraId="606CC229" w14:textId="482F43F7" w:rsidR="00C026D4" w:rsidRPr="00292CB0" w:rsidRDefault="00C026D4" w:rsidP="00C026D4">
      <w:pPr>
        <w:pStyle w:val="tlXY"/>
        <w:spacing w:before="0" w:after="0"/>
        <w:rPr>
          <w:rFonts w:cstheme="minorHAnsi"/>
          <w:color w:val="auto"/>
          <w:szCs w:val="28"/>
        </w:rPr>
      </w:pPr>
      <w:bookmarkStart w:id="184" w:name="_Toc512834749"/>
      <w:bookmarkEnd w:id="183"/>
      <w:r w:rsidRPr="00292CB0">
        <w:rPr>
          <w:rFonts w:cstheme="minorHAnsi"/>
          <w:color w:val="auto"/>
          <w:szCs w:val="28"/>
        </w:rPr>
        <w:lastRenderedPageBreak/>
        <w:br w:type="page"/>
      </w:r>
    </w:p>
    <w:p w14:paraId="584F268F" w14:textId="77777777" w:rsidR="000F309E" w:rsidRPr="00292CB0" w:rsidRDefault="000F309E" w:rsidP="00CE03FF"/>
    <w:p w14:paraId="3AEB1DED" w14:textId="300618F1" w:rsidR="00C0534D" w:rsidRPr="0073260C" w:rsidRDefault="00C0534D" w:rsidP="002C09AB">
      <w:pPr>
        <w:pStyle w:val="tlXY"/>
        <w:spacing w:before="0" w:after="0"/>
        <w:rPr>
          <w:rFonts w:cstheme="minorHAnsi"/>
          <w:strike/>
          <w:color w:val="00B050"/>
          <w:sz w:val="24"/>
          <w:szCs w:val="24"/>
        </w:rPr>
      </w:pPr>
      <w:bookmarkStart w:id="185" w:name="_Toc104282841"/>
      <w:proofErr w:type="spellStart"/>
      <w:r w:rsidRPr="0073260C">
        <w:rPr>
          <w:rFonts w:cstheme="minorHAnsi"/>
          <w:strike/>
          <w:color w:val="00B050"/>
          <w:sz w:val="24"/>
          <w:szCs w:val="24"/>
        </w:rPr>
        <w:t>Podopatrenie</w:t>
      </w:r>
      <w:proofErr w:type="spellEnd"/>
      <w:r w:rsidRPr="0073260C">
        <w:rPr>
          <w:rFonts w:cstheme="minorHAnsi"/>
          <w:strike/>
          <w:color w:val="00B050"/>
          <w:sz w:val="24"/>
          <w:szCs w:val="24"/>
        </w:rPr>
        <w:t xml:space="preserv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184"/>
      <w:bookmarkEnd w:id="185"/>
    </w:p>
    <w:p w14:paraId="13E47EA1" w14:textId="77777777" w:rsidR="00D84EBB" w:rsidRPr="0073260C" w:rsidRDefault="00D84EBB" w:rsidP="002C09AB">
      <w:pPr>
        <w:pStyle w:val="Standard"/>
        <w:tabs>
          <w:tab w:val="left" w:pos="856"/>
        </w:tabs>
        <w:jc w:val="both"/>
        <w:rPr>
          <w:rFonts w:asciiTheme="minorHAnsi" w:hAnsiTheme="minorHAnsi" w:cstheme="minorHAnsi"/>
          <w:b/>
          <w:strike/>
          <w:color w:val="00B050"/>
          <w:sz w:val="18"/>
          <w:szCs w:val="18"/>
          <w:u w:val="single"/>
        </w:rPr>
      </w:pPr>
    </w:p>
    <w:p w14:paraId="0AA3A440" w14:textId="16B409B1" w:rsidR="00D84EBB" w:rsidRPr="0073260C" w:rsidRDefault="00D84EBB" w:rsidP="002C09AB">
      <w:pPr>
        <w:pStyle w:val="Standard"/>
        <w:tabs>
          <w:tab w:val="left" w:pos="856"/>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 xml:space="preserve">Neoprávnené výdavky </w:t>
      </w:r>
    </w:p>
    <w:p w14:paraId="42E0D1C3" w14:textId="2380F0A8" w:rsidR="00D84EBB" w:rsidRPr="0073260C" w:rsidRDefault="00D84EBB"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 xml:space="preserve">výdavky, pri ktorých verejné obstarávanie bolo začaté pred dňom 19.04.2016, vynaložené až po predložení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na MAS</w:t>
      </w:r>
      <w:r w:rsidRPr="0073260C">
        <w:rPr>
          <w:rFonts w:cstheme="minorHAnsi"/>
          <w:strike/>
          <w:color w:val="00B050"/>
          <w:kern w:val="1"/>
          <w:sz w:val="18"/>
          <w:szCs w:val="18"/>
        </w:rPr>
        <w:t>;</w:t>
      </w:r>
    </w:p>
    <w:p w14:paraId="45DC0D9E" w14:textId="77777777" w:rsidR="00D84EBB" w:rsidRPr="0073260C" w:rsidRDefault="00D84EBB"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 xml:space="preserve">náklady mimo nákladov uvedených v bode 2.2 tohto </w:t>
      </w:r>
      <w:proofErr w:type="spellStart"/>
      <w:r w:rsidRPr="0073260C">
        <w:rPr>
          <w:rFonts w:cstheme="minorHAnsi"/>
          <w:strike/>
          <w:color w:val="00B050"/>
          <w:sz w:val="18"/>
          <w:szCs w:val="18"/>
        </w:rPr>
        <w:t>podopatrenia</w:t>
      </w:r>
      <w:proofErr w:type="spellEnd"/>
      <w:r w:rsidRPr="0073260C">
        <w:rPr>
          <w:rFonts w:cstheme="minorHAnsi"/>
          <w:bCs/>
          <w:strike/>
          <w:color w:val="00B050"/>
          <w:sz w:val="18"/>
          <w:szCs w:val="18"/>
          <w:lang w:eastAsia="sk-SK"/>
        </w:rPr>
        <w:t>;</w:t>
      </w:r>
      <w:r w:rsidRPr="0073260C">
        <w:rPr>
          <w:rFonts w:cstheme="minorHAnsi"/>
          <w:strike/>
          <w:color w:val="00B050"/>
          <w:sz w:val="18"/>
          <w:szCs w:val="18"/>
        </w:rPr>
        <w:t xml:space="preserve"> </w:t>
      </w:r>
    </w:p>
    <w:p w14:paraId="26032FD4" w14:textId="77777777" w:rsidR="00D84EBB" w:rsidRPr="0073260C" w:rsidRDefault="00D84EBB"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bCs/>
          <w:strike/>
          <w:color w:val="00B050"/>
          <w:sz w:val="18"/>
          <w:szCs w:val="18"/>
          <w:lang w:eastAsia="sk-SK"/>
        </w:rPr>
        <w:t>úroky z dlžných súm;</w:t>
      </w:r>
    </w:p>
    <w:p w14:paraId="634EB227" w14:textId="77777777" w:rsidR="00D84EBB" w:rsidRPr="0073260C" w:rsidRDefault="00D84EBB"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bCs/>
          <w:strike/>
          <w:color w:val="00B050"/>
          <w:sz w:val="18"/>
          <w:szCs w:val="18"/>
          <w:lang w:eastAsia="sk-SK"/>
        </w:rPr>
        <w:t>kúpa nezastavaného a zastavaného pozemku;</w:t>
      </w:r>
    </w:p>
    <w:p w14:paraId="3464F24F" w14:textId="460D3E32" w:rsidR="00D84EBB" w:rsidRPr="0073260C" w:rsidRDefault="00D84EBB" w:rsidP="000E4642">
      <w:pPr>
        <w:pStyle w:val="Odsekzoznamu"/>
        <w:numPr>
          <w:ilvl w:val="0"/>
          <w:numId w:val="36"/>
        </w:numPr>
        <w:spacing w:after="0" w:line="240" w:lineRule="auto"/>
        <w:ind w:left="426" w:hanging="426"/>
        <w:jc w:val="both"/>
        <w:rPr>
          <w:rFonts w:cstheme="minorHAnsi"/>
          <w:bCs/>
          <w:strike/>
          <w:color w:val="00B050"/>
          <w:sz w:val="18"/>
          <w:szCs w:val="18"/>
          <w:lang w:eastAsia="sk-SK"/>
        </w:rPr>
      </w:pPr>
      <w:r w:rsidRPr="0073260C">
        <w:rPr>
          <w:rFonts w:cstheme="minorHAnsi"/>
          <w:bCs/>
          <w:strike/>
          <w:color w:val="00B050"/>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73260C">
        <w:rPr>
          <w:rFonts w:cstheme="minorHAnsi"/>
          <w:b/>
          <w:bCs/>
          <w:strike/>
          <w:color w:val="00B050"/>
          <w:sz w:val="18"/>
          <w:szCs w:val="18"/>
          <w:lang w:eastAsia="sk-SK"/>
        </w:rPr>
        <w:t xml:space="preserve"> </w:t>
      </w:r>
      <w:r w:rsidRPr="0073260C">
        <w:rPr>
          <w:rFonts w:cstheme="minorHAnsi"/>
          <w:bCs/>
          <w:strike/>
          <w:color w:val="00B050"/>
          <w:sz w:val="18"/>
          <w:szCs w:val="18"/>
          <w:lang w:eastAsia="sk-SK"/>
        </w:rPr>
        <w:t xml:space="preserve"> (</w:t>
      </w:r>
      <w:hyperlink r:id="rId80" w:history="1">
        <w:r w:rsidRPr="0073260C">
          <w:rPr>
            <w:rStyle w:val="Hypertextovprepojenie"/>
            <w:rFonts w:cstheme="minorHAnsi"/>
            <w:bCs/>
            <w:strike/>
            <w:color w:val="00B050"/>
            <w:sz w:val="18"/>
            <w:szCs w:val="18"/>
            <w:lang w:eastAsia="sk-SK"/>
          </w:rPr>
          <w:t>http://www.apa.sk/index.php?navID=529&amp;id=6858</w:t>
        </w:r>
      </w:hyperlink>
      <w:r w:rsidRPr="0073260C">
        <w:rPr>
          <w:rFonts w:cstheme="minorHAnsi"/>
          <w:bCs/>
          <w:strike/>
          <w:color w:val="00B050"/>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73260C" w:rsidRPr="0073260C" w14:paraId="53FBFF15" w14:textId="77777777" w:rsidTr="008B660B">
        <w:trPr>
          <w:trHeight w:val="284"/>
        </w:trPr>
        <w:tc>
          <w:tcPr>
            <w:tcW w:w="5000" w:type="pct"/>
            <w:shd w:val="clear" w:color="auto" w:fill="FFC000"/>
            <w:vAlign w:val="center"/>
          </w:tcPr>
          <w:p w14:paraId="40E60935" w14:textId="76F5764C" w:rsidR="00D51E96" w:rsidRPr="0073260C" w:rsidRDefault="00D51E96" w:rsidP="004800B7">
            <w:pPr>
              <w:pStyle w:val="Standard"/>
              <w:numPr>
                <w:ilvl w:val="2"/>
                <w:numId w:val="533"/>
              </w:numPr>
              <w:tabs>
                <w:tab w:val="left" w:pos="709"/>
              </w:tabs>
              <w:jc w:val="center"/>
              <w:rPr>
                <w:rFonts w:asciiTheme="minorHAnsi" w:hAnsiTheme="minorHAnsi" w:cstheme="minorHAnsi"/>
                <w:b/>
                <w:caps/>
                <w:strike/>
                <w:color w:val="00B050"/>
                <w:sz w:val="28"/>
                <w:szCs w:val="28"/>
              </w:rPr>
            </w:pPr>
            <w:r w:rsidRPr="0073260C">
              <w:rPr>
                <w:rFonts w:asciiTheme="minorHAnsi" w:hAnsiTheme="minorHAnsi" w:cstheme="minorHAnsi"/>
                <w:b/>
                <w:caps/>
                <w:strike/>
                <w:color w:val="00B050"/>
                <w:sz w:val="28"/>
                <w:szCs w:val="28"/>
              </w:rPr>
              <w:t>ŠpecificKÁ PRE PODOPATRENIE</w:t>
            </w:r>
          </w:p>
        </w:tc>
      </w:tr>
      <w:tr w:rsidR="0073260C" w:rsidRPr="0073260C" w14:paraId="0604C04A" w14:textId="77777777" w:rsidTr="00F76ECB">
        <w:trPr>
          <w:trHeight w:val="284"/>
        </w:trPr>
        <w:tc>
          <w:tcPr>
            <w:tcW w:w="5000" w:type="pct"/>
            <w:shd w:val="clear" w:color="auto" w:fill="FFFFFF" w:themeFill="background1"/>
            <w:vAlign w:val="center"/>
          </w:tcPr>
          <w:p w14:paraId="6D4A91F5" w14:textId="77777777" w:rsidR="008B660B" w:rsidRPr="0073260C" w:rsidRDefault="00D51E96" w:rsidP="004800B7">
            <w:pPr>
              <w:pStyle w:val="Odsekzoznamu"/>
              <w:numPr>
                <w:ilvl w:val="0"/>
                <w:numId w:val="521"/>
              </w:numPr>
              <w:tabs>
                <w:tab w:val="left" w:pos="426"/>
              </w:tabs>
              <w:suppressAutoHyphens/>
              <w:spacing w:after="0" w:line="240" w:lineRule="auto"/>
              <w:ind w:left="203" w:hanging="203"/>
              <w:jc w:val="both"/>
              <w:rPr>
                <w:rFonts w:cstheme="minorHAnsi"/>
                <w:strike/>
                <w:color w:val="00B050"/>
                <w:sz w:val="18"/>
                <w:szCs w:val="18"/>
              </w:rPr>
            </w:pP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musí byť kompletná po obsahovej stránke.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nebude schválená v prípade, že žiadateľ uviedol nepravdivé čestné vyhlásenie žiadateľa o konflikte záujmov a poskytol nesprávne či nepravdivé údaje. </w:t>
            </w:r>
          </w:p>
          <w:p w14:paraId="7F4F9816" w14:textId="77777777" w:rsidR="00D51E96" w:rsidRPr="0073260C" w:rsidRDefault="00D51E96" w:rsidP="009F1D61">
            <w:pPr>
              <w:pStyle w:val="Odsekzoznamu"/>
              <w:numPr>
                <w:ilvl w:val="0"/>
                <w:numId w:val="66"/>
              </w:numPr>
              <w:tabs>
                <w:tab w:val="left" w:pos="203"/>
              </w:tabs>
              <w:suppressAutoHyphens/>
              <w:spacing w:after="0" w:line="240" w:lineRule="auto"/>
              <w:ind w:left="203" w:hanging="203"/>
              <w:jc w:val="both"/>
              <w:rPr>
                <w:rFonts w:cstheme="minorHAnsi"/>
                <w:strike/>
                <w:color w:val="00B050"/>
                <w:sz w:val="18"/>
                <w:szCs w:val="18"/>
              </w:rPr>
            </w:pPr>
            <w:r w:rsidRPr="0073260C">
              <w:rPr>
                <w:rFonts w:cstheme="minorHAnsi"/>
                <w:strike/>
                <w:color w:val="00B050"/>
                <w:sz w:val="18"/>
                <w:szCs w:val="18"/>
              </w:rPr>
              <w:t xml:space="preserve">Suma finančných prostriedkov z verejných zdrojov, požadovaná žiadateľom vo formulári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v deň jej predloženia na MAS je konečná a nie je možné ju v rámci procesu spracovávania dodatočne zvyšovať.</w:t>
            </w:r>
          </w:p>
          <w:p w14:paraId="2B8A7EA7" w14:textId="68C1FE49" w:rsidR="00D51E96" w:rsidRPr="0073260C" w:rsidRDefault="00D51E96" w:rsidP="009F1D61">
            <w:pPr>
              <w:pStyle w:val="Odsekzoznamu"/>
              <w:numPr>
                <w:ilvl w:val="0"/>
                <w:numId w:val="66"/>
              </w:numPr>
              <w:tabs>
                <w:tab w:val="left" w:pos="203"/>
              </w:tabs>
              <w:suppressAutoHyphens/>
              <w:spacing w:after="0" w:line="240" w:lineRule="auto"/>
              <w:ind w:left="203" w:hanging="203"/>
              <w:jc w:val="both"/>
              <w:rPr>
                <w:rFonts w:cstheme="minorHAnsi"/>
                <w:strike/>
                <w:color w:val="00B050"/>
                <w:sz w:val="18"/>
                <w:szCs w:val="18"/>
              </w:rPr>
            </w:pPr>
            <w:r w:rsidRPr="0073260C">
              <w:rPr>
                <w:rFonts w:cstheme="minorHAnsi"/>
                <w:strike/>
                <w:color w:val="00B050"/>
                <w:sz w:val="18"/>
                <w:szCs w:val="18"/>
              </w:rPr>
              <w:t xml:space="preserve">Neoprávnené výdavky je žiadateľ povinný z požadovanej </w:t>
            </w:r>
            <w:r w:rsidR="00282C55" w:rsidRPr="0073260C">
              <w:rPr>
                <w:rFonts w:cstheme="minorHAnsi"/>
                <w:strike/>
                <w:color w:val="00B050"/>
                <w:sz w:val="18"/>
                <w:szCs w:val="18"/>
              </w:rPr>
              <w:t>sumy odčleniť.  Pred uzavretím z</w:t>
            </w:r>
            <w:r w:rsidRPr="0073260C">
              <w:rPr>
                <w:rFonts w:cstheme="minorHAnsi"/>
                <w:strike/>
                <w:color w:val="00B050"/>
                <w:sz w:val="18"/>
                <w:szCs w:val="18"/>
              </w:rPr>
              <w:t>mluvy o poskytnutí NFP neexistuje právny nárok na poskytnutie nenávratného finančného príspevku.</w:t>
            </w:r>
          </w:p>
          <w:p w14:paraId="1B0FA511" w14:textId="77777777" w:rsidR="00D51E96" w:rsidRPr="0073260C" w:rsidRDefault="00D51E96" w:rsidP="009F1D61">
            <w:pPr>
              <w:pStyle w:val="Odsekzoznamu"/>
              <w:numPr>
                <w:ilvl w:val="0"/>
                <w:numId w:val="66"/>
              </w:numPr>
              <w:tabs>
                <w:tab w:val="left" w:pos="203"/>
              </w:tabs>
              <w:suppressAutoHyphens/>
              <w:spacing w:after="0" w:line="240" w:lineRule="auto"/>
              <w:ind w:left="203" w:hanging="203"/>
              <w:jc w:val="both"/>
              <w:rPr>
                <w:rFonts w:cstheme="minorHAnsi"/>
                <w:strike/>
                <w:color w:val="00B050"/>
                <w:sz w:val="18"/>
                <w:szCs w:val="18"/>
              </w:rPr>
            </w:pPr>
            <w:r w:rsidRPr="0073260C">
              <w:rPr>
                <w:rFonts w:cstheme="minorHAnsi"/>
                <w:strike/>
                <w:color w:val="00B050"/>
                <w:sz w:val="18"/>
                <w:szCs w:val="18"/>
              </w:rPr>
              <w:t>Žiadatelia môžu realizovať projekt aj pred uzatvorením zmluvy o poskytnutí NFP, znášajú však riziko, že projekt na financovanie z PRV SR 2014 – 2022 nebude schválený.</w:t>
            </w:r>
          </w:p>
          <w:p w14:paraId="28E2207A" w14:textId="073D95B4" w:rsidR="00A62524" w:rsidRPr="0073260C" w:rsidRDefault="00A62524" w:rsidP="009F1D61">
            <w:pPr>
              <w:pStyle w:val="Odsekzoznamu"/>
              <w:numPr>
                <w:ilvl w:val="0"/>
                <w:numId w:val="66"/>
              </w:numPr>
              <w:tabs>
                <w:tab w:val="left" w:pos="203"/>
              </w:tabs>
              <w:suppressAutoHyphens/>
              <w:spacing w:after="0" w:line="240" w:lineRule="auto"/>
              <w:ind w:left="203" w:hanging="203"/>
              <w:jc w:val="both"/>
              <w:rPr>
                <w:rFonts w:cstheme="minorHAnsi"/>
                <w:strike/>
                <w:color w:val="00B050"/>
                <w:sz w:val="18"/>
                <w:szCs w:val="18"/>
              </w:rPr>
            </w:pPr>
            <w:r w:rsidRPr="0073260C">
              <w:rPr>
                <w:rFonts w:cstheme="minorHAnsi"/>
                <w:bCs/>
                <w:strike/>
                <w:color w:val="00B050"/>
                <w:sz w:val="18"/>
                <w:szCs w:val="18"/>
                <w:lang w:eastAsia="sk-SK"/>
              </w:rPr>
              <w:t>Forma zjednodušeného vykazovania výdavkov v zmysle Prílohy č. 29A k Príručke pre prijímateľa LEADER.</w:t>
            </w:r>
          </w:p>
        </w:tc>
      </w:tr>
    </w:tbl>
    <w:p w14:paraId="0887303D" w14:textId="0DE5988C" w:rsidR="003805D8" w:rsidRPr="0073260C" w:rsidRDefault="003805D8" w:rsidP="002C09AB">
      <w:pPr>
        <w:pStyle w:val="Standard"/>
        <w:tabs>
          <w:tab w:val="left" w:pos="709"/>
        </w:tabs>
        <w:jc w:val="both"/>
        <w:rPr>
          <w:rFonts w:asciiTheme="minorHAnsi" w:hAnsiTheme="minorHAnsi" w:cstheme="minorHAnsi"/>
          <w:b/>
          <w:caps/>
          <w:strike/>
          <w:color w:val="00B050"/>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67"/>
        <w:gridCol w:w="1706"/>
        <w:gridCol w:w="11759"/>
      </w:tblGrid>
      <w:tr w:rsidR="0073260C" w:rsidRPr="0073260C" w14:paraId="45D188CB" w14:textId="77777777" w:rsidTr="008B660B">
        <w:trPr>
          <w:trHeight w:val="284"/>
        </w:trPr>
        <w:tc>
          <w:tcPr>
            <w:tcW w:w="5000" w:type="pct"/>
            <w:gridSpan w:val="4"/>
            <w:shd w:val="clear" w:color="auto" w:fill="FFC000"/>
            <w:vAlign w:val="center"/>
          </w:tcPr>
          <w:p w14:paraId="2A883121" w14:textId="6E5E93B8" w:rsidR="00D51E96" w:rsidRPr="0073260C" w:rsidRDefault="00AB1357" w:rsidP="00D51E96">
            <w:pPr>
              <w:spacing w:after="0" w:line="240" w:lineRule="auto"/>
              <w:jc w:val="center"/>
              <w:rPr>
                <w:rFonts w:cstheme="minorHAnsi"/>
                <w:b/>
                <w:strike/>
                <w:color w:val="00B050"/>
                <w:sz w:val="28"/>
                <w:szCs w:val="28"/>
              </w:rPr>
            </w:pPr>
            <w:r w:rsidRPr="0073260C">
              <w:rPr>
                <w:rFonts w:cstheme="minorHAnsi"/>
                <w:b/>
                <w:strike/>
                <w:color w:val="00B050"/>
                <w:sz w:val="28"/>
                <w:szCs w:val="28"/>
              </w:rPr>
              <w:t>3.1.2</w:t>
            </w:r>
            <w:r w:rsidR="00D51E96" w:rsidRPr="0073260C">
              <w:rPr>
                <w:rFonts w:cstheme="minorHAnsi"/>
                <w:b/>
                <w:strike/>
                <w:color w:val="00B050"/>
                <w:sz w:val="28"/>
                <w:szCs w:val="28"/>
              </w:rPr>
              <w:t xml:space="preserve"> </w:t>
            </w:r>
            <w:r w:rsidR="00D51E96" w:rsidRPr="0073260C">
              <w:rPr>
                <w:rFonts w:cstheme="minorHAnsi"/>
                <w:b/>
                <w:caps/>
                <w:strike/>
                <w:color w:val="00B050"/>
                <w:sz w:val="28"/>
                <w:szCs w:val="28"/>
              </w:rPr>
              <w:t>Špecifické podmienky poskytnutia príspevku</w:t>
            </w:r>
          </w:p>
        </w:tc>
      </w:tr>
      <w:tr w:rsidR="0073260C" w:rsidRPr="0073260C" w14:paraId="439A09AB" w14:textId="77777777" w:rsidTr="008B660B">
        <w:trPr>
          <w:trHeight w:val="284"/>
        </w:trPr>
        <w:tc>
          <w:tcPr>
            <w:tcW w:w="5000" w:type="pct"/>
            <w:gridSpan w:val="4"/>
            <w:shd w:val="clear" w:color="auto" w:fill="FFE599" w:themeFill="accent4" w:themeFillTint="66"/>
            <w:vAlign w:val="center"/>
          </w:tcPr>
          <w:p w14:paraId="100C515D" w14:textId="77777777" w:rsidR="00C0534D" w:rsidRPr="0073260C" w:rsidRDefault="00C0534D" w:rsidP="002C09AB">
            <w:pPr>
              <w:spacing w:after="0" w:line="240" w:lineRule="auto"/>
              <w:rPr>
                <w:rFonts w:cstheme="minorHAnsi"/>
                <w:b/>
                <w:strike/>
                <w:color w:val="00B050"/>
                <w:sz w:val="22"/>
                <w:szCs w:val="22"/>
              </w:rPr>
            </w:pPr>
            <w:r w:rsidRPr="0073260C">
              <w:rPr>
                <w:rFonts w:cstheme="minorHAnsi"/>
                <w:b/>
                <w:strike/>
                <w:color w:val="00B050"/>
                <w:sz w:val="22"/>
                <w:szCs w:val="22"/>
              </w:rPr>
              <w:t>1. OPRÁVNENOSŤ ŽIADATEĽA</w:t>
            </w:r>
          </w:p>
        </w:tc>
      </w:tr>
      <w:tr w:rsidR="0073260C" w:rsidRPr="0073260C" w14:paraId="30A13F34" w14:textId="77777777" w:rsidTr="0076416E">
        <w:trPr>
          <w:trHeight w:val="284"/>
        </w:trPr>
        <w:tc>
          <w:tcPr>
            <w:tcW w:w="176" w:type="pct"/>
            <w:shd w:val="clear" w:color="auto" w:fill="FFF2CC" w:themeFill="accent4" w:themeFillTint="33"/>
            <w:vAlign w:val="center"/>
          </w:tcPr>
          <w:p w14:paraId="68866CA5" w14:textId="6EC2BA03" w:rsidR="0096536A" w:rsidRPr="0073260C" w:rsidRDefault="0096536A"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24" w:type="pct"/>
            <w:gridSpan w:val="3"/>
            <w:shd w:val="clear" w:color="auto" w:fill="FFF2CC" w:themeFill="accent4" w:themeFillTint="33"/>
            <w:vAlign w:val="center"/>
          </w:tcPr>
          <w:p w14:paraId="739B8744" w14:textId="5224BE9C" w:rsidR="0096536A" w:rsidRPr="0073260C" w:rsidRDefault="005F66D1" w:rsidP="002C09AB">
            <w:pPr>
              <w:spacing w:after="0" w:line="240" w:lineRule="auto"/>
              <w:jc w:val="center"/>
              <w:rPr>
                <w:rFonts w:cstheme="minorHAnsi"/>
                <w:b/>
                <w:strike/>
                <w:color w:val="00B050"/>
                <w:sz w:val="18"/>
                <w:szCs w:val="18"/>
              </w:rPr>
            </w:pPr>
            <w:r w:rsidRPr="0073260C">
              <w:rPr>
                <w:rFonts w:cstheme="minorHAnsi"/>
                <w:b/>
                <w:strike/>
                <w:color w:val="00B050"/>
                <w:sz w:val="18"/>
                <w:szCs w:val="18"/>
              </w:rPr>
              <w:t xml:space="preserve">Podmienka poskytnutia príspevku (PPP) a jej popis  </w:t>
            </w:r>
          </w:p>
        </w:tc>
      </w:tr>
      <w:tr w:rsidR="0073260C" w:rsidRPr="0073260C" w14:paraId="374181B6" w14:textId="77777777" w:rsidTr="0076416E">
        <w:trPr>
          <w:trHeight w:val="284"/>
        </w:trPr>
        <w:tc>
          <w:tcPr>
            <w:tcW w:w="176" w:type="pct"/>
            <w:shd w:val="clear" w:color="auto" w:fill="auto"/>
            <w:vAlign w:val="center"/>
          </w:tcPr>
          <w:p w14:paraId="0771B765" w14:textId="2F514186" w:rsidR="00AC6092" w:rsidRPr="0073260C" w:rsidRDefault="00AC6092"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1.1.</w:t>
            </w:r>
          </w:p>
        </w:tc>
        <w:tc>
          <w:tcPr>
            <w:tcW w:w="4824" w:type="pct"/>
            <w:gridSpan w:val="3"/>
            <w:shd w:val="clear" w:color="auto" w:fill="auto"/>
            <w:vAlign w:val="center"/>
          </w:tcPr>
          <w:p w14:paraId="6935BE04" w14:textId="77777777" w:rsidR="00AC6092" w:rsidRPr="0073260C" w:rsidRDefault="00AC6092" w:rsidP="002C09AB">
            <w:pPr>
              <w:spacing w:after="0" w:line="240" w:lineRule="auto"/>
              <w:rPr>
                <w:rFonts w:cstheme="minorHAnsi"/>
                <w:b/>
                <w:strike/>
                <w:color w:val="00B050"/>
                <w:sz w:val="16"/>
                <w:szCs w:val="16"/>
              </w:rPr>
            </w:pPr>
            <w:r w:rsidRPr="0073260C">
              <w:rPr>
                <w:rFonts w:cstheme="minorHAnsi"/>
                <w:b/>
                <w:strike/>
                <w:color w:val="00B050"/>
                <w:sz w:val="16"/>
                <w:szCs w:val="16"/>
              </w:rPr>
              <w:t>Oprávnenosť žiadateľa (všeobecné podmienky)</w:t>
            </w:r>
          </w:p>
          <w:p w14:paraId="7AD80925" w14:textId="7670C3DD" w:rsidR="00AC6092" w:rsidRPr="0073260C" w:rsidRDefault="00AC6092"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Oprávneným žiadateľom je oprávnený žiadateľ v zmysle  stratégie CLLD uvedený vo výzve</w:t>
            </w:r>
            <w:r w:rsidR="005F66D1" w:rsidRPr="0073260C">
              <w:rPr>
                <w:rFonts w:cstheme="minorHAnsi"/>
                <w:bCs/>
                <w:strike/>
                <w:color w:val="00B050"/>
                <w:sz w:val="16"/>
                <w:szCs w:val="16"/>
              </w:rPr>
              <w:t xml:space="preserve"> na predkladanie </w:t>
            </w:r>
            <w:proofErr w:type="spellStart"/>
            <w:r w:rsidR="005F66D1" w:rsidRPr="0073260C">
              <w:rPr>
                <w:rFonts w:cstheme="minorHAnsi"/>
                <w:bCs/>
                <w:strike/>
                <w:color w:val="00B050"/>
                <w:sz w:val="16"/>
                <w:szCs w:val="16"/>
              </w:rPr>
              <w:t>ŽoNFP</w:t>
            </w:r>
            <w:proofErr w:type="spellEnd"/>
            <w:r w:rsidR="005F66D1" w:rsidRPr="0073260C">
              <w:rPr>
                <w:rFonts w:cstheme="minorHAnsi"/>
                <w:bCs/>
                <w:strike/>
                <w:color w:val="00B050"/>
                <w:sz w:val="16"/>
                <w:szCs w:val="16"/>
              </w:rPr>
              <w:t xml:space="preserve"> </w:t>
            </w:r>
            <w:r w:rsidRPr="0073260C">
              <w:rPr>
                <w:rFonts w:cstheme="minorHAnsi"/>
                <w:bCs/>
                <w:strike/>
                <w:color w:val="00B050"/>
                <w:sz w:val="16"/>
                <w:szCs w:val="16"/>
              </w:rPr>
              <w:t xml:space="preserve"> ako oprávnený žiadateľ MAS, ktorý musí </w:t>
            </w:r>
            <w:r w:rsidR="005F66D1" w:rsidRPr="0073260C">
              <w:rPr>
                <w:rFonts w:cstheme="minorHAnsi"/>
                <w:bCs/>
                <w:strike/>
                <w:color w:val="00B050"/>
                <w:sz w:val="16"/>
                <w:szCs w:val="16"/>
              </w:rPr>
              <w:t>spĺňať aj nasledovné podmienky:</w:t>
            </w:r>
          </w:p>
          <w:p w14:paraId="4CE3C721" w14:textId="77777777" w:rsidR="00AC6092" w:rsidRPr="0073260C" w:rsidRDefault="00AC6092" w:rsidP="002C09AB">
            <w:pPr>
              <w:spacing w:after="0" w:line="240" w:lineRule="auto"/>
              <w:rPr>
                <w:rFonts w:cstheme="minorHAnsi"/>
                <w:strike/>
                <w:color w:val="00B050"/>
                <w:sz w:val="16"/>
                <w:szCs w:val="16"/>
              </w:rPr>
            </w:pPr>
            <w:r w:rsidRPr="0073260C">
              <w:rPr>
                <w:rFonts w:cstheme="minorHAnsi"/>
                <w:strike/>
                <w:color w:val="00B050"/>
                <w:sz w:val="16"/>
                <w:szCs w:val="16"/>
              </w:rPr>
              <w:t>Oprávneným žiadateľom je:</w:t>
            </w:r>
          </w:p>
          <w:p w14:paraId="595B0C09" w14:textId="77777777" w:rsidR="00AC6092" w:rsidRPr="0073260C" w:rsidRDefault="00AC6092" w:rsidP="009F1D61">
            <w:pPr>
              <w:pStyle w:val="Odsekzoznamu"/>
              <w:numPr>
                <w:ilvl w:val="0"/>
                <w:numId w:val="125"/>
              </w:numPr>
              <w:spacing w:after="0" w:line="240" w:lineRule="auto"/>
              <w:ind w:left="322" w:hanging="322"/>
              <w:rPr>
                <w:rFonts w:cstheme="minorHAnsi"/>
                <w:strike/>
                <w:color w:val="00B050"/>
                <w:sz w:val="16"/>
                <w:szCs w:val="16"/>
              </w:rPr>
            </w:pPr>
            <w:r w:rsidRPr="0073260C">
              <w:rPr>
                <w:rFonts w:cstheme="minorHAnsi"/>
                <w:bCs/>
                <w:strike/>
                <w:color w:val="00B050"/>
                <w:sz w:val="16"/>
                <w:szCs w:val="16"/>
              </w:rPr>
              <w:t xml:space="preserve">Obce z územia príslušnej </w:t>
            </w:r>
            <w:r w:rsidRPr="0073260C">
              <w:rPr>
                <w:rFonts w:cstheme="minorHAnsi"/>
                <w:strike/>
                <w:color w:val="00B050"/>
                <w:sz w:val="16"/>
                <w:szCs w:val="16"/>
              </w:rPr>
              <w:t>MAS</w:t>
            </w:r>
            <w:r w:rsidRPr="0073260C">
              <w:rPr>
                <w:rStyle w:val="Odkaznapoznmkupodiarou"/>
                <w:rFonts w:cstheme="minorHAnsi"/>
                <w:strike/>
                <w:color w:val="00B050"/>
                <w:sz w:val="16"/>
                <w:szCs w:val="16"/>
              </w:rPr>
              <w:footnoteReference w:id="80"/>
            </w:r>
          </w:p>
          <w:p w14:paraId="14E9A750" w14:textId="77777777" w:rsidR="00AC6092" w:rsidRPr="0073260C" w:rsidRDefault="00AC6092" w:rsidP="009F1D61">
            <w:pPr>
              <w:pStyle w:val="Odsekzoznamu"/>
              <w:numPr>
                <w:ilvl w:val="0"/>
                <w:numId w:val="125"/>
              </w:numPr>
              <w:spacing w:after="0" w:line="240" w:lineRule="auto"/>
              <w:ind w:left="322" w:hanging="284"/>
              <w:rPr>
                <w:rFonts w:cstheme="minorHAnsi"/>
                <w:strike/>
                <w:color w:val="00B050"/>
                <w:sz w:val="16"/>
                <w:szCs w:val="16"/>
              </w:rPr>
            </w:pPr>
            <w:r w:rsidRPr="0073260C">
              <w:rPr>
                <w:rFonts w:cstheme="minorHAnsi"/>
                <w:strike/>
                <w:color w:val="00B050"/>
                <w:sz w:val="16"/>
                <w:szCs w:val="16"/>
              </w:rPr>
              <w:t>Občianske združenie</w:t>
            </w:r>
          </w:p>
          <w:p w14:paraId="62C46D12" w14:textId="77777777" w:rsidR="00AC6092" w:rsidRPr="0073260C" w:rsidRDefault="00AC6092" w:rsidP="009F1D61">
            <w:pPr>
              <w:pStyle w:val="Odsekzoznamu"/>
              <w:numPr>
                <w:ilvl w:val="0"/>
                <w:numId w:val="125"/>
              </w:numPr>
              <w:spacing w:after="0" w:line="240" w:lineRule="auto"/>
              <w:ind w:left="322" w:hanging="284"/>
              <w:rPr>
                <w:rFonts w:cstheme="minorHAnsi"/>
                <w:strike/>
                <w:color w:val="00B050"/>
                <w:sz w:val="16"/>
                <w:szCs w:val="16"/>
              </w:rPr>
            </w:pPr>
            <w:r w:rsidRPr="0073260C">
              <w:rPr>
                <w:rFonts w:cstheme="minorHAnsi"/>
                <w:strike/>
                <w:color w:val="00B050"/>
                <w:sz w:val="16"/>
                <w:szCs w:val="16"/>
              </w:rPr>
              <w:t xml:space="preserve">Združenia obcí s právnou subjektivitou z územia príslušnej MAS s právnou formou: </w:t>
            </w:r>
          </w:p>
          <w:p w14:paraId="2499308B" w14:textId="77777777" w:rsidR="00AC6092" w:rsidRPr="0073260C" w:rsidRDefault="00AC6092" w:rsidP="009F1D61">
            <w:pPr>
              <w:pStyle w:val="Odsekzoznamu"/>
              <w:numPr>
                <w:ilvl w:val="0"/>
                <w:numId w:val="126"/>
              </w:numPr>
              <w:spacing w:after="0" w:line="240" w:lineRule="auto"/>
              <w:ind w:left="467" w:hanging="141"/>
              <w:jc w:val="both"/>
              <w:rPr>
                <w:rFonts w:cstheme="minorHAnsi"/>
                <w:strike/>
                <w:color w:val="00B050"/>
                <w:sz w:val="16"/>
                <w:szCs w:val="16"/>
              </w:rPr>
            </w:pPr>
            <w:r w:rsidRPr="0073260C">
              <w:rPr>
                <w:rFonts w:cstheme="minorHAnsi"/>
                <w:strike/>
                <w:color w:val="00B050"/>
                <w:sz w:val="16"/>
                <w:szCs w:val="16"/>
              </w:rPr>
              <w:t>Občianske združenie v zmysle zákona č. 83/1990 Zb. o združovaní občanov v znení neskorších predpisov</w:t>
            </w:r>
          </w:p>
          <w:p w14:paraId="23E818A5" w14:textId="77777777" w:rsidR="00AC6092" w:rsidRPr="0073260C" w:rsidRDefault="00AC6092" w:rsidP="009F1D61">
            <w:pPr>
              <w:pStyle w:val="Odsekzoznamu"/>
              <w:numPr>
                <w:ilvl w:val="0"/>
                <w:numId w:val="126"/>
              </w:numPr>
              <w:spacing w:after="0" w:line="240" w:lineRule="auto"/>
              <w:ind w:left="467" w:hanging="141"/>
              <w:jc w:val="both"/>
              <w:rPr>
                <w:rFonts w:cstheme="minorHAnsi"/>
                <w:strike/>
                <w:color w:val="00B050"/>
                <w:sz w:val="16"/>
                <w:szCs w:val="16"/>
              </w:rPr>
            </w:pPr>
            <w:r w:rsidRPr="0073260C">
              <w:rPr>
                <w:rFonts w:cstheme="minorHAnsi"/>
                <w:strike/>
                <w:color w:val="00B050"/>
                <w:sz w:val="16"/>
                <w:szCs w:val="16"/>
              </w:rPr>
              <w:t>Záujmové združenie právnických osôb v zmysle § 20 zákona č. 369/1990 Zb. o obecnom zriadení v znení neskorších predpisov</w:t>
            </w:r>
          </w:p>
          <w:p w14:paraId="1A0624BF" w14:textId="77777777" w:rsidR="00AC6092" w:rsidRPr="0073260C" w:rsidRDefault="00AC6092" w:rsidP="009F1D61">
            <w:pPr>
              <w:pStyle w:val="Odsekzoznamu"/>
              <w:numPr>
                <w:ilvl w:val="0"/>
                <w:numId w:val="126"/>
              </w:numPr>
              <w:spacing w:after="0" w:line="240" w:lineRule="auto"/>
              <w:ind w:left="467" w:hanging="141"/>
              <w:jc w:val="both"/>
              <w:rPr>
                <w:rFonts w:cstheme="minorHAnsi"/>
                <w:strike/>
                <w:color w:val="00B050"/>
                <w:sz w:val="16"/>
                <w:szCs w:val="16"/>
              </w:rPr>
            </w:pPr>
            <w:r w:rsidRPr="0073260C">
              <w:rPr>
                <w:rFonts w:cstheme="minorHAnsi"/>
                <w:strike/>
                <w:color w:val="00B050"/>
                <w:sz w:val="16"/>
                <w:szCs w:val="16"/>
              </w:rPr>
              <w:t xml:space="preserve">Záujmové združenie právnických osôb v zmysle § 20f – 21 zákona č. 40/1964 Zb. (Občiansky zákonník) </w:t>
            </w:r>
          </w:p>
          <w:p w14:paraId="5B2D7E41" w14:textId="77777777" w:rsidR="00A26926" w:rsidRPr="0073260C" w:rsidRDefault="00A26926" w:rsidP="002C09AB">
            <w:pPr>
              <w:spacing w:after="0" w:line="240" w:lineRule="auto"/>
              <w:jc w:val="both"/>
              <w:rPr>
                <w:rFonts w:cstheme="minorHAnsi"/>
                <w:b/>
                <w:strike/>
                <w:color w:val="00B050"/>
                <w:sz w:val="18"/>
                <w:szCs w:val="18"/>
              </w:rPr>
            </w:pPr>
            <w:r w:rsidRPr="0073260C">
              <w:rPr>
                <w:rFonts w:cstheme="minorHAnsi"/>
                <w:b/>
                <w:strike/>
                <w:color w:val="00B050"/>
                <w:sz w:val="18"/>
                <w:szCs w:val="18"/>
                <w:u w:val="single"/>
              </w:rPr>
              <w:t>Forma a spôsob preukázania splnenia PPP</w:t>
            </w:r>
          </w:p>
          <w:p w14:paraId="7B5161A5" w14:textId="77777777" w:rsidR="00A26926" w:rsidRPr="0073260C" w:rsidRDefault="00A26926" w:rsidP="004800B7">
            <w:pPr>
              <w:pStyle w:val="Odsekzoznamu"/>
              <w:numPr>
                <w:ilvl w:val="0"/>
                <w:numId w:val="304"/>
              </w:numPr>
              <w:spacing w:after="0" w:line="240" w:lineRule="auto"/>
              <w:ind w:left="288" w:hanging="284"/>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1 - </w:t>
            </w:r>
            <w:r w:rsidRPr="0073260C">
              <w:rPr>
                <w:rFonts w:cstheme="minorHAnsi"/>
                <w:bCs/>
                <w:strike/>
                <w:color w:val="00B050"/>
                <w:sz w:val="16"/>
                <w:szCs w:val="16"/>
              </w:rPr>
              <w:t>Identifikácia žiadateľa)</w:t>
            </w:r>
          </w:p>
          <w:p w14:paraId="7C1BF591" w14:textId="2D6CDB9E" w:rsidR="00A26926" w:rsidRPr="0073260C" w:rsidRDefault="00A26926" w:rsidP="004800B7">
            <w:pPr>
              <w:pStyle w:val="Odsekzoznamu"/>
              <w:numPr>
                <w:ilvl w:val="0"/>
                <w:numId w:val="304"/>
              </w:numPr>
              <w:spacing w:after="0" w:line="240" w:lineRule="auto"/>
              <w:ind w:left="288" w:hanging="284"/>
              <w:jc w:val="both"/>
              <w:rPr>
                <w:rFonts w:cstheme="minorHAnsi"/>
                <w:strike/>
                <w:color w:val="00B050"/>
                <w:sz w:val="16"/>
                <w:szCs w:val="16"/>
              </w:rPr>
            </w:pPr>
            <w:r w:rsidRPr="0073260C">
              <w:rPr>
                <w:rFonts w:cstheme="minorHAnsi"/>
                <w:strike/>
                <w:color w:val="00B050"/>
                <w:sz w:val="16"/>
                <w:szCs w:val="16"/>
              </w:rPr>
              <w:t>Stanovy združenia  vrátane všetkých dodatkov s vyznačením dňa regis</w:t>
            </w:r>
            <w:r w:rsidR="00B851BF" w:rsidRPr="0073260C">
              <w:rPr>
                <w:rFonts w:cstheme="minorHAnsi"/>
                <w:strike/>
                <w:color w:val="00B050"/>
                <w:sz w:val="16"/>
                <w:szCs w:val="16"/>
              </w:rPr>
              <w:t>trácie Ministerstvom vnútra SR</w:t>
            </w:r>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(ak relevantné). </w:t>
            </w:r>
          </w:p>
          <w:p w14:paraId="57A8BAFA" w14:textId="77777777" w:rsidR="00A26926" w:rsidRPr="0073260C" w:rsidRDefault="00A26926" w:rsidP="004800B7">
            <w:pPr>
              <w:pStyle w:val="Odsekzoznamu"/>
              <w:numPr>
                <w:ilvl w:val="0"/>
                <w:numId w:val="304"/>
              </w:numPr>
              <w:spacing w:after="0" w:line="240" w:lineRule="auto"/>
              <w:ind w:left="288" w:hanging="284"/>
              <w:jc w:val="both"/>
              <w:rPr>
                <w:rFonts w:cstheme="minorHAnsi"/>
                <w:strike/>
                <w:color w:val="00B050"/>
                <w:sz w:val="16"/>
                <w:szCs w:val="16"/>
              </w:rPr>
            </w:pPr>
            <w:r w:rsidRPr="0073260C">
              <w:rPr>
                <w:rFonts w:cstheme="minorHAnsi"/>
                <w:strike/>
                <w:color w:val="00B050"/>
                <w:sz w:val="16"/>
                <w:szCs w:val="16"/>
              </w:rPr>
              <w:lastRenderedPageBreak/>
              <w:t xml:space="preserve">Plnomocenstvo osoby konajúcej v mene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 originálu alebo úradne overenej fotokópie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(ak relevantné), ktorá nie je štatutárnym orgánom žiadateľa, je riadne splnomocnená vykonávať relevantné úkony vo vzťahu k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a/alebo konaniu 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7F19FA09" w14:textId="77777777" w:rsidR="00A26926" w:rsidRPr="0073260C" w:rsidRDefault="00A26926" w:rsidP="004800B7">
            <w:pPr>
              <w:pStyle w:val="Odsekzoznamu"/>
              <w:numPr>
                <w:ilvl w:val="0"/>
                <w:numId w:val="304"/>
              </w:numPr>
              <w:spacing w:after="0" w:line="240" w:lineRule="auto"/>
              <w:ind w:left="288" w:hanging="284"/>
              <w:jc w:val="both"/>
              <w:rPr>
                <w:rFonts w:cstheme="minorHAnsi"/>
                <w:strike/>
                <w:color w:val="00B050"/>
                <w:sz w:val="16"/>
                <w:szCs w:val="16"/>
              </w:rPr>
            </w:pPr>
            <w:r w:rsidRPr="0073260C">
              <w:rPr>
                <w:rFonts w:cstheme="minorHAnsi"/>
                <w:strike/>
                <w:color w:val="00B050"/>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73260C">
              <w:rPr>
                <w:rFonts w:cstheme="minorHAnsi"/>
                <w:b/>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229A16B8" w14:textId="77777777" w:rsidR="00A26926" w:rsidRPr="0073260C" w:rsidRDefault="00A26926" w:rsidP="004800B7">
            <w:pPr>
              <w:pStyle w:val="Odsekzoznamu"/>
              <w:numPr>
                <w:ilvl w:val="0"/>
                <w:numId w:val="304"/>
              </w:numPr>
              <w:spacing w:after="0" w:line="240" w:lineRule="auto"/>
              <w:ind w:left="288" w:hanging="284"/>
              <w:jc w:val="both"/>
              <w:rPr>
                <w:rFonts w:cstheme="minorHAnsi"/>
                <w:bCs/>
                <w:strike/>
                <w:color w:val="00B050"/>
                <w:sz w:val="16"/>
                <w:szCs w:val="16"/>
              </w:rPr>
            </w:pPr>
            <w:r w:rsidRPr="0073260C">
              <w:rPr>
                <w:rFonts w:cstheme="minorHAnsi"/>
                <w:strike/>
                <w:color w:val="00B050"/>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0C66569B" w14:textId="77777777" w:rsidR="00A26926" w:rsidRPr="0073260C" w:rsidRDefault="00A26926"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D152FE8" w14:textId="77777777" w:rsidR="00A26926" w:rsidRPr="0073260C" w:rsidRDefault="00A26926" w:rsidP="004800B7">
            <w:pPr>
              <w:pStyle w:val="Odsekzoznamu"/>
              <w:numPr>
                <w:ilvl w:val="0"/>
                <w:numId w:val="226"/>
              </w:numPr>
              <w:spacing w:after="0" w:line="240" w:lineRule="auto"/>
              <w:ind w:left="292" w:hanging="292"/>
              <w:jc w:val="both"/>
              <w:rPr>
                <w:rFonts w:cstheme="minorHAnsi"/>
                <w:bCs/>
                <w:strike/>
                <w:color w:val="00B050"/>
                <w:sz w:val="16"/>
                <w:szCs w:val="16"/>
              </w:rPr>
            </w:pPr>
            <w:r w:rsidRPr="0073260C">
              <w:rPr>
                <w:rFonts w:cstheme="minorHAnsi"/>
                <w:strike/>
                <w:color w:val="00B050"/>
                <w:sz w:val="16"/>
                <w:szCs w:val="16"/>
              </w:rPr>
              <w:t xml:space="preserve">overuje sa názov žiadateľa, právna forma žiadateľa, kto je osoba oprávnená konať za žiadateľa. </w:t>
            </w:r>
          </w:p>
          <w:p w14:paraId="40DBA894" w14:textId="77777777" w:rsidR="00A26926" w:rsidRPr="0073260C" w:rsidRDefault="00A26926" w:rsidP="004800B7">
            <w:pPr>
              <w:pStyle w:val="Odsekzoznamu"/>
              <w:numPr>
                <w:ilvl w:val="0"/>
                <w:numId w:val="226"/>
              </w:numPr>
              <w:autoSpaceDE w:val="0"/>
              <w:autoSpaceDN w:val="0"/>
              <w:adjustRightInd w:val="0"/>
              <w:spacing w:after="0" w:line="240" w:lineRule="auto"/>
              <w:ind w:left="292" w:hanging="292"/>
              <w:jc w:val="both"/>
              <w:rPr>
                <w:rFonts w:cstheme="minorHAnsi"/>
                <w:strike/>
                <w:color w:val="00B050"/>
                <w:kern w:val="1"/>
                <w:sz w:val="16"/>
                <w:szCs w:val="16"/>
              </w:rPr>
            </w:pPr>
            <w:r w:rsidRPr="0073260C">
              <w:rPr>
                <w:rFonts w:cstheme="minorHAnsi"/>
                <w:strike/>
                <w:color w:val="00B050"/>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1" w:history="1">
              <w:r w:rsidRPr="0073260C">
                <w:rPr>
                  <w:rStyle w:val="Hypertextovprepojenie"/>
                  <w:rFonts w:cstheme="minorHAnsi"/>
                  <w:strike/>
                  <w:color w:val="00B050"/>
                  <w:sz w:val="16"/>
                  <w:szCs w:val="16"/>
                </w:rPr>
                <w:t>https://rpo.statistics.sk</w:t>
              </w:r>
            </w:hyperlink>
            <w:r w:rsidRPr="0073260C">
              <w:rPr>
                <w:rStyle w:val="Hypertextovprepojenie"/>
                <w:rFonts w:cstheme="minorHAnsi"/>
                <w:strike/>
                <w:color w:val="00B050"/>
                <w:sz w:val="16"/>
                <w:szCs w:val="16"/>
              </w:rPr>
              <w:t xml:space="preserve"> </w:t>
            </w:r>
            <w:r w:rsidRPr="0073260C">
              <w:rPr>
                <w:rStyle w:val="Hypertextovprepojenie"/>
                <w:rFonts w:cstheme="minorHAnsi"/>
                <w:strike/>
                <w:color w:val="00B050"/>
                <w:sz w:val="16"/>
                <w:szCs w:val="16"/>
                <w:u w:val="none"/>
              </w:rPr>
              <w:t xml:space="preserve">alebo prostredníctvom </w:t>
            </w:r>
            <w:r w:rsidRPr="0073260C">
              <w:rPr>
                <w:rFonts w:cstheme="minorHAnsi"/>
                <w:strike/>
                <w:color w:val="00B050"/>
                <w:sz w:val="16"/>
                <w:szCs w:val="16"/>
              </w:rPr>
              <w:t xml:space="preserve">portálu </w:t>
            </w:r>
            <w:hyperlink r:id="rId82" w:history="1">
              <w:r w:rsidRPr="0073260C">
                <w:rPr>
                  <w:rStyle w:val="Hypertextovprepojenie"/>
                  <w:rFonts w:cstheme="minorHAnsi"/>
                  <w:strike/>
                  <w:color w:val="00B050"/>
                  <w:sz w:val="16"/>
                  <w:szCs w:val="16"/>
                </w:rPr>
                <w:t>https://oversi.gov.sk</w:t>
              </w:r>
            </w:hyperlink>
            <w:r w:rsidRPr="0073260C">
              <w:rPr>
                <w:rStyle w:val="Hypertextovprepojenie"/>
                <w:rFonts w:cstheme="minorHAnsi"/>
                <w:strike/>
                <w:color w:val="00B050"/>
                <w:sz w:val="16"/>
                <w:szCs w:val="16"/>
              </w:rPr>
              <w:t xml:space="preserve">. </w:t>
            </w:r>
          </w:p>
          <w:p w14:paraId="45DF12AD" w14:textId="77777777" w:rsidR="00A26926" w:rsidRPr="0073260C" w:rsidRDefault="00A26926" w:rsidP="002C09AB">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termín pre preukázanie splnenia PPP</w:t>
            </w:r>
          </w:p>
          <w:p w14:paraId="4585C0C8" w14:textId="19DC59AE" w:rsidR="00AC6092" w:rsidRPr="0073260C" w:rsidRDefault="00A26926" w:rsidP="004800B7">
            <w:pPr>
              <w:pStyle w:val="Odsekzoznamu"/>
              <w:numPr>
                <w:ilvl w:val="0"/>
                <w:numId w:val="468"/>
              </w:numPr>
              <w:spacing w:after="0" w:line="240" w:lineRule="auto"/>
              <w:ind w:left="285" w:hanging="285"/>
              <w:jc w:val="both"/>
              <w:rPr>
                <w:rFonts w:cstheme="minorHAnsi"/>
                <w:bCs/>
                <w:strike/>
                <w:color w:val="00B050"/>
                <w:sz w:val="16"/>
                <w:szCs w:val="16"/>
              </w:rPr>
            </w:pPr>
            <w:r w:rsidRPr="0073260C">
              <w:rPr>
                <w:rFonts w:cstheme="minorHAnsi"/>
                <w:bCs/>
                <w:strike/>
                <w:color w:val="00B050"/>
                <w:sz w:val="16"/>
                <w:szCs w:val="16"/>
              </w:rPr>
              <w:t xml:space="preserve">Plnomocenstvo </w:t>
            </w:r>
            <w:r w:rsidRPr="0073260C">
              <w:rPr>
                <w:rFonts w:cstheme="minorHAnsi"/>
                <w:strike/>
                <w:color w:val="00B050"/>
                <w:sz w:val="16"/>
                <w:szCs w:val="16"/>
              </w:rPr>
              <w:t xml:space="preserve">osoby konajúcej v mene žiadateľa (ak relevantné) - 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Plnomocenstvo môže byť vyhotovené aj po termíne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(najneskôr však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iba v prípade, ak sa vzťahuje na úkony po predložení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inak</w:t>
            </w:r>
            <w:r w:rsidRPr="0073260C">
              <w:rPr>
                <w:rFonts w:cstheme="minorHAnsi"/>
                <w:bCs/>
                <w:strike/>
                <w:color w:val="00B050"/>
                <w:sz w:val="16"/>
                <w:szCs w:val="16"/>
              </w:rPr>
              <w:t xml:space="preserve"> musí udelenie plnej moci časovo a rozsahom oprávnení splnomocnenca zodpovedať úkonom vykonaným splnomocnencom v súvislosti s predložením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/konaním 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w:t>
            </w:r>
          </w:p>
        </w:tc>
      </w:tr>
      <w:tr w:rsidR="0073260C" w:rsidRPr="0073260C" w14:paraId="6B9CAE14" w14:textId="77777777" w:rsidTr="008B660B">
        <w:trPr>
          <w:trHeight w:val="284"/>
        </w:trPr>
        <w:tc>
          <w:tcPr>
            <w:tcW w:w="5000" w:type="pct"/>
            <w:gridSpan w:val="4"/>
            <w:shd w:val="clear" w:color="auto" w:fill="FFE599" w:themeFill="accent4" w:themeFillTint="66"/>
            <w:vAlign w:val="center"/>
          </w:tcPr>
          <w:p w14:paraId="671A00C7" w14:textId="77777777" w:rsidR="00C0534D" w:rsidRPr="0073260C" w:rsidRDefault="00C0534D" w:rsidP="002C09AB">
            <w:pPr>
              <w:spacing w:after="0" w:line="240" w:lineRule="auto"/>
              <w:rPr>
                <w:rFonts w:cstheme="minorHAnsi"/>
                <w:b/>
                <w:strike/>
                <w:color w:val="00B050"/>
                <w:sz w:val="22"/>
                <w:szCs w:val="22"/>
              </w:rPr>
            </w:pPr>
            <w:r w:rsidRPr="0073260C">
              <w:rPr>
                <w:rFonts w:cstheme="minorHAnsi"/>
                <w:b/>
                <w:strike/>
                <w:color w:val="00B050"/>
                <w:sz w:val="22"/>
                <w:szCs w:val="22"/>
              </w:rPr>
              <w:lastRenderedPageBreak/>
              <w:t>2. OPRÁVNENOSŤ AKTIVÍT A VÝDAVKOV REALIZÁCIE PROJEKTU</w:t>
            </w:r>
          </w:p>
        </w:tc>
      </w:tr>
      <w:tr w:rsidR="0073260C" w:rsidRPr="0073260C" w14:paraId="0DAB08C8" w14:textId="77777777" w:rsidTr="0076416E">
        <w:trPr>
          <w:trHeight w:val="284"/>
        </w:trPr>
        <w:tc>
          <w:tcPr>
            <w:tcW w:w="176" w:type="pct"/>
            <w:shd w:val="clear" w:color="auto" w:fill="FFF2CC" w:themeFill="accent4" w:themeFillTint="33"/>
            <w:vAlign w:val="center"/>
          </w:tcPr>
          <w:p w14:paraId="06C435EC" w14:textId="5C245B5E" w:rsidR="005F66D1" w:rsidRPr="0073260C" w:rsidRDefault="005F66D1"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24" w:type="pct"/>
            <w:gridSpan w:val="3"/>
            <w:shd w:val="clear" w:color="auto" w:fill="FFF2CC" w:themeFill="accent4" w:themeFillTint="33"/>
            <w:vAlign w:val="center"/>
          </w:tcPr>
          <w:p w14:paraId="51D5AF18" w14:textId="508E55D4" w:rsidR="005F66D1" w:rsidRPr="0073260C" w:rsidRDefault="005F66D1" w:rsidP="002C09AB">
            <w:pPr>
              <w:pStyle w:val="Default"/>
              <w:jc w:val="center"/>
              <w:rPr>
                <w:rFonts w:asciiTheme="minorHAnsi" w:hAnsiTheme="minorHAnsi" w:cstheme="minorHAnsi"/>
                <w:b/>
                <w:bCs/>
                <w:strike/>
                <w:color w:val="00B050"/>
                <w:sz w:val="16"/>
                <w:szCs w:val="16"/>
              </w:rPr>
            </w:pPr>
            <w:r w:rsidRPr="0073260C">
              <w:rPr>
                <w:rFonts w:asciiTheme="minorHAnsi" w:hAnsiTheme="minorHAnsi" w:cstheme="minorHAnsi"/>
                <w:b/>
                <w:strike/>
                <w:color w:val="00B050"/>
                <w:sz w:val="18"/>
                <w:szCs w:val="18"/>
              </w:rPr>
              <w:t>Podmienka poskytnutia príspevku</w:t>
            </w:r>
            <w:r w:rsidR="003F10AF" w:rsidRPr="0073260C">
              <w:rPr>
                <w:rFonts w:asciiTheme="minorHAnsi" w:hAnsiTheme="minorHAnsi" w:cstheme="minorHAnsi"/>
                <w:b/>
                <w:strike/>
                <w:color w:val="00B050"/>
                <w:sz w:val="18"/>
                <w:szCs w:val="18"/>
              </w:rPr>
              <w:t xml:space="preserve"> (PPP)</w:t>
            </w:r>
            <w:r w:rsidRPr="0073260C">
              <w:rPr>
                <w:rFonts w:asciiTheme="minorHAnsi" w:hAnsiTheme="minorHAnsi" w:cstheme="minorHAnsi"/>
                <w:b/>
                <w:strike/>
                <w:color w:val="00B050"/>
                <w:sz w:val="18"/>
                <w:szCs w:val="18"/>
              </w:rPr>
              <w:t xml:space="preserve"> a jej popis</w:t>
            </w:r>
          </w:p>
        </w:tc>
      </w:tr>
      <w:tr w:rsidR="0073260C" w:rsidRPr="0073260C" w14:paraId="5E5D8D72" w14:textId="77777777" w:rsidTr="0076416E">
        <w:trPr>
          <w:trHeight w:val="284"/>
        </w:trPr>
        <w:tc>
          <w:tcPr>
            <w:tcW w:w="176" w:type="pct"/>
            <w:shd w:val="clear" w:color="auto" w:fill="auto"/>
            <w:vAlign w:val="center"/>
          </w:tcPr>
          <w:p w14:paraId="74CF22A8" w14:textId="03552CB9" w:rsidR="00AC6092" w:rsidRPr="0073260C" w:rsidRDefault="00AC6092"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2.1.</w:t>
            </w:r>
          </w:p>
        </w:tc>
        <w:tc>
          <w:tcPr>
            <w:tcW w:w="4824" w:type="pct"/>
            <w:gridSpan w:val="3"/>
            <w:shd w:val="clear" w:color="auto" w:fill="auto"/>
            <w:vAlign w:val="center"/>
          </w:tcPr>
          <w:p w14:paraId="103B41C3" w14:textId="77777777" w:rsidR="00AC6092" w:rsidRPr="0073260C" w:rsidRDefault="00AC6092" w:rsidP="002C09AB">
            <w:pPr>
              <w:pStyle w:val="Default"/>
              <w:rPr>
                <w:rFonts w:asciiTheme="minorHAnsi" w:hAnsiTheme="minorHAnsi" w:cstheme="minorHAnsi"/>
                <w:strike/>
                <w:color w:val="00B050"/>
                <w:sz w:val="16"/>
                <w:szCs w:val="16"/>
              </w:rPr>
            </w:pPr>
            <w:r w:rsidRPr="0073260C">
              <w:rPr>
                <w:rFonts w:asciiTheme="minorHAnsi" w:hAnsiTheme="minorHAnsi" w:cstheme="minorHAnsi"/>
                <w:b/>
                <w:bCs/>
                <w:strike/>
                <w:color w:val="00B050"/>
                <w:sz w:val="16"/>
                <w:szCs w:val="16"/>
              </w:rPr>
              <w:t>Podmienka oprávnenosti aktivít projektu (oprávnené činnosti)</w:t>
            </w:r>
          </w:p>
          <w:p w14:paraId="30F841EA" w14:textId="444B7D44" w:rsidR="00AC6092" w:rsidRPr="0073260C" w:rsidRDefault="00AC6092" w:rsidP="002C09AB">
            <w:pPr>
              <w:spacing w:after="0" w:line="240" w:lineRule="auto"/>
              <w:jc w:val="both"/>
              <w:rPr>
                <w:rFonts w:cstheme="minorHAnsi"/>
                <w:strike/>
                <w:color w:val="00B050"/>
                <w:sz w:val="16"/>
                <w:szCs w:val="16"/>
              </w:rPr>
            </w:pPr>
            <w:r w:rsidRPr="0073260C">
              <w:rPr>
                <w:rFonts w:cstheme="minorHAnsi"/>
                <w:bCs/>
                <w:strike/>
                <w:color w:val="00B050"/>
                <w:sz w:val="16"/>
                <w:szCs w:val="16"/>
              </w:rPr>
              <w:t>Oprávnené aktivity projektu (činnosti), ktoré žiadateľ musí spĺňať sú oprávnené aktivity projektu (činnosti) v zmysle stratégie CLLD uvedené vo výzve</w:t>
            </w:r>
            <w:r w:rsidR="005F66D1" w:rsidRPr="0073260C">
              <w:rPr>
                <w:rFonts w:cstheme="minorHAnsi"/>
                <w:bCs/>
                <w:strike/>
                <w:color w:val="00B050"/>
                <w:sz w:val="16"/>
                <w:szCs w:val="16"/>
              </w:rPr>
              <w:t xml:space="preserve"> na predkladanie </w:t>
            </w:r>
            <w:proofErr w:type="spellStart"/>
            <w:r w:rsidR="005F66D1"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ako op</w:t>
            </w:r>
            <w:r w:rsidR="005F66D1" w:rsidRPr="0073260C">
              <w:rPr>
                <w:rFonts w:cstheme="minorHAnsi"/>
                <w:bCs/>
                <w:strike/>
                <w:color w:val="00B050"/>
                <w:sz w:val="16"/>
                <w:szCs w:val="16"/>
              </w:rPr>
              <w:t xml:space="preserve">rávnené aktivity/činnosti MAS. </w:t>
            </w:r>
            <w:r w:rsidRPr="0073260C">
              <w:rPr>
                <w:rFonts w:cstheme="minorHAnsi"/>
                <w:bCs/>
                <w:strike/>
                <w:color w:val="00B050"/>
                <w:sz w:val="16"/>
                <w:szCs w:val="16"/>
              </w:rPr>
              <w:t xml:space="preserve">Žiadateľ musí zároveň spĺňať aj podmienky uvedené v bode 2.1 pre </w:t>
            </w:r>
            <w:proofErr w:type="spellStart"/>
            <w:r w:rsidR="00282C55" w:rsidRPr="0073260C">
              <w:rPr>
                <w:rFonts w:cstheme="minorHAnsi"/>
                <w:strike/>
                <w:color w:val="00B050"/>
                <w:sz w:val="16"/>
                <w:szCs w:val="16"/>
              </w:rPr>
              <w:t>p</w:t>
            </w:r>
            <w:r w:rsidRPr="0073260C">
              <w:rPr>
                <w:rFonts w:cstheme="minorHAnsi"/>
                <w:strike/>
                <w:color w:val="00B050"/>
                <w:sz w:val="16"/>
                <w:szCs w:val="16"/>
              </w:rPr>
              <w:t>odopatrenie</w:t>
            </w:r>
            <w:proofErr w:type="spellEnd"/>
            <w:r w:rsidRPr="0073260C">
              <w:rPr>
                <w:rFonts w:cstheme="minorHAnsi"/>
                <w:strike/>
                <w:color w:val="00B050"/>
                <w:sz w:val="16"/>
                <w:szCs w:val="16"/>
              </w:rPr>
              <w:t xml:space="preserv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w:t>
            </w:r>
            <w:r w:rsidR="005F66D1" w:rsidRPr="0073260C">
              <w:rPr>
                <w:rFonts w:cstheme="minorHAnsi"/>
                <w:strike/>
                <w:color w:val="00B050"/>
                <w:sz w:val="16"/>
                <w:szCs w:val="16"/>
              </w:rPr>
              <w:t>ílohe 6B k  Príručke</w:t>
            </w:r>
            <w:r w:rsidR="003F10AF" w:rsidRPr="0073260C">
              <w:rPr>
                <w:rFonts w:cstheme="minorHAnsi"/>
                <w:strike/>
                <w:color w:val="00B050"/>
                <w:sz w:val="16"/>
                <w:szCs w:val="16"/>
              </w:rPr>
              <w:t xml:space="preserve"> pre prijímateľa</w:t>
            </w:r>
            <w:r w:rsidRPr="0073260C">
              <w:rPr>
                <w:rFonts w:cstheme="minorHAnsi"/>
                <w:strike/>
                <w:color w:val="00B050"/>
                <w:sz w:val="16"/>
                <w:szCs w:val="16"/>
              </w:rPr>
              <w:t xml:space="preserve"> o poskytnutie nenávratného finančného príspevku z Programu rozvoja vidieka SR 2014 – 2022 pre opatrenie 19. Podpora na miestny rozvoj v rámci iniciatívy LEADER.</w:t>
            </w:r>
          </w:p>
          <w:p w14:paraId="3F058407" w14:textId="20A068A4" w:rsidR="00AC6092" w:rsidRPr="0073260C" w:rsidRDefault="00AC6092" w:rsidP="002C09AB">
            <w:pPr>
              <w:spacing w:after="0" w:line="240" w:lineRule="auto"/>
              <w:jc w:val="both"/>
              <w:rPr>
                <w:rFonts w:cstheme="minorHAnsi"/>
                <w:bCs/>
                <w:i/>
                <w:strike/>
                <w:color w:val="00B050"/>
                <w:sz w:val="16"/>
                <w:szCs w:val="16"/>
              </w:rPr>
            </w:pPr>
            <w:r w:rsidRPr="0073260C">
              <w:rPr>
                <w:rFonts w:cstheme="minorHAnsi"/>
                <w:bCs/>
                <w:i/>
                <w:strike/>
                <w:color w:val="00B050"/>
                <w:sz w:val="16"/>
                <w:szCs w:val="16"/>
              </w:rPr>
              <w:t>Žiadateľ musí zároveň spĺňať aj nasledovné podmienky</w:t>
            </w:r>
            <w:r w:rsidR="003F10AF" w:rsidRPr="0073260C">
              <w:rPr>
                <w:rFonts w:cstheme="minorHAnsi"/>
                <w:bCs/>
                <w:i/>
                <w:strike/>
                <w:color w:val="00B050"/>
                <w:sz w:val="16"/>
                <w:szCs w:val="16"/>
              </w:rPr>
              <w:t xml:space="preserve"> (ak relevantné)</w:t>
            </w:r>
            <w:r w:rsidRPr="0073260C">
              <w:rPr>
                <w:rFonts w:cstheme="minorHAnsi"/>
                <w:bCs/>
                <w:i/>
                <w:strike/>
                <w:color w:val="00B050"/>
                <w:sz w:val="16"/>
                <w:szCs w:val="16"/>
              </w:rPr>
              <w:t>:</w:t>
            </w:r>
          </w:p>
          <w:p w14:paraId="73B582E3" w14:textId="77777777" w:rsidR="00B03FFA" w:rsidRPr="0073260C" w:rsidRDefault="00AC6092" w:rsidP="004800B7">
            <w:pPr>
              <w:pStyle w:val="Odsekzoznamu"/>
              <w:numPr>
                <w:ilvl w:val="0"/>
                <w:numId w:val="209"/>
              </w:numPr>
              <w:spacing w:after="0" w:line="240" w:lineRule="auto"/>
              <w:ind w:left="140" w:hanging="140"/>
              <w:jc w:val="both"/>
              <w:rPr>
                <w:rFonts w:cstheme="minorHAnsi"/>
                <w:i/>
                <w:strike/>
                <w:color w:val="00B050"/>
                <w:sz w:val="16"/>
                <w:szCs w:val="16"/>
              </w:rPr>
            </w:pPr>
            <w:r w:rsidRPr="0073260C">
              <w:rPr>
                <w:rFonts w:cstheme="minorHAnsi"/>
                <w:i/>
                <w:strike/>
                <w:color w:val="00B050"/>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65752D5" w14:textId="3391995E" w:rsidR="00AC6092" w:rsidRPr="0073260C" w:rsidRDefault="00AC6092" w:rsidP="004800B7">
            <w:pPr>
              <w:pStyle w:val="Odsekzoznamu"/>
              <w:numPr>
                <w:ilvl w:val="0"/>
                <w:numId w:val="209"/>
              </w:numPr>
              <w:spacing w:after="0" w:line="240" w:lineRule="auto"/>
              <w:ind w:left="140" w:hanging="140"/>
              <w:jc w:val="both"/>
              <w:rPr>
                <w:rFonts w:cstheme="minorHAnsi"/>
                <w:i/>
                <w:strike/>
                <w:color w:val="00B050"/>
                <w:sz w:val="16"/>
                <w:szCs w:val="16"/>
              </w:rPr>
            </w:pPr>
            <w:r w:rsidRPr="0073260C">
              <w:rPr>
                <w:rFonts w:cstheme="minorHAnsi"/>
                <w:i/>
                <w:strike/>
                <w:color w:val="00B050"/>
                <w:sz w:val="16"/>
                <w:szCs w:val="16"/>
              </w:rPr>
              <w:t xml:space="preserv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5F11707F" w14:textId="77777777" w:rsidR="00AC6092" w:rsidRPr="0073260C" w:rsidRDefault="00AC6092" w:rsidP="004800B7">
            <w:pPr>
              <w:pStyle w:val="Odsekzoznamu"/>
              <w:numPr>
                <w:ilvl w:val="0"/>
                <w:numId w:val="509"/>
              </w:numPr>
              <w:spacing w:after="0" w:line="240" w:lineRule="auto"/>
              <w:jc w:val="both"/>
              <w:rPr>
                <w:rFonts w:cstheme="minorHAnsi"/>
                <w:i/>
                <w:strike/>
                <w:color w:val="00B050"/>
                <w:sz w:val="16"/>
                <w:szCs w:val="16"/>
              </w:rPr>
            </w:pPr>
            <w:r w:rsidRPr="0073260C">
              <w:rPr>
                <w:rFonts w:cstheme="minorHAnsi"/>
                <w:i/>
                <w:strike/>
                <w:color w:val="00B050"/>
                <w:sz w:val="16"/>
                <w:szCs w:val="16"/>
              </w:rPr>
              <w:t xml:space="preserve">rekonštrukcia a modernizácia objektov spoločenského významu vrátane ich okolia (okrem stavieb a budov evidovaných na Ministerstve kultúry SR v registri nehnuteľných kultúrnych pamiatok a lokalít UNESCO), </w:t>
            </w:r>
          </w:p>
          <w:p w14:paraId="3B159E0A" w14:textId="77777777" w:rsidR="00AC6092" w:rsidRPr="0073260C" w:rsidRDefault="00AC6092" w:rsidP="004800B7">
            <w:pPr>
              <w:pStyle w:val="Odsekzoznamu"/>
              <w:numPr>
                <w:ilvl w:val="0"/>
                <w:numId w:val="509"/>
              </w:numPr>
              <w:spacing w:after="0" w:line="240" w:lineRule="auto"/>
              <w:jc w:val="both"/>
              <w:rPr>
                <w:rFonts w:cstheme="minorHAnsi"/>
                <w:i/>
                <w:strike/>
                <w:color w:val="00B050"/>
                <w:sz w:val="16"/>
                <w:szCs w:val="16"/>
              </w:rPr>
            </w:pPr>
            <w:r w:rsidRPr="0073260C">
              <w:rPr>
                <w:rFonts w:cstheme="minorHAnsi"/>
                <w:i/>
                <w:strike/>
                <w:color w:val="00B050"/>
                <w:sz w:val="16"/>
                <w:szCs w:val="16"/>
              </w:rPr>
              <w:t xml:space="preserve">podpora používania materiálov, techník a zručností založených na tradíciách, </w:t>
            </w:r>
          </w:p>
          <w:p w14:paraId="475CC0AC" w14:textId="77777777" w:rsidR="00AC6092" w:rsidRPr="0073260C" w:rsidRDefault="00AC6092" w:rsidP="004800B7">
            <w:pPr>
              <w:pStyle w:val="Odsekzoznamu"/>
              <w:numPr>
                <w:ilvl w:val="0"/>
                <w:numId w:val="509"/>
              </w:numPr>
              <w:spacing w:after="0" w:line="240" w:lineRule="auto"/>
              <w:jc w:val="both"/>
              <w:rPr>
                <w:rFonts w:cstheme="minorHAnsi"/>
                <w:i/>
                <w:strike/>
                <w:color w:val="00B050"/>
                <w:sz w:val="16"/>
                <w:szCs w:val="16"/>
              </w:rPr>
            </w:pPr>
            <w:r w:rsidRPr="0073260C">
              <w:rPr>
                <w:rFonts w:cstheme="minorHAnsi"/>
                <w:i/>
                <w:strike/>
                <w:color w:val="00B050"/>
                <w:sz w:val="16"/>
                <w:szCs w:val="16"/>
              </w:rPr>
              <w:t>podpora na zachovanie nehmotného dedičstva ako hudba, folklór, etnológia a pod.</w:t>
            </w:r>
          </w:p>
          <w:p w14:paraId="1D568E86" w14:textId="77777777" w:rsidR="005F66D1" w:rsidRPr="0073260C" w:rsidRDefault="00AC6092" w:rsidP="002C09AB">
            <w:pPr>
              <w:spacing w:after="0" w:line="240" w:lineRule="auto"/>
              <w:rPr>
                <w:rFonts w:cstheme="minorHAnsi"/>
                <w:b/>
                <w:i/>
                <w:strike/>
                <w:color w:val="00B050"/>
                <w:sz w:val="18"/>
                <w:szCs w:val="18"/>
                <w:u w:val="single"/>
              </w:rPr>
            </w:pPr>
            <w:r w:rsidRPr="0073260C">
              <w:rPr>
                <w:rFonts w:cstheme="minorHAnsi"/>
                <w:b/>
                <w:strike/>
                <w:color w:val="00B050"/>
                <w:sz w:val="18"/>
                <w:szCs w:val="18"/>
                <w:u w:val="single"/>
              </w:rPr>
              <w:t>Forma a spôsob preukázania splnenia PPP</w:t>
            </w:r>
            <w:r w:rsidR="005F66D1" w:rsidRPr="0073260C">
              <w:rPr>
                <w:rFonts w:cstheme="minorHAnsi"/>
                <w:b/>
                <w:i/>
                <w:strike/>
                <w:color w:val="00B050"/>
                <w:sz w:val="18"/>
                <w:szCs w:val="18"/>
                <w:u w:val="single"/>
              </w:rPr>
              <w:t xml:space="preserve"> </w:t>
            </w:r>
          </w:p>
          <w:p w14:paraId="62138435" w14:textId="77777777" w:rsidR="00AC6092" w:rsidRPr="0073260C" w:rsidRDefault="00AC6092" w:rsidP="004800B7">
            <w:pPr>
              <w:pStyle w:val="Odsekzoznamu"/>
              <w:numPr>
                <w:ilvl w:val="0"/>
                <w:numId w:val="316"/>
              </w:numPr>
              <w:spacing w:after="0" w:line="240" w:lineRule="auto"/>
              <w:ind w:left="138" w:hanging="138"/>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Rozpočet projektu) </w:t>
            </w:r>
          </w:p>
          <w:p w14:paraId="3B0E6068" w14:textId="11A60D01" w:rsidR="007D623C" w:rsidRPr="0073260C" w:rsidRDefault="007D623C" w:rsidP="004800B7">
            <w:pPr>
              <w:pStyle w:val="Odsekzoznamu"/>
              <w:numPr>
                <w:ilvl w:val="0"/>
                <w:numId w:val="316"/>
              </w:numPr>
              <w:spacing w:after="0" w:line="240" w:lineRule="auto"/>
              <w:ind w:left="138" w:hanging="138"/>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6E784286" w14:textId="77777777" w:rsidR="00AC6092" w:rsidRPr="0073260C" w:rsidRDefault="00AC6092" w:rsidP="004800B7">
            <w:pPr>
              <w:pStyle w:val="Odsekzoznamu"/>
              <w:numPr>
                <w:ilvl w:val="0"/>
                <w:numId w:val="316"/>
              </w:numPr>
              <w:spacing w:after="0" w:line="240" w:lineRule="auto"/>
              <w:ind w:left="138" w:hanging="138"/>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6A Miesto realizácie projektu - Poznámka k miestu realizácie číslo parcely)</w:t>
            </w:r>
          </w:p>
          <w:p w14:paraId="0BDF5309" w14:textId="25878C99" w:rsidR="007316A8" w:rsidRPr="0073260C" w:rsidRDefault="007316A8" w:rsidP="004800B7">
            <w:pPr>
              <w:pStyle w:val="Odsekzoznamu"/>
              <w:numPr>
                <w:ilvl w:val="0"/>
                <w:numId w:val="316"/>
              </w:numPr>
              <w:spacing w:after="0" w:line="240" w:lineRule="auto"/>
              <w:ind w:left="138" w:hanging="138"/>
              <w:jc w:val="both"/>
              <w:rPr>
                <w:rFonts w:cstheme="minorHAnsi"/>
                <w:strike/>
                <w:color w:val="00B050"/>
                <w:sz w:val="16"/>
                <w:szCs w:val="16"/>
              </w:rPr>
            </w:pPr>
            <w:r w:rsidRPr="0073260C">
              <w:rPr>
                <w:rFonts w:cstheme="minorHAnsi"/>
                <w:strike/>
                <w:color w:val="00B050"/>
                <w:sz w:val="16"/>
                <w:szCs w:val="16"/>
              </w:rPr>
              <w:t xml:space="preserve">Projektová dokumentácia s rozpočtom, originál alebo úradne overená fotokópia overená stavebným úradom, </w:t>
            </w:r>
            <w:proofErr w:type="spellStart"/>
            <w:r w:rsidRPr="0073260C">
              <w:rPr>
                <w:rFonts w:cstheme="minorHAnsi"/>
                <w:b/>
                <w:strike/>
                <w:color w:val="00B050"/>
                <w:sz w:val="16"/>
                <w:szCs w:val="16"/>
              </w:rPr>
              <w:t>sken</w:t>
            </w:r>
            <w:proofErr w:type="spellEnd"/>
            <w:r w:rsidR="00B03FFA" w:rsidRPr="0073260C">
              <w:rPr>
                <w:rFonts w:cstheme="minorHAnsi"/>
                <w:b/>
                <w:strike/>
                <w:color w:val="00B050"/>
                <w:sz w:val="16"/>
                <w:szCs w:val="16"/>
              </w:rPr>
              <w:t xml:space="preserve"> listinného</w:t>
            </w:r>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4ECF8428" w14:textId="1984B1FB" w:rsidR="00AC6092" w:rsidRPr="0073260C" w:rsidRDefault="00025C6D"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129743F" w14:textId="776C7C24" w:rsidR="00AC6092" w:rsidRPr="0073260C" w:rsidRDefault="00AC6092" w:rsidP="004800B7">
            <w:pPr>
              <w:pStyle w:val="Odsekzoznamu"/>
              <w:numPr>
                <w:ilvl w:val="0"/>
                <w:numId w:val="469"/>
              </w:numPr>
              <w:spacing w:after="0" w:line="240" w:lineRule="auto"/>
              <w:ind w:left="143" w:hanging="142"/>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PPP“</w:t>
            </w:r>
          </w:p>
        </w:tc>
      </w:tr>
      <w:tr w:rsidR="0073260C" w:rsidRPr="0073260C" w14:paraId="1B09C77B" w14:textId="77777777" w:rsidTr="0076416E">
        <w:trPr>
          <w:trHeight w:val="284"/>
        </w:trPr>
        <w:tc>
          <w:tcPr>
            <w:tcW w:w="176" w:type="pct"/>
            <w:shd w:val="clear" w:color="auto" w:fill="auto"/>
            <w:vAlign w:val="center"/>
          </w:tcPr>
          <w:p w14:paraId="4608324B" w14:textId="39975182" w:rsidR="00AC6092" w:rsidRPr="0073260C" w:rsidRDefault="00AC6092"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2.2.</w:t>
            </w:r>
          </w:p>
        </w:tc>
        <w:tc>
          <w:tcPr>
            <w:tcW w:w="4824" w:type="pct"/>
            <w:gridSpan w:val="3"/>
            <w:shd w:val="clear" w:color="auto" w:fill="auto"/>
            <w:vAlign w:val="center"/>
          </w:tcPr>
          <w:p w14:paraId="333B394A" w14:textId="77777777" w:rsidR="00AC6092" w:rsidRPr="0073260C" w:rsidRDefault="00AC6092" w:rsidP="002C09AB">
            <w:pPr>
              <w:pStyle w:val="Default"/>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 xml:space="preserve">Podmienka, že výdavky projektu sú oprávnené </w:t>
            </w:r>
          </w:p>
          <w:p w14:paraId="76BF8207" w14:textId="1B604F77" w:rsidR="00AC6092" w:rsidRPr="0073260C" w:rsidRDefault="00AC6092"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Oprávnené výdavky projektu, ktoré žiadateľ musí spĺňať sú oprávnené výdavky v zmysle stratégie CLLD uvedené vo výzve</w:t>
            </w:r>
            <w:r w:rsidR="00876B84" w:rsidRPr="0073260C">
              <w:rPr>
                <w:rFonts w:cstheme="minorHAnsi"/>
                <w:bCs/>
                <w:strike/>
                <w:color w:val="00B050"/>
                <w:sz w:val="16"/>
                <w:szCs w:val="16"/>
              </w:rPr>
              <w:t xml:space="preserve"> na predkladanie </w:t>
            </w:r>
            <w:proofErr w:type="spellStart"/>
            <w:r w:rsidR="00876B84"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ako oprávnené výdavky MAS. Žiadateľ musí zároveň spĺňať</w:t>
            </w:r>
            <w:r w:rsidR="00876B84" w:rsidRPr="0073260C">
              <w:rPr>
                <w:rFonts w:cstheme="minorHAnsi"/>
                <w:bCs/>
                <w:strike/>
                <w:color w:val="00B050"/>
                <w:sz w:val="16"/>
                <w:szCs w:val="16"/>
              </w:rPr>
              <w:t xml:space="preserve"> aj podmienky uvedené v bode 2.2</w:t>
            </w:r>
            <w:r w:rsidRPr="0073260C">
              <w:rPr>
                <w:rFonts w:cstheme="minorHAnsi"/>
                <w:bCs/>
                <w:strike/>
                <w:color w:val="00B050"/>
                <w:sz w:val="16"/>
                <w:szCs w:val="16"/>
              </w:rPr>
              <w:t xml:space="preserve"> pre </w:t>
            </w:r>
            <w:proofErr w:type="spellStart"/>
            <w:r w:rsidR="00282C55" w:rsidRPr="0073260C">
              <w:rPr>
                <w:rFonts w:cstheme="minorHAnsi"/>
                <w:strike/>
                <w:color w:val="00B050"/>
                <w:sz w:val="16"/>
                <w:szCs w:val="16"/>
              </w:rPr>
              <w:t>p</w:t>
            </w:r>
            <w:r w:rsidRPr="0073260C">
              <w:rPr>
                <w:rFonts w:cstheme="minorHAnsi"/>
                <w:strike/>
                <w:color w:val="00B050"/>
                <w:sz w:val="16"/>
                <w:szCs w:val="16"/>
              </w:rPr>
              <w:t>odopatrenie</w:t>
            </w:r>
            <w:proofErr w:type="spellEnd"/>
            <w:r w:rsidRPr="0073260C">
              <w:rPr>
                <w:rFonts w:cstheme="minorHAnsi"/>
                <w:strike/>
                <w:color w:val="00B050"/>
                <w:sz w:val="16"/>
                <w:szCs w:val="16"/>
              </w:rPr>
              <w:t xml:space="preserv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Prílohe 6B k  P</w:t>
            </w:r>
            <w:r w:rsidR="00876B84" w:rsidRPr="0073260C">
              <w:rPr>
                <w:rFonts w:cstheme="minorHAnsi"/>
                <w:strike/>
                <w:color w:val="00B050"/>
                <w:sz w:val="16"/>
                <w:szCs w:val="16"/>
              </w:rPr>
              <w:t>ríručke</w:t>
            </w:r>
            <w:r w:rsidR="003F10AF" w:rsidRPr="0073260C">
              <w:rPr>
                <w:rFonts w:cstheme="minorHAnsi"/>
                <w:strike/>
                <w:color w:val="00B050"/>
                <w:sz w:val="16"/>
                <w:szCs w:val="16"/>
              </w:rPr>
              <w:t xml:space="preserve"> pre prijímateľa</w:t>
            </w:r>
            <w:r w:rsidRPr="0073260C">
              <w:rPr>
                <w:rFonts w:cstheme="minorHAnsi"/>
                <w:strike/>
                <w:color w:val="00B050"/>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 </w:t>
            </w:r>
          </w:p>
          <w:p w14:paraId="2BEC3A63" w14:textId="5F49EE02" w:rsidR="00AC6092" w:rsidRPr="0073260C" w:rsidRDefault="00AC6092" w:rsidP="002C09AB">
            <w:pPr>
              <w:spacing w:after="0" w:line="240" w:lineRule="auto"/>
              <w:jc w:val="both"/>
              <w:rPr>
                <w:rFonts w:cstheme="minorHAnsi"/>
                <w:bCs/>
                <w:i/>
                <w:strike/>
                <w:color w:val="00B050"/>
                <w:sz w:val="16"/>
                <w:szCs w:val="16"/>
              </w:rPr>
            </w:pPr>
            <w:r w:rsidRPr="0073260C">
              <w:rPr>
                <w:rFonts w:cstheme="minorHAnsi"/>
                <w:bCs/>
                <w:i/>
                <w:strike/>
                <w:color w:val="00B050"/>
                <w:sz w:val="16"/>
                <w:szCs w:val="16"/>
              </w:rPr>
              <w:t>Žiadateľ musí zároveň spĺňať aj nasledovné podmienky</w:t>
            </w:r>
            <w:r w:rsidR="003F10AF" w:rsidRPr="0073260C">
              <w:rPr>
                <w:rFonts w:cstheme="minorHAnsi"/>
                <w:bCs/>
                <w:i/>
                <w:strike/>
                <w:color w:val="00B050"/>
                <w:sz w:val="16"/>
                <w:szCs w:val="16"/>
              </w:rPr>
              <w:t xml:space="preserve"> (ak relevantné)</w:t>
            </w:r>
            <w:r w:rsidRPr="0073260C">
              <w:rPr>
                <w:rFonts w:cstheme="minorHAnsi"/>
                <w:bCs/>
                <w:i/>
                <w:strike/>
                <w:color w:val="00B050"/>
                <w:sz w:val="16"/>
                <w:szCs w:val="16"/>
              </w:rPr>
              <w:t xml:space="preserve">: </w:t>
            </w:r>
          </w:p>
          <w:p w14:paraId="2088AB7A" w14:textId="77777777" w:rsidR="00AC6092" w:rsidRPr="0073260C" w:rsidRDefault="00AC6092" w:rsidP="009F1D61">
            <w:pPr>
              <w:pStyle w:val="Odsekzoznamu"/>
              <w:numPr>
                <w:ilvl w:val="0"/>
                <w:numId w:val="107"/>
              </w:numPr>
              <w:suppressAutoHyphens/>
              <w:spacing w:after="0" w:line="240" w:lineRule="auto"/>
              <w:ind w:left="319" w:hanging="284"/>
              <w:jc w:val="both"/>
              <w:rPr>
                <w:rFonts w:cstheme="minorHAnsi"/>
                <w:bCs/>
                <w:i/>
                <w:strike/>
                <w:color w:val="00B050"/>
                <w:sz w:val="16"/>
                <w:szCs w:val="16"/>
              </w:rPr>
            </w:pPr>
            <w:r w:rsidRPr="0073260C">
              <w:rPr>
                <w:rFonts w:cstheme="minorHAnsi"/>
                <w:i/>
                <w:strike/>
                <w:color w:val="00B050"/>
                <w:sz w:val="16"/>
                <w:szCs w:val="16"/>
                <w:lang w:eastAsia="sk-SK"/>
              </w:rPr>
              <w:t xml:space="preserve">Výdavky na hmotné a nehmotné investície, ktoré sú v súlade s podporovanými aktivitami v rámci tohto </w:t>
            </w:r>
            <w:proofErr w:type="spellStart"/>
            <w:r w:rsidRPr="0073260C">
              <w:rPr>
                <w:rFonts w:cstheme="minorHAnsi"/>
                <w:i/>
                <w:strike/>
                <w:color w:val="00B050"/>
                <w:sz w:val="16"/>
                <w:szCs w:val="16"/>
                <w:lang w:eastAsia="sk-SK"/>
              </w:rPr>
              <w:t>podopatrenia</w:t>
            </w:r>
            <w:proofErr w:type="spellEnd"/>
            <w:r w:rsidRPr="0073260C">
              <w:rPr>
                <w:rFonts w:cstheme="minorHAnsi"/>
                <w:i/>
                <w:strike/>
                <w:color w:val="00B050"/>
                <w:sz w:val="16"/>
                <w:szCs w:val="16"/>
                <w:lang w:eastAsia="sk-SK"/>
              </w:rPr>
              <w:t xml:space="preserve">; </w:t>
            </w:r>
          </w:p>
          <w:p w14:paraId="3627340C" w14:textId="77777777" w:rsidR="00AC6092" w:rsidRPr="0073260C" w:rsidRDefault="00AC6092" w:rsidP="009F1D61">
            <w:pPr>
              <w:pStyle w:val="Odsekzoznamu"/>
              <w:numPr>
                <w:ilvl w:val="0"/>
                <w:numId w:val="107"/>
              </w:numPr>
              <w:suppressAutoHyphens/>
              <w:spacing w:after="0" w:line="240" w:lineRule="auto"/>
              <w:ind w:left="319" w:hanging="284"/>
              <w:jc w:val="both"/>
              <w:rPr>
                <w:rFonts w:cstheme="minorHAnsi"/>
                <w:bCs/>
                <w:i/>
                <w:strike/>
                <w:color w:val="00B050"/>
                <w:sz w:val="16"/>
                <w:szCs w:val="16"/>
              </w:rPr>
            </w:pPr>
            <w:r w:rsidRPr="0073260C">
              <w:rPr>
                <w:rFonts w:cstheme="minorHAnsi"/>
                <w:bCs/>
                <w:i/>
                <w:strike/>
                <w:color w:val="00B050"/>
                <w:sz w:val="16"/>
                <w:szCs w:val="16"/>
              </w:rPr>
              <w:lastRenderedPageBreak/>
              <w:t>Všeobecné náklady súvisiace s bodom 1 (v prípade investičných opatrení):</w:t>
            </w:r>
          </w:p>
          <w:p w14:paraId="19048A33" w14:textId="77777777" w:rsidR="00AC6092" w:rsidRPr="0073260C" w:rsidRDefault="00AC6092" w:rsidP="009F1D61">
            <w:pPr>
              <w:pStyle w:val="Odsekzoznamu"/>
              <w:numPr>
                <w:ilvl w:val="1"/>
                <w:numId w:val="108"/>
              </w:numPr>
              <w:suppressAutoHyphens/>
              <w:spacing w:after="0" w:line="240" w:lineRule="auto"/>
              <w:ind w:left="602" w:hanging="283"/>
              <w:jc w:val="both"/>
              <w:rPr>
                <w:rFonts w:cstheme="minorHAnsi"/>
                <w:bCs/>
                <w:i/>
                <w:strike/>
                <w:color w:val="00B050"/>
                <w:sz w:val="16"/>
                <w:szCs w:val="16"/>
              </w:rPr>
            </w:pPr>
            <w:r w:rsidRPr="0073260C">
              <w:rPr>
                <w:rFonts w:cstheme="minorHAnsi"/>
                <w:bCs/>
                <w:i/>
                <w:strike/>
                <w:color w:val="00B050"/>
                <w:sz w:val="16"/>
                <w:szCs w:val="16"/>
              </w:rPr>
              <w:t>výstavba, obstaranie (vrátane leasingu) alebo zlepšenie nehnuteľného majetku</w:t>
            </w:r>
          </w:p>
          <w:p w14:paraId="5E369833" w14:textId="77777777" w:rsidR="00AC6092" w:rsidRPr="0073260C" w:rsidRDefault="00AC6092" w:rsidP="009F1D61">
            <w:pPr>
              <w:pStyle w:val="Odsekzoznamu"/>
              <w:numPr>
                <w:ilvl w:val="1"/>
                <w:numId w:val="108"/>
              </w:numPr>
              <w:suppressAutoHyphens/>
              <w:spacing w:after="0" w:line="240" w:lineRule="auto"/>
              <w:ind w:left="602" w:hanging="283"/>
              <w:jc w:val="both"/>
              <w:rPr>
                <w:rFonts w:cstheme="minorHAnsi"/>
                <w:bCs/>
                <w:i/>
                <w:strike/>
                <w:color w:val="00B050"/>
                <w:sz w:val="16"/>
                <w:szCs w:val="16"/>
              </w:rPr>
            </w:pPr>
            <w:r w:rsidRPr="0073260C">
              <w:rPr>
                <w:rFonts w:cstheme="minorHAnsi"/>
                <w:bCs/>
                <w:i/>
                <w:strike/>
                <w:color w:val="00B050"/>
                <w:sz w:val="16"/>
                <w:szCs w:val="16"/>
              </w:rPr>
              <w:t>kúpa alebo kúpa na leasing nových strojov a zariadení, ako i strojov a zariadení do výšky ich trhovej hodnoty</w:t>
            </w:r>
          </w:p>
          <w:p w14:paraId="6F79B5EA" w14:textId="77777777" w:rsidR="00AC6092" w:rsidRPr="0073260C" w:rsidRDefault="00AC6092" w:rsidP="009F1D61">
            <w:pPr>
              <w:pStyle w:val="Odsekzoznamu"/>
              <w:numPr>
                <w:ilvl w:val="1"/>
                <w:numId w:val="108"/>
              </w:numPr>
              <w:suppressAutoHyphens/>
              <w:spacing w:after="0" w:line="240" w:lineRule="auto"/>
              <w:ind w:left="602" w:hanging="283"/>
              <w:jc w:val="both"/>
              <w:rPr>
                <w:rFonts w:cstheme="minorHAnsi"/>
                <w:bCs/>
                <w:i/>
                <w:strike/>
                <w:color w:val="00B050"/>
                <w:sz w:val="16"/>
                <w:szCs w:val="16"/>
              </w:rPr>
            </w:pPr>
            <w:r w:rsidRPr="0073260C">
              <w:rPr>
                <w:rFonts w:cstheme="minorHAnsi"/>
                <w:bCs/>
                <w:i/>
                <w:strike/>
                <w:color w:val="00B050"/>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B44C699" w14:textId="77777777" w:rsidR="00AC6092" w:rsidRPr="0073260C" w:rsidRDefault="00AC6092" w:rsidP="009F1D61">
            <w:pPr>
              <w:pStyle w:val="Odsekzoznamu"/>
              <w:numPr>
                <w:ilvl w:val="1"/>
                <w:numId w:val="108"/>
              </w:numPr>
              <w:suppressAutoHyphens/>
              <w:spacing w:after="0" w:line="240" w:lineRule="auto"/>
              <w:ind w:left="602" w:hanging="283"/>
              <w:jc w:val="both"/>
              <w:rPr>
                <w:rFonts w:cstheme="minorHAnsi"/>
                <w:bCs/>
                <w:i/>
                <w:strike/>
                <w:color w:val="00B050"/>
                <w:sz w:val="16"/>
                <w:szCs w:val="16"/>
              </w:rPr>
            </w:pPr>
            <w:r w:rsidRPr="0073260C">
              <w:rPr>
                <w:rFonts w:cstheme="minorHAnsi"/>
                <w:bCs/>
                <w:i/>
                <w:strike/>
                <w:color w:val="00B050"/>
                <w:sz w:val="16"/>
                <w:szCs w:val="16"/>
              </w:rPr>
              <w:t>nehmotné investície ako obstaranie alebo vývoj počítačového softvéru, získanie patentov, licencií, autorských práv a obchodných značiek</w:t>
            </w:r>
          </w:p>
          <w:p w14:paraId="0883A757" w14:textId="77777777" w:rsidR="00AC6092" w:rsidRPr="0073260C" w:rsidRDefault="00AC6092" w:rsidP="009F1D61">
            <w:pPr>
              <w:pStyle w:val="Odsekzoznamu"/>
              <w:numPr>
                <w:ilvl w:val="0"/>
                <w:numId w:val="107"/>
              </w:numPr>
              <w:suppressAutoHyphens/>
              <w:spacing w:after="0" w:line="240" w:lineRule="auto"/>
              <w:ind w:left="460" w:hanging="425"/>
              <w:jc w:val="both"/>
              <w:rPr>
                <w:rFonts w:cstheme="minorHAnsi"/>
                <w:bCs/>
                <w:i/>
                <w:strike/>
                <w:color w:val="00B050"/>
                <w:sz w:val="16"/>
                <w:szCs w:val="16"/>
              </w:rPr>
            </w:pPr>
            <w:r w:rsidRPr="0073260C">
              <w:rPr>
                <w:rFonts w:cstheme="minorHAnsi"/>
                <w:bCs/>
                <w:i/>
                <w:strike/>
                <w:color w:val="00B050"/>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3DB75A38" w14:textId="77777777" w:rsidR="00AC6092" w:rsidRPr="0073260C" w:rsidRDefault="00AC6092" w:rsidP="009F1D61">
            <w:pPr>
              <w:pStyle w:val="Odsekzoznamu"/>
              <w:numPr>
                <w:ilvl w:val="0"/>
                <w:numId w:val="107"/>
              </w:numPr>
              <w:suppressAutoHyphens/>
              <w:spacing w:after="0" w:line="240" w:lineRule="auto"/>
              <w:ind w:left="460" w:hanging="425"/>
              <w:jc w:val="both"/>
              <w:rPr>
                <w:rFonts w:cstheme="minorHAnsi"/>
                <w:bCs/>
                <w:i/>
                <w:strike/>
                <w:color w:val="00B050"/>
                <w:sz w:val="16"/>
                <w:szCs w:val="16"/>
              </w:rPr>
            </w:pPr>
            <w:r w:rsidRPr="0073260C">
              <w:rPr>
                <w:rFonts w:cstheme="minorHAnsi"/>
                <w:bCs/>
                <w:i/>
                <w:strike/>
                <w:color w:val="00B050"/>
                <w:sz w:val="16"/>
                <w:szCs w:val="16"/>
              </w:rPr>
              <w:t>štúdie o príslušnej oblasti, realizačné štúdie, geometrické plány, na vypracovanie podnikateľského plánu, alebo stratégie miestneho rozvoja inej než stratégie CLLD</w:t>
            </w:r>
          </w:p>
          <w:p w14:paraId="3E0CF73A" w14:textId="77777777" w:rsidR="00AC6092" w:rsidRPr="0073260C" w:rsidRDefault="00AC6092" w:rsidP="009F1D61">
            <w:pPr>
              <w:pStyle w:val="Odsekzoznamu"/>
              <w:numPr>
                <w:ilvl w:val="0"/>
                <w:numId w:val="107"/>
              </w:numPr>
              <w:suppressAutoHyphens/>
              <w:spacing w:after="0" w:line="240" w:lineRule="auto"/>
              <w:ind w:left="460" w:hanging="425"/>
              <w:jc w:val="both"/>
              <w:rPr>
                <w:rFonts w:cstheme="minorHAnsi"/>
                <w:bCs/>
                <w:i/>
                <w:strike/>
                <w:color w:val="00B050"/>
                <w:sz w:val="16"/>
                <w:szCs w:val="16"/>
              </w:rPr>
            </w:pPr>
            <w:r w:rsidRPr="0073260C">
              <w:rPr>
                <w:rFonts w:cstheme="minorHAnsi"/>
                <w:bCs/>
                <w:i/>
                <w:strike/>
                <w:color w:val="00B050"/>
                <w:sz w:val="16"/>
                <w:szCs w:val="16"/>
              </w:rPr>
              <w:t xml:space="preserve">výdavky na príslušné vzorky, merania, zamerania a testovania </w:t>
            </w:r>
          </w:p>
          <w:p w14:paraId="12754098" w14:textId="77777777" w:rsidR="00AC6092" w:rsidRPr="0073260C" w:rsidRDefault="00AC6092" w:rsidP="009F1D61">
            <w:pPr>
              <w:pStyle w:val="Odsekzoznamu"/>
              <w:numPr>
                <w:ilvl w:val="0"/>
                <w:numId w:val="107"/>
              </w:numPr>
              <w:suppressAutoHyphens/>
              <w:spacing w:after="0" w:line="240" w:lineRule="auto"/>
              <w:ind w:left="460" w:hanging="425"/>
              <w:jc w:val="both"/>
              <w:rPr>
                <w:rFonts w:cstheme="minorHAnsi"/>
                <w:bCs/>
                <w:i/>
                <w:strike/>
                <w:color w:val="00B050"/>
                <w:sz w:val="16"/>
                <w:szCs w:val="16"/>
              </w:rPr>
            </w:pPr>
            <w:r w:rsidRPr="0073260C">
              <w:rPr>
                <w:rFonts w:cstheme="minorHAnsi"/>
                <w:bCs/>
                <w:i/>
                <w:strike/>
                <w:color w:val="00B050"/>
                <w:sz w:val="16"/>
                <w:szCs w:val="16"/>
              </w:rPr>
              <w:t xml:space="preserve">propagáciu a informovanie o projekte </w:t>
            </w:r>
          </w:p>
          <w:p w14:paraId="373BB680" w14:textId="77777777" w:rsidR="00AC6092" w:rsidRPr="0073260C" w:rsidRDefault="00AC6092" w:rsidP="009F1D61">
            <w:pPr>
              <w:pStyle w:val="Odsekzoznamu"/>
              <w:numPr>
                <w:ilvl w:val="0"/>
                <w:numId w:val="107"/>
              </w:numPr>
              <w:suppressAutoHyphens/>
              <w:spacing w:after="0" w:line="240" w:lineRule="auto"/>
              <w:ind w:left="460" w:hanging="425"/>
              <w:jc w:val="both"/>
              <w:rPr>
                <w:rFonts w:cstheme="minorHAnsi"/>
                <w:bCs/>
                <w:i/>
                <w:strike/>
                <w:color w:val="00B050"/>
                <w:sz w:val="16"/>
                <w:szCs w:val="16"/>
              </w:rPr>
            </w:pPr>
            <w:r w:rsidRPr="0073260C">
              <w:rPr>
                <w:rFonts w:cstheme="minorHAnsi"/>
                <w:bCs/>
                <w:i/>
                <w:strike/>
                <w:color w:val="00B050"/>
                <w:sz w:val="16"/>
                <w:szCs w:val="16"/>
              </w:rPr>
              <w:t>prevádzkové náklady na spoluprácu</w:t>
            </w:r>
          </w:p>
          <w:p w14:paraId="08D51795" w14:textId="77777777" w:rsidR="00AC6092" w:rsidRPr="0073260C" w:rsidRDefault="00AC6092" w:rsidP="009F1D61">
            <w:pPr>
              <w:pStyle w:val="Odsekzoznamu"/>
              <w:numPr>
                <w:ilvl w:val="0"/>
                <w:numId w:val="107"/>
              </w:numPr>
              <w:suppressAutoHyphens/>
              <w:spacing w:after="0" w:line="240" w:lineRule="auto"/>
              <w:ind w:left="460" w:hanging="425"/>
              <w:jc w:val="both"/>
              <w:rPr>
                <w:rFonts w:cstheme="minorHAnsi"/>
                <w:bCs/>
                <w:i/>
                <w:strike/>
                <w:color w:val="00B050"/>
                <w:sz w:val="16"/>
                <w:szCs w:val="16"/>
              </w:rPr>
            </w:pPr>
            <w:r w:rsidRPr="0073260C">
              <w:rPr>
                <w:rFonts w:cstheme="minorHAnsi"/>
                <w:bCs/>
                <w:i/>
                <w:strike/>
                <w:color w:val="00B050"/>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71F662C0" w14:textId="77777777" w:rsidR="00AC6092" w:rsidRPr="0073260C" w:rsidRDefault="00AC6092" w:rsidP="009F1D61">
            <w:pPr>
              <w:pStyle w:val="Odsekzoznamu"/>
              <w:numPr>
                <w:ilvl w:val="0"/>
                <w:numId w:val="107"/>
              </w:numPr>
              <w:suppressAutoHyphens/>
              <w:spacing w:after="0" w:line="240" w:lineRule="auto"/>
              <w:ind w:left="460" w:hanging="425"/>
              <w:jc w:val="both"/>
              <w:rPr>
                <w:rFonts w:cstheme="minorHAnsi"/>
                <w:bCs/>
                <w:i/>
                <w:strike/>
                <w:color w:val="00B050"/>
                <w:sz w:val="16"/>
                <w:szCs w:val="16"/>
              </w:rPr>
            </w:pPr>
            <w:r w:rsidRPr="0073260C">
              <w:rPr>
                <w:rFonts w:cstheme="minorHAnsi"/>
                <w:bCs/>
                <w:i/>
                <w:strike/>
                <w:color w:val="00B050"/>
                <w:sz w:val="16"/>
                <w:szCs w:val="16"/>
              </w:rPr>
              <w:t xml:space="preserve">výdavky na aktivity spojené s meraním a testovaním príslušných vzoriek, </w:t>
            </w:r>
          </w:p>
          <w:p w14:paraId="143765BA" w14:textId="77777777" w:rsidR="00AC6092" w:rsidRPr="0073260C" w:rsidRDefault="00AC6092" w:rsidP="009F1D61">
            <w:pPr>
              <w:pStyle w:val="Odsekzoznamu"/>
              <w:numPr>
                <w:ilvl w:val="0"/>
                <w:numId w:val="107"/>
              </w:numPr>
              <w:suppressAutoHyphens/>
              <w:spacing w:after="0" w:line="240" w:lineRule="auto"/>
              <w:ind w:left="460" w:hanging="425"/>
              <w:jc w:val="both"/>
              <w:rPr>
                <w:rFonts w:cstheme="minorHAnsi"/>
                <w:bCs/>
                <w:strike/>
                <w:color w:val="00B050"/>
                <w:sz w:val="16"/>
                <w:szCs w:val="16"/>
              </w:rPr>
            </w:pPr>
            <w:r w:rsidRPr="0073260C">
              <w:rPr>
                <w:rFonts w:cstheme="minorHAnsi"/>
                <w:bCs/>
                <w:i/>
                <w:strike/>
                <w:color w:val="00B050"/>
                <w:sz w:val="16"/>
                <w:szCs w:val="16"/>
              </w:rPr>
              <w:t>výdavky na prevádzkové náklady na uskutočnenie podnikateľského plánu, štúdie, prieskumu, alebo spolupráce</w:t>
            </w:r>
            <w:r w:rsidRPr="0073260C">
              <w:rPr>
                <w:rFonts w:cstheme="minorHAnsi"/>
                <w:bCs/>
                <w:strike/>
                <w:color w:val="00B050"/>
                <w:sz w:val="16"/>
                <w:szCs w:val="16"/>
              </w:rPr>
              <w:t xml:space="preserve"> </w:t>
            </w:r>
          </w:p>
          <w:p w14:paraId="7254ADFB" w14:textId="77777777" w:rsidR="00AC6092" w:rsidRPr="0073260C" w:rsidRDefault="00AC6092" w:rsidP="002C09AB">
            <w:pPr>
              <w:pStyle w:val="Standard"/>
              <w:tabs>
                <w:tab w:val="left" w:pos="709"/>
              </w:tabs>
              <w:jc w:val="both"/>
              <w:rPr>
                <w:rFonts w:asciiTheme="minorHAnsi" w:hAnsiTheme="minorHAnsi" w:cstheme="minorHAnsi"/>
                <w:b/>
                <w:bCs/>
                <w:strike/>
                <w:color w:val="00B050"/>
                <w:sz w:val="16"/>
                <w:szCs w:val="16"/>
                <w:u w:val="single"/>
              </w:rPr>
            </w:pPr>
            <w:r w:rsidRPr="0073260C">
              <w:rPr>
                <w:rFonts w:asciiTheme="minorHAnsi" w:hAnsiTheme="minorHAnsi" w:cstheme="minorHAnsi"/>
                <w:b/>
                <w:strike/>
                <w:color w:val="00B050"/>
                <w:sz w:val="16"/>
                <w:szCs w:val="16"/>
                <w:u w:val="single"/>
              </w:rPr>
              <w:t>Forma a spôsob preukázania splnenia PPP</w:t>
            </w:r>
          </w:p>
          <w:p w14:paraId="5707F37E" w14:textId="77777777" w:rsidR="00AC6092" w:rsidRPr="0073260C" w:rsidRDefault="00AC6092" w:rsidP="004800B7">
            <w:pPr>
              <w:pStyle w:val="Default"/>
              <w:keepLines/>
              <w:widowControl w:val="0"/>
              <w:numPr>
                <w:ilvl w:val="0"/>
                <w:numId w:val="317"/>
              </w:numPr>
              <w:ind w:left="138" w:hanging="13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11 - </w:t>
            </w:r>
            <w:r w:rsidRPr="0073260C">
              <w:rPr>
                <w:rFonts w:asciiTheme="minorHAnsi" w:hAnsiTheme="minorHAnsi" w:cstheme="minorHAnsi"/>
                <w:bCs/>
                <w:strike/>
                <w:color w:val="00B050"/>
                <w:sz w:val="16"/>
                <w:szCs w:val="16"/>
              </w:rPr>
              <w:t>R</w:t>
            </w:r>
            <w:r w:rsidRPr="0073260C">
              <w:rPr>
                <w:rFonts w:asciiTheme="minorHAnsi" w:hAnsiTheme="minorHAnsi" w:cstheme="minorHAnsi"/>
                <w:strike/>
                <w:color w:val="00B050"/>
                <w:sz w:val="16"/>
                <w:szCs w:val="16"/>
              </w:rPr>
              <w:t xml:space="preserve">ozpočet projektu) </w:t>
            </w:r>
          </w:p>
          <w:p w14:paraId="3B8026F8" w14:textId="77777777" w:rsidR="00BF5875" w:rsidRPr="0073260C" w:rsidRDefault="00BF3FF4" w:rsidP="004800B7">
            <w:pPr>
              <w:pStyle w:val="Default"/>
              <w:keepLines/>
              <w:widowControl w:val="0"/>
              <w:numPr>
                <w:ilvl w:val="0"/>
                <w:numId w:val="317"/>
              </w:numPr>
              <w:ind w:left="138" w:hanging="13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(Príloha 2B k príručke pre prijímateľa LEADER)</w:t>
            </w:r>
          </w:p>
          <w:p w14:paraId="3C448D80" w14:textId="68CD6F26" w:rsidR="00131A87" w:rsidRPr="0073260C" w:rsidRDefault="00131A87" w:rsidP="004800B7">
            <w:pPr>
              <w:pStyle w:val="Default"/>
              <w:keepLines/>
              <w:widowControl w:val="0"/>
              <w:numPr>
                <w:ilvl w:val="0"/>
                <w:numId w:val="317"/>
              </w:numPr>
              <w:ind w:left="138" w:hanging="13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Stavebný rozpočet (Príloha č. 8A)</w:t>
            </w:r>
          </w:p>
          <w:p w14:paraId="2C2E03CF" w14:textId="55C626D7" w:rsidR="00131A87" w:rsidRPr="0073260C" w:rsidRDefault="00131A87" w:rsidP="00131A87">
            <w:pPr>
              <w:spacing w:after="0" w:line="240" w:lineRule="auto"/>
              <w:rPr>
                <w:rFonts w:cstheme="minorHAnsi"/>
                <w:b/>
                <w:strike/>
                <w:color w:val="00B050"/>
                <w:sz w:val="16"/>
                <w:szCs w:val="16"/>
                <w:u w:val="single"/>
              </w:rPr>
            </w:pPr>
            <w:r w:rsidRPr="0073260C">
              <w:rPr>
                <w:rFonts w:cstheme="minorHAnsi"/>
                <w:b/>
                <w:strike/>
                <w:color w:val="00B050"/>
                <w:sz w:val="16"/>
                <w:szCs w:val="16"/>
                <w:u w:val="single"/>
              </w:rPr>
              <w:t>Pri aplikácii zjednodušeného vykazovania výdavkov</w:t>
            </w:r>
          </w:p>
          <w:p w14:paraId="138EE8E0" w14:textId="36810DFA" w:rsidR="00115487" w:rsidRPr="0073260C" w:rsidRDefault="00BF5875" w:rsidP="004800B7">
            <w:pPr>
              <w:pStyle w:val="Default"/>
              <w:keepLines/>
              <w:widowControl w:val="0"/>
              <w:numPr>
                <w:ilvl w:val="0"/>
                <w:numId w:val="317"/>
              </w:numPr>
              <w:ind w:left="138" w:hanging="13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PHZ, výkaz  - výmer, víťazná cenová ponuka, zmluva s dodávateľom, EKS, katalóg, </w:t>
            </w:r>
            <w:proofErr w:type="spellStart"/>
            <w:r w:rsidRPr="0073260C">
              <w:rPr>
                <w:rFonts w:asciiTheme="minorHAnsi" w:hAnsiTheme="minorHAnsi" w:cstheme="minorHAnsi"/>
                <w:strike/>
                <w:color w:val="00B050"/>
                <w:sz w:val="16"/>
                <w:szCs w:val="16"/>
              </w:rPr>
              <w:t>printscreeny</w:t>
            </w:r>
            <w:proofErr w:type="spellEnd"/>
            <w:r w:rsidRPr="0073260C">
              <w:rPr>
                <w:rFonts w:asciiTheme="minorHAnsi" w:hAnsiTheme="minorHAnsi" w:cstheme="minorHAnsi"/>
                <w:strike/>
                <w:color w:val="00B050"/>
                <w:sz w:val="16"/>
                <w:szCs w:val="16"/>
              </w:rPr>
              <w:t xml:space="preserve"> webových stránok vrátane čitateľnej informácie o cenách, zmluvy CRZ, uko</w:t>
            </w:r>
            <w:r w:rsidR="00282C55" w:rsidRPr="0073260C">
              <w:rPr>
                <w:rFonts w:asciiTheme="minorHAnsi" w:hAnsiTheme="minorHAnsi" w:cstheme="minorHAnsi"/>
                <w:strike/>
                <w:color w:val="00B050"/>
                <w:sz w:val="16"/>
                <w:szCs w:val="16"/>
              </w:rPr>
              <w:t xml:space="preserve">nčené zákazky v EKS  a iné,  </w:t>
            </w:r>
            <w:proofErr w:type="spellStart"/>
            <w:r w:rsidR="00282C55" w:rsidRPr="0073260C">
              <w:rPr>
                <w:rFonts w:asciiTheme="minorHAnsi" w:hAnsiTheme="minorHAnsi" w:cstheme="minorHAnsi"/>
                <w:b/>
                <w:strike/>
                <w:color w:val="00B050"/>
                <w:sz w:val="16"/>
                <w:szCs w:val="16"/>
              </w:rPr>
              <w:t>ske</w:t>
            </w:r>
            <w:r w:rsidRPr="0073260C">
              <w:rPr>
                <w:rFonts w:asciiTheme="minorHAnsi" w:hAnsiTheme="minorHAnsi" w:cstheme="minorHAnsi"/>
                <w:b/>
                <w:strike/>
                <w:color w:val="00B050"/>
                <w:sz w:val="16"/>
                <w:szCs w:val="16"/>
              </w:rPr>
              <w:t>n</w:t>
            </w:r>
            <w:proofErr w:type="spellEnd"/>
            <w:r w:rsidRPr="0073260C">
              <w:rPr>
                <w:rFonts w:asciiTheme="minorHAnsi" w:hAnsiTheme="minorHAnsi" w:cstheme="minorHAnsi"/>
                <w:b/>
                <w:strike/>
                <w:color w:val="00B050"/>
                <w:sz w:val="16"/>
                <w:szCs w:val="16"/>
              </w:rPr>
              <w:t xml:space="preserve">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 </w:t>
            </w:r>
            <w:r w:rsidRPr="0073260C">
              <w:rPr>
                <w:rFonts w:asciiTheme="minorHAnsi" w:hAnsiTheme="minorHAnsi" w:cstheme="minorHAnsi"/>
                <w:strike/>
                <w:color w:val="00B050"/>
                <w:sz w:val="16"/>
                <w:szCs w:val="16"/>
              </w:rPr>
              <w:t>(aplikácia JEDNORÁZOVEJ PLATBY) – žiadateľ si môže vybrať jednu z možností, ktorou preukáže stanovenú metódu výpočtu oprávnených výdavkov</w:t>
            </w:r>
          </w:p>
          <w:p w14:paraId="0C49873F" w14:textId="77777777" w:rsidR="00131A87" w:rsidRPr="0073260C" w:rsidRDefault="00131A87" w:rsidP="00131A87">
            <w:pPr>
              <w:spacing w:after="0" w:line="240" w:lineRule="auto"/>
              <w:jc w:val="both"/>
              <w:rPr>
                <w:rFonts w:cstheme="minorHAnsi"/>
                <w:strike/>
                <w:color w:val="00B050"/>
                <w:sz w:val="16"/>
                <w:szCs w:val="16"/>
              </w:rPr>
            </w:pPr>
            <w:r w:rsidRPr="0073260C">
              <w:rPr>
                <w:rFonts w:eastAsia="Calibri" w:cs="Calibri"/>
                <w:b/>
                <w:strike/>
                <w:color w:val="00B050"/>
                <w:sz w:val="16"/>
                <w:szCs w:val="16"/>
                <w:u w:val="single"/>
              </w:rPr>
              <w:t>V prípade, ak celkové výdavky projektu presahujú sumu 100 000 EUR</w:t>
            </w:r>
          </w:p>
          <w:p w14:paraId="7BD620E6" w14:textId="49637F8F" w:rsidR="00131A87" w:rsidRPr="0073260C" w:rsidRDefault="00131A87" w:rsidP="004800B7">
            <w:pPr>
              <w:pStyle w:val="Odsekzoznamu"/>
              <w:numPr>
                <w:ilvl w:val="0"/>
                <w:numId w:val="551"/>
              </w:numPr>
              <w:spacing w:after="0" w:line="240" w:lineRule="auto"/>
              <w:ind w:left="263" w:hanging="263"/>
              <w:jc w:val="both"/>
              <w:rPr>
                <w:rFonts w:cstheme="minorHAnsi"/>
                <w:strike/>
                <w:color w:val="00B050"/>
                <w:sz w:val="16"/>
                <w:szCs w:val="16"/>
              </w:rPr>
            </w:pPr>
            <w:r w:rsidRPr="0073260C">
              <w:rPr>
                <w:rFonts w:cstheme="minorHAnsi"/>
                <w:strike/>
                <w:color w:val="00B050"/>
                <w:sz w:val="16"/>
                <w:szCs w:val="16"/>
              </w:rPr>
              <w:t xml:space="preserve">Dokumentácia k verejnému obstarávaniu v závislosti na postupe verejného obstarávania, využitie integračnej akcie "Verejné obstarávanie v ITMS2014+", alebo </w:t>
            </w:r>
            <w:proofErr w:type="spellStart"/>
            <w:r w:rsidRPr="0073260C">
              <w:rPr>
                <w:rFonts w:cstheme="minorHAnsi"/>
                <w:strike/>
                <w:color w:val="00B050"/>
                <w:sz w:val="16"/>
                <w:szCs w:val="16"/>
              </w:rPr>
              <w:t>sken</w:t>
            </w:r>
            <w:proofErr w:type="spellEnd"/>
            <w:r w:rsidRPr="0073260C">
              <w:rPr>
                <w:rFonts w:cstheme="minorHAnsi"/>
                <w:strike/>
                <w:color w:val="00B050"/>
                <w:sz w:val="16"/>
                <w:szCs w:val="16"/>
              </w:rPr>
              <w:t xml:space="preserve"> originálu alebo úradne overenej fotokópie vo formáte .</w:t>
            </w:r>
            <w:proofErr w:type="spellStart"/>
            <w:r w:rsidRPr="0073260C">
              <w:rPr>
                <w:rFonts w:cstheme="minorHAnsi"/>
                <w:strike/>
                <w:color w:val="00B050"/>
                <w:sz w:val="16"/>
                <w:szCs w:val="16"/>
              </w:rPr>
              <w:t>pdf</w:t>
            </w:r>
            <w:proofErr w:type="spellEnd"/>
            <w:r w:rsidRPr="0073260C">
              <w:rPr>
                <w:rFonts w:cstheme="minorHAnsi"/>
                <w:strike/>
                <w:color w:val="00B050"/>
                <w:sz w:val="16"/>
                <w:szCs w:val="16"/>
              </w:rPr>
              <w:t xml:space="preserve"> prostredníctvom ITMS2014+, zoznam povin</w:t>
            </w:r>
            <w:r w:rsidR="0024603F" w:rsidRPr="0073260C">
              <w:rPr>
                <w:rFonts w:cstheme="minorHAnsi"/>
                <w:strike/>
                <w:color w:val="00B050"/>
                <w:sz w:val="16"/>
                <w:szCs w:val="16"/>
              </w:rPr>
              <w:t>ných príloh je uvedený v Prílohe 16A.</w:t>
            </w:r>
          </w:p>
          <w:p w14:paraId="60B90D6A" w14:textId="77777777" w:rsidR="00131A87" w:rsidRPr="0073260C" w:rsidRDefault="00131A87" w:rsidP="00131A87">
            <w:pPr>
              <w:pStyle w:val="Odsekzoznamu"/>
              <w:spacing w:after="0" w:line="240" w:lineRule="auto"/>
              <w:ind w:left="263"/>
              <w:jc w:val="both"/>
              <w:rPr>
                <w:rFonts w:cstheme="minorHAnsi"/>
                <w:strike/>
                <w:color w:val="00B050"/>
                <w:sz w:val="16"/>
                <w:szCs w:val="16"/>
              </w:rPr>
            </w:pPr>
            <w:r w:rsidRPr="0073260C">
              <w:rPr>
                <w:rFonts w:cstheme="minorHAnsi"/>
                <w:strike/>
                <w:color w:val="00B050"/>
                <w:sz w:val="16"/>
                <w:szCs w:val="16"/>
              </w:rPr>
              <w:t>ALEBO</w:t>
            </w:r>
          </w:p>
          <w:p w14:paraId="100205FE" w14:textId="57F81D9E" w:rsidR="00131A87" w:rsidRPr="0073260C" w:rsidRDefault="00131A87" w:rsidP="004800B7">
            <w:pPr>
              <w:pStyle w:val="Odsekzoznamu"/>
              <w:numPr>
                <w:ilvl w:val="0"/>
                <w:numId w:val="551"/>
              </w:numPr>
              <w:spacing w:after="0" w:line="240" w:lineRule="auto"/>
              <w:ind w:left="263" w:hanging="263"/>
              <w:jc w:val="both"/>
              <w:rPr>
                <w:rFonts w:cstheme="minorHAnsi"/>
                <w:strike/>
                <w:color w:val="00B050"/>
                <w:sz w:val="16"/>
                <w:szCs w:val="16"/>
              </w:rPr>
            </w:pPr>
            <w:r w:rsidRPr="0073260C">
              <w:rPr>
                <w:rFonts w:cstheme="minorHAnsi"/>
                <w:strike/>
                <w:color w:val="00B050"/>
                <w:sz w:val="16"/>
                <w:szCs w:val="16"/>
              </w:rPr>
              <w:t xml:space="preserve">Dokumentácia k obstarávaniu v závislosti na postupe verejného obstarávania, využitie integračnej akcie "Verejné obstarávanie v ITMS2014+", alebo </w:t>
            </w:r>
            <w:proofErr w:type="spellStart"/>
            <w:r w:rsidRPr="0073260C">
              <w:rPr>
                <w:rFonts w:cstheme="minorHAnsi"/>
                <w:strike/>
                <w:color w:val="00B050"/>
                <w:sz w:val="16"/>
                <w:szCs w:val="16"/>
              </w:rPr>
              <w:t>sken</w:t>
            </w:r>
            <w:proofErr w:type="spellEnd"/>
            <w:r w:rsidRPr="0073260C">
              <w:rPr>
                <w:rFonts w:cstheme="minorHAnsi"/>
                <w:strike/>
                <w:color w:val="00B050"/>
                <w:sz w:val="16"/>
                <w:szCs w:val="16"/>
              </w:rPr>
              <w:t xml:space="preserve"> originálu alebo úradne overenej fotokópie vo formáte .</w:t>
            </w:r>
            <w:proofErr w:type="spellStart"/>
            <w:r w:rsidRPr="0073260C">
              <w:rPr>
                <w:rFonts w:cstheme="minorHAnsi"/>
                <w:strike/>
                <w:color w:val="00B050"/>
                <w:sz w:val="16"/>
                <w:szCs w:val="16"/>
              </w:rPr>
              <w:t>pdf</w:t>
            </w:r>
            <w:proofErr w:type="spellEnd"/>
            <w:r w:rsidRPr="0073260C">
              <w:rPr>
                <w:rFonts w:cstheme="minorHAnsi"/>
                <w:strike/>
                <w:color w:val="00B050"/>
                <w:sz w:val="16"/>
                <w:szCs w:val="16"/>
              </w:rPr>
              <w:t xml:space="preserve"> prostredníctvom ITMS2014+, zoznam povinných príloh je uvedený v Usmernení PPA č. 8 k obstarávaniu.</w:t>
            </w:r>
          </w:p>
          <w:p w14:paraId="5D26E8D3" w14:textId="77777777" w:rsidR="00876B84" w:rsidRPr="0073260C" w:rsidRDefault="00876B84" w:rsidP="002C09AB">
            <w:pPr>
              <w:tabs>
                <w:tab w:val="left" w:pos="567"/>
              </w:tabs>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t>Spôsob overenia</w:t>
            </w:r>
          </w:p>
          <w:p w14:paraId="4BD3E520" w14:textId="38BEDF5D" w:rsidR="00876B84" w:rsidRPr="0073260C" w:rsidRDefault="00876B84" w:rsidP="004800B7">
            <w:pPr>
              <w:pStyle w:val="Odsekzoznamu"/>
              <w:numPr>
                <w:ilvl w:val="0"/>
                <w:numId w:val="470"/>
              </w:numPr>
              <w:spacing w:after="0" w:line="240" w:lineRule="auto"/>
              <w:ind w:left="143" w:hanging="142"/>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PPP“</w:t>
            </w:r>
          </w:p>
        </w:tc>
      </w:tr>
      <w:tr w:rsidR="0073260C" w:rsidRPr="0073260C" w14:paraId="13778040" w14:textId="77777777" w:rsidTr="008B660B">
        <w:trPr>
          <w:trHeight w:val="284"/>
        </w:trPr>
        <w:tc>
          <w:tcPr>
            <w:tcW w:w="5000" w:type="pct"/>
            <w:gridSpan w:val="4"/>
            <w:shd w:val="clear" w:color="auto" w:fill="FFE599" w:themeFill="accent4" w:themeFillTint="66"/>
            <w:vAlign w:val="center"/>
          </w:tcPr>
          <w:p w14:paraId="41FC9F49" w14:textId="20315324" w:rsidR="00C0534D" w:rsidRPr="0073260C" w:rsidRDefault="00654D2C" w:rsidP="002C09AB">
            <w:pPr>
              <w:spacing w:after="0" w:line="240" w:lineRule="auto"/>
              <w:rPr>
                <w:rFonts w:cstheme="minorHAnsi"/>
                <w:b/>
                <w:caps/>
                <w:strike/>
                <w:color w:val="00B050"/>
              </w:rPr>
            </w:pPr>
            <w:r w:rsidRPr="0073260C">
              <w:rPr>
                <w:rFonts w:cstheme="minorHAnsi"/>
                <w:b/>
                <w:strike/>
                <w:color w:val="00B050"/>
                <w:sz w:val="22"/>
                <w:szCs w:val="22"/>
              </w:rPr>
              <w:lastRenderedPageBreak/>
              <w:t>3</w:t>
            </w:r>
            <w:r w:rsidR="00C0534D" w:rsidRPr="0073260C">
              <w:rPr>
                <w:rFonts w:cstheme="minorHAnsi"/>
                <w:b/>
                <w:strike/>
                <w:color w:val="00B050"/>
                <w:sz w:val="22"/>
                <w:szCs w:val="22"/>
              </w:rPr>
              <w:t xml:space="preserve">. OPRÁVNENOSŤ </w:t>
            </w:r>
            <w:r w:rsidR="002C09AB" w:rsidRPr="0073260C">
              <w:rPr>
                <w:rFonts w:cstheme="minorHAnsi"/>
                <w:b/>
                <w:caps/>
                <w:strike/>
                <w:color w:val="00B050"/>
              </w:rPr>
              <w:t xml:space="preserve"> </w:t>
            </w:r>
            <w:r w:rsidR="002C09AB" w:rsidRPr="0073260C">
              <w:rPr>
                <w:rFonts w:cstheme="minorHAnsi"/>
                <w:b/>
                <w:caps/>
                <w:strike/>
                <w:color w:val="00B050"/>
                <w:sz w:val="22"/>
                <w:szCs w:val="22"/>
              </w:rPr>
              <w:t>spôsobu</w:t>
            </w:r>
            <w:r w:rsidR="00C0534D" w:rsidRPr="0073260C">
              <w:rPr>
                <w:rFonts w:cstheme="minorHAnsi"/>
                <w:b/>
                <w:strike/>
                <w:color w:val="00B050"/>
                <w:sz w:val="22"/>
                <w:szCs w:val="22"/>
              </w:rPr>
              <w:t xml:space="preserve"> FINANCOVANIA</w:t>
            </w:r>
          </w:p>
        </w:tc>
      </w:tr>
      <w:tr w:rsidR="0073260C" w:rsidRPr="0073260C" w14:paraId="7A1DBB3B" w14:textId="77777777" w:rsidTr="0076416E">
        <w:trPr>
          <w:trHeight w:val="284"/>
        </w:trPr>
        <w:tc>
          <w:tcPr>
            <w:tcW w:w="176" w:type="pct"/>
            <w:shd w:val="clear" w:color="auto" w:fill="FFF2CC" w:themeFill="accent4" w:themeFillTint="33"/>
            <w:vAlign w:val="center"/>
          </w:tcPr>
          <w:p w14:paraId="5D1CC4C9" w14:textId="223C1D05" w:rsidR="00AC6092" w:rsidRPr="0073260C" w:rsidRDefault="00AC6092"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24" w:type="pct"/>
            <w:gridSpan w:val="3"/>
            <w:shd w:val="clear" w:color="auto" w:fill="FFF2CC" w:themeFill="accent4" w:themeFillTint="33"/>
            <w:vAlign w:val="center"/>
          </w:tcPr>
          <w:p w14:paraId="18F13F7F" w14:textId="395F696F" w:rsidR="00AC6092" w:rsidRPr="0073260C" w:rsidRDefault="00AC6092" w:rsidP="002C09AB">
            <w:pPr>
              <w:spacing w:after="0" w:line="240" w:lineRule="auto"/>
              <w:jc w:val="center"/>
              <w:rPr>
                <w:rFonts w:cstheme="minorHAnsi"/>
                <w:b/>
                <w:strike/>
                <w:color w:val="00B050"/>
                <w:sz w:val="16"/>
                <w:szCs w:val="16"/>
              </w:rPr>
            </w:pPr>
            <w:r w:rsidRPr="0073260C">
              <w:rPr>
                <w:rFonts w:cstheme="minorHAnsi"/>
                <w:b/>
                <w:strike/>
                <w:color w:val="00B050"/>
                <w:sz w:val="18"/>
                <w:szCs w:val="18"/>
              </w:rPr>
              <w:t xml:space="preserve">Podmienka poskytnutia príspevku </w:t>
            </w:r>
            <w:r w:rsidR="003F10AF" w:rsidRPr="0073260C">
              <w:rPr>
                <w:rFonts w:cstheme="minorHAnsi"/>
                <w:b/>
                <w:strike/>
                <w:color w:val="00B050"/>
                <w:sz w:val="18"/>
                <w:szCs w:val="18"/>
              </w:rPr>
              <w:t xml:space="preserve"> (PPP) </w:t>
            </w:r>
            <w:r w:rsidRPr="0073260C">
              <w:rPr>
                <w:rFonts w:cstheme="minorHAnsi"/>
                <w:b/>
                <w:strike/>
                <w:color w:val="00B050"/>
                <w:sz w:val="18"/>
                <w:szCs w:val="18"/>
              </w:rPr>
              <w:t>a jej popis</w:t>
            </w:r>
          </w:p>
        </w:tc>
      </w:tr>
      <w:tr w:rsidR="0073260C" w:rsidRPr="0073260C" w14:paraId="2CEBFF21" w14:textId="77777777" w:rsidTr="0076416E">
        <w:trPr>
          <w:trHeight w:val="284"/>
        </w:trPr>
        <w:tc>
          <w:tcPr>
            <w:tcW w:w="176" w:type="pct"/>
            <w:vMerge w:val="restart"/>
            <w:shd w:val="clear" w:color="auto" w:fill="auto"/>
            <w:vAlign w:val="center"/>
          </w:tcPr>
          <w:p w14:paraId="6A7FCAB9" w14:textId="44CBB5C1" w:rsidR="00AC6092" w:rsidRPr="0073260C" w:rsidRDefault="00AC6092"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3.1</w:t>
            </w:r>
          </w:p>
        </w:tc>
        <w:tc>
          <w:tcPr>
            <w:tcW w:w="632" w:type="pct"/>
            <w:gridSpan w:val="2"/>
            <w:vMerge w:val="restart"/>
            <w:shd w:val="clear" w:color="auto" w:fill="auto"/>
            <w:vAlign w:val="center"/>
          </w:tcPr>
          <w:p w14:paraId="4391133E" w14:textId="77777777" w:rsidR="00AC6092" w:rsidRPr="0073260C" w:rsidRDefault="00AC6092" w:rsidP="002C09AB">
            <w:pPr>
              <w:pStyle w:val="Default"/>
              <w:jc w:val="center"/>
              <w:rPr>
                <w:rFonts w:asciiTheme="minorHAnsi" w:hAnsiTheme="minorHAnsi" w:cstheme="minorHAnsi"/>
                <w:strike/>
                <w:color w:val="00B050"/>
                <w:sz w:val="16"/>
                <w:szCs w:val="16"/>
              </w:rPr>
            </w:pPr>
            <w:r w:rsidRPr="0073260C">
              <w:rPr>
                <w:rFonts w:asciiTheme="minorHAnsi" w:hAnsiTheme="minorHAnsi" w:cstheme="minorHAnsi"/>
                <w:b/>
                <w:bCs/>
                <w:strike/>
                <w:color w:val="00B050"/>
                <w:sz w:val="16"/>
                <w:szCs w:val="16"/>
              </w:rPr>
              <w:t xml:space="preserve">Podmienka spôsobu financovania </w:t>
            </w:r>
          </w:p>
        </w:tc>
        <w:tc>
          <w:tcPr>
            <w:tcW w:w="4192" w:type="pct"/>
            <w:shd w:val="clear" w:color="auto" w:fill="auto"/>
            <w:vAlign w:val="center"/>
          </w:tcPr>
          <w:p w14:paraId="014BF1CF" w14:textId="77777777" w:rsidR="00AC6092" w:rsidRPr="0073260C" w:rsidRDefault="00AC6092" w:rsidP="002C09AB">
            <w:pPr>
              <w:spacing w:after="0" w:line="240" w:lineRule="auto"/>
              <w:rPr>
                <w:rFonts w:cstheme="minorHAnsi"/>
                <w:b/>
                <w:strike/>
                <w:color w:val="00B050"/>
                <w:sz w:val="18"/>
                <w:szCs w:val="18"/>
              </w:rPr>
            </w:pPr>
            <w:r w:rsidRPr="0073260C">
              <w:rPr>
                <w:rFonts w:cstheme="minorHAnsi"/>
                <w:b/>
                <w:strike/>
                <w:color w:val="00B050"/>
                <w:sz w:val="18"/>
                <w:szCs w:val="18"/>
              </w:rPr>
              <w:t>3.1.1 Spôsob financovania</w:t>
            </w:r>
            <w:r w:rsidRPr="0073260C" w:rsidDel="0019205F">
              <w:rPr>
                <w:rFonts w:cstheme="minorHAnsi"/>
                <w:bCs/>
                <w:strike/>
                <w:color w:val="00B050"/>
                <w:sz w:val="18"/>
                <w:szCs w:val="18"/>
                <w:lang w:eastAsia="sk-SK"/>
              </w:rPr>
              <w:t xml:space="preserve"> </w:t>
            </w:r>
          </w:p>
          <w:p w14:paraId="69847ADF" w14:textId="77777777" w:rsidR="00AC6092" w:rsidRPr="0073260C" w:rsidRDefault="00AC6092" w:rsidP="002C09AB">
            <w:pPr>
              <w:spacing w:after="0" w:line="240" w:lineRule="auto"/>
              <w:rPr>
                <w:rFonts w:cstheme="minorHAnsi"/>
                <w:strike/>
                <w:color w:val="00B050"/>
                <w:sz w:val="16"/>
                <w:szCs w:val="16"/>
              </w:rPr>
            </w:pPr>
            <w:r w:rsidRPr="0073260C">
              <w:rPr>
                <w:rFonts w:cstheme="minorHAnsi"/>
                <w:strike/>
                <w:color w:val="00B050"/>
                <w:sz w:val="16"/>
                <w:szCs w:val="16"/>
              </w:rPr>
              <w:t>Podmienka poskytnutia príspevku, ktorou je stanovenie spôsobu financovania:</w:t>
            </w:r>
          </w:p>
          <w:p w14:paraId="1A6AB772" w14:textId="77777777" w:rsidR="00AC6092" w:rsidRPr="0073260C" w:rsidRDefault="00AC6092" w:rsidP="009F1D61">
            <w:pPr>
              <w:pStyle w:val="Odsekzoznamu"/>
              <w:numPr>
                <w:ilvl w:val="0"/>
                <w:numId w:val="93"/>
              </w:numPr>
              <w:spacing w:after="0" w:line="240" w:lineRule="auto"/>
              <w:ind w:left="215" w:hanging="142"/>
              <w:rPr>
                <w:rFonts w:cstheme="minorHAnsi"/>
                <w:strike/>
                <w:color w:val="00B050"/>
                <w:sz w:val="16"/>
                <w:szCs w:val="16"/>
              </w:rPr>
            </w:pPr>
            <w:r w:rsidRPr="0073260C">
              <w:rPr>
                <w:rFonts w:cstheme="minorHAnsi"/>
                <w:strike/>
                <w:color w:val="00B050"/>
                <w:sz w:val="16"/>
                <w:szCs w:val="16"/>
              </w:rPr>
              <w:t>refundácia a/alebo</w:t>
            </w:r>
          </w:p>
          <w:p w14:paraId="37D062D8" w14:textId="65A4BF64" w:rsidR="00BF5875" w:rsidRPr="0073260C" w:rsidRDefault="00B851BF" w:rsidP="009F1D61">
            <w:pPr>
              <w:pStyle w:val="Odsekzoznamu"/>
              <w:numPr>
                <w:ilvl w:val="0"/>
                <w:numId w:val="93"/>
              </w:numPr>
              <w:spacing w:after="0" w:line="240" w:lineRule="auto"/>
              <w:ind w:left="215" w:hanging="142"/>
              <w:rPr>
                <w:rFonts w:cstheme="minorHAnsi"/>
                <w:strike/>
                <w:color w:val="00B050"/>
                <w:sz w:val="16"/>
                <w:szCs w:val="16"/>
              </w:rPr>
            </w:pPr>
            <w:r w:rsidRPr="0073260C">
              <w:rPr>
                <w:rFonts w:cstheme="minorHAnsi"/>
                <w:bCs/>
                <w:strike/>
                <w:color w:val="00B050"/>
                <w:sz w:val="16"/>
                <w:szCs w:val="16"/>
                <w:lang w:eastAsia="sk-SK"/>
              </w:rPr>
              <w:t>zálohová platba</w:t>
            </w:r>
            <w:r w:rsidR="00AC6092" w:rsidRPr="0073260C">
              <w:rPr>
                <w:rFonts w:cstheme="minorHAnsi"/>
                <w:bCs/>
                <w:strike/>
                <w:color w:val="00B050"/>
                <w:sz w:val="16"/>
                <w:szCs w:val="16"/>
                <w:lang w:eastAsia="sk-SK"/>
              </w:rPr>
              <w:t xml:space="preserve"> do výšky max. 50% oprávnených výdavkov</w:t>
            </w:r>
          </w:p>
          <w:p w14:paraId="64194842" w14:textId="77777777" w:rsidR="00876B84" w:rsidRPr="0073260C" w:rsidRDefault="00AC6092" w:rsidP="002C09AB">
            <w:pPr>
              <w:pStyle w:val="Standard"/>
              <w:tabs>
                <w:tab w:val="left" w:pos="248"/>
              </w:tabs>
              <w:jc w:val="both"/>
              <w:rPr>
                <w:rFonts w:asciiTheme="minorHAnsi" w:hAnsiTheme="minorHAnsi" w:cstheme="minorHAnsi"/>
                <w:b/>
                <w:bCs/>
                <w:i/>
                <w:strike/>
                <w:color w:val="00B050"/>
                <w:sz w:val="14"/>
                <w:szCs w:val="14"/>
                <w:u w:val="single"/>
              </w:rPr>
            </w:pPr>
            <w:r w:rsidRPr="0073260C">
              <w:rPr>
                <w:rFonts w:asciiTheme="minorHAnsi" w:hAnsiTheme="minorHAnsi" w:cstheme="minorHAnsi"/>
                <w:b/>
                <w:strike/>
                <w:color w:val="00B050"/>
                <w:sz w:val="16"/>
                <w:szCs w:val="16"/>
                <w:u w:val="single"/>
              </w:rPr>
              <w:t>Forma a spôsob preukázania splnenia PPP</w:t>
            </w:r>
            <w:r w:rsidR="00876B84" w:rsidRPr="0073260C">
              <w:rPr>
                <w:rFonts w:asciiTheme="minorHAnsi" w:hAnsiTheme="minorHAnsi" w:cstheme="minorHAnsi"/>
                <w:b/>
                <w:bCs/>
                <w:i/>
                <w:strike/>
                <w:color w:val="00B050"/>
                <w:sz w:val="14"/>
                <w:szCs w:val="14"/>
                <w:u w:val="single"/>
              </w:rPr>
              <w:t xml:space="preserve"> </w:t>
            </w:r>
          </w:p>
          <w:p w14:paraId="56FA126E" w14:textId="226AC196" w:rsidR="00BF5875" w:rsidRPr="0073260C" w:rsidRDefault="00AC6092" w:rsidP="004800B7">
            <w:pPr>
              <w:pStyle w:val="Odsekzoznamu"/>
              <w:numPr>
                <w:ilvl w:val="0"/>
                <w:numId w:val="231"/>
              </w:numPr>
              <w:tabs>
                <w:tab w:val="left" w:pos="289"/>
              </w:tabs>
              <w:spacing w:after="0" w:line="240" w:lineRule="auto"/>
              <w:ind w:hanging="642"/>
              <w:jc w:val="both"/>
              <w:rPr>
                <w:rFonts w:cstheme="minorHAnsi"/>
                <w:bCs/>
                <w:strike/>
                <w:color w:val="00B050"/>
                <w:sz w:val="16"/>
                <w:szCs w:val="16"/>
                <w:lang w:eastAsia="sk-SK"/>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0F992244" w14:textId="237D8918" w:rsidR="00AC6092" w:rsidRPr="0073260C" w:rsidRDefault="00876B84"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A60C17F" w14:textId="7C1ED90D" w:rsidR="00AC6092" w:rsidRPr="0073260C" w:rsidRDefault="00B851BF"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w:t>
            </w:r>
            <w:r w:rsidR="003F10AF" w:rsidRPr="0073260C">
              <w:rPr>
                <w:rFonts w:cstheme="minorHAnsi"/>
                <w:strike/>
                <w:color w:val="00B050"/>
                <w:sz w:val="16"/>
                <w:szCs w:val="16"/>
              </w:rPr>
              <w:t xml:space="preserve"> zmysle </w:t>
            </w:r>
            <w:r w:rsidR="00AC6092" w:rsidRPr="0073260C">
              <w:rPr>
                <w:rFonts w:cstheme="minorHAnsi"/>
                <w:strike/>
                <w:color w:val="00B050"/>
                <w:sz w:val="16"/>
                <w:szCs w:val="16"/>
              </w:rPr>
              <w:t>dokumentácie uvedenej  v časti  „Forma a spôsob preukázania splnenia PPP“</w:t>
            </w:r>
          </w:p>
        </w:tc>
      </w:tr>
      <w:tr w:rsidR="0073260C" w:rsidRPr="0073260C" w14:paraId="54DCB98C" w14:textId="77777777" w:rsidTr="0076416E">
        <w:trPr>
          <w:trHeight w:val="284"/>
        </w:trPr>
        <w:tc>
          <w:tcPr>
            <w:tcW w:w="176" w:type="pct"/>
            <w:vMerge/>
            <w:shd w:val="clear" w:color="auto" w:fill="auto"/>
            <w:vAlign w:val="center"/>
          </w:tcPr>
          <w:p w14:paraId="328C8922" w14:textId="77777777" w:rsidR="00AC6092" w:rsidRPr="0073260C" w:rsidRDefault="00AC6092" w:rsidP="002C09AB">
            <w:pPr>
              <w:spacing w:after="0" w:line="240" w:lineRule="auto"/>
              <w:jc w:val="center"/>
              <w:rPr>
                <w:rFonts w:cstheme="minorHAnsi"/>
                <w:b/>
                <w:strike/>
                <w:color w:val="00B050"/>
                <w:sz w:val="16"/>
                <w:szCs w:val="16"/>
              </w:rPr>
            </w:pPr>
          </w:p>
        </w:tc>
        <w:tc>
          <w:tcPr>
            <w:tcW w:w="632" w:type="pct"/>
            <w:gridSpan w:val="2"/>
            <w:vMerge/>
            <w:shd w:val="clear" w:color="auto" w:fill="auto"/>
            <w:vAlign w:val="center"/>
          </w:tcPr>
          <w:p w14:paraId="5475AC1A" w14:textId="77777777" w:rsidR="00AC6092" w:rsidRPr="0073260C" w:rsidRDefault="00AC6092" w:rsidP="002C09AB">
            <w:pPr>
              <w:pStyle w:val="Default"/>
              <w:jc w:val="center"/>
              <w:rPr>
                <w:rFonts w:asciiTheme="minorHAnsi" w:hAnsiTheme="minorHAnsi" w:cstheme="minorHAnsi"/>
                <w:b/>
                <w:bCs/>
                <w:strike/>
                <w:color w:val="00B050"/>
                <w:sz w:val="16"/>
                <w:szCs w:val="16"/>
              </w:rPr>
            </w:pPr>
          </w:p>
        </w:tc>
        <w:tc>
          <w:tcPr>
            <w:tcW w:w="4192" w:type="pct"/>
            <w:shd w:val="clear" w:color="auto" w:fill="auto"/>
            <w:vAlign w:val="center"/>
          </w:tcPr>
          <w:p w14:paraId="152B72AE" w14:textId="77777777" w:rsidR="00AC6092" w:rsidRPr="0073260C" w:rsidRDefault="00AC6092" w:rsidP="002C09AB">
            <w:pPr>
              <w:spacing w:after="0" w:line="240" w:lineRule="auto"/>
              <w:rPr>
                <w:rFonts w:cstheme="minorHAnsi"/>
                <w:b/>
                <w:bCs/>
                <w:strike/>
                <w:color w:val="00B050"/>
                <w:sz w:val="18"/>
                <w:szCs w:val="18"/>
              </w:rPr>
            </w:pPr>
            <w:r w:rsidRPr="0073260C">
              <w:rPr>
                <w:rFonts w:cstheme="minorHAnsi"/>
                <w:b/>
                <w:bCs/>
                <w:strike/>
                <w:color w:val="00B050"/>
                <w:sz w:val="18"/>
                <w:szCs w:val="18"/>
              </w:rPr>
              <w:t>3.1.2 Podmienka minimálnej a maximálnej výšky príspevku (EÚ+ŠR)</w:t>
            </w:r>
          </w:p>
          <w:p w14:paraId="6C65A59F" w14:textId="77777777" w:rsidR="00AC6092" w:rsidRPr="0073260C" w:rsidRDefault="00AC6092" w:rsidP="002C09AB">
            <w:pPr>
              <w:spacing w:after="0" w:line="240" w:lineRule="auto"/>
              <w:jc w:val="both"/>
              <w:rPr>
                <w:rFonts w:cstheme="minorHAnsi"/>
                <w:strike/>
                <w:color w:val="00B050"/>
                <w:sz w:val="16"/>
                <w:szCs w:val="16"/>
              </w:rPr>
            </w:pPr>
            <w:r w:rsidRPr="0073260C">
              <w:rPr>
                <w:rFonts w:cstheme="minorHAnsi"/>
                <w:strike/>
                <w:color w:val="00B050"/>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28FB7EE" w14:textId="77777777" w:rsidR="00AC6092" w:rsidRPr="0073260C" w:rsidRDefault="00AC6092" w:rsidP="002C09A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2E8FDFFB" w14:textId="77777777" w:rsidR="00AC6092" w:rsidRPr="0073260C" w:rsidRDefault="00AC6092" w:rsidP="004800B7">
            <w:pPr>
              <w:pStyle w:val="Odsekzoznamu"/>
              <w:numPr>
                <w:ilvl w:val="0"/>
                <w:numId w:val="231"/>
              </w:numPr>
              <w:tabs>
                <w:tab w:val="left" w:pos="289"/>
              </w:tabs>
              <w:spacing w:after="0" w:line="240" w:lineRule="auto"/>
              <w:ind w:hanging="642"/>
              <w:jc w:val="both"/>
              <w:rPr>
                <w:rFonts w:cstheme="minorHAnsi"/>
                <w:bCs/>
                <w:strike/>
                <w:color w:val="00B050"/>
                <w:sz w:val="16"/>
                <w:szCs w:val="16"/>
                <w:lang w:eastAsia="sk-SK"/>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609074B3" w14:textId="26243E2C" w:rsidR="00AC6092" w:rsidRPr="0073260C" w:rsidRDefault="00876B84"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05A5787" w14:textId="42B26C33" w:rsidR="00AC6092" w:rsidRPr="0073260C" w:rsidRDefault="003F10AF"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 xml:space="preserve">v zmysle </w:t>
            </w:r>
            <w:r w:rsidR="00AC6092" w:rsidRPr="0073260C">
              <w:rPr>
                <w:rFonts w:cstheme="minorHAnsi"/>
                <w:strike/>
                <w:color w:val="00B050"/>
                <w:sz w:val="16"/>
                <w:szCs w:val="16"/>
              </w:rPr>
              <w:t xml:space="preserve"> dokumentácie uvedenej  v časti  „Forma a spôsob preukázania splnenia PPP“</w:t>
            </w:r>
          </w:p>
        </w:tc>
      </w:tr>
      <w:tr w:rsidR="0073260C" w:rsidRPr="0073260C" w14:paraId="67F87829" w14:textId="77777777" w:rsidTr="0076416E">
        <w:trPr>
          <w:trHeight w:val="284"/>
        </w:trPr>
        <w:tc>
          <w:tcPr>
            <w:tcW w:w="176" w:type="pct"/>
            <w:vMerge/>
            <w:shd w:val="clear" w:color="auto" w:fill="auto"/>
            <w:vAlign w:val="center"/>
          </w:tcPr>
          <w:p w14:paraId="32C71217" w14:textId="77777777" w:rsidR="00AC6092" w:rsidRPr="0073260C" w:rsidRDefault="00AC6092" w:rsidP="002C09AB">
            <w:pPr>
              <w:spacing w:after="0" w:line="240" w:lineRule="auto"/>
              <w:jc w:val="center"/>
              <w:rPr>
                <w:rFonts w:cstheme="minorHAnsi"/>
                <w:b/>
                <w:strike/>
                <w:color w:val="00B050"/>
                <w:sz w:val="16"/>
                <w:szCs w:val="16"/>
              </w:rPr>
            </w:pPr>
          </w:p>
        </w:tc>
        <w:tc>
          <w:tcPr>
            <w:tcW w:w="632" w:type="pct"/>
            <w:gridSpan w:val="2"/>
            <w:vMerge/>
            <w:shd w:val="clear" w:color="auto" w:fill="auto"/>
            <w:vAlign w:val="center"/>
          </w:tcPr>
          <w:p w14:paraId="1A0DDB38" w14:textId="77777777" w:rsidR="00AC6092" w:rsidRPr="0073260C" w:rsidRDefault="00AC6092" w:rsidP="002C09AB">
            <w:pPr>
              <w:pStyle w:val="Default"/>
              <w:jc w:val="center"/>
              <w:rPr>
                <w:rFonts w:asciiTheme="minorHAnsi" w:hAnsiTheme="minorHAnsi" w:cstheme="minorHAnsi"/>
                <w:b/>
                <w:bCs/>
                <w:strike/>
                <w:color w:val="00B050"/>
                <w:sz w:val="16"/>
                <w:szCs w:val="16"/>
              </w:rPr>
            </w:pPr>
          </w:p>
        </w:tc>
        <w:tc>
          <w:tcPr>
            <w:tcW w:w="4192" w:type="pct"/>
            <w:shd w:val="clear" w:color="auto" w:fill="auto"/>
            <w:vAlign w:val="center"/>
          </w:tcPr>
          <w:p w14:paraId="4DDD79E2" w14:textId="77777777" w:rsidR="00AC6092" w:rsidRPr="0073260C" w:rsidRDefault="00AC6092" w:rsidP="002C09AB">
            <w:pPr>
              <w:spacing w:after="0" w:line="240" w:lineRule="auto"/>
              <w:rPr>
                <w:rFonts w:cstheme="minorHAnsi"/>
                <w:b/>
                <w:strike/>
                <w:color w:val="00B050"/>
                <w:sz w:val="18"/>
                <w:szCs w:val="18"/>
              </w:rPr>
            </w:pPr>
            <w:r w:rsidRPr="0073260C">
              <w:rPr>
                <w:rFonts w:cstheme="minorHAnsi"/>
                <w:b/>
                <w:strike/>
                <w:color w:val="00B050"/>
                <w:sz w:val="18"/>
                <w:szCs w:val="18"/>
              </w:rPr>
              <w:t>3.1.3 Intenzita pomoci</w:t>
            </w:r>
          </w:p>
          <w:p w14:paraId="007EA765" w14:textId="77777777" w:rsidR="00AC6092" w:rsidRPr="0073260C" w:rsidRDefault="00AC6092" w:rsidP="002C09AB">
            <w:pPr>
              <w:pStyle w:val="Standard"/>
              <w:tabs>
                <w:tab w:val="left" w:pos="709"/>
              </w:tabs>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73260C">
              <w:rPr>
                <w:rFonts w:asciiTheme="minorHAnsi" w:eastAsiaTheme="minorHAnsi" w:hAnsiTheme="minorHAnsi" w:cstheme="minorHAnsi"/>
                <w:strike/>
                <w:color w:val="00B050"/>
                <w:sz w:val="16"/>
                <w:szCs w:val="16"/>
              </w:rPr>
              <w:t>.2.6.6. Informácie špecifické pre dané opatrenie  PRV  SR 2014 – 20220)</w:t>
            </w:r>
            <w:r w:rsidRPr="0073260C">
              <w:rPr>
                <w:rFonts w:asciiTheme="minorHAnsi" w:hAnsiTheme="minorHAnsi" w:cstheme="minorHAnsi"/>
                <w:strike/>
                <w:color w:val="00B050"/>
                <w:sz w:val="16"/>
                <w:szCs w:val="16"/>
              </w:rPr>
              <w:t>.</w:t>
            </w:r>
          </w:p>
          <w:p w14:paraId="15E86D2A" w14:textId="77777777" w:rsidR="00AC6092" w:rsidRPr="0073260C" w:rsidRDefault="00AC6092" w:rsidP="002C09A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10B0B133" w14:textId="77777777" w:rsidR="00AC6092" w:rsidRPr="0073260C" w:rsidRDefault="00AC6092" w:rsidP="004800B7">
            <w:pPr>
              <w:pStyle w:val="Odsekzoznamu"/>
              <w:numPr>
                <w:ilvl w:val="0"/>
                <w:numId w:val="231"/>
              </w:numPr>
              <w:tabs>
                <w:tab w:val="left" w:pos="289"/>
              </w:tabs>
              <w:spacing w:after="0" w:line="240" w:lineRule="auto"/>
              <w:ind w:hanging="642"/>
              <w:jc w:val="both"/>
              <w:rPr>
                <w:rFonts w:cstheme="minorHAnsi"/>
                <w:bCs/>
                <w:strike/>
                <w:color w:val="00B050"/>
                <w:sz w:val="16"/>
                <w:szCs w:val="16"/>
                <w:lang w:eastAsia="sk-SK"/>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658AAE84" w14:textId="3E1FAF29" w:rsidR="00AC6092" w:rsidRPr="0073260C" w:rsidRDefault="00876B84"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27905ACF" w14:textId="40E43EC6" w:rsidR="00AC6092" w:rsidRPr="0073260C" w:rsidRDefault="003F10AF"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 xml:space="preserve">v zmysle </w:t>
            </w:r>
            <w:r w:rsidR="00AC6092" w:rsidRPr="0073260C">
              <w:rPr>
                <w:rFonts w:cstheme="minorHAnsi"/>
                <w:strike/>
                <w:color w:val="00B050"/>
                <w:sz w:val="16"/>
                <w:szCs w:val="16"/>
              </w:rPr>
              <w:t xml:space="preserve"> dokumentácie uvedenej  v časti  „Forma a spôsob preukázania splnenia PPP“</w:t>
            </w:r>
          </w:p>
        </w:tc>
      </w:tr>
      <w:tr w:rsidR="0073260C" w:rsidRPr="0073260C" w14:paraId="15A74452" w14:textId="77777777" w:rsidTr="008B660B">
        <w:trPr>
          <w:trHeight w:val="284"/>
        </w:trPr>
        <w:tc>
          <w:tcPr>
            <w:tcW w:w="5000" w:type="pct"/>
            <w:gridSpan w:val="4"/>
            <w:shd w:val="clear" w:color="auto" w:fill="FFE599" w:themeFill="accent4" w:themeFillTint="66"/>
            <w:vAlign w:val="center"/>
          </w:tcPr>
          <w:p w14:paraId="126707EA" w14:textId="68921498" w:rsidR="001359A5" w:rsidRPr="0073260C" w:rsidRDefault="001359A5" w:rsidP="002C09A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4. PODMIENK</w:t>
            </w:r>
            <w:r w:rsidR="00142E4F" w:rsidRPr="0073260C">
              <w:rPr>
                <w:rFonts w:asciiTheme="minorHAnsi" w:hAnsiTheme="minorHAnsi" w:cstheme="minorHAnsi"/>
                <w:b/>
                <w:strike/>
                <w:color w:val="00B050"/>
                <w:sz w:val="22"/>
                <w:szCs w:val="22"/>
              </w:rPr>
              <w:t>Y</w:t>
            </w:r>
            <w:r w:rsidRPr="0073260C">
              <w:rPr>
                <w:rFonts w:asciiTheme="minorHAnsi" w:hAnsiTheme="minorHAnsi" w:cstheme="minorHAnsi"/>
                <w:b/>
                <w:strike/>
                <w:color w:val="00B050"/>
                <w:sz w:val="22"/>
                <w:szCs w:val="22"/>
              </w:rPr>
              <w:t xml:space="preserve"> VYPLYÝVAJÚC</w:t>
            </w:r>
            <w:r w:rsidR="00142E4F" w:rsidRPr="0073260C">
              <w:rPr>
                <w:rFonts w:asciiTheme="minorHAnsi" w:hAnsiTheme="minorHAnsi" w:cstheme="minorHAnsi"/>
                <w:b/>
                <w:strike/>
                <w:color w:val="00B050"/>
                <w:sz w:val="22"/>
                <w:szCs w:val="22"/>
              </w:rPr>
              <w:t>E</w:t>
            </w:r>
            <w:r w:rsidRPr="0073260C">
              <w:rPr>
                <w:rFonts w:asciiTheme="minorHAnsi" w:hAnsiTheme="minorHAnsi" w:cstheme="minorHAnsi"/>
                <w:b/>
                <w:strike/>
                <w:color w:val="00B050"/>
                <w:sz w:val="22"/>
                <w:szCs w:val="22"/>
              </w:rPr>
              <w:t xml:space="preserve"> Z OSOBITNÝCH PREDPISOV</w:t>
            </w:r>
          </w:p>
        </w:tc>
      </w:tr>
      <w:tr w:rsidR="0073260C" w:rsidRPr="0073260C" w14:paraId="4023473B" w14:textId="77777777" w:rsidTr="0076416E">
        <w:trPr>
          <w:trHeight w:val="284"/>
        </w:trPr>
        <w:tc>
          <w:tcPr>
            <w:tcW w:w="176" w:type="pct"/>
            <w:shd w:val="clear" w:color="auto" w:fill="FFF2CC" w:themeFill="accent4" w:themeFillTint="33"/>
            <w:vAlign w:val="center"/>
          </w:tcPr>
          <w:p w14:paraId="5764D334" w14:textId="638608B8" w:rsidR="00876B84" w:rsidRPr="0073260C" w:rsidRDefault="00876B84"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24" w:type="pct"/>
            <w:gridSpan w:val="3"/>
            <w:shd w:val="clear" w:color="auto" w:fill="FFF2CC" w:themeFill="accent4" w:themeFillTint="33"/>
            <w:vAlign w:val="center"/>
          </w:tcPr>
          <w:p w14:paraId="7CC8D86A" w14:textId="58693AD8" w:rsidR="00876B84" w:rsidRPr="0073260C" w:rsidRDefault="00876B84" w:rsidP="002C09AB">
            <w:pPr>
              <w:spacing w:after="0" w:line="240" w:lineRule="auto"/>
              <w:jc w:val="center"/>
              <w:rPr>
                <w:rFonts w:cstheme="minorHAnsi"/>
                <w:b/>
                <w:strike/>
                <w:color w:val="00B050"/>
                <w:sz w:val="18"/>
                <w:szCs w:val="18"/>
              </w:rPr>
            </w:pPr>
            <w:r w:rsidRPr="0073260C">
              <w:rPr>
                <w:rFonts w:cstheme="minorHAnsi"/>
                <w:b/>
                <w:strike/>
                <w:color w:val="00B050"/>
                <w:sz w:val="18"/>
                <w:szCs w:val="18"/>
              </w:rPr>
              <w:t>Podmienka poskytnutia príspevku</w:t>
            </w:r>
            <w:r w:rsidR="003F10AF" w:rsidRPr="0073260C">
              <w:rPr>
                <w:rFonts w:cstheme="minorHAnsi"/>
                <w:b/>
                <w:strike/>
                <w:color w:val="00B050"/>
                <w:sz w:val="18"/>
                <w:szCs w:val="18"/>
              </w:rPr>
              <w:t xml:space="preserve"> (PPP)</w:t>
            </w:r>
            <w:r w:rsidRPr="0073260C">
              <w:rPr>
                <w:rFonts w:cstheme="minorHAnsi"/>
                <w:b/>
                <w:strike/>
                <w:color w:val="00B050"/>
                <w:sz w:val="18"/>
                <w:szCs w:val="18"/>
              </w:rPr>
              <w:t xml:space="preserve"> a jej popis</w:t>
            </w:r>
          </w:p>
        </w:tc>
      </w:tr>
      <w:tr w:rsidR="0073260C" w:rsidRPr="0073260C" w14:paraId="010C91E2" w14:textId="77777777" w:rsidTr="0076416E">
        <w:trPr>
          <w:trHeight w:val="284"/>
        </w:trPr>
        <w:tc>
          <w:tcPr>
            <w:tcW w:w="176" w:type="pct"/>
            <w:shd w:val="clear" w:color="auto" w:fill="auto"/>
            <w:vAlign w:val="center"/>
          </w:tcPr>
          <w:p w14:paraId="11C90966" w14:textId="50DE0620" w:rsidR="00AC6092" w:rsidRPr="0073260C" w:rsidRDefault="00AC6092"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4.1.</w:t>
            </w:r>
          </w:p>
        </w:tc>
        <w:tc>
          <w:tcPr>
            <w:tcW w:w="4824" w:type="pct"/>
            <w:gridSpan w:val="3"/>
            <w:shd w:val="clear" w:color="auto" w:fill="auto"/>
            <w:vAlign w:val="center"/>
          </w:tcPr>
          <w:p w14:paraId="4127AB32" w14:textId="77777777" w:rsidR="00AC6092" w:rsidRPr="0073260C" w:rsidRDefault="00AC6092" w:rsidP="002C09AB">
            <w:pPr>
              <w:spacing w:after="0" w:line="240" w:lineRule="auto"/>
              <w:rPr>
                <w:rFonts w:cstheme="minorHAnsi"/>
                <w:b/>
                <w:strike/>
                <w:color w:val="00B050"/>
                <w:sz w:val="18"/>
                <w:szCs w:val="18"/>
              </w:rPr>
            </w:pPr>
            <w:r w:rsidRPr="0073260C">
              <w:rPr>
                <w:rFonts w:cstheme="minorHAnsi"/>
                <w:b/>
                <w:strike/>
                <w:color w:val="00B050"/>
                <w:sz w:val="18"/>
                <w:szCs w:val="18"/>
              </w:rPr>
              <w:t xml:space="preserve">Podmienky týkajúce sa štátnej pomoci a vyplývajúce zo schém štátnej pomoci/pomoci de </w:t>
            </w:r>
            <w:proofErr w:type="spellStart"/>
            <w:r w:rsidRPr="0073260C">
              <w:rPr>
                <w:rFonts w:cstheme="minorHAnsi"/>
                <w:b/>
                <w:strike/>
                <w:color w:val="00B050"/>
                <w:sz w:val="18"/>
                <w:szCs w:val="18"/>
              </w:rPr>
              <w:t>minimis</w:t>
            </w:r>
            <w:proofErr w:type="spellEnd"/>
            <w:r w:rsidRPr="0073260C">
              <w:rPr>
                <w:rFonts w:cstheme="minorHAnsi"/>
                <w:b/>
                <w:strike/>
                <w:color w:val="00B050"/>
                <w:sz w:val="18"/>
                <w:szCs w:val="18"/>
              </w:rPr>
              <w:t xml:space="preserve"> </w:t>
            </w:r>
          </w:p>
          <w:p w14:paraId="7A945012" w14:textId="22B8B5C3" w:rsidR="00A26926" w:rsidRPr="0073260C" w:rsidRDefault="00A26926" w:rsidP="002C09AB">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Oprávnené aktivity v rámci </w:t>
            </w:r>
            <w:proofErr w:type="spellStart"/>
            <w:r w:rsidRPr="0073260C">
              <w:rPr>
                <w:rFonts w:asciiTheme="minorHAnsi" w:hAnsiTheme="minorHAnsi" w:cstheme="minorHAnsi"/>
                <w:strike/>
                <w:color w:val="00B050"/>
                <w:sz w:val="16"/>
                <w:szCs w:val="16"/>
              </w:rPr>
              <w:t>podopatrenia</w:t>
            </w:r>
            <w:proofErr w:type="spellEnd"/>
            <w:r w:rsidRPr="0073260C">
              <w:rPr>
                <w:rFonts w:asciiTheme="minorHAnsi" w:hAnsiTheme="minorHAnsi" w:cstheme="minorHAnsi"/>
                <w:strike/>
                <w:color w:val="00B050"/>
                <w:sz w:val="16"/>
                <w:szCs w:val="16"/>
              </w:rPr>
              <w:t xml:space="preserve"> 7.6, nie sú poskytovaním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a teda vo vzťahu k oprávneným aktivitám sa neuplatňujú pravidlá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Ak žiadateľ/prijímateľ uvedené pravidlo poruší a nezachová striktne charakter projektu, ktorý svojimi aktivitami nepredstavuje pomoc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 nesie za svoje konanie plnú právnu zodpovednosť v súvislosti s porušením pravidiel týkajúcich sa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0F55511" w14:textId="52EC21AE" w:rsidR="00AC6092" w:rsidRPr="0073260C" w:rsidRDefault="00AC6092" w:rsidP="002C09A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0ECD55DB" w14:textId="77777777" w:rsidR="00AC6092" w:rsidRPr="0073260C" w:rsidRDefault="00AC6092" w:rsidP="004800B7">
            <w:pPr>
              <w:pStyle w:val="Default"/>
              <w:keepLines/>
              <w:widowControl w:val="0"/>
              <w:numPr>
                <w:ilvl w:val="0"/>
                <w:numId w:val="314"/>
              </w:numPr>
              <w:ind w:left="165" w:hanging="165"/>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15 - Čestné vyhlásenie žiadateľa)</w:t>
            </w:r>
          </w:p>
          <w:p w14:paraId="76635C97" w14:textId="77777777" w:rsidR="00AC6092" w:rsidRPr="0073260C" w:rsidRDefault="00AC6092"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5A11E1A" w14:textId="42AE0DAB" w:rsidR="00AC6092" w:rsidRPr="0073260C" w:rsidRDefault="003F10AF" w:rsidP="004800B7">
            <w:pPr>
              <w:pStyle w:val="Textkomentra"/>
              <w:numPr>
                <w:ilvl w:val="0"/>
                <w:numId w:val="314"/>
              </w:numPr>
              <w:spacing w:after="0" w:line="240" w:lineRule="auto"/>
              <w:ind w:left="165" w:hanging="165"/>
              <w:rPr>
                <w:rFonts w:cstheme="minorHAnsi"/>
                <w:strike/>
                <w:color w:val="00B050"/>
              </w:rPr>
            </w:pPr>
            <w:r w:rsidRPr="0073260C">
              <w:rPr>
                <w:rFonts w:cstheme="minorHAnsi"/>
                <w:strike/>
                <w:color w:val="00B050"/>
                <w:sz w:val="16"/>
                <w:szCs w:val="16"/>
              </w:rPr>
              <w:t xml:space="preserve">v zmysle </w:t>
            </w:r>
            <w:r w:rsidR="00AC6092" w:rsidRPr="0073260C">
              <w:rPr>
                <w:rFonts w:cstheme="minorHAnsi"/>
                <w:strike/>
                <w:color w:val="00B050"/>
                <w:sz w:val="16"/>
                <w:szCs w:val="16"/>
              </w:rPr>
              <w:t xml:space="preserve"> dokumentácie uvedenej  v časti  „Forma a spôsob preukázania splnenia PPP“</w:t>
            </w:r>
          </w:p>
        </w:tc>
      </w:tr>
      <w:tr w:rsidR="0073260C" w:rsidRPr="0073260C" w14:paraId="1D1EC87B" w14:textId="77777777" w:rsidTr="008B660B">
        <w:trPr>
          <w:trHeight w:val="284"/>
        </w:trPr>
        <w:tc>
          <w:tcPr>
            <w:tcW w:w="5000" w:type="pct"/>
            <w:gridSpan w:val="4"/>
            <w:shd w:val="clear" w:color="auto" w:fill="FFC000"/>
            <w:vAlign w:val="center"/>
          </w:tcPr>
          <w:p w14:paraId="56D3F9B0" w14:textId="06726170" w:rsidR="00D51E96" w:rsidRPr="0073260C" w:rsidRDefault="00D51E96" w:rsidP="00F76ECB">
            <w:pPr>
              <w:pStyle w:val="Default"/>
              <w:keepLines/>
              <w:widowControl w:val="0"/>
              <w:jc w:val="center"/>
              <w:rPr>
                <w:rFonts w:asciiTheme="minorHAnsi" w:hAnsiTheme="minorHAnsi" w:cstheme="minorHAnsi"/>
                <w:b/>
                <w:strike/>
                <w:color w:val="00B050"/>
                <w:sz w:val="28"/>
                <w:szCs w:val="28"/>
              </w:rPr>
            </w:pPr>
            <w:r w:rsidRPr="0073260C">
              <w:rPr>
                <w:rFonts w:asciiTheme="minorHAnsi" w:hAnsiTheme="minorHAnsi" w:cstheme="minorHAnsi"/>
                <w:b/>
                <w:strike/>
                <w:color w:val="00B050"/>
                <w:sz w:val="28"/>
                <w:szCs w:val="28"/>
              </w:rPr>
              <w:t>3</w:t>
            </w:r>
            <w:r w:rsidR="00AB1357" w:rsidRPr="0073260C">
              <w:rPr>
                <w:rFonts w:asciiTheme="minorHAnsi" w:hAnsiTheme="minorHAnsi" w:cstheme="minorHAnsi"/>
                <w:b/>
                <w:strike/>
                <w:color w:val="00B050"/>
                <w:sz w:val="28"/>
                <w:szCs w:val="28"/>
              </w:rPr>
              <w:t>.1.3</w:t>
            </w:r>
            <w:r w:rsidRPr="0073260C">
              <w:rPr>
                <w:rFonts w:asciiTheme="minorHAnsi" w:hAnsiTheme="minorHAnsi" w:cstheme="minorHAnsi"/>
                <w:b/>
                <w:strike/>
                <w:color w:val="00B050"/>
                <w:sz w:val="28"/>
                <w:szCs w:val="28"/>
              </w:rPr>
              <w:t xml:space="preserve">  </w:t>
            </w:r>
            <w:r w:rsidRPr="0073260C">
              <w:rPr>
                <w:rFonts w:asciiTheme="minorHAnsi" w:hAnsiTheme="minorHAnsi" w:cstheme="minorHAnsi"/>
                <w:b/>
                <w:caps/>
                <w:strike/>
                <w:color w:val="00B050"/>
                <w:sz w:val="28"/>
                <w:szCs w:val="28"/>
              </w:rPr>
              <w:t>Kritéria pre výber projektov</w:t>
            </w:r>
          </w:p>
        </w:tc>
      </w:tr>
      <w:tr w:rsidR="0073260C" w:rsidRPr="0073260C" w14:paraId="63C5929E" w14:textId="77777777" w:rsidTr="008B660B">
        <w:trPr>
          <w:trHeight w:val="284"/>
        </w:trPr>
        <w:tc>
          <w:tcPr>
            <w:tcW w:w="5000" w:type="pct"/>
            <w:gridSpan w:val="4"/>
            <w:shd w:val="clear" w:color="auto" w:fill="FFE599" w:themeFill="accent4" w:themeFillTint="66"/>
            <w:vAlign w:val="center"/>
          </w:tcPr>
          <w:p w14:paraId="40FDCD9B" w14:textId="597C60F0" w:rsidR="00D51E96" w:rsidRPr="0073260C" w:rsidRDefault="00D51E96" w:rsidP="00F76ECB">
            <w:pPr>
              <w:pStyle w:val="Default"/>
              <w:keepLines/>
              <w:widowControl w:val="0"/>
              <w:rPr>
                <w:rFonts w:asciiTheme="minorHAnsi" w:hAnsiTheme="minorHAnsi" w:cstheme="minorHAnsi"/>
                <w:b/>
                <w:strike/>
                <w:color w:val="00B050"/>
                <w:sz w:val="20"/>
                <w:szCs w:val="20"/>
              </w:rPr>
            </w:pPr>
            <w:r w:rsidRPr="0073260C">
              <w:rPr>
                <w:rFonts w:asciiTheme="minorHAnsi" w:hAnsiTheme="minorHAnsi" w:cstheme="minorHAnsi"/>
                <w:b/>
                <w:strike/>
                <w:color w:val="00B050"/>
                <w:sz w:val="22"/>
                <w:szCs w:val="22"/>
              </w:rPr>
              <w:t>VÝBEROVÉ KRITÉRIA PRE VÝBER PROJEKTOV</w:t>
            </w:r>
            <w:r w:rsidR="00965A34" w:rsidRPr="0073260C">
              <w:rPr>
                <w:rStyle w:val="Odkaznapoznmkupodiarou"/>
                <w:rFonts w:asciiTheme="minorHAnsi" w:hAnsiTheme="minorHAnsi" w:cstheme="minorHAnsi"/>
                <w:b/>
                <w:strike/>
                <w:color w:val="00B050"/>
                <w:sz w:val="22"/>
                <w:szCs w:val="22"/>
              </w:rPr>
              <w:footnoteReference w:id="81"/>
            </w:r>
          </w:p>
        </w:tc>
      </w:tr>
      <w:tr w:rsidR="0073260C" w:rsidRPr="0073260C" w14:paraId="2E638C25" w14:textId="77777777" w:rsidTr="0076416E">
        <w:trPr>
          <w:trHeight w:val="284"/>
        </w:trPr>
        <w:tc>
          <w:tcPr>
            <w:tcW w:w="176" w:type="pct"/>
            <w:shd w:val="clear" w:color="auto" w:fill="FFF2CC" w:themeFill="accent4" w:themeFillTint="33"/>
          </w:tcPr>
          <w:p w14:paraId="2D96930A" w14:textId="77777777" w:rsidR="00D51E96" w:rsidRPr="0073260C" w:rsidRDefault="00D51E96" w:rsidP="00F76ECB">
            <w:pPr>
              <w:spacing w:after="0" w:line="240" w:lineRule="auto"/>
              <w:jc w:val="center"/>
              <w:rPr>
                <w:rFonts w:cstheme="minorHAnsi"/>
                <w:b/>
                <w:strike/>
                <w:color w:val="00B050"/>
                <w:sz w:val="20"/>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24" w:type="pct"/>
            <w:gridSpan w:val="3"/>
            <w:shd w:val="clear" w:color="auto" w:fill="FFF2CC" w:themeFill="accent4" w:themeFillTint="33"/>
            <w:vAlign w:val="center"/>
          </w:tcPr>
          <w:p w14:paraId="04939FBB" w14:textId="77777777" w:rsidR="00D51E96" w:rsidRPr="0073260C" w:rsidRDefault="00D51E96" w:rsidP="00F76ECB">
            <w:pPr>
              <w:pStyle w:val="Standard"/>
              <w:tabs>
                <w:tab w:val="left" w:pos="709"/>
              </w:tabs>
              <w:jc w:val="center"/>
              <w:rPr>
                <w:rFonts w:asciiTheme="minorHAnsi" w:hAnsiTheme="minorHAnsi" w:cstheme="minorHAnsi"/>
                <w:b/>
                <w:bCs/>
                <w:i/>
                <w:strike/>
                <w:color w:val="00B050"/>
                <w:sz w:val="18"/>
                <w:szCs w:val="18"/>
                <w:u w:val="single"/>
              </w:rPr>
            </w:pPr>
            <w:r w:rsidRPr="0073260C">
              <w:rPr>
                <w:rFonts w:asciiTheme="minorHAnsi" w:hAnsiTheme="minorHAnsi" w:cstheme="minorHAnsi"/>
                <w:b/>
                <w:strike/>
                <w:color w:val="00B050"/>
                <w:sz w:val="18"/>
                <w:szCs w:val="18"/>
              </w:rPr>
              <w:t>Popis a preukázanie kritéria</w:t>
            </w:r>
          </w:p>
        </w:tc>
      </w:tr>
      <w:tr w:rsidR="0073260C" w:rsidRPr="0073260C" w14:paraId="476791D2" w14:textId="77777777" w:rsidTr="0076416E">
        <w:trPr>
          <w:trHeight w:val="284"/>
        </w:trPr>
        <w:tc>
          <w:tcPr>
            <w:tcW w:w="176" w:type="pct"/>
            <w:shd w:val="clear" w:color="auto" w:fill="auto"/>
            <w:vAlign w:val="center"/>
          </w:tcPr>
          <w:p w14:paraId="3C043EA9" w14:textId="77777777" w:rsidR="00D51E96" w:rsidRPr="0073260C" w:rsidRDefault="00D51E96" w:rsidP="00F76ECB">
            <w:pPr>
              <w:spacing w:after="0" w:line="240" w:lineRule="auto"/>
              <w:jc w:val="center"/>
              <w:rPr>
                <w:rFonts w:cstheme="minorHAnsi"/>
                <w:strike/>
                <w:color w:val="00B050"/>
                <w:sz w:val="16"/>
                <w:szCs w:val="16"/>
              </w:rPr>
            </w:pPr>
            <w:r w:rsidRPr="0073260C">
              <w:rPr>
                <w:rFonts w:cstheme="minorHAnsi"/>
                <w:strike/>
                <w:color w:val="00B050"/>
                <w:sz w:val="16"/>
                <w:szCs w:val="16"/>
              </w:rPr>
              <w:t>1.</w:t>
            </w:r>
          </w:p>
        </w:tc>
        <w:tc>
          <w:tcPr>
            <w:tcW w:w="4824" w:type="pct"/>
            <w:gridSpan w:val="3"/>
            <w:shd w:val="clear" w:color="auto" w:fill="auto"/>
            <w:vAlign w:val="center"/>
          </w:tcPr>
          <w:p w14:paraId="09E49D5C"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Príspevok k aspoň jednej </w:t>
            </w:r>
            <w:proofErr w:type="spellStart"/>
            <w:r w:rsidRPr="0073260C">
              <w:rPr>
                <w:rFonts w:cstheme="minorHAnsi"/>
                <w:b/>
                <w:strike/>
                <w:color w:val="00B050"/>
                <w:sz w:val="18"/>
                <w:szCs w:val="18"/>
              </w:rPr>
              <w:t>fokusovej</w:t>
            </w:r>
            <w:proofErr w:type="spellEnd"/>
            <w:r w:rsidRPr="0073260C">
              <w:rPr>
                <w:rFonts w:cstheme="minorHAnsi"/>
                <w:b/>
                <w:strike/>
                <w:color w:val="00B050"/>
                <w:sz w:val="18"/>
                <w:szCs w:val="18"/>
              </w:rPr>
              <w:t xml:space="preserve"> oblasti daného opatrenia</w:t>
            </w:r>
          </w:p>
          <w:p w14:paraId="22757C3C"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Príspevok k aspoň jednej </w:t>
            </w:r>
            <w:proofErr w:type="spellStart"/>
            <w:r w:rsidRPr="0073260C">
              <w:rPr>
                <w:rFonts w:cstheme="minorHAnsi"/>
                <w:strike/>
                <w:color w:val="00B050"/>
                <w:sz w:val="16"/>
                <w:szCs w:val="16"/>
              </w:rPr>
              <w:t>fokusovej</w:t>
            </w:r>
            <w:proofErr w:type="spellEnd"/>
            <w:r w:rsidRPr="0073260C">
              <w:rPr>
                <w:rFonts w:cstheme="minorHAnsi"/>
                <w:strike/>
                <w:color w:val="00B050"/>
                <w:sz w:val="16"/>
                <w:szCs w:val="16"/>
              </w:rPr>
              <w:t xml:space="preserve"> oblasti daného opatrenia. </w:t>
            </w:r>
          </w:p>
          <w:p w14:paraId="102BCAEA" w14:textId="77777777" w:rsidR="00D51E96" w:rsidRPr="0073260C" w:rsidRDefault="00D51E96"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B142090" w14:textId="77777777" w:rsidR="00D51E96" w:rsidRPr="0073260C" w:rsidRDefault="00D51E96" w:rsidP="000E4642">
            <w:pPr>
              <w:pStyle w:val="Odsekzoznamu"/>
              <w:numPr>
                <w:ilvl w:val="0"/>
                <w:numId w:val="39"/>
              </w:numPr>
              <w:spacing w:after="0" w:line="240" w:lineRule="auto"/>
              <w:ind w:left="134" w:hanging="142"/>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4E321EEF" w14:textId="77777777" w:rsidR="00D51E96" w:rsidRPr="0073260C" w:rsidRDefault="00D51E96" w:rsidP="000E4642">
            <w:pPr>
              <w:pStyle w:val="Odsekzoznamu"/>
              <w:numPr>
                <w:ilvl w:val="0"/>
                <w:numId w:val="39"/>
              </w:numPr>
              <w:spacing w:after="0" w:line="240" w:lineRule="auto"/>
              <w:ind w:left="134" w:hanging="142"/>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73D9A2F1"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F4CFBDF" w14:textId="77777777" w:rsidR="00D51E96" w:rsidRPr="0073260C" w:rsidRDefault="00D51E96" w:rsidP="000E4642">
            <w:pPr>
              <w:pStyle w:val="Textkomentra"/>
              <w:numPr>
                <w:ilvl w:val="0"/>
                <w:numId w:val="39"/>
              </w:numPr>
              <w:spacing w:after="0" w:line="240" w:lineRule="auto"/>
              <w:ind w:left="134" w:hanging="142"/>
              <w:rPr>
                <w:rFonts w:cstheme="minorHAnsi"/>
                <w:strike/>
                <w:color w:val="00B050"/>
              </w:rPr>
            </w:pPr>
            <w:r w:rsidRPr="0073260C">
              <w:rPr>
                <w:rFonts w:cstheme="minorHAnsi"/>
                <w:strike/>
                <w:color w:val="00B050"/>
                <w:sz w:val="16"/>
                <w:szCs w:val="16"/>
              </w:rPr>
              <w:t>v zmysle dokumentácie uvedenej   v časti  „Forma a spôsob preukázania splnenia kritéria“</w:t>
            </w:r>
          </w:p>
        </w:tc>
      </w:tr>
      <w:tr w:rsidR="0073260C" w:rsidRPr="0073260C" w14:paraId="39A7D265" w14:textId="77777777" w:rsidTr="0076416E">
        <w:trPr>
          <w:trHeight w:val="284"/>
        </w:trPr>
        <w:tc>
          <w:tcPr>
            <w:tcW w:w="176" w:type="pct"/>
            <w:shd w:val="clear" w:color="auto" w:fill="auto"/>
            <w:vAlign w:val="center"/>
          </w:tcPr>
          <w:p w14:paraId="6B521036" w14:textId="77777777" w:rsidR="00D51E96" w:rsidRPr="0073260C" w:rsidRDefault="00D51E96" w:rsidP="00F76ECB">
            <w:pPr>
              <w:spacing w:after="0" w:line="240" w:lineRule="auto"/>
              <w:jc w:val="center"/>
              <w:rPr>
                <w:rFonts w:cstheme="minorHAnsi"/>
                <w:strike/>
                <w:color w:val="00B050"/>
                <w:sz w:val="16"/>
                <w:szCs w:val="16"/>
              </w:rPr>
            </w:pPr>
            <w:r w:rsidRPr="0073260C">
              <w:rPr>
                <w:rFonts w:cstheme="minorHAnsi"/>
                <w:strike/>
                <w:color w:val="00B050"/>
                <w:sz w:val="16"/>
                <w:szCs w:val="16"/>
              </w:rPr>
              <w:t>2.</w:t>
            </w:r>
          </w:p>
        </w:tc>
        <w:tc>
          <w:tcPr>
            <w:tcW w:w="4824" w:type="pct"/>
            <w:gridSpan w:val="3"/>
            <w:shd w:val="clear" w:color="auto" w:fill="auto"/>
            <w:vAlign w:val="center"/>
          </w:tcPr>
          <w:p w14:paraId="4644C92C"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Združenie obcí</w:t>
            </w:r>
          </w:p>
          <w:p w14:paraId="57E68A01"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V prípade projektu predkladaného združeniami obcí musia obce preukázať spoluprácu predložením relevantnej zmluvy.</w:t>
            </w:r>
          </w:p>
          <w:p w14:paraId="42492D38" w14:textId="77777777" w:rsidR="00D51E96" w:rsidRPr="0073260C" w:rsidRDefault="00D51E96" w:rsidP="00F76ECB">
            <w:pPr>
              <w:pStyle w:val="Standard"/>
              <w:tabs>
                <w:tab w:val="left" w:pos="709"/>
              </w:tabs>
              <w:jc w:val="both"/>
              <w:rPr>
                <w:rFonts w:asciiTheme="minorHAnsi" w:hAnsiTheme="minorHAnsi" w:cstheme="minorHAnsi"/>
                <w:b/>
                <w:strike/>
                <w:color w:val="00B050"/>
                <w:sz w:val="16"/>
                <w:szCs w:val="16"/>
                <w:u w:val="single"/>
              </w:rPr>
            </w:pPr>
            <w:r w:rsidRPr="0073260C">
              <w:rPr>
                <w:rFonts w:asciiTheme="minorHAnsi" w:hAnsiTheme="minorHAnsi" w:cstheme="minorHAnsi"/>
                <w:b/>
                <w:strike/>
                <w:color w:val="00B050"/>
                <w:sz w:val="16"/>
                <w:szCs w:val="16"/>
                <w:u w:val="single"/>
              </w:rPr>
              <w:t>Forma a spôsob preukázania splnenia kritéria</w:t>
            </w:r>
          </w:p>
          <w:p w14:paraId="0C58838E" w14:textId="77777777" w:rsidR="00D51E96" w:rsidRPr="0073260C" w:rsidRDefault="00D51E96" w:rsidP="004800B7">
            <w:pPr>
              <w:pStyle w:val="Odsekzoznamu"/>
              <w:numPr>
                <w:ilvl w:val="0"/>
                <w:numId w:val="308"/>
              </w:numPr>
              <w:spacing w:after="0" w:line="240" w:lineRule="auto"/>
              <w:ind w:left="139" w:hanging="139"/>
              <w:jc w:val="both"/>
              <w:rPr>
                <w:rFonts w:cstheme="minorHAnsi"/>
                <w:strike/>
                <w:color w:val="00B050"/>
                <w:sz w:val="16"/>
                <w:szCs w:val="16"/>
              </w:rPr>
            </w:pPr>
            <w:r w:rsidRPr="0073260C">
              <w:rPr>
                <w:rFonts w:cstheme="minorHAnsi"/>
                <w:iCs/>
                <w:strike/>
                <w:color w:val="00B050"/>
                <w:sz w:val="16"/>
                <w:szCs w:val="16"/>
              </w:rPr>
              <w:t>Zmluva o spolupráci,</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(len v prípade, že zmluva o spolupráci nie je zverejnená na webovom sídle žiadateľa)</w:t>
            </w:r>
          </w:p>
          <w:p w14:paraId="3ABB99A1"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A01946C" w14:textId="77777777" w:rsidR="00D51E96" w:rsidRPr="0073260C" w:rsidRDefault="00D51E96" w:rsidP="004800B7">
            <w:pPr>
              <w:pStyle w:val="Odsekzoznamu"/>
              <w:numPr>
                <w:ilvl w:val="0"/>
                <w:numId w:val="308"/>
              </w:numPr>
              <w:spacing w:after="0" w:line="240" w:lineRule="auto"/>
              <w:ind w:left="139" w:hanging="142"/>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75F60726" w14:textId="77777777" w:rsidTr="0076416E">
        <w:trPr>
          <w:trHeight w:val="284"/>
        </w:trPr>
        <w:tc>
          <w:tcPr>
            <w:tcW w:w="176" w:type="pct"/>
            <w:shd w:val="clear" w:color="auto" w:fill="auto"/>
            <w:vAlign w:val="center"/>
          </w:tcPr>
          <w:p w14:paraId="763F3A64" w14:textId="77777777" w:rsidR="00D51E96" w:rsidRPr="0073260C" w:rsidRDefault="00D51E96" w:rsidP="00F76ECB">
            <w:pPr>
              <w:spacing w:after="0" w:line="240" w:lineRule="auto"/>
              <w:jc w:val="center"/>
              <w:rPr>
                <w:rFonts w:cstheme="minorHAnsi"/>
                <w:strike/>
                <w:color w:val="00B050"/>
                <w:sz w:val="16"/>
                <w:szCs w:val="16"/>
              </w:rPr>
            </w:pPr>
            <w:r w:rsidRPr="0073260C">
              <w:rPr>
                <w:rFonts w:cstheme="minorHAnsi"/>
                <w:strike/>
                <w:color w:val="00B050"/>
                <w:sz w:val="16"/>
                <w:szCs w:val="16"/>
              </w:rPr>
              <w:t>3.</w:t>
            </w:r>
          </w:p>
        </w:tc>
        <w:tc>
          <w:tcPr>
            <w:tcW w:w="4824" w:type="pct"/>
            <w:gridSpan w:val="3"/>
            <w:shd w:val="clear" w:color="auto" w:fill="auto"/>
            <w:vAlign w:val="center"/>
          </w:tcPr>
          <w:p w14:paraId="72AFF607"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Sociálny aspekt pri verejnom obstarávaní </w:t>
            </w:r>
          </w:p>
          <w:p w14:paraId="637E535E" w14:textId="3FF478B7" w:rsidR="00D51E96" w:rsidRPr="0073260C" w:rsidRDefault="00D51E96" w:rsidP="00F76ECB">
            <w:pPr>
              <w:spacing w:after="0" w:line="240" w:lineRule="auto"/>
              <w:jc w:val="both"/>
              <w:rPr>
                <w:rFonts w:cstheme="minorHAnsi"/>
                <w:strike/>
                <w:color w:val="00B050"/>
                <w:kern w:val="1"/>
                <w:sz w:val="16"/>
                <w:szCs w:val="16"/>
              </w:rPr>
            </w:pPr>
            <w:r w:rsidRPr="0073260C">
              <w:rPr>
                <w:rFonts w:cstheme="minorHAnsi"/>
                <w:strike/>
                <w:color w:val="00B050"/>
                <w:sz w:val="16"/>
                <w:szCs w:val="16"/>
              </w:rPr>
              <w:t xml:space="preserve">Povinnosť uplatňovať sociálny aspekt pri verejnom obstarávaní. </w:t>
            </w:r>
            <w:r w:rsidRPr="0073260C">
              <w:rPr>
                <w:rFonts w:cstheme="minorHAnsi"/>
                <w:strike/>
                <w:color w:val="00B050"/>
                <w:sz w:val="16"/>
                <w:szCs w:val="16"/>
                <w:lang w:eastAsia="sk-SK"/>
              </w:rPr>
              <w:t xml:space="preserve">Povinnosť uplatňovať sociálny aspekt sa vzťahuje na všetky výdavky okrem všeobecných výdavkov </w:t>
            </w:r>
            <w:r w:rsidRPr="0073260C">
              <w:rPr>
                <w:rFonts w:cstheme="minorHAnsi"/>
                <w:strike/>
                <w:color w:val="00B050"/>
                <w:kern w:val="1"/>
                <w:sz w:val="16"/>
                <w:szCs w:val="16"/>
              </w:rPr>
              <w:t>na prípravné práce.</w:t>
            </w:r>
          </w:p>
          <w:p w14:paraId="23EAE6B3" w14:textId="1E4B6492" w:rsidR="0085380C" w:rsidRPr="0073260C" w:rsidRDefault="0085380C" w:rsidP="0085380C">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D5DE990" w14:textId="1DE2BAA7" w:rsidR="00AC38EC" w:rsidRPr="0073260C" w:rsidRDefault="00AC38EC" w:rsidP="00AC38EC">
            <w:pPr>
              <w:spacing w:after="0" w:line="240" w:lineRule="auto"/>
              <w:rPr>
                <w:rFonts w:cstheme="minorHAnsi"/>
                <w:b/>
                <w:strike/>
                <w:color w:val="00B050"/>
                <w:sz w:val="16"/>
                <w:szCs w:val="16"/>
                <w:u w:val="single"/>
              </w:rPr>
            </w:pPr>
            <w:r w:rsidRPr="0073260C">
              <w:rPr>
                <w:rFonts w:cstheme="minorHAnsi"/>
                <w:b/>
                <w:strike/>
                <w:color w:val="00B050"/>
                <w:sz w:val="16"/>
                <w:szCs w:val="16"/>
                <w:u w:val="single"/>
              </w:rPr>
              <w:t>Pri aplikácii zjednodušeného vykazovania výdavkov</w:t>
            </w:r>
          </w:p>
          <w:p w14:paraId="05A1169B" w14:textId="77777777" w:rsidR="0085380C" w:rsidRPr="0073260C" w:rsidRDefault="0085380C" w:rsidP="004800B7">
            <w:pPr>
              <w:pStyle w:val="Odsekzoznamu"/>
              <w:numPr>
                <w:ilvl w:val="0"/>
                <w:numId w:val="197"/>
              </w:numPr>
              <w:spacing w:after="0" w:line="240" w:lineRule="auto"/>
              <w:ind w:left="134" w:hanging="142"/>
              <w:rPr>
                <w:rFonts w:cstheme="minorHAnsi"/>
                <w:strike/>
                <w:color w:val="00B050"/>
                <w:sz w:val="16"/>
                <w:szCs w:val="16"/>
              </w:rPr>
            </w:pPr>
            <w:r w:rsidRPr="0073260C">
              <w:rPr>
                <w:rFonts w:cstheme="minorHAnsi"/>
                <w:bCs/>
                <w:strike/>
                <w:color w:val="00B050"/>
                <w:sz w:val="16"/>
                <w:szCs w:val="16"/>
                <w:lang w:eastAsia="sk-SK"/>
              </w:rPr>
              <w:t xml:space="preserve">Formulár </w:t>
            </w:r>
            <w:proofErr w:type="spellStart"/>
            <w:r w:rsidRPr="0073260C">
              <w:rPr>
                <w:rFonts w:cstheme="minorHAnsi"/>
                <w:bCs/>
                <w:strike/>
                <w:color w:val="00B050"/>
                <w:sz w:val="16"/>
                <w:szCs w:val="16"/>
                <w:lang w:eastAsia="sk-SK"/>
              </w:rPr>
              <w:t>ŽoNFP</w:t>
            </w:r>
            <w:proofErr w:type="spellEnd"/>
            <w:r w:rsidRPr="0073260C">
              <w:rPr>
                <w:rFonts w:cstheme="minorHAnsi"/>
                <w:bCs/>
                <w:strike/>
                <w:color w:val="00B050"/>
                <w:sz w:val="16"/>
                <w:szCs w:val="16"/>
                <w:lang w:eastAsia="sk-SK"/>
              </w:rPr>
              <w:t xml:space="preserve"> (tabuľka č. 15 - Čestné vyhlásenie žiadateľa)</w:t>
            </w:r>
          </w:p>
          <w:p w14:paraId="74DF0B04" w14:textId="6B9C56B9" w:rsidR="00AC38EC" w:rsidRPr="0073260C" w:rsidRDefault="0085380C" w:rsidP="004800B7">
            <w:pPr>
              <w:pStyle w:val="Odsekzoznamu"/>
              <w:numPr>
                <w:ilvl w:val="0"/>
                <w:numId w:val="197"/>
              </w:numPr>
              <w:spacing w:after="0" w:line="240" w:lineRule="auto"/>
              <w:ind w:left="134" w:hanging="142"/>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61D171EE" w14:textId="77777777" w:rsidR="00AC38EC" w:rsidRPr="0073260C" w:rsidRDefault="00AC38EC" w:rsidP="00AC38EC">
            <w:pPr>
              <w:spacing w:after="0" w:line="240" w:lineRule="auto"/>
              <w:jc w:val="both"/>
              <w:rPr>
                <w:rFonts w:cstheme="minorHAnsi"/>
                <w:strike/>
                <w:color w:val="00B050"/>
                <w:sz w:val="16"/>
                <w:szCs w:val="16"/>
              </w:rPr>
            </w:pPr>
            <w:r w:rsidRPr="0073260C">
              <w:rPr>
                <w:rFonts w:eastAsia="Calibri" w:cs="Calibri"/>
                <w:b/>
                <w:strike/>
                <w:color w:val="00B050"/>
                <w:sz w:val="16"/>
                <w:szCs w:val="16"/>
                <w:u w:val="single"/>
              </w:rPr>
              <w:t>V prípade, ak celkové výdavky projektu presahujú sumu 100 000 EUR</w:t>
            </w:r>
          </w:p>
          <w:p w14:paraId="3B0C9FD6" w14:textId="202EE2E5" w:rsidR="00AC38EC" w:rsidRPr="0073260C" w:rsidRDefault="00AC38EC" w:rsidP="004800B7">
            <w:pPr>
              <w:pStyle w:val="Odsekzoznamu"/>
              <w:numPr>
                <w:ilvl w:val="0"/>
                <w:numId w:val="551"/>
              </w:numPr>
              <w:spacing w:after="0" w:line="240" w:lineRule="auto"/>
              <w:ind w:left="263" w:hanging="263"/>
              <w:jc w:val="both"/>
              <w:rPr>
                <w:rFonts w:cstheme="minorHAnsi"/>
                <w:strike/>
                <w:color w:val="00B050"/>
                <w:sz w:val="16"/>
                <w:szCs w:val="16"/>
              </w:rPr>
            </w:pPr>
            <w:r w:rsidRPr="0073260C">
              <w:rPr>
                <w:rFonts w:cstheme="minorHAnsi"/>
                <w:strike/>
                <w:color w:val="00B050"/>
                <w:sz w:val="16"/>
                <w:szCs w:val="16"/>
              </w:rPr>
              <w:lastRenderedPageBreak/>
              <w:t xml:space="preserve">Dokumentácia k verejnému obstarávaniu v závislosti na postupe verejného obstarávania, využitie integračnej akcie "Verejné obstarávanie v ITMS2014+", alebo </w:t>
            </w:r>
            <w:proofErr w:type="spellStart"/>
            <w:r w:rsidRPr="0073260C">
              <w:rPr>
                <w:rFonts w:cstheme="minorHAnsi"/>
                <w:strike/>
                <w:color w:val="00B050"/>
                <w:sz w:val="16"/>
                <w:szCs w:val="16"/>
              </w:rPr>
              <w:t>sken</w:t>
            </w:r>
            <w:proofErr w:type="spellEnd"/>
            <w:r w:rsidRPr="0073260C">
              <w:rPr>
                <w:rFonts w:cstheme="minorHAnsi"/>
                <w:strike/>
                <w:color w:val="00B050"/>
                <w:sz w:val="16"/>
                <w:szCs w:val="16"/>
              </w:rPr>
              <w:t xml:space="preserve"> originálu alebo úradne overenej fotokópie vo formáte .</w:t>
            </w:r>
            <w:proofErr w:type="spellStart"/>
            <w:r w:rsidRPr="0073260C">
              <w:rPr>
                <w:rFonts w:cstheme="minorHAnsi"/>
                <w:strike/>
                <w:color w:val="00B050"/>
                <w:sz w:val="16"/>
                <w:szCs w:val="16"/>
              </w:rPr>
              <w:t>pdf</w:t>
            </w:r>
            <w:proofErr w:type="spellEnd"/>
            <w:r w:rsidRPr="0073260C">
              <w:rPr>
                <w:rFonts w:cstheme="minorHAnsi"/>
                <w:strike/>
                <w:color w:val="00B050"/>
                <w:sz w:val="16"/>
                <w:szCs w:val="16"/>
              </w:rPr>
              <w:t xml:space="preserve"> prostredníctvom ITMS2014+, zoznam povin</w:t>
            </w:r>
            <w:r w:rsidR="0024603F" w:rsidRPr="0073260C">
              <w:rPr>
                <w:rFonts w:cstheme="minorHAnsi"/>
                <w:strike/>
                <w:color w:val="00B050"/>
                <w:sz w:val="16"/>
                <w:szCs w:val="16"/>
              </w:rPr>
              <w:t>ných príloh je uvedený v Prílohe 16A.</w:t>
            </w:r>
          </w:p>
          <w:p w14:paraId="6E5CAF8E" w14:textId="77777777" w:rsidR="00AC38EC" w:rsidRPr="0073260C" w:rsidRDefault="00AC38EC" w:rsidP="00AC38EC">
            <w:pPr>
              <w:pStyle w:val="Odsekzoznamu"/>
              <w:spacing w:after="0" w:line="240" w:lineRule="auto"/>
              <w:ind w:left="263"/>
              <w:jc w:val="both"/>
              <w:rPr>
                <w:rFonts w:cstheme="minorHAnsi"/>
                <w:strike/>
                <w:color w:val="00B050"/>
                <w:sz w:val="16"/>
                <w:szCs w:val="16"/>
              </w:rPr>
            </w:pPr>
            <w:r w:rsidRPr="0073260C">
              <w:rPr>
                <w:rFonts w:cstheme="minorHAnsi"/>
                <w:strike/>
                <w:color w:val="00B050"/>
                <w:sz w:val="16"/>
                <w:szCs w:val="16"/>
              </w:rPr>
              <w:t>ALEBO</w:t>
            </w:r>
          </w:p>
          <w:p w14:paraId="73C114FC" w14:textId="665A0FC6" w:rsidR="00AC38EC" w:rsidRPr="0073260C" w:rsidRDefault="00AC38EC" w:rsidP="004800B7">
            <w:pPr>
              <w:pStyle w:val="Odsekzoznamu"/>
              <w:numPr>
                <w:ilvl w:val="0"/>
                <w:numId w:val="551"/>
              </w:numPr>
              <w:spacing w:after="0" w:line="240" w:lineRule="auto"/>
              <w:ind w:left="263" w:hanging="263"/>
              <w:jc w:val="both"/>
              <w:rPr>
                <w:rFonts w:cstheme="minorHAnsi"/>
                <w:strike/>
                <w:color w:val="00B050"/>
                <w:sz w:val="16"/>
                <w:szCs w:val="16"/>
              </w:rPr>
            </w:pPr>
            <w:r w:rsidRPr="0073260C">
              <w:rPr>
                <w:rFonts w:cstheme="minorHAnsi"/>
                <w:strike/>
                <w:color w:val="00B050"/>
                <w:sz w:val="16"/>
                <w:szCs w:val="16"/>
              </w:rPr>
              <w:t xml:space="preserve">Dokumentácia k obstarávaniu v závislosti na postupe verejného obstarávania, využitie integračnej akcie "Verejné obstarávanie v ITMS2014+", alebo </w:t>
            </w:r>
            <w:proofErr w:type="spellStart"/>
            <w:r w:rsidRPr="0073260C">
              <w:rPr>
                <w:rFonts w:cstheme="minorHAnsi"/>
                <w:strike/>
                <w:color w:val="00B050"/>
                <w:sz w:val="16"/>
                <w:szCs w:val="16"/>
              </w:rPr>
              <w:t>sken</w:t>
            </w:r>
            <w:proofErr w:type="spellEnd"/>
            <w:r w:rsidRPr="0073260C">
              <w:rPr>
                <w:rFonts w:cstheme="minorHAnsi"/>
                <w:strike/>
                <w:color w:val="00B050"/>
                <w:sz w:val="16"/>
                <w:szCs w:val="16"/>
              </w:rPr>
              <w:t xml:space="preserve"> originálu alebo úradne overenej fotokópie vo formáte .</w:t>
            </w:r>
            <w:proofErr w:type="spellStart"/>
            <w:r w:rsidRPr="0073260C">
              <w:rPr>
                <w:rFonts w:cstheme="minorHAnsi"/>
                <w:strike/>
                <w:color w:val="00B050"/>
                <w:sz w:val="16"/>
                <w:szCs w:val="16"/>
              </w:rPr>
              <w:t>pdf</w:t>
            </w:r>
            <w:proofErr w:type="spellEnd"/>
            <w:r w:rsidRPr="0073260C">
              <w:rPr>
                <w:rFonts w:cstheme="minorHAnsi"/>
                <w:strike/>
                <w:color w:val="00B050"/>
                <w:sz w:val="16"/>
                <w:szCs w:val="16"/>
              </w:rPr>
              <w:t xml:space="preserve"> prostredníctvom ITMS2014+, zoznam povinných príloh je uvedený v Usmernení PPA č. 8 k obstarávaniu.</w:t>
            </w:r>
          </w:p>
          <w:p w14:paraId="0E63781A" w14:textId="77777777" w:rsidR="0085380C" w:rsidRPr="0073260C" w:rsidRDefault="0085380C" w:rsidP="0085380C">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9032FCD" w14:textId="77777777" w:rsidR="0085380C" w:rsidRPr="0073260C" w:rsidRDefault="0085380C" w:rsidP="004800B7">
            <w:pPr>
              <w:pStyle w:val="Odsekzoznamu"/>
              <w:numPr>
                <w:ilvl w:val="0"/>
                <w:numId w:val="308"/>
              </w:numPr>
              <w:tabs>
                <w:tab w:val="left" w:pos="567"/>
              </w:tabs>
              <w:spacing w:after="0" w:line="240" w:lineRule="auto"/>
              <w:ind w:left="140" w:hanging="142"/>
              <w:jc w:val="both"/>
              <w:rPr>
                <w:rFonts w:cstheme="minorHAnsi"/>
                <w:b/>
                <w:strike/>
                <w:color w:val="00B050"/>
                <w:sz w:val="18"/>
                <w:szCs w:val="18"/>
                <w:u w:val="single"/>
              </w:rPr>
            </w:pPr>
            <w:r w:rsidRPr="0073260C">
              <w:rPr>
                <w:rFonts w:cstheme="minorHAnsi"/>
                <w:strike/>
                <w:color w:val="00B050"/>
                <w:sz w:val="16"/>
                <w:szCs w:val="16"/>
              </w:rPr>
              <w:t>v zmysle dokumentácie uvedenej v časti „Forma a spôsob preukázania splnenia kritéria“</w:t>
            </w:r>
          </w:p>
          <w:p w14:paraId="3F0D229F" w14:textId="1B83CAC0" w:rsidR="00D51E96" w:rsidRPr="0073260C" w:rsidRDefault="0085380C" w:rsidP="0085380C">
            <w:pPr>
              <w:spacing w:after="0" w:line="240" w:lineRule="auto"/>
              <w:jc w:val="both"/>
              <w:rPr>
                <w:rFonts w:cstheme="minorHAnsi"/>
                <w:strike/>
                <w:color w:val="00B050"/>
                <w:kern w:val="1"/>
                <w:sz w:val="16"/>
                <w:szCs w:val="16"/>
              </w:rPr>
            </w:pPr>
            <w:r w:rsidRPr="0073260C">
              <w:rPr>
                <w:rFonts w:cstheme="minorHAnsi"/>
                <w:strike/>
                <w:color w:val="00B050"/>
                <w:sz w:val="16"/>
                <w:szCs w:val="16"/>
              </w:rPr>
              <w:t xml:space="preserve">MAS/PPA nevykonáva kontrolu VO pri uplatňovaní zjednodušeného vykazovania výdavkov,  preto žiadateľ v čestnom vyhlásení  </w:t>
            </w:r>
            <w:r w:rsidRPr="0073260C">
              <w:rPr>
                <w:rFonts w:eastAsia="Times New Roman" w:cstheme="minorHAnsi"/>
                <w:strike/>
                <w:color w:val="00B050"/>
                <w:sz w:val="16"/>
                <w:szCs w:val="16"/>
                <w:lang w:eastAsia="sk-SK"/>
              </w:rPr>
              <w:t xml:space="preserve">čestne </w:t>
            </w:r>
            <w:r w:rsidR="00282C55" w:rsidRPr="0073260C">
              <w:rPr>
                <w:rFonts w:eastAsia="Times New Roman" w:cstheme="minorHAnsi"/>
                <w:strike/>
                <w:color w:val="00B050"/>
                <w:sz w:val="16"/>
                <w:szCs w:val="16"/>
                <w:lang w:eastAsia="sk-SK"/>
              </w:rPr>
              <w:t>vyhlási</w:t>
            </w:r>
            <w:r w:rsidRPr="0073260C">
              <w:rPr>
                <w:rFonts w:eastAsia="Times New Roman" w:cstheme="minorHAnsi"/>
                <w:strike/>
                <w:color w:val="00B050"/>
                <w:sz w:val="16"/>
                <w:szCs w:val="16"/>
                <w:lang w:eastAsia="sk-SK"/>
              </w:rPr>
              <w:t>, že j</w:t>
            </w:r>
            <w:r w:rsidRPr="0073260C">
              <w:rPr>
                <w:rFonts w:cstheme="minorHAnsi"/>
                <w:bCs/>
                <w:strike/>
                <w:color w:val="00B050"/>
                <w:sz w:val="16"/>
                <w:szCs w:val="16"/>
                <w:lang w:eastAsia="sk-SK"/>
              </w:rPr>
              <w:t>e  verejným obstarávateľom (§7 ZVO) alebo obstarávateľom  (§9 ZVO) a  je povinný postupovať v zmysle ustanovení tohto zákona</w:t>
            </w:r>
            <w:r w:rsidRPr="0073260C">
              <w:rPr>
                <w:rStyle w:val="Odkaznapoznmkupodiarou"/>
                <w:rFonts w:cstheme="minorHAnsi"/>
                <w:bCs/>
                <w:strike/>
                <w:color w:val="00B050"/>
                <w:sz w:val="16"/>
                <w:szCs w:val="16"/>
                <w:lang w:eastAsia="sk-SK"/>
              </w:rPr>
              <w:footnoteReference w:id="82"/>
            </w:r>
          </w:p>
        </w:tc>
      </w:tr>
      <w:tr w:rsidR="0073260C" w:rsidRPr="0073260C" w14:paraId="541BC060" w14:textId="77777777" w:rsidTr="0076416E">
        <w:trPr>
          <w:trHeight w:val="284"/>
        </w:trPr>
        <w:tc>
          <w:tcPr>
            <w:tcW w:w="176" w:type="pct"/>
            <w:shd w:val="clear" w:color="auto" w:fill="auto"/>
            <w:vAlign w:val="center"/>
          </w:tcPr>
          <w:p w14:paraId="7A7D3164" w14:textId="77777777" w:rsidR="00D51E96" w:rsidRPr="0073260C" w:rsidRDefault="00D51E96" w:rsidP="00F76ECB">
            <w:pPr>
              <w:spacing w:after="0" w:line="240" w:lineRule="auto"/>
              <w:jc w:val="center"/>
              <w:rPr>
                <w:rFonts w:cstheme="minorHAnsi"/>
                <w:strike/>
                <w:color w:val="00B050"/>
                <w:sz w:val="16"/>
                <w:szCs w:val="16"/>
              </w:rPr>
            </w:pPr>
            <w:r w:rsidRPr="0073260C">
              <w:rPr>
                <w:rFonts w:cstheme="minorHAnsi"/>
                <w:strike/>
                <w:color w:val="00B050"/>
                <w:sz w:val="16"/>
                <w:szCs w:val="16"/>
              </w:rPr>
              <w:lastRenderedPageBreak/>
              <w:t>4.</w:t>
            </w:r>
          </w:p>
        </w:tc>
        <w:tc>
          <w:tcPr>
            <w:tcW w:w="4824" w:type="pct"/>
            <w:gridSpan w:val="3"/>
            <w:shd w:val="clear" w:color="auto" w:fill="auto"/>
            <w:vAlign w:val="center"/>
          </w:tcPr>
          <w:p w14:paraId="2FDCBB72"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Rozdeľovanie projektu na etapy</w:t>
            </w:r>
          </w:p>
          <w:p w14:paraId="420FD077"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Neumožňuje sa umelé rozdeľovanie projektu na etapy, t. z. každý samostatný projekt musí byť po ukončení realizácie funkčný, životaschopný a pod.</w:t>
            </w:r>
          </w:p>
          <w:p w14:paraId="73BD4D14" w14:textId="77777777" w:rsidR="00D51E96" w:rsidRPr="0073260C" w:rsidRDefault="00D51E96" w:rsidP="00F76ECB">
            <w:pPr>
              <w:pStyle w:val="Standard"/>
              <w:tabs>
                <w:tab w:val="left" w:pos="709"/>
              </w:tabs>
              <w:jc w:val="both"/>
              <w:rPr>
                <w:rFonts w:asciiTheme="minorHAnsi" w:hAnsiTheme="minorHAnsi" w:cstheme="minorHAnsi"/>
                <w:b/>
                <w:strike/>
                <w:color w:val="00B050"/>
                <w:sz w:val="16"/>
                <w:szCs w:val="16"/>
                <w:u w:val="single"/>
              </w:rPr>
            </w:pPr>
            <w:r w:rsidRPr="0073260C">
              <w:rPr>
                <w:rFonts w:asciiTheme="minorHAnsi" w:hAnsiTheme="minorHAnsi" w:cstheme="minorHAnsi"/>
                <w:b/>
                <w:strike/>
                <w:color w:val="00B050"/>
                <w:sz w:val="16"/>
                <w:szCs w:val="16"/>
                <w:u w:val="single"/>
              </w:rPr>
              <w:t>Forma a spôsob preukázania splnenia kritéria</w:t>
            </w:r>
          </w:p>
          <w:p w14:paraId="4042EF07" w14:textId="77777777" w:rsidR="00D51E96" w:rsidRPr="0073260C" w:rsidRDefault="00D51E96" w:rsidP="004800B7">
            <w:pPr>
              <w:pStyle w:val="Odsekzoznamu"/>
              <w:numPr>
                <w:ilvl w:val="0"/>
                <w:numId w:val="309"/>
              </w:numPr>
              <w:spacing w:after="0" w:line="240" w:lineRule="auto"/>
              <w:ind w:left="139" w:hanging="139"/>
              <w:rPr>
                <w:rFonts w:cstheme="minorHAnsi"/>
                <w:b/>
                <w:bCs/>
                <w:i/>
                <w:strike/>
                <w:color w:val="00B050"/>
                <w:sz w:val="16"/>
                <w:szCs w:val="16"/>
                <w:u w:val="single"/>
              </w:rPr>
            </w:pPr>
            <w:r w:rsidRPr="0073260C">
              <w:rPr>
                <w:rFonts w:cstheme="minorHAnsi"/>
                <w:strike/>
                <w:color w:val="00B050"/>
                <w:sz w:val="16"/>
                <w:szCs w:val="16"/>
              </w:rPr>
              <w:t>Popis v projekte realizácie (Príloha 2B k príručke pre prijímateľa LEADER)</w:t>
            </w:r>
          </w:p>
          <w:p w14:paraId="62D8B5A2" w14:textId="77777777" w:rsidR="00D51E96" w:rsidRPr="0073260C" w:rsidRDefault="00D51E96" w:rsidP="004800B7">
            <w:pPr>
              <w:pStyle w:val="Odsekzoznamu"/>
              <w:numPr>
                <w:ilvl w:val="0"/>
                <w:numId w:val="198"/>
              </w:numPr>
              <w:spacing w:after="0" w:line="240" w:lineRule="auto"/>
              <w:ind w:left="140" w:hanging="142"/>
              <w:jc w:val="both"/>
              <w:rPr>
                <w:rFonts w:cstheme="minorHAnsi"/>
                <w:strike/>
                <w:color w:val="00B050"/>
                <w:sz w:val="14"/>
                <w:szCs w:val="14"/>
              </w:rPr>
            </w:pPr>
            <w:r w:rsidRPr="0073260C">
              <w:rPr>
                <w:rFonts w:cstheme="minorHAnsi"/>
                <w:strike/>
                <w:color w:val="00B050"/>
                <w:sz w:val="16"/>
                <w:szCs w:val="16"/>
              </w:rPr>
              <w:t xml:space="preserve">Projektová dokumentácia s rozpočtom, originál alebo úradne overená fotokópia overená stavebným úradom,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EBCFCBE"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2338C64A" w14:textId="77777777" w:rsidR="00D51E96" w:rsidRPr="0073260C" w:rsidRDefault="00D51E96" w:rsidP="004800B7">
            <w:pPr>
              <w:pStyle w:val="Odsekzoznamu"/>
              <w:numPr>
                <w:ilvl w:val="0"/>
                <w:numId w:val="471"/>
              </w:numPr>
              <w:spacing w:after="0" w:line="240" w:lineRule="auto"/>
              <w:ind w:left="281" w:hanging="281"/>
              <w:jc w:val="both"/>
              <w:rPr>
                <w:rFonts w:cstheme="minorHAnsi"/>
                <w:strike/>
                <w:color w:val="00B050"/>
                <w:sz w:val="16"/>
                <w:szCs w:val="16"/>
              </w:rPr>
            </w:pPr>
            <w:r w:rsidRPr="0073260C">
              <w:rPr>
                <w:rFonts w:cstheme="minorHAnsi"/>
                <w:strike/>
                <w:color w:val="00B050"/>
                <w:sz w:val="16"/>
                <w:szCs w:val="16"/>
              </w:rPr>
              <w:t xml:space="preserve">v zmysle dokumentácie uvedenej   v časti  „Forma a spôsob preukázania splnenia kritéria“ </w:t>
            </w:r>
          </w:p>
        </w:tc>
      </w:tr>
      <w:tr w:rsidR="0073260C" w:rsidRPr="0073260C" w14:paraId="21D762BA" w14:textId="77777777" w:rsidTr="0076416E">
        <w:trPr>
          <w:trHeight w:val="284"/>
        </w:trPr>
        <w:tc>
          <w:tcPr>
            <w:tcW w:w="176" w:type="pct"/>
            <w:shd w:val="clear" w:color="auto" w:fill="auto"/>
            <w:vAlign w:val="center"/>
          </w:tcPr>
          <w:p w14:paraId="47B00541" w14:textId="77777777" w:rsidR="00D51E96" w:rsidRPr="0073260C" w:rsidRDefault="00D51E96" w:rsidP="00F76ECB">
            <w:pPr>
              <w:spacing w:after="0" w:line="240" w:lineRule="auto"/>
              <w:jc w:val="center"/>
              <w:rPr>
                <w:rFonts w:cstheme="minorHAnsi"/>
                <w:strike/>
                <w:color w:val="00B050"/>
                <w:sz w:val="16"/>
                <w:szCs w:val="16"/>
              </w:rPr>
            </w:pPr>
            <w:r w:rsidRPr="0073260C">
              <w:rPr>
                <w:rFonts w:cstheme="minorHAnsi"/>
                <w:strike/>
                <w:color w:val="00B050"/>
                <w:sz w:val="16"/>
                <w:szCs w:val="16"/>
              </w:rPr>
              <w:t>5.</w:t>
            </w:r>
          </w:p>
        </w:tc>
        <w:tc>
          <w:tcPr>
            <w:tcW w:w="4824" w:type="pct"/>
            <w:gridSpan w:val="3"/>
            <w:shd w:val="clear" w:color="auto" w:fill="auto"/>
            <w:vAlign w:val="center"/>
          </w:tcPr>
          <w:p w14:paraId="46C67B69" w14:textId="77777777" w:rsidR="00D51E96" w:rsidRPr="0073260C" w:rsidRDefault="00D51E96" w:rsidP="00F76ECB">
            <w:pPr>
              <w:pStyle w:val="Textpoznmkypodiarou"/>
              <w:spacing w:after="0" w:line="240" w:lineRule="auto"/>
              <w:ind w:left="0" w:firstLine="0"/>
              <w:jc w:val="both"/>
              <w:rPr>
                <w:rFonts w:cstheme="minorHAnsi"/>
                <w:strike/>
                <w:color w:val="00B050"/>
                <w:sz w:val="16"/>
                <w:szCs w:val="16"/>
              </w:rPr>
            </w:pPr>
            <w:r w:rsidRPr="0073260C">
              <w:rPr>
                <w:rFonts w:cstheme="minorHAnsi"/>
                <w:b/>
                <w:strike/>
                <w:color w:val="00B050"/>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73260C">
              <w:rPr>
                <w:rFonts w:cstheme="minorHAnsi"/>
                <w:strike/>
                <w:color w:val="00B050"/>
                <w:sz w:val="16"/>
                <w:szCs w:val="16"/>
              </w:rPr>
              <w:t xml:space="preserve"> </w:t>
            </w:r>
          </w:p>
          <w:p w14:paraId="47793B18" w14:textId="77777777" w:rsidR="00D51E96" w:rsidRPr="0073260C" w:rsidRDefault="00D51E96" w:rsidP="00F76ECB">
            <w:pPr>
              <w:spacing w:after="0" w:line="240" w:lineRule="auto"/>
              <w:jc w:val="both"/>
              <w:rPr>
                <w:rFonts w:cstheme="minorHAnsi"/>
                <w:b/>
                <w:bCs/>
                <w:i/>
                <w:strike/>
                <w:color w:val="00B050"/>
                <w:sz w:val="16"/>
                <w:szCs w:val="16"/>
                <w:u w:val="single"/>
              </w:rPr>
            </w:pPr>
            <w:r w:rsidRPr="0073260C">
              <w:rPr>
                <w:rFonts w:cstheme="minorHAnsi"/>
                <w:b/>
                <w:strike/>
                <w:color w:val="00B050"/>
                <w:sz w:val="18"/>
                <w:szCs w:val="18"/>
                <w:u w:val="single"/>
              </w:rPr>
              <w:t>Forma a spôsob preukázania splnenia kritéria</w:t>
            </w:r>
            <w:r w:rsidRPr="0073260C">
              <w:rPr>
                <w:rFonts w:cstheme="minorHAnsi"/>
                <w:b/>
                <w:bCs/>
                <w:i/>
                <w:strike/>
                <w:color w:val="00B050"/>
                <w:sz w:val="16"/>
                <w:szCs w:val="16"/>
                <w:u w:val="single"/>
              </w:rPr>
              <w:t xml:space="preserve"> </w:t>
            </w:r>
          </w:p>
          <w:p w14:paraId="10DCDA4B" w14:textId="77777777" w:rsidR="00D51E96" w:rsidRPr="0073260C" w:rsidRDefault="00D51E96" w:rsidP="000E4642">
            <w:pPr>
              <w:pStyle w:val="Default"/>
              <w:keepLines/>
              <w:widowControl w:val="0"/>
              <w:numPr>
                <w:ilvl w:val="0"/>
                <w:numId w:val="48"/>
              </w:numPr>
              <w:ind w:left="139" w:hanging="139"/>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9 – Harmonogram realizácie aktivít)</w:t>
            </w:r>
          </w:p>
          <w:p w14:paraId="03AF292B" w14:textId="77777777" w:rsidR="00D51E96" w:rsidRPr="0073260C" w:rsidRDefault="00D51E96" w:rsidP="000E4642">
            <w:pPr>
              <w:pStyle w:val="Odsekzoznamu"/>
              <w:numPr>
                <w:ilvl w:val="0"/>
                <w:numId w:val="48"/>
              </w:numPr>
              <w:spacing w:after="0" w:line="240" w:lineRule="auto"/>
              <w:ind w:left="139" w:hanging="139"/>
              <w:jc w:val="both"/>
              <w:rPr>
                <w:rFonts w:cstheme="minorHAnsi"/>
                <w:b/>
                <w:bCs/>
                <w:i/>
                <w:strike/>
                <w:color w:val="00B050"/>
                <w:sz w:val="14"/>
                <w:szCs w:val="14"/>
                <w:u w:val="single"/>
              </w:rPr>
            </w:pPr>
            <w:r w:rsidRPr="0073260C">
              <w:rPr>
                <w:rFonts w:cstheme="minorHAnsi"/>
                <w:strike/>
                <w:color w:val="00B050"/>
                <w:sz w:val="16"/>
                <w:szCs w:val="16"/>
              </w:rPr>
              <w:t>Popis v projekte realizácie (Príloha 2B k príručke pre prijímateľa LEADER)</w:t>
            </w:r>
          </w:p>
          <w:p w14:paraId="71CB19C1"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7A7F7BA" w14:textId="77777777" w:rsidR="00D51E96" w:rsidRPr="0073260C" w:rsidRDefault="00D51E96" w:rsidP="000E4642">
            <w:pPr>
              <w:pStyle w:val="Odsekzoznamu"/>
              <w:numPr>
                <w:ilvl w:val="0"/>
                <w:numId w:val="48"/>
              </w:numPr>
              <w:spacing w:after="0" w:line="240" w:lineRule="auto"/>
              <w:ind w:left="139" w:hanging="142"/>
              <w:jc w:val="both"/>
              <w:rPr>
                <w:rFonts w:cstheme="minorHAnsi"/>
                <w:b/>
                <w:strike/>
                <w:color w:val="00B050"/>
                <w:sz w:val="18"/>
                <w:szCs w:val="18"/>
              </w:rPr>
            </w:pPr>
            <w:r w:rsidRPr="0073260C">
              <w:rPr>
                <w:rFonts w:cstheme="minorHAnsi"/>
                <w:strike/>
                <w:color w:val="00B050"/>
                <w:sz w:val="16"/>
                <w:szCs w:val="16"/>
              </w:rPr>
              <w:t>v zmysle dokumentácie uvedenej v časti „Forma a spôsob preukázania splnenia kritéria“</w:t>
            </w:r>
          </w:p>
        </w:tc>
      </w:tr>
      <w:tr w:rsidR="0073260C" w:rsidRPr="0073260C" w14:paraId="17306DD4" w14:textId="77777777" w:rsidTr="0076416E">
        <w:trPr>
          <w:trHeight w:val="284"/>
        </w:trPr>
        <w:tc>
          <w:tcPr>
            <w:tcW w:w="176" w:type="pct"/>
            <w:shd w:val="clear" w:color="auto" w:fill="auto"/>
            <w:vAlign w:val="center"/>
          </w:tcPr>
          <w:p w14:paraId="5EF35056" w14:textId="77777777" w:rsidR="00D51E96" w:rsidRPr="0073260C" w:rsidRDefault="00D51E96" w:rsidP="00F76ECB">
            <w:pPr>
              <w:spacing w:after="0" w:line="240" w:lineRule="auto"/>
              <w:jc w:val="center"/>
              <w:rPr>
                <w:rFonts w:cstheme="minorHAnsi"/>
                <w:strike/>
                <w:color w:val="00B050"/>
                <w:sz w:val="16"/>
                <w:szCs w:val="16"/>
              </w:rPr>
            </w:pPr>
            <w:r w:rsidRPr="0073260C">
              <w:rPr>
                <w:rFonts w:cstheme="minorHAnsi"/>
                <w:strike/>
                <w:color w:val="00B050"/>
                <w:sz w:val="16"/>
                <w:szCs w:val="16"/>
              </w:rPr>
              <w:t>6.</w:t>
            </w:r>
          </w:p>
        </w:tc>
        <w:tc>
          <w:tcPr>
            <w:tcW w:w="4824" w:type="pct"/>
            <w:gridSpan w:val="3"/>
            <w:shd w:val="clear" w:color="auto" w:fill="auto"/>
            <w:vAlign w:val="center"/>
          </w:tcPr>
          <w:p w14:paraId="375DDA1F"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Vykonávanie operácii </w:t>
            </w:r>
          </w:p>
          <w:p w14:paraId="268599CD"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6E6A0C56" w14:textId="77777777" w:rsidR="00D51E96" w:rsidRPr="0073260C" w:rsidRDefault="00D51E96"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568284A" w14:textId="77777777" w:rsidR="00D51E96" w:rsidRPr="0073260C" w:rsidRDefault="00D51E96" w:rsidP="000E4642">
            <w:pPr>
              <w:pStyle w:val="Odsekzoznamu"/>
              <w:numPr>
                <w:ilvl w:val="0"/>
                <w:numId w:val="39"/>
              </w:numPr>
              <w:spacing w:after="0" w:line="240" w:lineRule="auto"/>
              <w:ind w:left="138" w:hanging="138"/>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37DE9233"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09B76FB" w14:textId="77777777" w:rsidR="00D51E96" w:rsidRPr="0073260C" w:rsidRDefault="00D51E96" w:rsidP="004800B7">
            <w:pPr>
              <w:pStyle w:val="Default"/>
              <w:keepLines/>
              <w:widowControl w:val="0"/>
              <w:numPr>
                <w:ilvl w:val="0"/>
                <w:numId w:val="472"/>
              </w:numPr>
              <w:ind w:left="281" w:hanging="28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279216C2" w14:textId="77777777" w:rsidTr="0076416E">
        <w:trPr>
          <w:trHeight w:val="284"/>
        </w:trPr>
        <w:tc>
          <w:tcPr>
            <w:tcW w:w="176" w:type="pct"/>
            <w:shd w:val="clear" w:color="auto" w:fill="auto"/>
            <w:vAlign w:val="center"/>
          </w:tcPr>
          <w:p w14:paraId="37F20E32" w14:textId="77777777" w:rsidR="00D51E96" w:rsidRPr="0073260C" w:rsidRDefault="00D51E96" w:rsidP="00F76ECB">
            <w:pPr>
              <w:spacing w:after="0" w:line="240" w:lineRule="auto"/>
              <w:jc w:val="center"/>
              <w:rPr>
                <w:rFonts w:cstheme="minorHAnsi"/>
                <w:strike/>
                <w:color w:val="00B050"/>
                <w:sz w:val="16"/>
                <w:szCs w:val="16"/>
              </w:rPr>
            </w:pPr>
            <w:r w:rsidRPr="0073260C">
              <w:rPr>
                <w:rFonts w:cstheme="minorHAnsi"/>
                <w:strike/>
                <w:color w:val="00B050"/>
                <w:sz w:val="16"/>
                <w:szCs w:val="16"/>
              </w:rPr>
              <w:t>7.</w:t>
            </w:r>
          </w:p>
        </w:tc>
        <w:tc>
          <w:tcPr>
            <w:tcW w:w="4824" w:type="pct"/>
            <w:gridSpan w:val="3"/>
            <w:shd w:val="clear" w:color="auto" w:fill="auto"/>
            <w:vAlign w:val="center"/>
          </w:tcPr>
          <w:p w14:paraId="5C176622" w14:textId="77777777" w:rsidR="00D51E96" w:rsidRPr="0073260C" w:rsidRDefault="00D51E96" w:rsidP="00F76ECB">
            <w:pPr>
              <w:spacing w:after="0" w:line="240" w:lineRule="auto"/>
              <w:rPr>
                <w:rFonts w:cstheme="minorHAnsi"/>
                <w:b/>
                <w:strike/>
                <w:color w:val="00B050"/>
                <w:sz w:val="16"/>
                <w:szCs w:val="16"/>
              </w:rPr>
            </w:pPr>
            <w:r w:rsidRPr="0073260C">
              <w:rPr>
                <w:rFonts w:cstheme="minorHAnsi"/>
                <w:b/>
                <w:strike/>
                <w:color w:val="00B050"/>
                <w:sz w:val="16"/>
                <w:szCs w:val="16"/>
              </w:rPr>
              <w:t>Projekt realizácie</w:t>
            </w:r>
          </w:p>
          <w:p w14:paraId="08B61B9E"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D4E3A24" w14:textId="77777777" w:rsidR="00D51E96" w:rsidRPr="0073260C" w:rsidRDefault="00D51E96" w:rsidP="000E4642">
            <w:pPr>
              <w:pStyle w:val="Odsekzoznamu"/>
              <w:numPr>
                <w:ilvl w:val="0"/>
                <w:numId w:val="48"/>
              </w:numPr>
              <w:spacing w:after="0" w:line="240" w:lineRule="auto"/>
              <w:ind w:left="190" w:hanging="190"/>
              <w:rPr>
                <w:rFonts w:cstheme="minorHAnsi"/>
                <w:bCs/>
                <w:strike/>
                <w:color w:val="00B050"/>
                <w:sz w:val="16"/>
                <w:szCs w:val="16"/>
              </w:rPr>
            </w:pPr>
            <w:r w:rsidRPr="0073260C">
              <w:rPr>
                <w:rFonts w:cstheme="minorHAnsi"/>
                <w:bCs/>
                <w:strike/>
                <w:color w:val="00B050"/>
                <w:sz w:val="16"/>
                <w:szCs w:val="16"/>
              </w:rPr>
              <w:t>Žiadateľ ako samostatnú prílohu predkladá Projekt realizácie (Príloha č.2B), ktorého cieľom je opísať projekt.</w:t>
            </w:r>
          </w:p>
          <w:p w14:paraId="4D194454" w14:textId="77777777" w:rsidR="00D51E96" w:rsidRPr="0073260C" w:rsidRDefault="00D51E96"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5D5F2EC5" w14:textId="77777777" w:rsidR="00D51E96" w:rsidRPr="0073260C" w:rsidRDefault="00D51E96" w:rsidP="000E4642">
            <w:pPr>
              <w:pStyle w:val="Odsekzoznamu"/>
              <w:numPr>
                <w:ilvl w:val="0"/>
                <w:numId w:val="48"/>
              </w:numPr>
              <w:spacing w:after="0" w:line="240" w:lineRule="auto"/>
              <w:ind w:left="139" w:hanging="142"/>
              <w:jc w:val="both"/>
              <w:rPr>
                <w:rFonts w:cstheme="minorHAnsi"/>
                <w:strike/>
                <w:color w:val="00B050"/>
                <w:sz w:val="16"/>
                <w:szCs w:val="16"/>
              </w:rPr>
            </w:pPr>
            <w:r w:rsidRPr="0073260C">
              <w:rPr>
                <w:rFonts w:cstheme="minorHAnsi"/>
                <w:strike/>
                <w:color w:val="00B050"/>
                <w:sz w:val="16"/>
                <w:szCs w:val="16"/>
              </w:rPr>
              <w:t xml:space="preserve">Projekt realizácie,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tc>
      </w:tr>
      <w:tr w:rsidR="0073260C" w:rsidRPr="0073260C" w14:paraId="02E09591" w14:textId="77777777" w:rsidTr="008B660B">
        <w:trPr>
          <w:trHeight w:val="284"/>
        </w:trPr>
        <w:tc>
          <w:tcPr>
            <w:tcW w:w="5000" w:type="pct"/>
            <w:gridSpan w:val="4"/>
            <w:shd w:val="clear" w:color="auto" w:fill="FFE599" w:themeFill="accent4" w:themeFillTint="66"/>
            <w:vAlign w:val="center"/>
          </w:tcPr>
          <w:p w14:paraId="2A7FC620" w14:textId="77777777" w:rsidR="00D51E96" w:rsidRPr="0073260C" w:rsidRDefault="00D51E96" w:rsidP="00F76ECB">
            <w:pPr>
              <w:pStyle w:val="Default"/>
              <w:keepLines/>
              <w:widowControl w:val="0"/>
              <w:rPr>
                <w:rFonts w:asciiTheme="minorHAnsi" w:hAnsiTheme="minorHAnsi" w:cstheme="minorHAnsi"/>
                <w:b/>
                <w:strike/>
                <w:color w:val="00B050"/>
                <w:sz w:val="20"/>
                <w:szCs w:val="20"/>
              </w:rPr>
            </w:pPr>
            <w:r w:rsidRPr="0073260C">
              <w:rPr>
                <w:rFonts w:asciiTheme="minorHAnsi" w:hAnsiTheme="minorHAnsi" w:cstheme="minorHAnsi"/>
                <w:b/>
                <w:strike/>
                <w:color w:val="00B050"/>
                <w:sz w:val="22"/>
                <w:szCs w:val="22"/>
              </w:rPr>
              <w:t>HODNOTIACE KRITÉRIA PRE VÝBER PROJEKTOV (BODOVACIE KRITÉRIA)</w:t>
            </w:r>
          </w:p>
        </w:tc>
      </w:tr>
      <w:tr w:rsidR="0073260C" w:rsidRPr="0073260C" w14:paraId="4D83C53F" w14:textId="77777777" w:rsidTr="008B660B">
        <w:trPr>
          <w:trHeight w:val="284"/>
        </w:trPr>
        <w:tc>
          <w:tcPr>
            <w:tcW w:w="5000" w:type="pct"/>
            <w:gridSpan w:val="4"/>
            <w:shd w:val="clear" w:color="auto" w:fill="FFE599" w:themeFill="accent4" w:themeFillTint="66"/>
            <w:vAlign w:val="center"/>
          </w:tcPr>
          <w:p w14:paraId="7CD68A47" w14:textId="77777777" w:rsidR="00D51E96" w:rsidRPr="0073260C" w:rsidRDefault="00D51E96" w:rsidP="00F76ECB">
            <w:pPr>
              <w:pStyle w:val="Default"/>
              <w:keepLines/>
              <w:widowControl w:val="0"/>
              <w:rPr>
                <w:rFonts w:asciiTheme="minorHAnsi" w:hAnsiTheme="minorHAnsi" w:cstheme="minorHAnsi"/>
                <w:b/>
                <w:strike/>
                <w:color w:val="00B050"/>
                <w:sz w:val="20"/>
                <w:szCs w:val="20"/>
              </w:rPr>
            </w:pPr>
            <w:r w:rsidRPr="0073260C">
              <w:rPr>
                <w:rFonts w:asciiTheme="minorHAnsi" w:hAnsiTheme="minorHAnsi" w:cstheme="minorHAnsi"/>
                <w:b/>
                <w:strike/>
                <w:color w:val="00B050"/>
                <w:sz w:val="22"/>
                <w:szCs w:val="22"/>
              </w:rPr>
              <w:t>POVINNÉ KRITÉRIA</w:t>
            </w:r>
          </w:p>
        </w:tc>
      </w:tr>
      <w:tr w:rsidR="0073260C" w:rsidRPr="0073260C" w14:paraId="0F122BFD" w14:textId="77777777" w:rsidTr="0076416E">
        <w:trPr>
          <w:trHeight w:val="284"/>
        </w:trPr>
        <w:tc>
          <w:tcPr>
            <w:tcW w:w="176" w:type="pct"/>
            <w:shd w:val="clear" w:color="auto" w:fill="FFF2CC" w:themeFill="accent4" w:themeFillTint="33"/>
          </w:tcPr>
          <w:p w14:paraId="5332F19B" w14:textId="77777777" w:rsidR="00D51E96" w:rsidRPr="0073260C" w:rsidRDefault="00D51E96" w:rsidP="00F76EC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24" w:type="pct"/>
            <w:gridSpan w:val="3"/>
            <w:shd w:val="clear" w:color="auto" w:fill="FFF2CC" w:themeFill="accent4" w:themeFillTint="33"/>
            <w:vAlign w:val="center"/>
          </w:tcPr>
          <w:p w14:paraId="646B9A7A"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8"/>
                <w:szCs w:val="18"/>
              </w:rPr>
              <w:t>Popis a preukázanie kritéria</w:t>
            </w:r>
          </w:p>
        </w:tc>
      </w:tr>
      <w:tr w:rsidR="0073260C" w:rsidRPr="0073260C" w14:paraId="4A8AC5F7" w14:textId="77777777" w:rsidTr="0076416E">
        <w:trPr>
          <w:trHeight w:val="284"/>
        </w:trPr>
        <w:tc>
          <w:tcPr>
            <w:tcW w:w="176" w:type="pct"/>
            <w:shd w:val="clear" w:color="auto" w:fill="auto"/>
            <w:vAlign w:val="center"/>
          </w:tcPr>
          <w:p w14:paraId="472E5171" w14:textId="77777777" w:rsidR="00D51E96" w:rsidRPr="0073260C" w:rsidRDefault="00D51E96" w:rsidP="00F76ECB">
            <w:pPr>
              <w:spacing w:after="0" w:line="240" w:lineRule="auto"/>
              <w:jc w:val="center"/>
              <w:rPr>
                <w:rFonts w:cstheme="minorHAnsi"/>
                <w:strike/>
                <w:color w:val="00B050"/>
                <w:sz w:val="16"/>
                <w:szCs w:val="16"/>
              </w:rPr>
            </w:pPr>
            <w:r w:rsidRPr="0073260C">
              <w:rPr>
                <w:rFonts w:cstheme="minorHAnsi"/>
                <w:strike/>
                <w:color w:val="00B050"/>
                <w:sz w:val="16"/>
                <w:szCs w:val="16"/>
              </w:rPr>
              <w:t>1.</w:t>
            </w:r>
          </w:p>
        </w:tc>
        <w:tc>
          <w:tcPr>
            <w:tcW w:w="4824" w:type="pct"/>
            <w:gridSpan w:val="3"/>
            <w:shd w:val="clear" w:color="auto" w:fill="auto"/>
            <w:vAlign w:val="center"/>
          </w:tcPr>
          <w:p w14:paraId="56F72F4C" w14:textId="77777777" w:rsidR="00D51E96" w:rsidRPr="0073260C" w:rsidRDefault="00D51E96" w:rsidP="00F76ECB">
            <w:pPr>
              <w:spacing w:after="0" w:line="240" w:lineRule="auto"/>
              <w:rPr>
                <w:rFonts w:cstheme="minorHAnsi"/>
                <w:b/>
                <w:strike/>
                <w:color w:val="00B050"/>
                <w:sz w:val="16"/>
                <w:szCs w:val="16"/>
              </w:rPr>
            </w:pPr>
            <w:proofErr w:type="spellStart"/>
            <w:r w:rsidRPr="0073260C">
              <w:rPr>
                <w:rFonts w:cstheme="minorHAnsi"/>
                <w:b/>
                <w:strike/>
                <w:color w:val="00B050"/>
                <w:sz w:val="16"/>
                <w:szCs w:val="16"/>
              </w:rPr>
              <w:t>Vidieckosť</w:t>
            </w:r>
            <w:proofErr w:type="spellEnd"/>
            <w:r w:rsidRPr="0073260C">
              <w:rPr>
                <w:rFonts w:cstheme="minorHAnsi"/>
                <w:b/>
                <w:strike/>
                <w:color w:val="00B050"/>
                <w:sz w:val="16"/>
                <w:szCs w:val="16"/>
              </w:rPr>
              <w:t xml:space="preserve"> (hustota obyvateľstva na km</w:t>
            </w:r>
            <w:r w:rsidRPr="0073260C">
              <w:rPr>
                <w:rFonts w:cstheme="minorHAnsi"/>
                <w:b/>
                <w:strike/>
                <w:color w:val="00B050"/>
                <w:sz w:val="16"/>
                <w:szCs w:val="16"/>
                <w:vertAlign w:val="superscript"/>
              </w:rPr>
              <w:t>2</w:t>
            </w:r>
            <w:r w:rsidRPr="0073260C">
              <w:rPr>
                <w:rFonts w:cstheme="minorHAnsi"/>
                <w:b/>
                <w:strike/>
                <w:color w:val="00B050"/>
                <w:sz w:val="16"/>
                <w:szCs w:val="16"/>
              </w:rPr>
              <w:t>):</w:t>
            </w:r>
          </w:p>
          <w:p w14:paraId="63DE48E1"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Projekt je umiestnený v obci s nasledovnou hustotou obyvateľov na km</w:t>
            </w:r>
            <w:r w:rsidRPr="0073260C">
              <w:rPr>
                <w:rFonts w:cstheme="minorHAnsi"/>
                <w:strike/>
                <w:color w:val="00B050"/>
                <w:sz w:val="16"/>
                <w:szCs w:val="16"/>
                <w:vertAlign w:val="superscript"/>
              </w:rPr>
              <w:t>2</w:t>
            </w:r>
            <w:r w:rsidRPr="0073260C">
              <w:rPr>
                <w:rFonts w:cstheme="minorHAnsi"/>
                <w:strike/>
                <w:color w:val="00B050"/>
                <w:sz w:val="16"/>
                <w:szCs w:val="16"/>
              </w:rPr>
              <w:t>:</w:t>
            </w:r>
          </w:p>
          <w:p w14:paraId="619ECA82"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 do 50 vrátane</w:t>
            </w:r>
          </w:p>
          <w:p w14:paraId="23CBD736"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 nad 50 do 100 vrátane</w:t>
            </w:r>
          </w:p>
          <w:p w14:paraId="5E0C015E"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 nad 100</w:t>
            </w:r>
          </w:p>
          <w:p w14:paraId="0D9D4952" w14:textId="77777777" w:rsidR="00D51E96" w:rsidRPr="0073260C" w:rsidRDefault="00D51E96" w:rsidP="00F76ECB">
            <w:pPr>
              <w:spacing w:after="0" w:line="240" w:lineRule="auto"/>
              <w:rPr>
                <w:rFonts w:cstheme="minorHAnsi"/>
                <w:strike/>
                <w:color w:val="00B050"/>
                <w:sz w:val="16"/>
                <w:szCs w:val="16"/>
              </w:rPr>
            </w:pPr>
          </w:p>
          <w:p w14:paraId="66127DEB"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pacing w:val="-4"/>
                <w:sz w:val="16"/>
                <w:szCs w:val="16"/>
              </w:rPr>
              <w:t>Projekt je umiestnený v okrese s nasledovnou</w:t>
            </w:r>
            <w:r w:rsidRPr="0073260C">
              <w:rPr>
                <w:rFonts w:cstheme="minorHAnsi"/>
                <w:strike/>
                <w:color w:val="00B050"/>
                <w:sz w:val="16"/>
                <w:szCs w:val="16"/>
              </w:rPr>
              <w:t xml:space="preserve"> hustotou obyvateľov na km</w:t>
            </w:r>
            <w:r w:rsidRPr="0073260C">
              <w:rPr>
                <w:rFonts w:cstheme="minorHAnsi"/>
                <w:strike/>
                <w:color w:val="00B050"/>
                <w:sz w:val="16"/>
                <w:szCs w:val="16"/>
                <w:vertAlign w:val="superscript"/>
              </w:rPr>
              <w:t>2</w:t>
            </w:r>
            <w:r w:rsidRPr="0073260C">
              <w:rPr>
                <w:rFonts w:cstheme="minorHAnsi"/>
                <w:strike/>
                <w:color w:val="00B050"/>
                <w:sz w:val="16"/>
                <w:szCs w:val="16"/>
              </w:rPr>
              <w:t>:</w:t>
            </w:r>
          </w:p>
          <w:p w14:paraId="6E7583E0"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 do 50 vrátane</w:t>
            </w:r>
          </w:p>
          <w:p w14:paraId="2D510A9C"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 nad 50 do 100 vrátane</w:t>
            </w:r>
          </w:p>
          <w:p w14:paraId="1910BB3F"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 xml:space="preserve">– nad 100  </w:t>
            </w:r>
          </w:p>
          <w:p w14:paraId="31EC18AF"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 xml:space="preserve">Údaje k 31.12. predchádzajúceho roka výzvy. U združení obcí sa použije vážený aritmetický priemer za obce, resp. okresy. </w:t>
            </w:r>
          </w:p>
          <w:p w14:paraId="497BBF46" w14:textId="77777777" w:rsidR="00D51E96" w:rsidRPr="0073260C" w:rsidRDefault="00D51E96" w:rsidP="00F76ECB">
            <w:pPr>
              <w:spacing w:after="0" w:line="240" w:lineRule="auto"/>
              <w:rPr>
                <w:rFonts w:cstheme="minorHAnsi"/>
                <w:strike/>
                <w:color w:val="00B050"/>
                <w:sz w:val="16"/>
                <w:szCs w:val="16"/>
              </w:rPr>
            </w:pPr>
            <w:r w:rsidRPr="0073260C">
              <w:rPr>
                <w:rFonts w:cstheme="minorHAnsi"/>
                <w:b/>
                <w:strike/>
                <w:color w:val="00B050"/>
                <w:sz w:val="16"/>
                <w:szCs w:val="16"/>
              </w:rPr>
              <w:t>Body sa spočítavajú.</w:t>
            </w:r>
          </w:p>
          <w:p w14:paraId="2B65C822"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ABB82CF" w14:textId="77777777" w:rsidR="00D51E96" w:rsidRPr="0073260C" w:rsidRDefault="00D51E96" w:rsidP="004800B7">
            <w:pPr>
              <w:pStyle w:val="Odsekzoznamu"/>
              <w:numPr>
                <w:ilvl w:val="0"/>
                <w:numId w:val="199"/>
              </w:numPr>
              <w:spacing w:after="0" w:line="240" w:lineRule="auto"/>
              <w:ind w:left="282" w:hanging="282"/>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6 – Miesto realizácie projektu)</w:t>
            </w:r>
          </w:p>
          <w:p w14:paraId="069643D3" w14:textId="77777777" w:rsidR="00D51E96" w:rsidRPr="0073260C" w:rsidRDefault="00D51E96" w:rsidP="00F76ECB">
            <w:pPr>
              <w:spacing w:after="0" w:line="240" w:lineRule="auto"/>
              <w:jc w:val="both"/>
              <w:rPr>
                <w:rFonts w:cstheme="minorHAnsi"/>
                <w:b/>
                <w:bCs/>
                <w:strike/>
                <w:color w:val="00B050"/>
                <w:sz w:val="18"/>
                <w:szCs w:val="18"/>
              </w:rPr>
            </w:pPr>
            <w:r w:rsidRPr="0073260C">
              <w:rPr>
                <w:rFonts w:cstheme="minorHAnsi"/>
                <w:b/>
                <w:strike/>
                <w:color w:val="00B050"/>
                <w:sz w:val="18"/>
                <w:szCs w:val="18"/>
                <w:u w:val="single"/>
              </w:rPr>
              <w:t>Spôsob overenia</w:t>
            </w:r>
          </w:p>
          <w:p w14:paraId="4DB4BC9C" w14:textId="07B0E46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Údaje zo Štatistického úradu SR k 31.12. </w:t>
            </w:r>
            <w:r w:rsidR="0024603F" w:rsidRPr="0073260C">
              <w:rPr>
                <w:rFonts w:cstheme="minorHAnsi"/>
                <w:strike/>
                <w:color w:val="00B050"/>
                <w:sz w:val="16"/>
                <w:szCs w:val="16"/>
              </w:rPr>
              <w:t xml:space="preserve"> predchádzajúceho roka </w:t>
            </w:r>
            <w:proofErr w:type="spellStart"/>
            <w:r w:rsidR="0024603F" w:rsidRPr="0073260C">
              <w:rPr>
                <w:rFonts w:cstheme="minorHAnsi"/>
                <w:strike/>
                <w:color w:val="00B050"/>
                <w:sz w:val="16"/>
                <w:szCs w:val="16"/>
              </w:rPr>
              <w:t>výzvy</w:t>
            </w:r>
            <w:r w:rsidR="00292CB0" w:rsidRPr="0073260C">
              <w:rPr>
                <w:rFonts w:cstheme="minorHAnsi"/>
                <w:strike/>
                <w:color w:val="00B050"/>
                <w:sz w:val="16"/>
                <w:szCs w:val="16"/>
              </w:rPr>
              <w:t>a</w:t>
            </w:r>
            <w:proofErr w:type="spellEnd"/>
            <w:r w:rsidRPr="0073260C">
              <w:rPr>
                <w:rFonts w:cstheme="minorHAnsi"/>
                <w:strike/>
                <w:color w:val="00B050"/>
                <w:sz w:val="16"/>
                <w:szCs w:val="16"/>
              </w:rPr>
              <w:t xml:space="preserve">. V prípade, ak sa projekt realizuje vo viacerých okresoch, body sa pridelia na základe </w:t>
            </w:r>
            <w:proofErr w:type="spellStart"/>
            <w:r w:rsidRPr="0073260C">
              <w:rPr>
                <w:rFonts w:cstheme="minorHAnsi"/>
                <w:strike/>
                <w:color w:val="00B050"/>
                <w:sz w:val="16"/>
                <w:szCs w:val="16"/>
              </w:rPr>
              <w:t>vidieckosti</w:t>
            </w:r>
            <w:proofErr w:type="spellEnd"/>
            <w:r w:rsidRPr="0073260C">
              <w:rPr>
                <w:rFonts w:cstheme="minorHAnsi"/>
                <w:strike/>
                <w:color w:val="00B050"/>
                <w:sz w:val="16"/>
                <w:szCs w:val="16"/>
              </w:rPr>
              <w:t xml:space="preserve"> vypočítanej aritmetickým priemerom z údajov zo všetkých okresov, kde sa projekt realizuje.</w:t>
            </w:r>
          </w:p>
          <w:p w14:paraId="29B48709"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Počet obyvateľov: </w:t>
            </w:r>
            <w:r w:rsidRPr="0073260C">
              <w:rPr>
                <w:rStyle w:val="Hypertextovprepojenie"/>
                <w:rFonts w:cstheme="minorHAnsi"/>
                <w:strike/>
                <w:color w:val="00B050"/>
                <w:sz w:val="16"/>
                <w:szCs w:val="16"/>
              </w:rPr>
              <w:t>http://datacube.statistics.sk/#!/view/sk/VBD_DEM/om7010rr/Preh%C4%BEad%20stavu%20a%20pohybu%20obyvate%C4%BEstva%20-%20obce%20%5Bom7010rr%5D</w:t>
            </w:r>
          </w:p>
          <w:p w14:paraId="0DAD405C"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Rozloha: </w:t>
            </w:r>
            <w:hyperlink r:id="rId83" w:anchor="!/view/sk/VBD_DEM/om7014rr/Hustota%20obyvate%C4%BEstva%20-%20obce%20%5Bom7014rr%5D" w:history="1">
              <w:r w:rsidRPr="0073260C">
                <w:rPr>
                  <w:rStyle w:val="Hypertextovprepojenie"/>
                  <w:rFonts w:cstheme="minorHAnsi"/>
                  <w:strike/>
                  <w:color w:val="00B050"/>
                  <w:sz w:val="16"/>
                  <w:szCs w:val="16"/>
                </w:rPr>
                <w:t>http://datacube.statistics.sk/#!/view/sk/VBD_DEM/om7014rr/Hustota%20obyvate%C4%BEstva%20-%20obce%20%5Bom7014rr%5D</w:t>
              </w:r>
            </w:hyperlink>
          </w:p>
        </w:tc>
      </w:tr>
      <w:tr w:rsidR="0073260C" w:rsidRPr="0073260C" w14:paraId="33F37C2B" w14:textId="77777777" w:rsidTr="0076416E">
        <w:trPr>
          <w:trHeight w:val="284"/>
        </w:trPr>
        <w:tc>
          <w:tcPr>
            <w:tcW w:w="176" w:type="pct"/>
            <w:shd w:val="clear" w:color="auto" w:fill="auto"/>
            <w:vAlign w:val="center"/>
          </w:tcPr>
          <w:p w14:paraId="48D96594" w14:textId="77777777" w:rsidR="00D51E96" w:rsidRPr="0073260C" w:rsidRDefault="00D51E96" w:rsidP="00F76ECB">
            <w:pPr>
              <w:spacing w:after="0" w:line="240" w:lineRule="auto"/>
              <w:jc w:val="center"/>
              <w:rPr>
                <w:rFonts w:cstheme="minorHAnsi"/>
                <w:strike/>
                <w:color w:val="00B050"/>
                <w:sz w:val="16"/>
                <w:szCs w:val="16"/>
              </w:rPr>
            </w:pPr>
            <w:r w:rsidRPr="0073260C">
              <w:rPr>
                <w:rFonts w:cstheme="minorHAnsi"/>
                <w:b/>
                <w:strike/>
                <w:color w:val="00B050"/>
                <w:sz w:val="16"/>
                <w:szCs w:val="16"/>
              </w:rPr>
              <w:lastRenderedPageBreak/>
              <w:t>2.</w:t>
            </w:r>
          </w:p>
        </w:tc>
        <w:tc>
          <w:tcPr>
            <w:tcW w:w="4824" w:type="pct"/>
            <w:gridSpan w:val="3"/>
            <w:shd w:val="clear" w:color="auto" w:fill="auto"/>
            <w:vAlign w:val="center"/>
          </w:tcPr>
          <w:p w14:paraId="571AB83B" w14:textId="77777777" w:rsidR="00D51E96" w:rsidRPr="0073260C" w:rsidRDefault="00D51E96" w:rsidP="00F76ECB">
            <w:pPr>
              <w:tabs>
                <w:tab w:val="left" w:pos="214"/>
              </w:tabs>
              <w:spacing w:after="0" w:line="240" w:lineRule="auto"/>
              <w:jc w:val="both"/>
              <w:rPr>
                <w:rFonts w:cstheme="minorHAnsi"/>
                <w:b/>
                <w:strike/>
                <w:color w:val="00B050"/>
                <w:sz w:val="18"/>
                <w:szCs w:val="18"/>
              </w:rPr>
            </w:pPr>
            <w:r w:rsidRPr="0073260C">
              <w:rPr>
                <w:rFonts w:cstheme="minorHAnsi"/>
                <w:b/>
                <w:strike/>
                <w:color w:val="00B050"/>
                <w:sz w:val="18"/>
                <w:szCs w:val="18"/>
              </w:rPr>
              <w:t>Projekt súvisí aj s ekonomickým rozvojom</w:t>
            </w:r>
          </w:p>
          <w:p w14:paraId="371A84A1" w14:textId="77777777" w:rsidR="00D51E96" w:rsidRPr="0073260C" w:rsidRDefault="00D51E96" w:rsidP="00F76ECB">
            <w:pPr>
              <w:tabs>
                <w:tab w:val="left" w:pos="214"/>
              </w:tabs>
              <w:spacing w:after="0" w:line="240" w:lineRule="auto"/>
              <w:jc w:val="both"/>
              <w:rPr>
                <w:rFonts w:cstheme="minorHAnsi"/>
                <w:strike/>
                <w:color w:val="00B050"/>
                <w:sz w:val="16"/>
                <w:szCs w:val="16"/>
              </w:rPr>
            </w:pPr>
            <w:r w:rsidRPr="0073260C">
              <w:rPr>
                <w:rFonts w:cstheme="minorHAnsi"/>
                <w:strike/>
                <w:color w:val="00B050"/>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0F5EDC1F"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452F5D9D"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45272D65" w14:textId="77777777" w:rsidR="00D51E96" w:rsidRPr="0073260C" w:rsidRDefault="00D51E96" w:rsidP="00F76ECB">
            <w:pPr>
              <w:spacing w:after="0" w:line="240" w:lineRule="auto"/>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 ktorým sa preukáže ako projekt:</w:t>
            </w:r>
          </w:p>
          <w:p w14:paraId="0B0561F9" w14:textId="77777777" w:rsidR="00D51E96" w:rsidRPr="0073260C" w:rsidRDefault="00D51E96" w:rsidP="004800B7">
            <w:pPr>
              <w:pStyle w:val="Odsekzoznamu"/>
              <w:numPr>
                <w:ilvl w:val="0"/>
                <w:numId w:val="185"/>
              </w:numPr>
              <w:tabs>
                <w:tab w:val="left" w:pos="214"/>
              </w:tabs>
              <w:spacing w:after="0" w:line="240" w:lineRule="auto"/>
              <w:ind w:left="209" w:hanging="209"/>
              <w:jc w:val="both"/>
              <w:rPr>
                <w:rFonts w:cstheme="minorHAnsi"/>
                <w:strike/>
                <w:color w:val="00B050"/>
                <w:sz w:val="16"/>
                <w:szCs w:val="16"/>
              </w:rPr>
            </w:pPr>
            <w:r w:rsidRPr="0073260C">
              <w:rPr>
                <w:rFonts w:cstheme="minorHAnsi"/>
                <w:strike/>
                <w:color w:val="00B050"/>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88C3E9C" w14:textId="77777777" w:rsidR="00D51E96" w:rsidRPr="0073260C" w:rsidRDefault="00D51E96" w:rsidP="00F76ECB">
            <w:pPr>
              <w:tabs>
                <w:tab w:val="left" w:pos="214"/>
              </w:tabs>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674AC681"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AAE28EB"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466481FB" w14:textId="77777777" w:rsidR="00D51E96" w:rsidRPr="0073260C" w:rsidRDefault="00D51E96"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18DB6662" w14:textId="77777777" w:rsidR="00D51E96" w:rsidRPr="0073260C" w:rsidRDefault="00D51E96" w:rsidP="009F1D61">
            <w:pPr>
              <w:pStyle w:val="Default"/>
              <w:keepLines/>
              <w:widowControl w:val="0"/>
              <w:numPr>
                <w:ilvl w:val="0"/>
                <w:numId w:val="98"/>
              </w:numPr>
              <w:ind w:left="139" w:hanging="14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59316C5E" w14:textId="77777777" w:rsidTr="0076416E">
        <w:trPr>
          <w:trHeight w:val="284"/>
        </w:trPr>
        <w:tc>
          <w:tcPr>
            <w:tcW w:w="176" w:type="pct"/>
            <w:shd w:val="clear" w:color="auto" w:fill="auto"/>
            <w:vAlign w:val="center"/>
          </w:tcPr>
          <w:p w14:paraId="1EEF4ACD" w14:textId="77777777" w:rsidR="00D51E96" w:rsidRPr="0073260C" w:rsidRDefault="00D51E96" w:rsidP="00F76ECB">
            <w:pPr>
              <w:spacing w:after="0" w:line="240" w:lineRule="auto"/>
              <w:jc w:val="center"/>
              <w:rPr>
                <w:rFonts w:cstheme="minorHAnsi"/>
                <w:strike/>
                <w:color w:val="00B050"/>
                <w:sz w:val="16"/>
                <w:szCs w:val="16"/>
              </w:rPr>
            </w:pPr>
            <w:r w:rsidRPr="0073260C">
              <w:rPr>
                <w:rFonts w:cstheme="minorHAnsi"/>
                <w:b/>
                <w:strike/>
                <w:color w:val="00B050"/>
                <w:sz w:val="16"/>
                <w:szCs w:val="16"/>
              </w:rPr>
              <w:t>3.</w:t>
            </w:r>
          </w:p>
        </w:tc>
        <w:tc>
          <w:tcPr>
            <w:tcW w:w="4824" w:type="pct"/>
            <w:gridSpan w:val="3"/>
            <w:shd w:val="clear" w:color="auto" w:fill="auto"/>
            <w:vAlign w:val="center"/>
          </w:tcPr>
          <w:p w14:paraId="5D155165"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Pridaná hodnota projektu</w:t>
            </w:r>
          </w:p>
          <w:p w14:paraId="15E06F01"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Projekt má pridanú hodnotu pre územie MAS:</w:t>
            </w:r>
          </w:p>
          <w:p w14:paraId="5E0F2EA3"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077D02AD"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61DC6A0E" w14:textId="77777777" w:rsidR="00D51E96" w:rsidRPr="0073260C" w:rsidRDefault="00D51E96" w:rsidP="00F76ECB">
            <w:pPr>
              <w:spacing w:after="0" w:line="240" w:lineRule="auto"/>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 ktorým sa preukáže ako projekt:</w:t>
            </w:r>
          </w:p>
          <w:p w14:paraId="5FDD98AA" w14:textId="77777777" w:rsidR="00D51E96" w:rsidRPr="0073260C" w:rsidRDefault="00D51E96" w:rsidP="004800B7">
            <w:pPr>
              <w:pStyle w:val="Odsekzoznamu"/>
              <w:numPr>
                <w:ilvl w:val="0"/>
                <w:numId w:val="147"/>
              </w:numPr>
              <w:spacing w:after="0" w:line="240" w:lineRule="auto"/>
              <w:ind w:left="176" w:hanging="176"/>
              <w:jc w:val="both"/>
              <w:rPr>
                <w:rStyle w:val="markedcontent"/>
                <w:rFonts w:cstheme="minorHAnsi"/>
                <w:bCs/>
                <w:strike/>
                <w:color w:val="00B050"/>
                <w:sz w:val="16"/>
                <w:szCs w:val="16"/>
              </w:rPr>
            </w:pPr>
            <w:r w:rsidRPr="0073260C">
              <w:rPr>
                <w:rStyle w:val="markedcontent"/>
                <w:rFonts w:cstheme="minorHAnsi"/>
                <w:strike/>
                <w:color w:val="00B050"/>
                <w:sz w:val="16"/>
                <w:szCs w:val="16"/>
              </w:rPr>
              <w:t xml:space="preserve">prispieva k rozvoju územia príslušnej MAS v nadväznosti na „Zdôvodnenie výberu“ </w:t>
            </w:r>
            <w:proofErr w:type="spellStart"/>
            <w:r w:rsidRPr="0073260C">
              <w:rPr>
                <w:rStyle w:val="markedcontent"/>
                <w:rFonts w:cstheme="minorHAnsi"/>
                <w:strike/>
                <w:color w:val="00B050"/>
                <w:sz w:val="16"/>
                <w:szCs w:val="16"/>
              </w:rPr>
              <w:t>podopatrenia</w:t>
            </w:r>
            <w:proofErr w:type="spellEnd"/>
            <w:r w:rsidRPr="0073260C">
              <w:rPr>
                <w:rStyle w:val="markedcontent"/>
                <w:rFonts w:cstheme="minorHAnsi"/>
                <w:strike/>
                <w:color w:val="00B050"/>
                <w:sz w:val="16"/>
                <w:szCs w:val="16"/>
              </w:rPr>
              <w:t xml:space="preserve"> zo strany MAS  v akčnom pláne stratégie CLLD pre príslušne </w:t>
            </w:r>
            <w:proofErr w:type="spellStart"/>
            <w:r w:rsidRPr="0073260C">
              <w:rPr>
                <w:rStyle w:val="markedcontent"/>
                <w:rFonts w:cstheme="minorHAnsi"/>
                <w:strike/>
                <w:color w:val="00B050"/>
                <w:sz w:val="16"/>
                <w:szCs w:val="16"/>
              </w:rPr>
              <w:t>podopatrenie</w:t>
            </w:r>
            <w:proofErr w:type="spellEnd"/>
            <w:r w:rsidRPr="0073260C">
              <w:rPr>
                <w:rStyle w:val="markedcontent"/>
                <w:rFonts w:cstheme="minorHAnsi"/>
                <w:strike/>
                <w:color w:val="00B050"/>
                <w:sz w:val="16"/>
                <w:szCs w:val="16"/>
              </w:rPr>
              <w:t xml:space="preserve">, </w:t>
            </w:r>
          </w:p>
          <w:p w14:paraId="53369C15" w14:textId="77777777" w:rsidR="00D51E96" w:rsidRPr="0073260C" w:rsidRDefault="00D51E96" w:rsidP="004800B7">
            <w:pPr>
              <w:pStyle w:val="Odsekzoznamu"/>
              <w:numPr>
                <w:ilvl w:val="0"/>
                <w:numId w:val="147"/>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vytvára pridanú hodnotu pre územie MAS (čo bude výstupom projektu a jeho pridaná hodnota).</w:t>
            </w:r>
          </w:p>
          <w:p w14:paraId="710EA1CD" w14:textId="77777777" w:rsidR="00D51E96" w:rsidRPr="0073260C" w:rsidRDefault="00D51E96" w:rsidP="00F76ECB">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59621CF3"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3FD6A46"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4BE2CAA8" w14:textId="77777777" w:rsidR="00D51E96" w:rsidRPr="0073260C" w:rsidRDefault="00D51E96"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568576F5" w14:textId="77777777" w:rsidR="00D51E96" w:rsidRPr="0073260C" w:rsidRDefault="00D51E96" w:rsidP="009F1D61">
            <w:pPr>
              <w:pStyle w:val="Odsekzoznamu"/>
              <w:numPr>
                <w:ilvl w:val="0"/>
                <w:numId w:val="98"/>
              </w:numPr>
              <w:spacing w:after="0" w:line="240" w:lineRule="auto"/>
              <w:ind w:left="215" w:hanging="215"/>
              <w:jc w:val="both"/>
              <w:rPr>
                <w:rFonts w:cstheme="minorHAnsi"/>
                <w:bCs/>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6B166B3B" w14:textId="77777777" w:rsidTr="0076416E">
        <w:trPr>
          <w:trHeight w:val="284"/>
        </w:trPr>
        <w:tc>
          <w:tcPr>
            <w:tcW w:w="176" w:type="pct"/>
            <w:shd w:val="clear" w:color="auto" w:fill="auto"/>
            <w:vAlign w:val="center"/>
          </w:tcPr>
          <w:p w14:paraId="58174A68" w14:textId="77777777" w:rsidR="00D51E96" w:rsidRPr="0073260C" w:rsidRDefault="00D51E96" w:rsidP="00F76ECB">
            <w:pPr>
              <w:spacing w:after="0" w:line="240" w:lineRule="auto"/>
              <w:jc w:val="center"/>
              <w:rPr>
                <w:rFonts w:cstheme="minorHAnsi"/>
                <w:strike/>
                <w:color w:val="00B050"/>
                <w:sz w:val="16"/>
                <w:szCs w:val="16"/>
              </w:rPr>
            </w:pPr>
            <w:r w:rsidRPr="0073260C">
              <w:rPr>
                <w:rFonts w:cstheme="minorHAnsi"/>
                <w:b/>
                <w:strike/>
                <w:color w:val="00B050"/>
                <w:sz w:val="16"/>
                <w:szCs w:val="16"/>
              </w:rPr>
              <w:t>4.</w:t>
            </w:r>
          </w:p>
        </w:tc>
        <w:tc>
          <w:tcPr>
            <w:tcW w:w="4824" w:type="pct"/>
            <w:gridSpan w:val="3"/>
            <w:shd w:val="clear" w:color="auto" w:fill="auto"/>
            <w:vAlign w:val="center"/>
          </w:tcPr>
          <w:p w14:paraId="108E6614"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Súlad projektu so stratégiou CLLD</w:t>
            </w:r>
          </w:p>
          <w:p w14:paraId="41EECF21" w14:textId="77777777" w:rsidR="00D51E96" w:rsidRPr="0073260C" w:rsidRDefault="00D51E96" w:rsidP="00F76ECB">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Projekt je v súlade so stratégiou CLLD. </w:t>
            </w:r>
          </w:p>
          <w:p w14:paraId="018CF1DE"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17279310"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6441963E" w14:textId="77777777" w:rsidR="00D51E96" w:rsidRPr="0073260C" w:rsidRDefault="00D51E96" w:rsidP="00F76ECB">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v Projekte realizácie uvedie:</w:t>
            </w:r>
          </w:p>
          <w:p w14:paraId="432DAE2A"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problém zo stratégie CLLD, ktorý projekt rieši, </w:t>
            </w:r>
          </w:p>
          <w:p w14:paraId="4A7F5720"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súlad projektu s  potrebou územia uvedenou v stratégii CLLD,</w:t>
            </w:r>
          </w:p>
          <w:p w14:paraId="123E469C"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spôsob akým projekt rieši problém alebo potrebu územia uvedené v stratégii CLLD, </w:t>
            </w:r>
          </w:p>
          <w:p w14:paraId="7A279C4B"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nadväznosť na </w:t>
            </w:r>
            <w:r w:rsidRPr="0073260C">
              <w:rPr>
                <w:rFonts w:cstheme="minorHAnsi"/>
                <w:bCs/>
                <w:strike/>
                <w:color w:val="00B050"/>
                <w:sz w:val="16"/>
                <w:szCs w:val="16"/>
              </w:rPr>
              <w:t xml:space="preserve">špecifický cieľ/prioritu/ </w:t>
            </w:r>
            <w:proofErr w:type="spellStart"/>
            <w:r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stratégie CLLD.</w:t>
            </w:r>
          </w:p>
          <w:p w14:paraId="5CA3F057" w14:textId="77777777" w:rsidR="00D51E96" w:rsidRPr="0073260C" w:rsidRDefault="00D51E96"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184826A1"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2FEACFB"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lastRenderedPageBreak/>
              <w:t>Popis v projekte realizácie (Príloha 2B k príručke pre prijímateľa LEADER)</w:t>
            </w:r>
          </w:p>
          <w:p w14:paraId="1F3EDF65"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4A0CE0BC" w14:textId="77777777" w:rsidR="00D51E96" w:rsidRPr="0073260C" w:rsidRDefault="00D51E96"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1021A6D2" w14:textId="77777777" w:rsidTr="0076416E">
        <w:trPr>
          <w:trHeight w:val="284"/>
        </w:trPr>
        <w:tc>
          <w:tcPr>
            <w:tcW w:w="176" w:type="pct"/>
            <w:shd w:val="clear" w:color="auto" w:fill="auto"/>
            <w:vAlign w:val="center"/>
          </w:tcPr>
          <w:p w14:paraId="561C9597" w14:textId="77777777" w:rsidR="00D51E96" w:rsidRPr="0073260C" w:rsidRDefault="00D51E96" w:rsidP="00F76ECB">
            <w:pPr>
              <w:spacing w:after="0" w:line="240" w:lineRule="auto"/>
              <w:jc w:val="center"/>
              <w:rPr>
                <w:rFonts w:cstheme="minorHAnsi"/>
                <w:strike/>
                <w:color w:val="00B050"/>
                <w:sz w:val="16"/>
                <w:szCs w:val="16"/>
              </w:rPr>
            </w:pPr>
            <w:r w:rsidRPr="0073260C">
              <w:rPr>
                <w:rFonts w:cstheme="minorHAnsi"/>
                <w:b/>
                <w:strike/>
                <w:color w:val="00B050"/>
                <w:sz w:val="16"/>
                <w:szCs w:val="16"/>
              </w:rPr>
              <w:lastRenderedPageBreak/>
              <w:t>5.</w:t>
            </w:r>
          </w:p>
        </w:tc>
        <w:tc>
          <w:tcPr>
            <w:tcW w:w="4824" w:type="pct"/>
            <w:gridSpan w:val="3"/>
            <w:shd w:val="clear" w:color="auto" w:fill="auto"/>
            <w:vAlign w:val="center"/>
          </w:tcPr>
          <w:p w14:paraId="21A3B612"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Zameranie projektu</w:t>
            </w:r>
          </w:p>
          <w:p w14:paraId="208C9FD1"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Projekt je zameraný na:</w:t>
            </w:r>
          </w:p>
          <w:p w14:paraId="4DDBCF25" w14:textId="77777777" w:rsidR="00D51E96" w:rsidRPr="0073260C" w:rsidRDefault="00D51E96" w:rsidP="004800B7">
            <w:pPr>
              <w:pStyle w:val="Odsekzoznamu"/>
              <w:numPr>
                <w:ilvl w:val="0"/>
                <w:numId w:val="318"/>
              </w:numPr>
              <w:spacing w:after="0" w:line="240" w:lineRule="auto"/>
              <w:ind w:left="282" w:hanging="284"/>
              <w:jc w:val="both"/>
              <w:rPr>
                <w:rFonts w:cstheme="minorHAnsi"/>
                <w:strike/>
                <w:color w:val="00B050"/>
                <w:sz w:val="16"/>
                <w:szCs w:val="16"/>
              </w:rPr>
            </w:pPr>
            <w:r w:rsidRPr="0073260C">
              <w:rPr>
                <w:rFonts w:cstheme="minorHAnsi"/>
                <w:strike/>
                <w:color w:val="00B050"/>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4A69D74" w14:textId="77777777" w:rsidR="00D51E96" w:rsidRPr="0073260C" w:rsidRDefault="00D51E96" w:rsidP="004800B7">
            <w:pPr>
              <w:pStyle w:val="Odsekzoznamu"/>
              <w:numPr>
                <w:ilvl w:val="0"/>
                <w:numId w:val="318"/>
              </w:numPr>
              <w:spacing w:after="0" w:line="240" w:lineRule="auto"/>
              <w:ind w:left="282" w:hanging="284"/>
              <w:jc w:val="both"/>
              <w:rPr>
                <w:rFonts w:cstheme="minorHAnsi"/>
                <w:strike/>
                <w:color w:val="00B050"/>
                <w:sz w:val="16"/>
                <w:szCs w:val="16"/>
              </w:rPr>
            </w:pPr>
            <w:r w:rsidRPr="0073260C">
              <w:rPr>
                <w:rFonts w:cstheme="minorHAnsi"/>
                <w:strike/>
                <w:color w:val="00B050"/>
                <w:sz w:val="16"/>
                <w:szCs w:val="16"/>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14:paraId="06F32AE9" w14:textId="77777777" w:rsidR="00D51E96" w:rsidRPr="0073260C" w:rsidRDefault="00D51E96" w:rsidP="00F76ECB">
            <w:pPr>
              <w:spacing w:after="0" w:line="240" w:lineRule="auto"/>
              <w:ind w:left="-2"/>
              <w:jc w:val="both"/>
              <w:rPr>
                <w:rFonts w:cstheme="minorHAnsi"/>
                <w:strike/>
                <w:color w:val="00B050"/>
                <w:sz w:val="16"/>
                <w:szCs w:val="16"/>
              </w:rPr>
            </w:pPr>
            <w:r w:rsidRPr="0073260C">
              <w:rPr>
                <w:rFonts w:cstheme="minorHAnsi"/>
                <w:strike/>
                <w:color w:val="00B050"/>
                <w:sz w:val="16"/>
                <w:szCs w:val="16"/>
                <w:u w:val="single"/>
              </w:rPr>
              <w:t>Body sa nespočítavajú.</w:t>
            </w:r>
          </w:p>
          <w:p w14:paraId="39C1CFDD" w14:textId="77777777" w:rsidR="00D51E96" w:rsidRPr="0073260C" w:rsidRDefault="00D51E96" w:rsidP="00F76ECB">
            <w:pPr>
              <w:spacing w:after="0" w:line="240" w:lineRule="auto"/>
              <w:ind w:left="-2"/>
              <w:jc w:val="both"/>
              <w:rPr>
                <w:rFonts w:cstheme="minorHAnsi"/>
                <w:strike/>
                <w:color w:val="00B050"/>
                <w:sz w:val="16"/>
                <w:szCs w:val="16"/>
              </w:rPr>
            </w:pPr>
            <w:r w:rsidRPr="0073260C">
              <w:rPr>
                <w:rFonts w:cstheme="minorHAnsi"/>
                <w:strike/>
                <w:color w:val="00B050"/>
                <w:sz w:val="16"/>
                <w:szCs w:val="16"/>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14:paraId="5B5012FF" w14:textId="77777777" w:rsidR="00D51E96" w:rsidRPr="0073260C" w:rsidRDefault="00D51E96" w:rsidP="004800B7">
            <w:pPr>
              <w:numPr>
                <w:ilvl w:val="0"/>
                <w:numId w:val="209"/>
              </w:numPr>
              <w:spacing w:after="0" w:line="240" w:lineRule="auto"/>
              <w:ind w:left="281" w:hanging="281"/>
              <w:jc w:val="both"/>
              <w:rPr>
                <w:rFonts w:cstheme="minorHAnsi"/>
                <w:strike/>
                <w:color w:val="00B050"/>
                <w:sz w:val="16"/>
                <w:szCs w:val="16"/>
              </w:rPr>
            </w:pPr>
            <w:r w:rsidRPr="0073260C">
              <w:rPr>
                <w:rFonts w:cstheme="minorHAnsi"/>
                <w:strike/>
                <w:color w:val="00B050"/>
                <w:sz w:val="16"/>
                <w:szCs w:val="16"/>
              </w:rPr>
              <w:t>aktuálny stav a súčasné trendy rozvoja miestnej kultúry,</w:t>
            </w:r>
          </w:p>
          <w:p w14:paraId="29F5A5F1" w14:textId="77777777" w:rsidR="00D51E96" w:rsidRPr="0073260C" w:rsidRDefault="00D51E96" w:rsidP="004800B7">
            <w:pPr>
              <w:numPr>
                <w:ilvl w:val="0"/>
                <w:numId w:val="209"/>
              </w:numPr>
              <w:spacing w:after="0" w:line="240" w:lineRule="auto"/>
              <w:ind w:left="281" w:hanging="281"/>
              <w:jc w:val="both"/>
              <w:rPr>
                <w:rFonts w:cstheme="minorHAnsi"/>
                <w:strike/>
                <w:color w:val="00B050"/>
                <w:sz w:val="16"/>
                <w:szCs w:val="16"/>
              </w:rPr>
            </w:pPr>
            <w:r w:rsidRPr="0073260C">
              <w:rPr>
                <w:rFonts w:cstheme="minorHAnsi"/>
                <w:strike/>
                <w:color w:val="00B050"/>
                <w:sz w:val="16"/>
                <w:szCs w:val="16"/>
              </w:rPr>
              <w:t>prehľad základných nástrojov rozvoja miestnej kultúry,</w:t>
            </w:r>
          </w:p>
          <w:p w14:paraId="4FEBD834" w14:textId="77777777" w:rsidR="00D51E96" w:rsidRPr="0073260C" w:rsidRDefault="00D51E96" w:rsidP="004800B7">
            <w:pPr>
              <w:numPr>
                <w:ilvl w:val="0"/>
                <w:numId w:val="209"/>
              </w:numPr>
              <w:spacing w:after="0" w:line="240" w:lineRule="auto"/>
              <w:ind w:left="281" w:hanging="281"/>
              <w:jc w:val="both"/>
              <w:rPr>
                <w:rFonts w:cstheme="minorHAnsi"/>
                <w:strike/>
                <w:color w:val="00B050"/>
                <w:sz w:val="16"/>
                <w:szCs w:val="16"/>
              </w:rPr>
            </w:pPr>
            <w:r w:rsidRPr="0073260C">
              <w:rPr>
                <w:rFonts w:cstheme="minorHAnsi"/>
                <w:strike/>
                <w:color w:val="00B050"/>
                <w:sz w:val="16"/>
                <w:szCs w:val="16"/>
              </w:rPr>
              <w:t>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25D231F0" w14:textId="77777777" w:rsidR="00D51E96" w:rsidRPr="0073260C" w:rsidRDefault="00D51E96" w:rsidP="004800B7">
            <w:pPr>
              <w:numPr>
                <w:ilvl w:val="0"/>
                <w:numId w:val="209"/>
              </w:numPr>
              <w:spacing w:after="0" w:line="240" w:lineRule="auto"/>
              <w:ind w:left="281" w:hanging="281"/>
              <w:jc w:val="both"/>
              <w:rPr>
                <w:rFonts w:cstheme="minorHAnsi"/>
                <w:strike/>
                <w:color w:val="00B050"/>
                <w:sz w:val="16"/>
                <w:szCs w:val="16"/>
              </w:rPr>
            </w:pPr>
            <w:r w:rsidRPr="0073260C">
              <w:rPr>
                <w:rFonts w:cstheme="minorHAnsi"/>
                <w:strike/>
                <w:color w:val="00B050"/>
                <w:sz w:val="16"/>
                <w:szCs w:val="16"/>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0BD27F02" w14:textId="77777777" w:rsidR="00D51E96" w:rsidRPr="0073260C" w:rsidRDefault="00D51E96" w:rsidP="004800B7">
            <w:pPr>
              <w:numPr>
                <w:ilvl w:val="0"/>
                <w:numId w:val="209"/>
              </w:numPr>
              <w:spacing w:after="0" w:line="240" w:lineRule="auto"/>
              <w:ind w:left="281" w:hanging="281"/>
              <w:jc w:val="both"/>
              <w:rPr>
                <w:rFonts w:cstheme="minorHAnsi"/>
                <w:strike/>
                <w:color w:val="00B050"/>
                <w:sz w:val="16"/>
                <w:szCs w:val="16"/>
              </w:rPr>
            </w:pPr>
            <w:r w:rsidRPr="0073260C">
              <w:rPr>
                <w:rFonts w:cstheme="minorHAnsi"/>
                <w:strike/>
                <w:color w:val="00B050"/>
                <w:sz w:val="16"/>
                <w:szCs w:val="16"/>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255F39C2"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1378CA2" w14:textId="77777777" w:rsidR="00D51E96" w:rsidRPr="0073260C" w:rsidRDefault="00D51E96" w:rsidP="000E4642">
            <w:pPr>
              <w:pStyle w:val="Odsekzoznamu"/>
              <w:numPr>
                <w:ilvl w:val="0"/>
                <w:numId w:val="34"/>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5B1B15CA" w14:textId="77777777" w:rsidR="00D51E96" w:rsidRPr="0073260C" w:rsidRDefault="00D51E96" w:rsidP="000E4642">
            <w:pPr>
              <w:pStyle w:val="Odsekzoznamu"/>
              <w:numPr>
                <w:ilvl w:val="0"/>
                <w:numId w:val="34"/>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391FD8A6" w14:textId="77777777" w:rsidR="00D51E96" w:rsidRPr="0073260C" w:rsidRDefault="00D51E96" w:rsidP="000E4642">
            <w:pPr>
              <w:pStyle w:val="Odsekzoznamu"/>
              <w:numPr>
                <w:ilvl w:val="0"/>
                <w:numId w:val="34"/>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15C73239"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5DE66FD" w14:textId="77777777" w:rsidR="00D51E96" w:rsidRPr="0073260C" w:rsidRDefault="00D51E96" w:rsidP="004800B7">
            <w:pPr>
              <w:pStyle w:val="Odsekzoznamu"/>
              <w:numPr>
                <w:ilvl w:val="0"/>
                <w:numId w:val="473"/>
              </w:numPr>
              <w:spacing w:after="0" w:line="240" w:lineRule="auto"/>
              <w:ind w:left="139" w:hanging="142"/>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5EA24F22" w14:textId="77777777" w:rsidTr="0076416E">
        <w:trPr>
          <w:trHeight w:val="284"/>
        </w:trPr>
        <w:tc>
          <w:tcPr>
            <w:tcW w:w="176" w:type="pct"/>
            <w:shd w:val="clear" w:color="auto" w:fill="auto"/>
            <w:vAlign w:val="center"/>
          </w:tcPr>
          <w:p w14:paraId="267877B8" w14:textId="617746F3" w:rsidR="00D51E96" w:rsidRPr="0073260C" w:rsidRDefault="000A23FF" w:rsidP="00F76ECB">
            <w:pPr>
              <w:spacing w:after="0" w:line="240" w:lineRule="auto"/>
              <w:jc w:val="center"/>
              <w:rPr>
                <w:rFonts w:cstheme="minorHAnsi"/>
                <w:strike/>
                <w:color w:val="00B050"/>
                <w:sz w:val="16"/>
                <w:szCs w:val="16"/>
              </w:rPr>
            </w:pPr>
            <w:r w:rsidRPr="0073260C">
              <w:rPr>
                <w:rFonts w:cstheme="minorHAnsi"/>
                <w:b/>
                <w:strike/>
                <w:color w:val="00B050"/>
                <w:sz w:val="16"/>
                <w:szCs w:val="16"/>
              </w:rPr>
              <w:t>6</w:t>
            </w:r>
            <w:r w:rsidR="00D51E96" w:rsidRPr="0073260C">
              <w:rPr>
                <w:rFonts w:cstheme="minorHAnsi"/>
                <w:b/>
                <w:strike/>
                <w:color w:val="00B050"/>
                <w:sz w:val="16"/>
                <w:szCs w:val="16"/>
              </w:rPr>
              <w:t>.</w:t>
            </w:r>
          </w:p>
        </w:tc>
        <w:tc>
          <w:tcPr>
            <w:tcW w:w="4824" w:type="pct"/>
            <w:gridSpan w:val="3"/>
            <w:shd w:val="clear" w:color="auto" w:fill="auto"/>
            <w:vAlign w:val="center"/>
          </w:tcPr>
          <w:p w14:paraId="769595B2" w14:textId="77777777" w:rsidR="00D51E96" w:rsidRPr="0073260C" w:rsidRDefault="00D51E96" w:rsidP="00F76ECB">
            <w:pPr>
              <w:spacing w:after="0" w:line="240" w:lineRule="auto"/>
              <w:rPr>
                <w:rStyle w:val="markedcontent"/>
                <w:rFonts w:cstheme="minorHAnsi"/>
                <w:b/>
                <w:strike/>
                <w:color w:val="00B050"/>
                <w:sz w:val="18"/>
                <w:szCs w:val="18"/>
              </w:rPr>
            </w:pPr>
            <w:r w:rsidRPr="0073260C">
              <w:rPr>
                <w:rStyle w:val="markedcontent"/>
                <w:rFonts w:cstheme="minorHAnsi"/>
                <w:b/>
                <w:strike/>
                <w:color w:val="00B050"/>
                <w:sz w:val="18"/>
                <w:szCs w:val="18"/>
              </w:rPr>
              <w:t xml:space="preserve">Príspevok projektu k zachovaniu kultúrneho a prírodného dedičstva </w:t>
            </w:r>
          </w:p>
          <w:p w14:paraId="639CD548"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12AF22AC"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63D1C918"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 ktorým sa preukáže ako projekt prispieva k:</w:t>
            </w:r>
          </w:p>
          <w:p w14:paraId="021C88CC" w14:textId="77777777" w:rsidR="00D51E96" w:rsidRPr="0073260C" w:rsidRDefault="00D51E96" w:rsidP="000E4642">
            <w:pPr>
              <w:pStyle w:val="Odsekzoznamu"/>
              <w:numPr>
                <w:ilvl w:val="0"/>
                <w:numId w:val="51"/>
              </w:numPr>
              <w:spacing w:after="0" w:line="240" w:lineRule="auto"/>
              <w:ind w:left="139" w:hanging="142"/>
              <w:jc w:val="both"/>
              <w:rPr>
                <w:rStyle w:val="markedcontent"/>
                <w:rFonts w:cstheme="minorHAnsi"/>
                <w:strike/>
                <w:color w:val="00B050"/>
                <w:sz w:val="16"/>
                <w:szCs w:val="16"/>
              </w:rPr>
            </w:pPr>
            <w:r w:rsidRPr="0073260C">
              <w:rPr>
                <w:rStyle w:val="markedcontent"/>
                <w:rFonts w:cstheme="minorHAnsi"/>
                <w:strike/>
                <w:color w:val="00B050"/>
                <w:sz w:val="16"/>
                <w:szCs w:val="16"/>
              </w:rPr>
              <w:t xml:space="preserve">zachovaniu kultúrneho a prírodného dedičstva, </w:t>
            </w:r>
          </w:p>
          <w:p w14:paraId="1BB89CE1" w14:textId="77777777" w:rsidR="00D51E96" w:rsidRPr="0073260C" w:rsidRDefault="00D51E96" w:rsidP="000E4642">
            <w:pPr>
              <w:pStyle w:val="Odsekzoznamu"/>
              <w:numPr>
                <w:ilvl w:val="0"/>
                <w:numId w:val="51"/>
              </w:numPr>
              <w:spacing w:after="0" w:line="240" w:lineRule="auto"/>
              <w:ind w:left="139" w:hanging="142"/>
              <w:jc w:val="both"/>
              <w:rPr>
                <w:rStyle w:val="markedcontent"/>
                <w:rFonts w:cstheme="minorHAnsi"/>
                <w:strike/>
                <w:color w:val="00B050"/>
                <w:sz w:val="16"/>
                <w:szCs w:val="16"/>
              </w:rPr>
            </w:pPr>
            <w:r w:rsidRPr="0073260C">
              <w:rPr>
                <w:rStyle w:val="markedcontent"/>
                <w:rFonts w:cstheme="minorHAnsi"/>
                <w:strike/>
                <w:color w:val="00B050"/>
                <w:sz w:val="16"/>
                <w:szCs w:val="16"/>
              </w:rPr>
              <w:t xml:space="preserve">následnému potenciálu využitia výsledkov projektu na miestnej, regionálnej úrovni alebo v rámci napr. rozvoja kultúrno-poznávacieho cestovného ruchu, </w:t>
            </w:r>
          </w:p>
          <w:p w14:paraId="14672202" w14:textId="77777777" w:rsidR="00D51E96" w:rsidRPr="0073260C" w:rsidRDefault="00D51E96" w:rsidP="000E4642">
            <w:pPr>
              <w:pStyle w:val="Odsekzoznamu"/>
              <w:numPr>
                <w:ilvl w:val="0"/>
                <w:numId w:val="51"/>
              </w:numPr>
              <w:spacing w:after="0" w:line="240" w:lineRule="auto"/>
              <w:ind w:left="139" w:hanging="142"/>
              <w:jc w:val="both"/>
              <w:rPr>
                <w:rStyle w:val="markedcontent"/>
                <w:rFonts w:cstheme="minorHAnsi"/>
                <w:strike/>
                <w:color w:val="00B050"/>
                <w:sz w:val="16"/>
                <w:szCs w:val="16"/>
              </w:rPr>
            </w:pPr>
            <w:r w:rsidRPr="0073260C">
              <w:rPr>
                <w:rStyle w:val="markedcontent"/>
                <w:rFonts w:cstheme="minorHAnsi"/>
                <w:strike/>
                <w:color w:val="00B050"/>
                <w:sz w:val="16"/>
                <w:szCs w:val="16"/>
              </w:rPr>
              <w:t>či sa na základe výsledkov projektu plánuje ďalej rozširovať ponuka kultúrnych služieb existujúcich v mieste realizácie projektu.</w:t>
            </w:r>
          </w:p>
          <w:p w14:paraId="53906F08" w14:textId="77777777" w:rsidR="00D51E96" w:rsidRPr="0073260C" w:rsidRDefault="00D51E96" w:rsidP="00F76ECB">
            <w:pPr>
              <w:pStyle w:val="Default"/>
              <w:keepLines/>
              <w:widowControl w:val="0"/>
              <w:jc w:val="both"/>
              <w:rPr>
                <w:rFonts w:asciiTheme="minorHAnsi" w:hAnsiTheme="minorHAnsi" w:cstheme="minorHAnsi"/>
                <w:strike/>
                <w:color w:val="00B050"/>
                <w:sz w:val="16"/>
                <w:szCs w:val="16"/>
                <w:u w:val="single"/>
              </w:rPr>
            </w:pPr>
            <w:r w:rsidRPr="0073260C">
              <w:rPr>
                <w:rFonts w:asciiTheme="minorHAnsi" w:hAnsiTheme="minorHAnsi" w:cstheme="minorHAnsi"/>
                <w:strike/>
                <w:color w:val="00B050"/>
                <w:sz w:val="16"/>
                <w:szCs w:val="16"/>
                <w:u w:val="single"/>
              </w:rPr>
              <w:t>MAS stanoví body v prípade odpovede áno, aj v prípade odpovede nie.</w:t>
            </w:r>
          </w:p>
          <w:p w14:paraId="67006A9C"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606C14F" w14:textId="77777777" w:rsidR="00D51E96" w:rsidRPr="0073260C" w:rsidRDefault="00D51E96" w:rsidP="000E4642">
            <w:pPr>
              <w:pStyle w:val="Odsekzoznamu"/>
              <w:numPr>
                <w:ilvl w:val="0"/>
                <w:numId w:val="34"/>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1C32B6FD"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0A2BFBB" w14:textId="77777777" w:rsidR="00D51E96" w:rsidRPr="0073260C" w:rsidRDefault="00D51E96" w:rsidP="000E4642">
            <w:pPr>
              <w:pStyle w:val="Default"/>
              <w:keepLines/>
              <w:widowControl w:val="0"/>
              <w:numPr>
                <w:ilvl w:val="0"/>
                <w:numId w:val="34"/>
              </w:numPr>
              <w:ind w:left="139" w:hanging="139"/>
              <w:jc w:val="both"/>
              <w:rPr>
                <w:rFonts w:asciiTheme="minorHAnsi" w:hAnsiTheme="minorHAnsi" w:cstheme="minorHAnsi"/>
                <w:strike/>
                <w:color w:val="00B050"/>
                <w:sz w:val="16"/>
                <w:szCs w:val="16"/>
                <w:u w:val="single"/>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553B0B58" w14:textId="77777777" w:rsidTr="0076416E">
        <w:trPr>
          <w:trHeight w:val="284"/>
        </w:trPr>
        <w:tc>
          <w:tcPr>
            <w:tcW w:w="176" w:type="pct"/>
            <w:shd w:val="clear" w:color="auto" w:fill="auto"/>
            <w:vAlign w:val="center"/>
          </w:tcPr>
          <w:p w14:paraId="13C2C244" w14:textId="1B23BD6B" w:rsidR="00D51E96" w:rsidRPr="0073260C" w:rsidRDefault="000A23FF" w:rsidP="00F76ECB">
            <w:pPr>
              <w:spacing w:after="0" w:line="240" w:lineRule="auto"/>
              <w:jc w:val="center"/>
              <w:rPr>
                <w:rFonts w:cstheme="minorHAnsi"/>
                <w:strike/>
                <w:color w:val="00B050"/>
                <w:sz w:val="16"/>
                <w:szCs w:val="16"/>
              </w:rPr>
            </w:pPr>
            <w:r w:rsidRPr="0073260C">
              <w:rPr>
                <w:rFonts w:cstheme="minorHAnsi"/>
                <w:b/>
                <w:strike/>
                <w:color w:val="00B050"/>
                <w:sz w:val="16"/>
                <w:szCs w:val="16"/>
              </w:rPr>
              <w:t>7</w:t>
            </w:r>
            <w:r w:rsidR="00D51E96" w:rsidRPr="0073260C">
              <w:rPr>
                <w:rFonts w:cstheme="minorHAnsi"/>
                <w:b/>
                <w:strike/>
                <w:color w:val="00B050"/>
                <w:sz w:val="16"/>
                <w:szCs w:val="16"/>
              </w:rPr>
              <w:t>.</w:t>
            </w:r>
          </w:p>
        </w:tc>
        <w:tc>
          <w:tcPr>
            <w:tcW w:w="4824" w:type="pct"/>
            <w:gridSpan w:val="3"/>
            <w:shd w:val="clear" w:color="auto" w:fill="auto"/>
            <w:vAlign w:val="center"/>
          </w:tcPr>
          <w:p w14:paraId="31A3684C"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Žiadateľovi doposiaľ nebola v rámci stratégie CLLD schválená v danom </w:t>
            </w:r>
            <w:proofErr w:type="spellStart"/>
            <w:r w:rsidRPr="0073260C">
              <w:rPr>
                <w:rFonts w:cstheme="minorHAnsi"/>
                <w:b/>
                <w:strike/>
                <w:color w:val="00B050"/>
                <w:sz w:val="18"/>
                <w:szCs w:val="18"/>
              </w:rPr>
              <w:t>podopatrení</w:t>
            </w:r>
            <w:proofErr w:type="spellEnd"/>
            <w:r w:rsidRPr="0073260C">
              <w:rPr>
                <w:rFonts w:cstheme="minorHAnsi"/>
                <w:b/>
                <w:strike/>
                <w:color w:val="00B050"/>
                <w:sz w:val="18"/>
                <w:szCs w:val="18"/>
              </w:rPr>
              <w:t xml:space="preserve"> žiadna </w:t>
            </w:r>
            <w:proofErr w:type="spellStart"/>
            <w:r w:rsidRPr="0073260C">
              <w:rPr>
                <w:rFonts w:cstheme="minorHAnsi"/>
                <w:b/>
                <w:strike/>
                <w:color w:val="00B050"/>
                <w:sz w:val="18"/>
                <w:szCs w:val="18"/>
              </w:rPr>
              <w:t>ŽoNFP</w:t>
            </w:r>
            <w:proofErr w:type="spellEnd"/>
          </w:p>
          <w:p w14:paraId="64E4EAEC"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Žiadateľovi doposiaľ nebola v rámci stratégie CLLD schválená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žiadna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p>
          <w:p w14:paraId="3D154C3B" w14:textId="0DDA5A7C"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r w:rsidR="00A62524" w:rsidRPr="0073260C">
              <w:rPr>
                <w:rFonts w:cstheme="minorHAnsi"/>
                <w:strike/>
                <w:color w:val="00B050"/>
                <w:sz w:val="16"/>
                <w:szCs w:val="16"/>
              </w:rPr>
              <w:t>,</w:t>
            </w:r>
            <w:r w:rsidR="00A62524" w:rsidRPr="0073260C">
              <w:rPr>
                <w:strike/>
                <w:color w:val="00B050"/>
                <w:sz w:val="16"/>
                <w:szCs w:val="16"/>
              </w:rPr>
              <w:t xml:space="preserve"> doposiaľ nebola schválená</w:t>
            </w:r>
          </w:p>
          <w:p w14:paraId="751A4DDE" w14:textId="5A79CF80"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r w:rsidR="00A62524" w:rsidRPr="0073260C">
              <w:rPr>
                <w:rFonts w:cstheme="minorHAnsi"/>
                <w:strike/>
                <w:color w:val="00B050"/>
                <w:sz w:val="16"/>
                <w:szCs w:val="16"/>
              </w:rPr>
              <w:t>,</w:t>
            </w:r>
            <w:r w:rsidR="00A62524" w:rsidRPr="0073260C">
              <w:rPr>
                <w:strike/>
                <w:color w:val="00B050"/>
                <w:sz w:val="16"/>
                <w:szCs w:val="16"/>
              </w:rPr>
              <w:t xml:space="preserve"> už bola schválená</w:t>
            </w:r>
          </w:p>
          <w:p w14:paraId="0D2A4712" w14:textId="77777777" w:rsidR="00D51E96" w:rsidRPr="0073260C" w:rsidRDefault="00D51E96"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29F5361D"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F29AF55" w14:textId="77777777" w:rsidR="00D51E96" w:rsidRPr="0073260C" w:rsidRDefault="00D51E96" w:rsidP="009F1D61">
            <w:pPr>
              <w:pStyle w:val="Odsekzoznamu"/>
              <w:numPr>
                <w:ilvl w:val="0"/>
                <w:numId w:val="99"/>
              </w:numPr>
              <w:spacing w:after="0" w:line="240" w:lineRule="auto"/>
              <w:ind w:left="196" w:hanging="196"/>
              <w:jc w:val="both"/>
              <w:rPr>
                <w:rFonts w:cstheme="minorHAnsi"/>
                <w:strike/>
                <w:color w:val="00B050"/>
                <w:sz w:val="16"/>
                <w:szCs w:val="16"/>
              </w:rPr>
            </w:pPr>
            <w:r w:rsidRPr="0073260C">
              <w:rPr>
                <w:rFonts w:cstheme="minorHAnsi"/>
                <w:strike/>
                <w:color w:val="00B050"/>
                <w:sz w:val="16"/>
                <w:szCs w:val="16"/>
              </w:rPr>
              <w:t xml:space="preserve">Čestné vyhlásenie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3D381D94"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2CD39E78" w14:textId="77777777" w:rsidR="00D51E96" w:rsidRPr="0073260C" w:rsidRDefault="00D51E96"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lastRenderedPageBreak/>
              <w:t>v zmysle dokumentácie uvedenej   v časti  „Forma a spôsob preukázania splnenia kritéria“</w:t>
            </w:r>
          </w:p>
          <w:p w14:paraId="4D73240E" w14:textId="77777777" w:rsidR="00D51E96" w:rsidRPr="0073260C" w:rsidRDefault="00D51E96"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overenie údajov a informácií v ITMS2014+, alebo prostredníctvom  Centrálneho registra zmlúv na webovom sídle </w:t>
            </w:r>
            <w:hyperlink r:id="rId84" w:history="1">
              <w:r w:rsidRPr="0073260C">
                <w:rPr>
                  <w:rStyle w:val="Hypertextovprepojenie"/>
                  <w:rFonts w:asciiTheme="minorHAnsi" w:hAnsiTheme="minorHAnsi" w:cstheme="minorHAnsi"/>
                  <w:strike/>
                  <w:color w:val="00B050"/>
                  <w:sz w:val="16"/>
                  <w:szCs w:val="16"/>
                </w:rPr>
                <w:t>https://www.crz.gov.sk/</w:t>
              </w:r>
            </w:hyperlink>
          </w:p>
        </w:tc>
      </w:tr>
      <w:tr w:rsidR="0073260C" w:rsidRPr="0073260C" w14:paraId="47208E81" w14:textId="77777777" w:rsidTr="008B660B">
        <w:trPr>
          <w:trHeight w:val="284"/>
        </w:trPr>
        <w:tc>
          <w:tcPr>
            <w:tcW w:w="5000" w:type="pct"/>
            <w:gridSpan w:val="4"/>
            <w:shd w:val="clear" w:color="auto" w:fill="FFE599" w:themeFill="accent4" w:themeFillTint="66"/>
            <w:vAlign w:val="center"/>
          </w:tcPr>
          <w:p w14:paraId="2FBED5E5" w14:textId="0E516BAF" w:rsidR="00D51E96" w:rsidRPr="0073260C" w:rsidRDefault="00D51E96" w:rsidP="00F76EC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b/>
                <w:strike/>
                <w:color w:val="00B050"/>
                <w:sz w:val="22"/>
                <w:szCs w:val="22"/>
              </w:rPr>
              <w:lastRenderedPageBreak/>
              <w:t>VOL</w:t>
            </w:r>
            <w:r w:rsidR="0076416E" w:rsidRPr="0073260C">
              <w:rPr>
                <w:rFonts w:asciiTheme="minorHAnsi" w:hAnsiTheme="minorHAnsi" w:cstheme="minorHAnsi"/>
                <w:b/>
                <w:strike/>
                <w:color w:val="00B050"/>
                <w:sz w:val="22"/>
                <w:szCs w:val="22"/>
              </w:rPr>
              <w:t>ITEĽNÉ KRITÉRIA</w:t>
            </w:r>
          </w:p>
        </w:tc>
      </w:tr>
      <w:tr w:rsidR="0073260C" w:rsidRPr="0073260C" w14:paraId="7E581046" w14:textId="77777777" w:rsidTr="0076416E">
        <w:trPr>
          <w:trHeight w:val="284"/>
        </w:trPr>
        <w:tc>
          <w:tcPr>
            <w:tcW w:w="200" w:type="pct"/>
            <w:gridSpan w:val="2"/>
            <w:shd w:val="clear" w:color="auto" w:fill="auto"/>
            <w:vAlign w:val="center"/>
          </w:tcPr>
          <w:p w14:paraId="0DB20914" w14:textId="6F1041B9" w:rsidR="0076416E" w:rsidRPr="0073260C" w:rsidRDefault="000A23FF" w:rsidP="00F76ECB">
            <w:pPr>
              <w:pStyle w:val="Default"/>
              <w:keepLines/>
              <w:widowControl w:val="0"/>
              <w:jc w:val="both"/>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8</w:t>
            </w:r>
            <w:r w:rsidR="0076416E" w:rsidRPr="0073260C">
              <w:rPr>
                <w:rFonts w:asciiTheme="minorHAnsi" w:hAnsiTheme="minorHAnsi" w:cstheme="minorHAnsi"/>
                <w:b/>
                <w:strike/>
                <w:color w:val="00B050"/>
                <w:sz w:val="22"/>
                <w:szCs w:val="22"/>
              </w:rPr>
              <w:t>.</w:t>
            </w:r>
          </w:p>
        </w:tc>
        <w:tc>
          <w:tcPr>
            <w:tcW w:w="4800" w:type="pct"/>
            <w:gridSpan w:val="2"/>
            <w:shd w:val="clear" w:color="auto" w:fill="auto"/>
            <w:vAlign w:val="center"/>
          </w:tcPr>
          <w:p w14:paraId="0E240DAB" w14:textId="77777777" w:rsidR="0076416E" w:rsidRPr="0073260C" w:rsidRDefault="0076416E" w:rsidP="0076416E">
            <w:pPr>
              <w:spacing w:after="0" w:line="240" w:lineRule="auto"/>
              <w:rPr>
                <w:rFonts w:cstheme="minorHAnsi"/>
                <w:b/>
                <w:strike/>
                <w:color w:val="00B050"/>
                <w:sz w:val="18"/>
                <w:szCs w:val="18"/>
              </w:rPr>
            </w:pPr>
            <w:r w:rsidRPr="0073260C">
              <w:rPr>
                <w:rFonts w:cstheme="minorHAnsi"/>
                <w:b/>
                <w:strike/>
                <w:color w:val="00B050"/>
                <w:sz w:val="18"/>
                <w:szCs w:val="18"/>
              </w:rPr>
              <w:t>Počet pracovných miest</w:t>
            </w:r>
          </w:p>
          <w:p w14:paraId="182D24E0" w14:textId="77777777" w:rsidR="0076416E" w:rsidRPr="0073260C" w:rsidRDefault="0076416E" w:rsidP="0076416E">
            <w:pPr>
              <w:spacing w:after="0" w:line="240" w:lineRule="auto"/>
              <w:jc w:val="both"/>
              <w:rPr>
                <w:rFonts w:cstheme="minorHAnsi"/>
                <w:strike/>
                <w:color w:val="00B050"/>
                <w:sz w:val="16"/>
                <w:szCs w:val="16"/>
              </w:rPr>
            </w:pPr>
            <w:r w:rsidRPr="0073260C">
              <w:rPr>
                <w:rFonts w:cstheme="minorHAnsi"/>
                <w:strike/>
                <w:color w:val="00B050"/>
                <w:sz w:val="16"/>
                <w:szCs w:val="16"/>
              </w:rPr>
              <w:t>Realizáciou projektu sa žiadateľ zaviaže zvýšiť počet pracovných miest  a to najneskôr do 6 mesiacov od doby realizácie investície o:</w:t>
            </w:r>
          </w:p>
          <w:p w14:paraId="16EC715B" w14:textId="226447B2" w:rsidR="0076416E" w:rsidRPr="0073260C" w:rsidRDefault="0076416E" w:rsidP="004800B7">
            <w:pPr>
              <w:pStyle w:val="Odsekzoznamu"/>
              <w:numPr>
                <w:ilvl w:val="0"/>
                <w:numId w:val="540"/>
              </w:numPr>
              <w:spacing w:after="0" w:line="240" w:lineRule="auto"/>
              <w:jc w:val="both"/>
              <w:rPr>
                <w:rFonts w:cstheme="minorHAnsi"/>
                <w:strike/>
                <w:color w:val="00B050"/>
                <w:sz w:val="16"/>
                <w:szCs w:val="16"/>
              </w:rPr>
            </w:pPr>
            <w:r w:rsidRPr="0073260C">
              <w:rPr>
                <w:rFonts w:cstheme="minorHAnsi"/>
                <w:strike/>
                <w:color w:val="00B050"/>
                <w:sz w:val="16"/>
                <w:szCs w:val="16"/>
              </w:rPr>
              <w:t xml:space="preserve">a viac pracovných úväzkov minimálne na 1 rok,  </w:t>
            </w:r>
          </w:p>
          <w:p w14:paraId="07C56A95" w14:textId="77777777" w:rsidR="0076416E" w:rsidRPr="0073260C" w:rsidRDefault="0076416E" w:rsidP="004800B7">
            <w:pPr>
              <w:pStyle w:val="Odsekzoznamu"/>
              <w:numPr>
                <w:ilvl w:val="0"/>
                <w:numId w:val="540"/>
              </w:numPr>
              <w:spacing w:after="0" w:line="240" w:lineRule="auto"/>
              <w:jc w:val="both"/>
              <w:rPr>
                <w:rFonts w:cstheme="minorHAnsi"/>
                <w:strike/>
                <w:color w:val="00B050"/>
                <w:sz w:val="16"/>
                <w:szCs w:val="16"/>
              </w:rPr>
            </w:pPr>
            <w:r w:rsidRPr="0073260C">
              <w:rPr>
                <w:rFonts w:cstheme="minorHAnsi"/>
                <w:strike/>
                <w:color w:val="00B050"/>
                <w:sz w:val="16"/>
                <w:szCs w:val="16"/>
              </w:rPr>
              <w:t xml:space="preserve">1 a ½ pracovného úväzku  minimálne na 1 rok,  </w:t>
            </w:r>
          </w:p>
          <w:p w14:paraId="3B968449" w14:textId="77777777" w:rsidR="0076416E" w:rsidRPr="0073260C" w:rsidRDefault="0076416E" w:rsidP="004800B7">
            <w:pPr>
              <w:pStyle w:val="Odsekzoznamu"/>
              <w:numPr>
                <w:ilvl w:val="0"/>
                <w:numId w:val="540"/>
              </w:numPr>
              <w:spacing w:after="0" w:line="240" w:lineRule="auto"/>
              <w:jc w:val="both"/>
              <w:rPr>
                <w:rFonts w:cstheme="minorHAnsi"/>
                <w:strike/>
                <w:color w:val="00B050"/>
                <w:sz w:val="16"/>
                <w:szCs w:val="16"/>
              </w:rPr>
            </w:pPr>
            <w:r w:rsidRPr="0073260C">
              <w:rPr>
                <w:rFonts w:cstheme="minorHAnsi"/>
                <w:strike/>
                <w:color w:val="00B050"/>
                <w:sz w:val="16"/>
                <w:szCs w:val="16"/>
              </w:rPr>
              <w:t xml:space="preserve">1 pracovný úväzok minimálne na 1 rok,  </w:t>
            </w:r>
          </w:p>
          <w:p w14:paraId="185DBA2A" w14:textId="77777777" w:rsidR="0076416E" w:rsidRPr="0073260C" w:rsidRDefault="0076416E" w:rsidP="004800B7">
            <w:pPr>
              <w:pStyle w:val="Odsekzoznamu"/>
              <w:numPr>
                <w:ilvl w:val="0"/>
                <w:numId w:val="540"/>
              </w:numPr>
              <w:spacing w:after="0" w:line="240" w:lineRule="auto"/>
              <w:jc w:val="both"/>
              <w:rPr>
                <w:rFonts w:cstheme="minorHAnsi"/>
                <w:strike/>
                <w:color w:val="00B050"/>
                <w:sz w:val="16"/>
                <w:szCs w:val="16"/>
              </w:rPr>
            </w:pPr>
            <w:r w:rsidRPr="0073260C">
              <w:rPr>
                <w:rFonts w:cstheme="minorHAnsi"/>
                <w:strike/>
                <w:color w:val="00B050"/>
                <w:sz w:val="16"/>
                <w:szCs w:val="16"/>
              </w:rPr>
              <w:t xml:space="preserve">½ pracovného úväzku minimálne na 1 rok,  </w:t>
            </w:r>
          </w:p>
          <w:p w14:paraId="5EBBA856" w14:textId="77777777" w:rsidR="0076416E" w:rsidRPr="0073260C" w:rsidRDefault="0076416E" w:rsidP="004800B7">
            <w:pPr>
              <w:pStyle w:val="Odsekzoznamu"/>
              <w:numPr>
                <w:ilvl w:val="0"/>
                <w:numId w:val="540"/>
              </w:numPr>
              <w:spacing w:after="0" w:line="240" w:lineRule="auto"/>
              <w:jc w:val="both"/>
              <w:rPr>
                <w:rFonts w:cstheme="minorHAnsi"/>
                <w:strike/>
                <w:color w:val="00B050"/>
                <w:sz w:val="16"/>
                <w:szCs w:val="16"/>
              </w:rPr>
            </w:pPr>
            <w:r w:rsidRPr="0073260C">
              <w:rPr>
                <w:rFonts w:cstheme="minorHAnsi"/>
                <w:strike/>
                <w:color w:val="00B050"/>
                <w:sz w:val="16"/>
                <w:szCs w:val="16"/>
              </w:rPr>
              <w:t>žiadateľ nevytvorí žiadny pracovný úväzok.</w:t>
            </w:r>
          </w:p>
          <w:p w14:paraId="6035C53B" w14:textId="77777777" w:rsidR="0076416E" w:rsidRPr="0073260C" w:rsidRDefault="0076416E" w:rsidP="0076416E">
            <w:pPr>
              <w:spacing w:after="0" w:line="240" w:lineRule="auto"/>
              <w:ind w:left="-11"/>
              <w:jc w:val="both"/>
              <w:rPr>
                <w:rFonts w:cstheme="minorHAnsi"/>
                <w:strike/>
                <w:color w:val="00B050"/>
                <w:sz w:val="16"/>
                <w:szCs w:val="16"/>
              </w:rPr>
            </w:pPr>
          </w:p>
          <w:p w14:paraId="09DC480C" w14:textId="77777777" w:rsidR="0076416E" w:rsidRPr="0073260C" w:rsidRDefault="0076416E" w:rsidP="0076416E">
            <w:pPr>
              <w:spacing w:after="0" w:line="240" w:lineRule="auto"/>
              <w:jc w:val="both"/>
              <w:rPr>
                <w:rFonts w:cstheme="minorHAnsi"/>
                <w:strike/>
                <w:color w:val="00B050"/>
                <w:sz w:val="16"/>
                <w:szCs w:val="16"/>
              </w:rPr>
            </w:pPr>
            <w:r w:rsidRPr="0073260C">
              <w:rPr>
                <w:rFonts w:cstheme="minorHAnsi"/>
                <w:strike/>
                <w:color w:val="00B05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2C49F24" w14:textId="77777777" w:rsidR="0076416E" w:rsidRPr="0073260C" w:rsidRDefault="0076416E" w:rsidP="0076416E">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pracovné miesto na celý úväzok </w:t>
            </w:r>
            <w:proofErr w:type="spellStart"/>
            <w:r w:rsidRPr="0073260C">
              <w:rPr>
                <w:rFonts w:asciiTheme="minorHAnsi" w:hAnsiTheme="minorHAnsi" w:cstheme="minorHAnsi"/>
                <w:strike/>
                <w:color w:val="00B050"/>
                <w:sz w:val="16"/>
                <w:szCs w:val="16"/>
              </w:rPr>
              <w:t>t.j</w:t>
            </w:r>
            <w:proofErr w:type="spellEnd"/>
            <w:r w:rsidRPr="0073260C">
              <w:rPr>
                <w:rFonts w:asciiTheme="minorHAnsi" w:hAnsiTheme="minorHAnsi" w:cstheme="minorHAnsi"/>
                <w:strike/>
                <w:color w:val="00B050"/>
                <w:sz w:val="16"/>
                <w:szCs w:val="16"/>
              </w:rPr>
              <w:t>. minimálny hodinový pracovný týždeň v zmysle Zákonníka práce v platnom znení. Miesto sa musí vytvoriť najneskôr do 6 mesiacov od predloženia záverečnej žiadosti o platbu alebo,</w:t>
            </w:r>
          </w:p>
          <w:p w14:paraId="2C1A1D6B" w14:textId="77777777" w:rsidR="0076416E" w:rsidRPr="0073260C" w:rsidRDefault="0076416E" w:rsidP="0076416E">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0E75696" w14:textId="77777777" w:rsidR="0076416E" w:rsidRPr="0073260C" w:rsidRDefault="0076416E" w:rsidP="0076416E">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Pracovné miesto musí byť s udržateľnosťou minimálne 1 rok. </w:t>
            </w:r>
          </w:p>
          <w:p w14:paraId="45F15B42" w14:textId="77777777" w:rsidR="0076416E" w:rsidRPr="0073260C" w:rsidRDefault="0076416E" w:rsidP="0076416E">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746D79B" w14:textId="77777777" w:rsidR="0076416E" w:rsidRPr="0073260C" w:rsidRDefault="0076416E"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53CA3870" w14:textId="77777777" w:rsidR="0076416E" w:rsidRPr="0073260C" w:rsidRDefault="0076416E" w:rsidP="009F1D61">
            <w:pPr>
              <w:pStyle w:val="Odsekzoznamu"/>
              <w:numPr>
                <w:ilvl w:val="0"/>
                <w:numId w:val="98"/>
              </w:numPr>
              <w:spacing w:after="0" w:line="240" w:lineRule="auto"/>
              <w:ind w:left="176" w:hanging="176"/>
              <w:jc w:val="both"/>
              <w:rPr>
                <w:rFonts w:cstheme="minorHAnsi"/>
                <w:b/>
                <w:bCs/>
                <w:strike/>
                <w:color w:val="00B050"/>
                <w:sz w:val="16"/>
                <w:szCs w:val="16"/>
              </w:rPr>
            </w:pPr>
            <w:r w:rsidRPr="0073260C">
              <w:rPr>
                <w:rFonts w:cstheme="minorHAnsi"/>
                <w:bCs/>
                <w:strike/>
                <w:color w:val="00B050"/>
                <w:sz w:val="16"/>
                <w:szCs w:val="16"/>
              </w:rPr>
              <w:t xml:space="preserve">Čestné vyhlásenie žiadateľa,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0FE40672" w14:textId="77777777" w:rsidR="0076416E" w:rsidRPr="0073260C" w:rsidRDefault="0076416E"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Pracovná zmluva pri podávaní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(predkladá sa, len v prípade podmienok v stratégii CLLD príslušnej MAS)</w:t>
            </w:r>
          </w:p>
          <w:p w14:paraId="39D7EA27" w14:textId="77777777" w:rsidR="0076416E" w:rsidRPr="0073260C" w:rsidRDefault="0076416E"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Potvrdenia zo sociálnej poisťovne o zaplatení odvodov, zmluva s novým pracovníkom s vyznačením „PRV - CLLD“,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(preukazuje sa po 6 mesiacoch odo dňa predloženia záverečnej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w:t>
            </w:r>
          </w:p>
          <w:p w14:paraId="2B3EB07D" w14:textId="77777777" w:rsidR="0076416E" w:rsidRPr="0073260C" w:rsidRDefault="0076416E" w:rsidP="0076416E">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56E73138" w14:textId="1F05687B" w:rsidR="0076416E" w:rsidRPr="0073260C" w:rsidRDefault="0076416E" w:rsidP="0076416E">
            <w:pPr>
              <w:pStyle w:val="Default"/>
              <w:keepLines/>
              <w:widowControl w:val="0"/>
              <w:jc w:val="both"/>
              <w:rPr>
                <w:rFonts w:asciiTheme="minorHAnsi" w:hAnsiTheme="minorHAnsi" w:cstheme="minorHAnsi"/>
                <w:b/>
                <w:strike/>
                <w:color w:val="00B050"/>
                <w:sz w:val="22"/>
                <w:szCs w:val="22"/>
              </w:rPr>
            </w:pPr>
            <w:r w:rsidRPr="0073260C">
              <w:rPr>
                <w:rFonts w:asciiTheme="minorHAnsi" w:eastAsiaTheme="minorEastAsia" w:hAnsiTheme="minorHAnsi" w:cstheme="minorHAnsi"/>
                <w:strike/>
                <w:color w:val="00B050"/>
                <w:sz w:val="16"/>
                <w:szCs w:val="16"/>
              </w:rPr>
              <w:t>v zmysle dokumentácie uvedenej v časti „Forma a spôsob preukázania splnenia kritéria“</w:t>
            </w:r>
          </w:p>
        </w:tc>
      </w:tr>
      <w:tr w:rsidR="0073260C" w:rsidRPr="0073260C" w14:paraId="400BA9F1" w14:textId="77777777" w:rsidTr="0076416E">
        <w:trPr>
          <w:trHeight w:val="284"/>
        </w:trPr>
        <w:tc>
          <w:tcPr>
            <w:tcW w:w="200" w:type="pct"/>
            <w:gridSpan w:val="2"/>
            <w:shd w:val="clear" w:color="auto" w:fill="auto"/>
            <w:vAlign w:val="center"/>
          </w:tcPr>
          <w:p w14:paraId="602E29A5" w14:textId="04332710" w:rsidR="000A23FF" w:rsidRPr="0073260C" w:rsidRDefault="000A23FF" w:rsidP="00F76ECB">
            <w:pPr>
              <w:pStyle w:val="Default"/>
              <w:keepLines/>
              <w:widowControl w:val="0"/>
              <w:jc w:val="both"/>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9.</w:t>
            </w:r>
          </w:p>
        </w:tc>
        <w:tc>
          <w:tcPr>
            <w:tcW w:w="4800" w:type="pct"/>
            <w:gridSpan w:val="2"/>
            <w:shd w:val="clear" w:color="auto" w:fill="auto"/>
            <w:vAlign w:val="center"/>
          </w:tcPr>
          <w:p w14:paraId="1FF2504A" w14:textId="77777777" w:rsidR="000A23FF" w:rsidRPr="0073260C" w:rsidRDefault="000A23FF" w:rsidP="000A23FF">
            <w:pPr>
              <w:spacing w:after="0" w:line="240" w:lineRule="auto"/>
              <w:rPr>
                <w:rFonts w:cstheme="minorHAnsi"/>
                <w:b/>
                <w:strike/>
                <w:color w:val="00B050"/>
                <w:sz w:val="18"/>
                <w:szCs w:val="18"/>
              </w:rPr>
            </w:pPr>
            <w:r w:rsidRPr="0073260C">
              <w:rPr>
                <w:rFonts w:cstheme="minorHAnsi"/>
                <w:b/>
                <w:strike/>
                <w:color w:val="00B050"/>
                <w:sz w:val="18"/>
                <w:szCs w:val="18"/>
              </w:rPr>
              <w:t>Inovatívny charakter projektu</w:t>
            </w:r>
          </w:p>
          <w:p w14:paraId="2DFEDA0F" w14:textId="77777777" w:rsidR="000A23FF" w:rsidRPr="0073260C" w:rsidRDefault="000A23FF" w:rsidP="000A23FF">
            <w:pPr>
              <w:spacing w:after="0" w:line="240" w:lineRule="auto"/>
              <w:rPr>
                <w:rFonts w:cstheme="minorHAnsi"/>
                <w:b/>
                <w:strike/>
                <w:color w:val="00B050"/>
                <w:sz w:val="18"/>
                <w:szCs w:val="18"/>
              </w:rPr>
            </w:pPr>
            <w:r w:rsidRPr="0073260C">
              <w:rPr>
                <w:rFonts w:cstheme="minorHAnsi"/>
                <w:strike/>
                <w:color w:val="00B050"/>
                <w:sz w:val="16"/>
                <w:szCs w:val="16"/>
              </w:rPr>
              <w:t>Projekt má  inovatívny charakter:</w:t>
            </w:r>
          </w:p>
          <w:p w14:paraId="25004D9D" w14:textId="77777777" w:rsidR="000A23FF" w:rsidRPr="0073260C" w:rsidRDefault="000A23FF" w:rsidP="000A23FF">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17AE438C" w14:textId="77777777" w:rsidR="000A23FF" w:rsidRPr="0073260C" w:rsidRDefault="000A23FF" w:rsidP="000A23FF">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13621E97" w14:textId="77777777" w:rsidR="000A23FF" w:rsidRPr="0073260C" w:rsidRDefault="000A23FF" w:rsidP="000A23FF">
            <w:pPr>
              <w:spacing w:after="0" w:line="240" w:lineRule="auto"/>
              <w:jc w:val="both"/>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v Projekte realizácie uvedie jednoznačný merateľný údaj (ukazovateľ), ktorým sa preukáže inovatívny charakter, napr.:</w:t>
            </w:r>
          </w:p>
          <w:p w14:paraId="363C3A55" w14:textId="77777777" w:rsidR="000A23FF" w:rsidRPr="0073260C" w:rsidRDefault="000A23FF" w:rsidP="004800B7">
            <w:pPr>
              <w:pStyle w:val="Odsekzoznamu"/>
              <w:numPr>
                <w:ilvl w:val="0"/>
                <w:numId w:val="157"/>
              </w:numPr>
              <w:spacing w:after="0" w:line="240" w:lineRule="auto"/>
              <w:ind w:left="195" w:hanging="142"/>
              <w:jc w:val="both"/>
              <w:rPr>
                <w:rStyle w:val="markedcontent"/>
                <w:rFonts w:cstheme="minorHAnsi"/>
                <w:strike/>
                <w:color w:val="00B050"/>
                <w:sz w:val="16"/>
                <w:szCs w:val="16"/>
              </w:rPr>
            </w:pPr>
            <w:r w:rsidRPr="0073260C">
              <w:rPr>
                <w:rStyle w:val="markedcontent"/>
                <w:rFonts w:cstheme="minorHAnsi"/>
                <w:strike/>
                <w:color w:val="00B050"/>
                <w:sz w:val="16"/>
                <w:szCs w:val="16"/>
              </w:rPr>
              <w:t xml:space="preserve">inovácie </w:t>
            </w:r>
            <w:r w:rsidRPr="0073260C">
              <w:rPr>
                <w:rFonts w:cstheme="minorHAnsi"/>
                <w:strike/>
                <w:color w:val="00B050"/>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F96A08D" w14:textId="77777777" w:rsidR="000A23FF" w:rsidRPr="0073260C" w:rsidRDefault="000A23FF" w:rsidP="004800B7">
            <w:pPr>
              <w:pStyle w:val="Odsekzoznamu"/>
              <w:numPr>
                <w:ilvl w:val="0"/>
                <w:numId w:val="157"/>
              </w:numPr>
              <w:spacing w:after="0" w:line="240" w:lineRule="auto"/>
              <w:ind w:left="195" w:hanging="142"/>
              <w:jc w:val="both"/>
              <w:rPr>
                <w:rFonts w:cstheme="minorHAnsi"/>
                <w:strike/>
                <w:color w:val="00B050"/>
                <w:sz w:val="16"/>
                <w:szCs w:val="16"/>
              </w:rPr>
            </w:pPr>
            <w:r w:rsidRPr="0073260C">
              <w:rPr>
                <w:rFonts w:cstheme="minorHAnsi"/>
                <w:strike/>
                <w:color w:val="00B050"/>
                <w:sz w:val="16"/>
                <w:szCs w:val="16"/>
              </w:rPr>
              <w:t xml:space="preserve">technologické inovácie, alebo inovácie týkajúce sa environmentálnej infraštruktúry (napr. úspora prírodných zdrojov alternatívne zdroje energie a pod.), </w:t>
            </w:r>
          </w:p>
          <w:p w14:paraId="109A1A9E" w14:textId="77777777" w:rsidR="000A23FF" w:rsidRPr="0073260C" w:rsidRDefault="000A23FF" w:rsidP="004800B7">
            <w:pPr>
              <w:pStyle w:val="Odsekzoznamu"/>
              <w:numPr>
                <w:ilvl w:val="0"/>
                <w:numId w:val="157"/>
              </w:numPr>
              <w:spacing w:after="0" w:line="240" w:lineRule="auto"/>
              <w:ind w:left="195" w:hanging="142"/>
              <w:jc w:val="both"/>
              <w:rPr>
                <w:rStyle w:val="markedcontent"/>
                <w:rFonts w:cstheme="minorHAnsi"/>
                <w:strike/>
                <w:color w:val="00B050"/>
                <w:sz w:val="16"/>
                <w:szCs w:val="16"/>
              </w:rPr>
            </w:pPr>
            <w:r w:rsidRPr="0073260C">
              <w:rPr>
                <w:rFonts w:cstheme="minorHAnsi"/>
                <w:strike/>
                <w:color w:val="00B050"/>
                <w:sz w:val="16"/>
                <w:szCs w:val="16"/>
              </w:rPr>
              <w:t xml:space="preserve">inovácie zamedzujúce </w:t>
            </w:r>
            <w:r w:rsidRPr="0073260C">
              <w:rPr>
                <w:rStyle w:val="markedcontent"/>
                <w:rFonts w:cstheme="minorHAnsi"/>
                <w:strike/>
                <w:color w:val="00B050"/>
                <w:sz w:val="16"/>
                <w:szCs w:val="16"/>
              </w:rPr>
              <w:t xml:space="preserve">negatívne vplyvy na životné prostredie, ako napr.: minimalizácia emisií hluku, apod.,  </w:t>
            </w:r>
          </w:p>
          <w:p w14:paraId="02FBC744" w14:textId="77777777" w:rsidR="000A23FF" w:rsidRPr="0073260C" w:rsidRDefault="000A23FF" w:rsidP="004800B7">
            <w:pPr>
              <w:pStyle w:val="Odsekzoznamu"/>
              <w:numPr>
                <w:ilvl w:val="0"/>
                <w:numId w:val="157"/>
              </w:numPr>
              <w:spacing w:after="0" w:line="240" w:lineRule="auto"/>
              <w:ind w:left="195" w:hanging="142"/>
              <w:jc w:val="both"/>
              <w:rPr>
                <w:rFonts w:cstheme="minorHAnsi"/>
                <w:strike/>
                <w:color w:val="00B050"/>
                <w:sz w:val="16"/>
                <w:szCs w:val="16"/>
              </w:rPr>
            </w:pPr>
            <w:r w:rsidRPr="0073260C">
              <w:rPr>
                <w:rStyle w:val="markedcontent"/>
                <w:rFonts w:cstheme="minorHAnsi"/>
                <w:strike/>
                <w:color w:val="00B050"/>
                <w:sz w:val="16"/>
                <w:szCs w:val="16"/>
              </w:rPr>
              <w:t xml:space="preserve">inovácie </w:t>
            </w:r>
            <w:proofErr w:type="spellStart"/>
            <w:r w:rsidRPr="0073260C">
              <w:rPr>
                <w:rFonts w:cstheme="minorHAnsi"/>
                <w:strike/>
                <w:color w:val="00B050"/>
                <w:sz w:val="16"/>
                <w:szCs w:val="16"/>
              </w:rPr>
              <w:t>estetizácie</w:t>
            </w:r>
            <w:proofErr w:type="spellEnd"/>
            <w:r w:rsidRPr="0073260C">
              <w:rPr>
                <w:rFonts w:cstheme="minorHAnsi"/>
                <w:strike/>
                <w:color w:val="00B050"/>
                <w:sz w:val="16"/>
                <w:szCs w:val="16"/>
              </w:rPr>
              <w:t xml:space="preserve"> a nových funkcií pre verejne prístupné priestory  apod.</w:t>
            </w:r>
          </w:p>
          <w:p w14:paraId="10182118" w14:textId="77777777" w:rsidR="000A23FF" w:rsidRPr="0073260C" w:rsidRDefault="000A23FF" w:rsidP="000A23FF">
            <w:pPr>
              <w:spacing w:after="0" w:line="240" w:lineRule="auto"/>
              <w:jc w:val="both"/>
              <w:rPr>
                <w:rFonts w:cstheme="minorHAnsi"/>
                <w:strike/>
                <w:color w:val="00B050"/>
                <w:sz w:val="16"/>
                <w:szCs w:val="16"/>
              </w:rPr>
            </w:pPr>
            <w:r w:rsidRPr="0073260C">
              <w:rPr>
                <w:rStyle w:val="markedcontent"/>
                <w:rFonts w:cstheme="minorHAnsi"/>
                <w:strike/>
                <w:color w:val="00B050"/>
                <w:sz w:val="16"/>
                <w:szCs w:val="16"/>
              </w:rPr>
              <w:t xml:space="preserve">Inovácia s podstatnou zmenou spočívajúca v zdokonalených vlastnostiach alebo účele využitia. Patria sem </w:t>
            </w:r>
            <w:r w:rsidRPr="0073260C">
              <w:rPr>
                <w:rFonts w:cstheme="minorHAnsi"/>
                <w:strike/>
                <w:color w:val="00B050"/>
                <w:sz w:val="16"/>
                <w:szCs w:val="16"/>
              </w:rPr>
              <w:t xml:space="preserve">významné zmeny najmä kvalitatívnych charakteristík,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xml:space="preserve">. technických špecifikácií, komponentov a materiálov, začleneného softvéru, užívateľskej prijateľnosti alebo iných funkčných alebo užívateľských charakteristík. </w:t>
            </w:r>
          </w:p>
          <w:p w14:paraId="08BA61B4" w14:textId="77777777" w:rsidR="000A23FF" w:rsidRPr="0073260C" w:rsidRDefault="000A23FF" w:rsidP="000A23FF">
            <w:pPr>
              <w:spacing w:after="0" w:line="240" w:lineRule="auto"/>
              <w:jc w:val="both"/>
              <w:rPr>
                <w:rStyle w:val="markedcontent"/>
                <w:rFonts w:cstheme="minorHAnsi"/>
                <w:strike/>
                <w:color w:val="00B050"/>
                <w:sz w:val="16"/>
                <w:szCs w:val="16"/>
              </w:rPr>
            </w:pPr>
            <w:r w:rsidRPr="0073260C">
              <w:rPr>
                <w:rFonts w:cstheme="minorHAnsi"/>
                <w:strike/>
                <w:color w:val="00B050"/>
                <w:sz w:val="16"/>
                <w:szCs w:val="16"/>
              </w:rPr>
              <w:t xml:space="preserve">Za inovovaný produkt sa nepovažuje zmena estetických charakteristík. </w:t>
            </w:r>
            <w:r w:rsidRPr="0073260C">
              <w:rPr>
                <w:rStyle w:val="markedcontent"/>
                <w:rFonts w:cstheme="minorHAnsi"/>
                <w:strike/>
                <w:color w:val="00B050"/>
                <w:sz w:val="16"/>
                <w:szCs w:val="16"/>
              </w:rPr>
              <w:t xml:space="preserve"> </w:t>
            </w:r>
          </w:p>
          <w:p w14:paraId="7142E18C" w14:textId="77777777" w:rsidR="000A23FF" w:rsidRPr="0073260C" w:rsidRDefault="000A23FF" w:rsidP="000A23FF">
            <w:pPr>
              <w:spacing w:after="0" w:line="240" w:lineRule="auto"/>
              <w:jc w:val="both"/>
              <w:rPr>
                <w:rFonts w:cstheme="minorHAnsi"/>
                <w:strike/>
                <w:color w:val="00B050"/>
                <w:sz w:val="16"/>
                <w:szCs w:val="16"/>
              </w:rPr>
            </w:pPr>
            <w:r w:rsidRPr="0073260C">
              <w:rPr>
                <w:rFonts w:cstheme="minorHAnsi"/>
                <w:strike/>
                <w:color w:val="00B05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bez jeho náhrady), ak sa jedná iba o jednoduchú náhradu.</w:t>
            </w:r>
          </w:p>
          <w:p w14:paraId="2DD3A9AD" w14:textId="77777777" w:rsidR="000A23FF" w:rsidRPr="0073260C" w:rsidRDefault="000A23FF" w:rsidP="000A23FF">
            <w:pPr>
              <w:spacing w:after="0" w:line="240" w:lineRule="auto"/>
              <w:jc w:val="both"/>
              <w:rPr>
                <w:rFonts w:cstheme="minorHAnsi"/>
                <w:strike/>
                <w:color w:val="00B050"/>
                <w:sz w:val="16"/>
                <w:szCs w:val="16"/>
              </w:rPr>
            </w:pPr>
            <w:r w:rsidRPr="0073260C">
              <w:rPr>
                <w:rFonts w:cstheme="minorHAnsi"/>
                <w:strike/>
                <w:color w:val="00B050"/>
                <w:sz w:val="16"/>
                <w:szCs w:val="16"/>
              </w:rPr>
              <w:t>Organizačné a manažérske zmeny sa nepovažujú za inovácie procesu.</w:t>
            </w:r>
          </w:p>
          <w:p w14:paraId="2C212864" w14:textId="77777777" w:rsidR="000A23FF" w:rsidRPr="0073260C" w:rsidRDefault="000A23FF" w:rsidP="000A23FF">
            <w:pPr>
              <w:pStyle w:val="Default"/>
              <w:keepLines/>
              <w:widowControl w:val="0"/>
              <w:jc w:val="both"/>
              <w:rPr>
                <w:rFonts w:asciiTheme="minorHAnsi" w:hAnsiTheme="minorHAnsi" w:cstheme="minorHAnsi"/>
                <w:strike/>
                <w:color w:val="00B050"/>
                <w:sz w:val="16"/>
                <w:szCs w:val="16"/>
                <w:u w:val="single"/>
              </w:rPr>
            </w:pPr>
            <w:r w:rsidRPr="0073260C">
              <w:rPr>
                <w:rFonts w:asciiTheme="minorHAnsi" w:hAnsiTheme="minorHAnsi" w:cstheme="minorHAnsi"/>
                <w:strike/>
                <w:color w:val="00B050"/>
                <w:sz w:val="16"/>
                <w:szCs w:val="16"/>
                <w:u w:val="single"/>
              </w:rPr>
              <w:t>MAS stanoví body v prípade odpovede áno, aj v prípade odpovede nie.</w:t>
            </w:r>
          </w:p>
          <w:p w14:paraId="0F17564E" w14:textId="77777777" w:rsidR="000A23FF" w:rsidRPr="0073260C" w:rsidRDefault="000A23FF" w:rsidP="000A23FF">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D5696E0" w14:textId="77777777" w:rsidR="000A23FF" w:rsidRPr="0073260C" w:rsidRDefault="000A23FF"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4DE6CD1E" w14:textId="77777777" w:rsidR="000A23FF" w:rsidRPr="0073260C" w:rsidRDefault="000A23FF" w:rsidP="000A23FF">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66009972" w14:textId="2A57C527" w:rsidR="000A23FF" w:rsidRPr="0073260C" w:rsidRDefault="000A23FF" w:rsidP="000A23FF">
            <w:pPr>
              <w:spacing w:after="0" w:line="240" w:lineRule="auto"/>
              <w:rPr>
                <w:rFonts w:cstheme="minorHAnsi"/>
                <w:b/>
                <w:strike/>
                <w:color w:val="00B050"/>
                <w:sz w:val="18"/>
                <w:szCs w:val="18"/>
              </w:rPr>
            </w:pPr>
            <w:r w:rsidRPr="0073260C">
              <w:rPr>
                <w:rFonts w:cstheme="minorHAnsi"/>
                <w:strike/>
                <w:color w:val="00B050"/>
                <w:sz w:val="16"/>
                <w:szCs w:val="16"/>
              </w:rPr>
              <w:t>v zmysle dokumentácie uvedenej   v časti  „Forma a spôsob preukázania splnenia kritéria“</w:t>
            </w:r>
          </w:p>
        </w:tc>
      </w:tr>
      <w:tr w:rsidR="0073260C" w:rsidRPr="0073260C" w14:paraId="4340971F" w14:textId="77777777" w:rsidTr="000A23FF">
        <w:trPr>
          <w:trHeight w:val="284"/>
        </w:trPr>
        <w:tc>
          <w:tcPr>
            <w:tcW w:w="5000" w:type="pct"/>
            <w:gridSpan w:val="4"/>
            <w:shd w:val="clear" w:color="auto" w:fill="auto"/>
            <w:vAlign w:val="center"/>
          </w:tcPr>
          <w:p w14:paraId="5298995E" w14:textId="12B1C23E" w:rsidR="000A23FF" w:rsidRPr="0073260C" w:rsidRDefault="000A23FF" w:rsidP="000A23FF">
            <w:pPr>
              <w:spacing w:after="0" w:line="240" w:lineRule="auto"/>
              <w:rPr>
                <w:rFonts w:cstheme="minorHAnsi"/>
                <w:b/>
                <w:strike/>
                <w:color w:val="00B050"/>
                <w:sz w:val="18"/>
                <w:szCs w:val="18"/>
              </w:rPr>
            </w:pPr>
            <w:r w:rsidRPr="0073260C">
              <w:rPr>
                <w:rFonts w:cstheme="minorHAnsi"/>
                <w:b/>
                <w:bCs/>
                <w:strike/>
                <w:color w:val="00B050"/>
                <w:sz w:val="16"/>
                <w:szCs w:val="16"/>
              </w:rPr>
              <w:t xml:space="preserve">Princípy uplatnenia výberu: </w:t>
            </w:r>
            <w:r w:rsidRPr="0073260C">
              <w:rPr>
                <w:rFonts w:cstheme="minorHAnsi"/>
                <w:strike/>
                <w:color w:val="00B050"/>
                <w:sz w:val="16"/>
                <w:szCs w:val="16"/>
                <w:lang w:eastAsia="sk-SK"/>
              </w:rPr>
              <w:t xml:space="preserve">Projekty bude vyberať MAS na základe uplatnenia hodnotiacich kritérií (bodovacieho systému), </w:t>
            </w:r>
            <w:proofErr w:type="spellStart"/>
            <w:r w:rsidRPr="0073260C">
              <w:rPr>
                <w:rFonts w:cstheme="minorHAnsi"/>
                <w:strike/>
                <w:color w:val="00B050"/>
                <w:sz w:val="16"/>
                <w:szCs w:val="16"/>
                <w:lang w:eastAsia="sk-SK"/>
              </w:rPr>
              <w:t>t.j</w:t>
            </w:r>
            <w:proofErr w:type="spellEnd"/>
            <w:r w:rsidRPr="0073260C">
              <w:rPr>
                <w:rFonts w:cstheme="minorHAnsi"/>
                <w:strike/>
                <w:color w:val="00B050"/>
                <w:sz w:val="16"/>
                <w:szCs w:val="16"/>
                <w:lang w:eastAsia="sk-SK"/>
              </w:rPr>
              <w:t xml:space="preserve">. projekty sa zoradia podľa počtu dosiahnutých bodov v zmysle bodovacích kritérií </w:t>
            </w:r>
            <w:r w:rsidRPr="0073260C">
              <w:rPr>
                <w:rFonts w:cstheme="minorHAnsi"/>
                <w:strike/>
                <w:color w:val="00B050"/>
                <w:sz w:val="16"/>
                <w:szCs w:val="16"/>
                <w:lang w:eastAsia="sk-SK"/>
              </w:rPr>
              <w:br/>
            </w:r>
            <w:r w:rsidRPr="0073260C">
              <w:rPr>
                <w:rFonts w:cstheme="minorHAnsi"/>
                <w:strike/>
                <w:color w:val="00B050"/>
                <w:sz w:val="16"/>
                <w:szCs w:val="16"/>
              </w:rPr>
              <w:t xml:space="preserve">a vytvorí sa hranica finančných možností </w:t>
            </w:r>
            <w:r w:rsidRPr="0073260C">
              <w:rPr>
                <w:rFonts w:cstheme="minorHAnsi"/>
                <w:strike/>
                <w:color w:val="00B050"/>
                <w:sz w:val="16"/>
                <w:szCs w:val="16"/>
                <w:lang w:eastAsia="sk-SK"/>
              </w:rPr>
              <w:t>(posúdi sa súčet finančných požiadaviek všetkých zoradených projektov s finančnou alokáciou).</w:t>
            </w:r>
            <w:r w:rsidRPr="0073260C">
              <w:rPr>
                <w:rFonts w:cstheme="minorHAnsi"/>
                <w:b/>
                <w:bCs/>
                <w:strike/>
                <w:color w:val="00B050"/>
                <w:sz w:val="16"/>
                <w:szCs w:val="16"/>
              </w:rPr>
              <w:t xml:space="preserve"> </w:t>
            </w:r>
          </w:p>
        </w:tc>
      </w:tr>
      <w:tr w:rsidR="0073260C" w:rsidRPr="0073260C" w14:paraId="55882A2F" w14:textId="77777777" w:rsidTr="000A23FF">
        <w:trPr>
          <w:trHeight w:val="284"/>
        </w:trPr>
        <w:tc>
          <w:tcPr>
            <w:tcW w:w="5000" w:type="pct"/>
            <w:gridSpan w:val="4"/>
            <w:shd w:val="clear" w:color="auto" w:fill="auto"/>
            <w:vAlign w:val="center"/>
          </w:tcPr>
          <w:p w14:paraId="4E19F992" w14:textId="48757BE5" w:rsidR="000A23FF" w:rsidRPr="0073260C" w:rsidRDefault="000A23FF" w:rsidP="000A23FF">
            <w:pPr>
              <w:spacing w:after="0" w:line="240" w:lineRule="auto"/>
              <w:rPr>
                <w:rFonts w:cstheme="minorHAnsi"/>
                <w:b/>
                <w:strike/>
                <w:color w:val="00B050"/>
                <w:sz w:val="18"/>
                <w:szCs w:val="18"/>
              </w:rPr>
            </w:pPr>
            <w:r w:rsidRPr="0073260C">
              <w:rPr>
                <w:rFonts w:cstheme="minorHAnsi"/>
                <w:b/>
                <w:strike/>
                <w:color w:val="00B050"/>
                <w:sz w:val="16"/>
                <w:szCs w:val="16"/>
                <w:lang w:eastAsia="sk-SK"/>
              </w:rPr>
              <w:lastRenderedPageBreak/>
              <w:t xml:space="preserve">Rozlišovacie kritériá: </w:t>
            </w:r>
            <w:r w:rsidRPr="0073260C">
              <w:rPr>
                <w:rFonts w:cstheme="minorHAnsi"/>
                <w:bCs/>
                <w:iCs/>
                <w:strike/>
                <w:color w:val="00B050"/>
                <w:sz w:val="16"/>
                <w:szCs w:val="16"/>
                <w:lang w:eastAsia="sk-SK"/>
              </w:rPr>
              <w:t xml:space="preserve"> </w:t>
            </w:r>
            <w:r w:rsidRPr="0073260C">
              <w:rPr>
                <w:rFonts w:cstheme="minorHAnsi"/>
                <w:strike/>
                <w:color w:val="00B050"/>
                <w:sz w:val="16"/>
                <w:szCs w:val="16"/>
              </w:rPr>
              <w:t xml:space="preserve">V prípade, že požiadavka na finančné prostriedky prevýši finančný limit na kontrahovanie, budú pri výbere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prípade rovnakého počtu bodov uprednostnené kritériá s prideleným väčším počtom bodov za bodovacie kritérium podľa poradia: (</w:t>
            </w:r>
            <w:r w:rsidRPr="0073260C">
              <w:rPr>
                <w:rFonts w:cstheme="minorHAnsi"/>
                <w:b/>
                <w:strike/>
                <w:color w:val="00B050"/>
                <w:sz w:val="16"/>
                <w:szCs w:val="16"/>
              </w:rPr>
              <w:t xml:space="preserve">MAS uvedie rozlišovacie kritéria). </w:t>
            </w:r>
            <w:r w:rsidRPr="0073260C">
              <w:rPr>
                <w:rFonts w:cstheme="minorHAnsi"/>
                <w:strike/>
                <w:color w:val="00B050"/>
                <w:sz w:val="16"/>
                <w:szCs w:val="16"/>
              </w:rPr>
              <w:t>Ak by sa ani pri takomto postupnom uplatnení kritérií nevedelo určiť konečné poradie pri rovnosti bodov,  MAS uplatní princíp nižších oprávnených výdavkov v rámci projektu.</w:t>
            </w:r>
          </w:p>
        </w:tc>
      </w:tr>
    </w:tbl>
    <w:p w14:paraId="00933371" w14:textId="0A046E7B" w:rsidR="00014742" w:rsidRPr="00292CB0" w:rsidRDefault="00014742" w:rsidP="002C09AB">
      <w:pPr>
        <w:pStyle w:val="Standard"/>
        <w:tabs>
          <w:tab w:val="left" w:pos="709"/>
        </w:tabs>
        <w:jc w:val="both"/>
        <w:rPr>
          <w:rFonts w:asciiTheme="minorHAnsi" w:hAnsiTheme="minorHAnsi" w:cstheme="minorHAnsi"/>
          <w:b/>
        </w:rPr>
      </w:pPr>
    </w:p>
    <w:p w14:paraId="14C676CF" w14:textId="78DFF7AD" w:rsidR="00F64C7B" w:rsidRPr="00292CB0" w:rsidRDefault="00F64C7B" w:rsidP="002C09AB">
      <w:pPr>
        <w:pStyle w:val="Standard"/>
        <w:tabs>
          <w:tab w:val="left" w:pos="709"/>
        </w:tabs>
        <w:jc w:val="both"/>
        <w:rPr>
          <w:rFonts w:asciiTheme="minorHAnsi" w:hAnsiTheme="minorHAnsi" w:cstheme="minorHAnsi"/>
          <w:b/>
        </w:rPr>
      </w:pPr>
    </w:p>
    <w:p w14:paraId="29208394" w14:textId="44BF14EC" w:rsidR="00C0534D" w:rsidRPr="0073260C" w:rsidRDefault="00C0534D" w:rsidP="002C09AB">
      <w:pPr>
        <w:spacing w:after="0" w:line="240" w:lineRule="auto"/>
        <w:rPr>
          <w:rFonts w:cstheme="minorHAnsi"/>
          <w:b/>
          <w:strike/>
          <w:color w:val="00B050"/>
          <w:sz w:val="24"/>
          <w:szCs w:val="24"/>
        </w:rPr>
      </w:pPr>
      <w:r w:rsidRPr="0073260C">
        <w:rPr>
          <w:rFonts w:cstheme="minorHAnsi"/>
          <w:b/>
          <w:strike/>
          <w:color w:val="00B050"/>
          <w:sz w:val="24"/>
          <w:szCs w:val="24"/>
        </w:rPr>
        <w:t xml:space="preserve">M08 – Investície do rozvoja lesných oblastí a zlepšenia životaschopnosti lesov </w:t>
      </w:r>
    </w:p>
    <w:p w14:paraId="5F648FC4" w14:textId="0BE21A72" w:rsidR="00C0534D" w:rsidRPr="0073260C" w:rsidRDefault="00C0534D" w:rsidP="002C09AB">
      <w:pPr>
        <w:pStyle w:val="tlXY"/>
        <w:spacing w:before="0" w:after="0"/>
        <w:rPr>
          <w:rFonts w:cstheme="minorHAnsi"/>
          <w:strike/>
          <w:color w:val="00B050"/>
          <w:sz w:val="24"/>
          <w:szCs w:val="24"/>
        </w:rPr>
      </w:pPr>
      <w:bookmarkStart w:id="186" w:name="_Toc512834750"/>
      <w:bookmarkStart w:id="187" w:name="_Toc104282842"/>
      <w:proofErr w:type="spellStart"/>
      <w:r w:rsidRPr="0073260C">
        <w:rPr>
          <w:rFonts w:cstheme="minorHAnsi"/>
          <w:strike/>
          <w:color w:val="00B050"/>
          <w:sz w:val="24"/>
          <w:szCs w:val="24"/>
        </w:rPr>
        <w:t>Podopatrenie</w:t>
      </w:r>
      <w:proofErr w:type="spellEnd"/>
      <w:r w:rsidRPr="0073260C">
        <w:rPr>
          <w:rFonts w:cstheme="minorHAnsi"/>
          <w:strike/>
          <w:color w:val="00B050"/>
          <w:sz w:val="24"/>
          <w:szCs w:val="24"/>
        </w:rPr>
        <w:t xml:space="preserve"> 8.3 Podpora na prevenciu a odstraňovanie škôd v lesoch spôsobených lesnými požiarmi a prírodnými katastrofami a katastrofickými udalosťami</w:t>
      </w:r>
      <w:bookmarkEnd w:id="186"/>
      <w:bookmarkEnd w:id="187"/>
    </w:p>
    <w:p w14:paraId="2FEC4B97" w14:textId="77777777" w:rsidR="00C0534D" w:rsidRPr="0073260C" w:rsidRDefault="00C0534D" w:rsidP="002C09AB">
      <w:pPr>
        <w:spacing w:after="0" w:line="240" w:lineRule="auto"/>
        <w:rPr>
          <w:rFonts w:cstheme="minorHAnsi"/>
          <w:b/>
          <w:i/>
          <w:strike/>
          <w:color w:val="00B050"/>
          <w:sz w:val="22"/>
          <w:szCs w:val="22"/>
        </w:rPr>
      </w:pPr>
      <w:r w:rsidRPr="0073260C">
        <w:rPr>
          <w:rFonts w:cstheme="minorHAnsi"/>
          <w:b/>
          <w:i/>
          <w:strike/>
          <w:color w:val="00B050"/>
          <w:sz w:val="22"/>
          <w:szCs w:val="22"/>
        </w:rPr>
        <w:t>A Podpora na prevenciu škôd v lesoch spôsobených lesnými požiarmi a prírodnými katastrofami a katastrofickými udalosťami</w:t>
      </w:r>
    </w:p>
    <w:p w14:paraId="171C9D39" w14:textId="77777777" w:rsidR="00C0534D" w:rsidRPr="0073260C" w:rsidRDefault="00C0534D" w:rsidP="002C09AB">
      <w:pPr>
        <w:pStyle w:val="Standard"/>
        <w:tabs>
          <w:tab w:val="left" w:pos="856"/>
        </w:tabs>
        <w:jc w:val="both"/>
        <w:rPr>
          <w:rFonts w:asciiTheme="minorHAnsi" w:hAnsiTheme="minorHAnsi" w:cstheme="minorHAnsi"/>
          <w:b/>
          <w:strike/>
          <w:color w:val="00B050"/>
          <w:sz w:val="20"/>
          <w:szCs w:val="20"/>
          <w:u w:val="single"/>
        </w:rPr>
      </w:pPr>
    </w:p>
    <w:p w14:paraId="33E1CC57" w14:textId="77777777" w:rsidR="00C0534D" w:rsidRPr="0073260C" w:rsidRDefault="00C0534D" w:rsidP="002C09AB">
      <w:pPr>
        <w:pStyle w:val="Standard"/>
        <w:tabs>
          <w:tab w:val="left" w:pos="856"/>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 xml:space="preserve">Neoprávnené výdavky </w:t>
      </w:r>
    </w:p>
    <w:p w14:paraId="6717735D" w14:textId="77777777" w:rsidR="00A26926" w:rsidRPr="0073260C" w:rsidRDefault="00ED1C8F"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 xml:space="preserve">výdavky, pri ktorých verejné obstarávanie bolo začaté pred dňom 19.04.2016, vynaložené až po predložení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na MAS</w:t>
      </w:r>
      <w:r w:rsidR="00C0534D" w:rsidRPr="0073260C">
        <w:rPr>
          <w:rFonts w:cstheme="minorHAnsi"/>
          <w:strike/>
          <w:color w:val="00B050"/>
          <w:kern w:val="1"/>
          <w:sz w:val="18"/>
          <w:szCs w:val="18"/>
        </w:rPr>
        <w:t>;</w:t>
      </w:r>
    </w:p>
    <w:p w14:paraId="6E7BA854" w14:textId="7BBB9A32"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 xml:space="preserve">náklady mimo nákladov uvedených v bode 2.2 tohto </w:t>
      </w:r>
      <w:proofErr w:type="spellStart"/>
      <w:r w:rsidRPr="0073260C">
        <w:rPr>
          <w:rFonts w:cstheme="minorHAnsi"/>
          <w:strike/>
          <w:color w:val="00B050"/>
          <w:sz w:val="18"/>
          <w:szCs w:val="18"/>
        </w:rPr>
        <w:t>podopatrenia</w:t>
      </w:r>
      <w:proofErr w:type="spellEnd"/>
      <w:r w:rsidR="004F23C5" w:rsidRPr="0073260C">
        <w:rPr>
          <w:rFonts w:cstheme="minorHAnsi"/>
          <w:strike/>
          <w:color w:val="00B050"/>
          <w:sz w:val="18"/>
          <w:szCs w:val="18"/>
        </w:rPr>
        <w:t xml:space="preserve"> súvisiace s leasingovými zmluvami, ako napríklad marža prenajímateľa, náklady na refinancovanie úrokov, režijné náklady a poistné poplatky</w:t>
      </w:r>
      <w:r w:rsidRPr="0073260C">
        <w:rPr>
          <w:rFonts w:cstheme="minorHAnsi"/>
          <w:bCs/>
          <w:strike/>
          <w:color w:val="00B050"/>
          <w:sz w:val="18"/>
          <w:szCs w:val="18"/>
          <w:lang w:eastAsia="sk-SK"/>
        </w:rPr>
        <w:t>;</w:t>
      </w:r>
      <w:r w:rsidRPr="0073260C">
        <w:rPr>
          <w:rFonts w:cstheme="minorHAnsi"/>
          <w:strike/>
          <w:color w:val="00B050"/>
          <w:sz w:val="18"/>
          <w:szCs w:val="18"/>
        </w:rPr>
        <w:t xml:space="preserve"> </w:t>
      </w:r>
    </w:p>
    <w:p w14:paraId="7119DE10" w14:textId="77777777" w:rsidR="004F23C5"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bCs/>
          <w:strike/>
          <w:color w:val="00B050"/>
          <w:sz w:val="18"/>
          <w:szCs w:val="18"/>
          <w:lang w:eastAsia="sk-SK"/>
        </w:rPr>
        <w:t>úroky z dlžných súm;</w:t>
      </w:r>
    </w:p>
    <w:p w14:paraId="208399DA" w14:textId="0868FEAE"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bCs/>
          <w:strike/>
          <w:color w:val="00B050"/>
          <w:sz w:val="18"/>
          <w:szCs w:val="18"/>
          <w:lang w:eastAsia="sk-SK"/>
        </w:rPr>
        <w:t>kúpa nezastavaného a zastavaného pozemku</w:t>
      </w:r>
      <w:r w:rsidR="004F23C5" w:rsidRPr="0073260C">
        <w:rPr>
          <w:rFonts w:cstheme="minorHAnsi"/>
          <w:bCs/>
          <w:strike/>
          <w:color w:val="00B050"/>
          <w:sz w:val="18"/>
          <w:szCs w:val="18"/>
          <w:lang w:eastAsia="sk-SK"/>
        </w:rPr>
        <w:t xml:space="preserve"> </w:t>
      </w:r>
      <w:r w:rsidR="004F23C5" w:rsidRPr="0073260C">
        <w:rPr>
          <w:rFonts w:cstheme="minorHAnsi"/>
          <w:bCs/>
          <w:strike/>
          <w:color w:val="00B050"/>
          <w:sz w:val="18"/>
          <w:szCs w:val="18"/>
        </w:rPr>
        <w:t>za sumu presahujúcu 10% celkových oprávnených nákladov na príslušnú operáciu</w:t>
      </w:r>
      <w:r w:rsidRPr="0073260C">
        <w:rPr>
          <w:rFonts w:cstheme="minorHAnsi"/>
          <w:bCs/>
          <w:strike/>
          <w:color w:val="00B050"/>
          <w:sz w:val="18"/>
          <w:szCs w:val="18"/>
          <w:lang w:eastAsia="sk-SK"/>
        </w:rPr>
        <w:t>;</w:t>
      </w:r>
    </w:p>
    <w:p w14:paraId="73B2141D" w14:textId="77777777"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bCs/>
          <w:strike/>
          <w:color w:val="00B050"/>
          <w:sz w:val="18"/>
          <w:szCs w:val="18"/>
          <w:lang w:eastAsia="sk-SK"/>
        </w:rPr>
        <w:t>kompenzácia straty príjmu v dôsledku prírodnej katastrofy;</w:t>
      </w:r>
    </w:p>
    <w:p w14:paraId="3BDFF5A7" w14:textId="7F674D59"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bCs/>
          <w:strike/>
          <w:color w:val="00B050"/>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5" w:history="1">
        <w:r w:rsidRPr="0073260C">
          <w:rPr>
            <w:rStyle w:val="Hypertextovprepojenie"/>
            <w:rFonts w:cstheme="minorHAnsi"/>
            <w:bCs/>
            <w:strike/>
            <w:color w:val="00B050"/>
            <w:sz w:val="18"/>
            <w:szCs w:val="18"/>
            <w:lang w:eastAsia="sk-SK"/>
          </w:rPr>
          <w:t>http://www.apa.sk/index.php?navID=529&amp;id=6858</w:t>
        </w:r>
      </w:hyperlink>
      <w:r w:rsidRPr="0073260C">
        <w:rPr>
          <w:rFonts w:cstheme="minorHAnsi"/>
          <w:bCs/>
          <w:strike/>
          <w:color w:val="00B050"/>
          <w:sz w:val="18"/>
          <w:szCs w:val="18"/>
          <w:lang w:eastAsia="sk-SK"/>
        </w:rPr>
        <w:t xml:space="preserve"> ).</w:t>
      </w:r>
    </w:p>
    <w:p w14:paraId="19DFE5A1" w14:textId="77777777" w:rsidR="00C0534D" w:rsidRPr="0073260C" w:rsidRDefault="00C0534D" w:rsidP="002C09AB">
      <w:pPr>
        <w:tabs>
          <w:tab w:val="left" w:pos="851"/>
        </w:tabs>
        <w:suppressAutoHyphens/>
        <w:spacing w:after="0" w:line="240" w:lineRule="auto"/>
        <w:contextualSpacing/>
        <w:rPr>
          <w:rFonts w:cstheme="minorHAnsi"/>
          <w:strike/>
          <w:color w:val="00B050"/>
          <w:sz w:val="18"/>
          <w:szCs w:val="18"/>
          <w:u w:val="single"/>
          <w:lang w:eastAsia="sk-SK"/>
        </w:rPr>
      </w:pPr>
      <w:r w:rsidRPr="0073260C">
        <w:rPr>
          <w:rFonts w:cstheme="minorHAnsi"/>
          <w:b/>
          <w:bCs/>
          <w:strike/>
          <w:color w:val="00B050"/>
          <w:sz w:val="18"/>
          <w:szCs w:val="18"/>
          <w:u w:val="single"/>
          <w:lang w:eastAsia="sk-SK"/>
        </w:rPr>
        <w:t>Neoprávnené projekty</w:t>
      </w:r>
    </w:p>
    <w:p w14:paraId="3D7922C9" w14:textId="77777777" w:rsidR="00C0534D" w:rsidRPr="0073260C" w:rsidRDefault="00C0534D" w:rsidP="000E4642">
      <w:pPr>
        <w:numPr>
          <w:ilvl w:val="0"/>
          <w:numId w:val="30"/>
        </w:numPr>
        <w:spacing w:after="0" w:line="240" w:lineRule="auto"/>
        <w:ind w:left="426" w:right="-489" w:hanging="426"/>
        <w:contextualSpacing/>
        <w:jc w:val="both"/>
        <w:rPr>
          <w:rFonts w:cstheme="minorHAnsi"/>
          <w:strike/>
          <w:color w:val="00B050"/>
          <w:sz w:val="18"/>
          <w:szCs w:val="18"/>
          <w:lang w:eastAsia="sk-SK"/>
        </w:rPr>
      </w:pPr>
      <w:r w:rsidRPr="0073260C">
        <w:rPr>
          <w:rFonts w:cstheme="minorHAnsi"/>
          <w:strike/>
          <w:color w:val="00B050"/>
          <w:sz w:val="18"/>
          <w:szCs w:val="18"/>
          <w:lang w:eastAsia="sk-SK"/>
        </w:rPr>
        <w:t xml:space="preserve">projekty zamerané na činnosti súvisiace s poľnohospodárstvom v oblastiach, na ktoré sa vzťahujú </w:t>
      </w:r>
      <w:proofErr w:type="spellStart"/>
      <w:r w:rsidRPr="0073260C">
        <w:rPr>
          <w:rFonts w:cstheme="minorHAnsi"/>
          <w:strike/>
          <w:color w:val="00B050"/>
          <w:sz w:val="18"/>
          <w:szCs w:val="18"/>
          <w:lang w:eastAsia="sk-SK"/>
        </w:rPr>
        <w:t>agro</w:t>
      </w:r>
      <w:proofErr w:type="spellEnd"/>
      <w:r w:rsidRPr="0073260C">
        <w:rPr>
          <w:rFonts w:cstheme="minorHAnsi"/>
          <w:strike/>
          <w:color w:val="00B050"/>
          <w:sz w:val="18"/>
          <w:szCs w:val="18"/>
          <w:lang w:eastAsia="sk-SK"/>
        </w:rPr>
        <w:t xml:space="preserve">- environmentálne záväzky; </w:t>
      </w:r>
    </w:p>
    <w:p w14:paraId="6B456E4A" w14:textId="3C05AB0A" w:rsidR="00C0534D" w:rsidRPr="0073260C" w:rsidRDefault="00C0534D" w:rsidP="000E4642">
      <w:pPr>
        <w:numPr>
          <w:ilvl w:val="0"/>
          <w:numId w:val="30"/>
        </w:numPr>
        <w:spacing w:after="0" w:line="240" w:lineRule="auto"/>
        <w:ind w:left="426" w:right="-489" w:hanging="426"/>
        <w:contextualSpacing/>
        <w:jc w:val="both"/>
        <w:rPr>
          <w:rFonts w:cstheme="minorHAnsi"/>
          <w:strike/>
          <w:color w:val="00B050"/>
          <w:sz w:val="18"/>
          <w:szCs w:val="18"/>
          <w:lang w:eastAsia="sk-SK"/>
        </w:rPr>
      </w:pPr>
      <w:r w:rsidRPr="0073260C">
        <w:rPr>
          <w:rFonts w:cstheme="minorHAnsi"/>
          <w:strike/>
          <w:color w:val="00B050"/>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1A4FD33" w14:textId="77777777" w:rsidR="00C0534D" w:rsidRPr="0073260C" w:rsidRDefault="00C0534D" w:rsidP="002C09AB">
      <w:pPr>
        <w:tabs>
          <w:tab w:val="left" w:pos="851"/>
        </w:tabs>
        <w:suppressAutoHyphens/>
        <w:spacing w:after="0" w:line="240" w:lineRule="auto"/>
        <w:rPr>
          <w:rFonts w:cstheme="minorHAnsi"/>
          <w:strike/>
          <w:color w:val="00B050"/>
          <w:sz w:val="18"/>
          <w:szCs w:val="18"/>
          <w:u w:val="single"/>
          <w:lang w:eastAsia="sk-SK"/>
        </w:rPr>
      </w:pPr>
      <w:r w:rsidRPr="0073260C">
        <w:rPr>
          <w:rFonts w:cstheme="minorHAnsi"/>
          <w:b/>
          <w:bCs/>
          <w:strike/>
          <w:color w:val="00B050"/>
          <w:sz w:val="18"/>
          <w:szCs w:val="18"/>
          <w:u w:val="single"/>
          <w:lang w:eastAsia="sk-SK"/>
        </w:rPr>
        <w:t>Oprávnené projekty</w:t>
      </w:r>
    </w:p>
    <w:p w14:paraId="11927229" w14:textId="77777777" w:rsidR="00C0534D" w:rsidRPr="0073260C" w:rsidRDefault="00C0534D" w:rsidP="002C09AB">
      <w:pPr>
        <w:widowControl w:val="0"/>
        <w:tabs>
          <w:tab w:val="left" w:pos="360"/>
        </w:tabs>
        <w:autoSpaceDE w:val="0"/>
        <w:autoSpaceDN w:val="0"/>
        <w:adjustRightInd w:val="0"/>
        <w:spacing w:after="0" w:line="240" w:lineRule="auto"/>
        <w:jc w:val="both"/>
        <w:rPr>
          <w:rFonts w:cstheme="minorHAnsi"/>
          <w:strike/>
          <w:color w:val="00B050"/>
          <w:kern w:val="1"/>
          <w:sz w:val="18"/>
          <w:szCs w:val="18"/>
        </w:rPr>
      </w:pPr>
      <w:r w:rsidRPr="0073260C">
        <w:rPr>
          <w:rFonts w:cstheme="minorHAnsi"/>
          <w:strike/>
          <w:color w:val="00B050"/>
          <w:kern w:val="1"/>
          <w:sz w:val="18"/>
          <w:szCs w:val="18"/>
        </w:rPr>
        <w:t>Oprávnené projekty</w:t>
      </w:r>
      <w:r w:rsidRPr="0073260C">
        <w:rPr>
          <w:rFonts w:cstheme="minorHAnsi"/>
          <w:b/>
          <w:strike/>
          <w:color w:val="00B050"/>
          <w:kern w:val="1"/>
          <w:sz w:val="18"/>
          <w:szCs w:val="18"/>
        </w:rPr>
        <w:t xml:space="preserve"> </w:t>
      </w:r>
      <w:r w:rsidRPr="0073260C">
        <w:rPr>
          <w:rFonts w:cstheme="minorHAnsi"/>
          <w:strike/>
          <w:color w:val="00B050"/>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73260C"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strike/>
          <w:color w:val="00B050"/>
          <w:kern w:val="1"/>
          <w:sz w:val="18"/>
          <w:szCs w:val="18"/>
        </w:rPr>
      </w:pPr>
      <w:r w:rsidRPr="0073260C">
        <w:rPr>
          <w:rFonts w:cstheme="minorHAnsi"/>
          <w:strike/>
          <w:color w:val="00B050"/>
          <w:kern w:val="1"/>
          <w:sz w:val="18"/>
          <w:szCs w:val="18"/>
        </w:rPr>
        <w:t>vytvorenie ochrannej infraštruktúry, pričom v prípade protipožiarneho pásu sa projekt môže vzťahovať aj na jeho údržbu</w:t>
      </w:r>
      <w:r w:rsidRPr="0073260C">
        <w:rPr>
          <w:rFonts w:cstheme="minorHAnsi"/>
          <w:bCs/>
          <w:strike/>
          <w:color w:val="00B050"/>
          <w:sz w:val="18"/>
          <w:szCs w:val="18"/>
          <w:lang w:eastAsia="sk-SK"/>
        </w:rPr>
        <w:t>;</w:t>
      </w:r>
    </w:p>
    <w:p w14:paraId="34D5ABEF" w14:textId="77777777" w:rsidR="00C0534D" w:rsidRPr="0073260C"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strike/>
          <w:color w:val="00B050"/>
          <w:kern w:val="1"/>
          <w:sz w:val="18"/>
          <w:szCs w:val="18"/>
        </w:rPr>
      </w:pPr>
      <w:r w:rsidRPr="0073260C">
        <w:rPr>
          <w:rFonts w:cstheme="minorHAnsi"/>
          <w:strike/>
          <w:color w:val="00B050"/>
          <w:kern w:val="1"/>
          <w:sz w:val="18"/>
          <w:szCs w:val="18"/>
        </w:rPr>
        <w:t>miestne preventívne činnosti malých rozmerov proti požiaru alebo proti iným prírodným nebezpečenstvám vrátane využitia pastevných zvierat</w:t>
      </w:r>
      <w:r w:rsidRPr="0073260C">
        <w:rPr>
          <w:rFonts w:cstheme="minorHAnsi"/>
          <w:bCs/>
          <w:strike/>
          <w:color w:val="00B050"/>
          <w:sz w:val="18"/>
          <w:szCs w:val="18"/>
          <w:lang w:eastAsia="sk-SK"/>
        </w:rPr>
        <w:t>;</w:t>
      </w:r>
    </w:p>
    <w:p w14:paraId="232A29C7" w14:textId="052AE404" w:rsidR="00D51E96" w:rsidRPr="0073260C"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strike/>
          <w:color w:val="00B050"/>
          <w:kern w:val="1"/>
          <w:sz w:val="18"/>
          <w:szCs w:val="18"/>
        </w:rPr>
      </w:pPr>
      <w:r w:rsidRPr="0073260C">
        <w:rPr>
          <w:rFonts w:cstheme="minorHAnsi"/>
          <w:strike/>
          <w:color w:val="00B050"/>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73260C" w:rsidRPr="0073260C" w14:paraId="412E7AFC" w14:textId="77777777" w:rsidTr="008B660B">
        <w:trPr>
          <w:trHeight w:val="284"/>
        </w:trPr>
        <w:tc>
          <w:tcPr>
            <w:tcW w:w="5000" w:type="pct"/>
            <w:shd w:val="clear" w:color="auto" w:fill="FFC000"/>
            <w:vAlign w:val="center"/>
          </w:tcPr>
          <w:p w14:paraId="61C0EC1A" w14:textId="7849D7A6" w:rsidR="00D51E96" w:rsidRPr="0073260C" w:rsidRDefault="00D51E96" w:rsidP="004800B7">
            <w:pPr>
              <w:pStyle w:val="Standard"/>
              <w:numPr>
                <w:ilvl w:val="2"/>
                <w:numId w:val="534"/>
              </w:numPr>
              <w:tabs>
                <w:tab w:val="left" w:pos="709"/>
              </w:tabs>
              <w:jc w:val="center"/>
              <w:rPr>
                <w:rFonts w:asciiTheme="minorHAnsi" w:hAnsiTheme="minorHAnsi" w:cstheme="minorHAnsi"/>
                <w:b/>
                <w:caps/>
                <w:strike/>
                <w:color w:val="00B050"/>
                <w:sz w:val="28"/>
                <w:szCs w:val="28"/>
              </w:rPr>
            </w:pPr>
            <w:r w:rsidRPr="0073260C">
              <w:rPr>
                <w:rFonts w:asciiTheme="minorHAnsi" w:hAnsiTheme="minorHAnsi" w:cstheme="minorHAnsi"/>
                <w:b/>
                <w:caps/>
                <w:strike/>
                <w:color w:val="00B050"/>
                <w:sz w:val="28"/>
                <w:szCs w:val="28"/>
              </w:rPr>
              <w:t>ŠpecificKÁ PRE PODOPATRENIE</w:t>
            </w:r>
          </w:p>
        </w:tc>
      </w:tr>
      <w:tr w:rsidR="0073260C" w:rsidRPr="0073260C" w14:paraId="7D44C2E6" w14:textId="77777777" w:rsidTr="00F76ECB">
        <w:trPr>
          <w:trHeight w:val="284"/>
        </w:trPr>
        <w:tc>
          <w:tcPr>
            <w:tcW w:w="5000" w:type="pct"/>
            <w:shd w:val="clear" w:color="auto" w:fill="FFFFFF" w:themeFill="background1"/>
            <w:vAlign w:val="center"/>
          </w:tcPr>
          <w:p w14:paraId="52074959" w14:textId="77777777" w:rsidR="00D51E96" w:rsidRPr="0073260C" w:rsidRDefault="00D51E96" w:rsidP="004800B7">
            <w:pPr>
              <w:pStyle w:val="Odsekzoznamu"/>
              <w:numPr>
                <w:ilvl w:val="0"/>
                <w:numId w:val="519"/>
              </w:numPr>
              <w:spacing w:after="0" w:line="240" w:lineRule="auto"/>
              <w:ind w:left="202" w:hanging="202"/>
              <w:rPr>
                <w:rFonts w:cstheme="minorHAnsi"/>
                <w:b/>
                <w:caps/>
                <w:strike/>
                <w:color w:val="00B050"/>
                <w:sz w:val="24"/>
                <w:szCs w:val="24"/>
              </w:rPr>
            </w:pP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musí byť kompletná po obsahovej stránke.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nebude schválená v prípade, že žiadateľ uviedol nepravdivé čestné vyhlásenie žiadateľa o konflikte záujmov a poskytol nesprávne či nepravdivé údaje. </w:t>
            </w:r>
          </w:p>
          <w:p w14:paraId="2BB5F714" w14:textId="77777777" w:rsidR="00D51E96" w:rsidRPr="0073260C" w:rsidRDefault="00D51E96" w:rsidP="009F1D61">
            <w:pPr>
              <w:pStyle w:val="Odsekzoznamu"/>
              <w:numPr>
                <w:ilvl w:val="0"/>
                <w:numId w:val="66"/>
              </w:numPr>
              <w:tabs>
                <w:tab w:val="left" w:pos="202"/>
              </w:tabs>
              <w:suppressAutoHyphens/>
              <w:spacing w:after="0" w:line="240" w:lineRule="auto"/>
              <w:ind w:left="202" w:hanging="202"/>
              <w:jc w:val="both"/>
              <w:rPr>
                <w:rFonts w:cstheme="minorHAnsi"/>
                <w:strike/>
                <w:color w:val="00B050"/>
                <w:sz w:val="18"/>
                <w:szCs w:val="18"/>
              </w:rPr>
            </w:pPr>
            <w:r w:rsidRPr="0073260C">
              <w:rPr>
                <w:rFonts w:cstheme="minorHAnsi"/>
                <w:strike/>
                <w:color w:val="00B050"/>
                <w:sz w:val="18"/>
                <w:szCs w:val="18"/>
              </w:rPr>
              <w:t xml:space="preserve">Suma finančných prostriedkov z verejných zdrojov, požadovaná žiadateľom vo formulári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v deň jej predloženia na MAS je konečná a nie je možné ju v rámci procesu spracovávania dodatočne zvyšovať.</w:t>
            </w:r>
          </w:p>
          <w:p w14:paraId="7ED487F6" w14:textId="6ADE959C" w:rsidR="00D51E96" w:rsidRPr="0073260C" w:rsidRDefault="00D51E96" w:rsidP="009F1D61">
            <w:pPr>
              <w:pStyle w:val="Odsekzoznamu"/>
              <w:numPr>
                <w:ilvl w:val="0"/>
                <w:numId w:val="66"/>
              </w:numPr>
              <w:tabs>
                <w:tab w:val="left" w:pos="202"/>
              </w:tabs>
              <w:suppressAutoHyphens/>
              <w:spacing w:after="0" w:line="240" w:lineRule="auto"/>
              <w:ind w:left="202" w:hanging="202"/>
              <w:jc w:val="both"/>
              <w:rPr>
                <w:rFonts w:cstheme="minorHAnsi"/>
                <w:strike/>
                <w:color w:val="00B050"/>
                <w:sz w:val="18"/>
                <w:szCs w:val="18"/>
              </w:rPr>
            </w:pPr>
            <w:r w:rsidRPr="0073260C">
              <w:rPr>
                <w:rFonts w:cstheme="minorHAnsi"/>
                <w:strike/>
                <w:color w:val="00B050"/>
                <w:sz w:val="18"/>
                <w:szCs w:val="18"/>
              </w:rPr>
              <w:t xml:space="preserve">Neoprávnené výdavky je žiadateľ povinný z požadovanej </w:t>
            </w:r>
            <w:r w:rsidR="00282C55" w:rsidRPr="0073260C">
              <w:rPr>
                <w:rFonts w:cstheme="minorHAnsi"/>
                <w:strike/>
                <w:color w:val="00B050"/>
                <w:sz w:val="18"/>
                <w:szCs w:val="18"/>
              </w:rPr>
              <w:t>sumy odčleniť.  Pred uzavretím z</w:t>
            </w:r>
            <w:r w:rsidRPr="0073260C">
              <w:rPr>
                <w:rFonts w:cstheme="minorHAnsi"/>
                <w:strike/>
                <w:color w:val="00B050"/>
                <w:sz w:val="18"/>
                <w:szCs w:val="18"/>
              </w:rPr>
              <w:t>mluvy o poskytnutí NFP neexistuje právny nárok na poskytnutie nenávratného finančného príspevku.</w:t>
            </w:r>
          </w:p>
          <w:p w14:paraId="2972AD5A" w14:textId="77777777" w:rsidR="00D51E96" w:rsidRPr="0073260C" w:rsidRDefault="00D51E96" w:rsidP="009F1D61">
            <w:pPr>
              <w:pStyle w:val="Odsekzoznamu"/>
              <w:numPr>
                <w:ilvl w:val="0"/>
                <w:numId w:val="66"/>
              </w:numPr>
              <w:tabs>
                <w:tab w:val="left" w:pos="202"/>
              </w:tabs>
              <w:suppressAutoHyphens/>
              <w:spacing w:after="0" w:line="240" w:lineRule="auto"/>
              <w:ind w:left="202" w:hanging="202"/>
              <w:jc w:val="both"/>
              <w:rPr>
                <w:rFonts w:cstheme="minorHAnsi"/>
                <w:strike/>
                <w:color w:val="00B050"/>
                <w:sz w:val="18"/>
                <w:szCs w:val="18"/>
              </w:rPr>
            </w:pPr>
            <w:r w:rsidRPr="0073260C">
              <w:rPr>
                <w:rFonts w:cstheme="minorHAnsi"/>
                <w:strike/>
                <w:color w:val="00B050"/>
                <w:sz w:val="18"/>
                <w:szCs w:val="18"/>
              </w:rPr>
              <w:t>Žiadatelia môžu realizovať projekt aj pred uzatvorením zmluvy o poskytnutí NFP, znášajú však riziko, že projekt na financovanie z PRV SR 2014 - 2022 nebude schválený.</w:t>
            </w:r>
          </w:p>
          <w:p w14:paraId="0F77AD6C" w14:textId="13FC3DEC" w:rsidR="00A62524" w:rsidRPr="0073260C" w:rsidRDefault="00A62524" w:rsidP="009F1D61">
            <w:pPr>
              <w:pStyle w:val="Odsekzoznamu"/>
              <w:numPr>
                <w:ilvl w:val="0"/>
                <w:numId w:val="66"/>
              </w:numPr>
              <w:tabs>
                <w:tab w:val="left" w:pos="202"/>
              </w:tabs>
              <w:suppressAutoHyphens/>
              <w:spacing w:after="0" w:line="240" w:lineRule="auto"/>
              <w:ind w:left="202" w:hanging="202"/>
              <w:jc w:val="both"/>
              <w:rPr>
                <w:rFonts w:cstheme="minorHAnsi"/>
                <w:strike/>
                <w:color w:val="00B050"/>
                <w:sz w:val="18"/>
                <w:szCs w:val="18"/>
              </w:rPr>
            </w:pPr>
            <w:r w:rsidRPr="0073260C">
              <w:rPr>
                <w:rFonts w:cstheme="minorHAnsi"/>
                <w:bCs/>
                <w:strike/>
                <w:color w:val="00B050"/>
                <w:sz w:val="18"/>
                <w:szCs w:val="18"/>
                <w:lang w:eastAsia="sk-SK"/>
              </w:rPr>
              <w:t>Forma zjednodušeného vykazovania výdavkov v zmysle Prílohy č. 29A k Príručke pre prijímateľa LEADER.</w:t>
            </w:r>
          </w:p>
        </w:tc>
      </w:tr>
    </w:tbl>
    <w:p w14:paraId="149A5FDF" w14:textId="3DDD614F" w:rsidR="008D7AB0" w:rsidRPr="0073260C" w:rsidRDefault="008D7AB0" w:rsidP="002C09AB">
      <w:pPr>
        <w:spacing w:after="0" w:line="240" w:lineRule="auto"/>
        <w:rPr>
          <w:rFonts w:cstheme="minorHAnsi"/>
          <w:b/>
          <w:strike/>
          <w:color w:val="00B050"/>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73260C" w:rsidRPr="0073260C" w14:paraId="0F74610F" w14:textId="77777777" w:rsidTr="008B660B">
        <w:trPr>
          <w:trHeight w:val="284"/>
        </w:trPr>
        <w:tc>
          <w:tcPr>
            <w:tcW w:w="5000" w:type="pct"/>
            <w:gridSpan w:val="3"/>
            <w:shd w:val="clear" w:color="auto" w:fill="FFC000"/>
            <w:vAlign w:val="center"/>
          </w:tcPr>
          <w:p w14:paraId="7CBA3AF2" w14:textId="4C64D6E8" w:rsidR="00D51E96" w:rsidRPr="0073260C" w:rsidRDefault="00AB1357" w:rsidP="00D51E96">
            <w:pPr>
              <w:spacing w:after="0" w:line="240" w:lineRule="auto"/>
              <w:jc w:val="center"/>
              <w:rPr>
                <w:rFonts w:cstheme="minorHAnsi"/>
                <w:b/>
                <w:strike/>
                <w:color w:val="00B050"/>
                <w:sz w:val="28"/>
                <w:szCs w:val="28"/>
              </w:rPr>
            </w:pPr>
            <w:r w:rsidRPr="0073260C">
              <w:rPr>
                <w:rFonts w:cstheme="minorHAnsi"/>
                <w:b/>
                <w:strike/>
                <w:color w:val="00B050"/>
                <w:sz w:val="28"/>
                <w:szCs w:val="28"/>
              </w:rPr>
              <w:t>3.1.2</w:t>
            </w:r>
            <w:r w:rsidR="00D51E96" w:rsidRPr="0073260C">
              <w:rPr>
                <w:rFonts w:cstheme="minorHAnsi"/>
                <w:b/>
                <w:strike/>
                <w:color w:val="00B050"/>
                <w:sz w:val="28"/>
                <w:szCs w:val="28"/>
              </w:rPr>
              <w:t xml:space="preserve"> Špecifické podmienky poskytnutia príspevku</w:t>
            </w:r>
          </w:p>
        </w:tc>
      </w:tr>
      <w:tr w:rsidR="0073260C" w:rsidRPr="0073260C" w14:paraId="625A2D3F" w14:textId="77777777" w:rsidTr="008B660B">
        <w:trPr>
          <w:trHeight w:val="284"/>
        </w:trPr>
        <w:tc>
          <w:tcPr>
            <w:tcW w:w="5000" w:type="pct"/>
            <w:gridSpan w:val="3"/>
            <w:shd w:val="clear" w:color="auto" w:fill="FFE599" w:themeFill="accent4" w:themeFillTint="66"/>
            <w:vAlign w:val="center"/>
          </w:tcPr>
          <w:p w14:paraId="3949E16F" w14:textId="77777777" w:rsidR="00C0534D" w:rsidRPr="0073260C" w:rsidRDefault="00C0534D" w:rsidP="002C09AB">
            <w:pPr>
              <w:spacing w:after="0" w:line="240" w:lineRule="auto"/>
              <w:rPr>
                <w:rFonts w:cstheme="minorHAnsi"/>
                <w:b/>
                <w:strike/>
                <w:color w:val="00B050"/>
                <w:sz w:val="22"/>
                <w:szCs w:val="22"/>
              </w:rPr>
            </w:pPr>
            <w:r w:rsidRPr="0073260C">
              <w:rPr>
                <w:rFonts w:cstheme="minorHAnsi"/>
                <w:b/>
                <w:strike/>
                <w:color w:val="00B050"/>
                <w:sz w:val="22"/>
                <w:szCs w:val="22"/>
              </w:rPr>
              <w:t>1. OPRÁVNENOSŤ ŽIADATEĽA</w:t>
            </w:r>
          </w:p>
        </w:tc>
      </w:tr>
      <w:tr w:rsidR="0073260C" w:rsidRPr="0073260C" w14:paraId="3FDA3B14" w14:textId="77777777" w:rsidTr="008B660B">
        <w:trPr>
          <w:trHeight w:val="284"/>
        </w:trPr>
        <w:tc>
          <w:tcPr>
            <w:tcW w:w="202" w:type="pct"/>
            <w:shd w:val="clear" w:color="auto" w:fill="FFF2CC" w:themeFill="accent4" w:themeFillTint="33"/>
            <w:vAlign w:val="center"/>
          </w:tcPr>
          <w:p w14:paraId="221C76AB" w14:textId="0F1013D4" w:rsidR="00DB6C02" w:rsidRPr="0073260C" w:rsidRDefault="00DB6C02"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lastRenderedPageBreak/>
              <w:t>P.č</w:t>
            </w:r>
            <w:proofErr w:type="spellEnd"/>
            <w:r w:rsidRPr="0073260C">
              <w:rPr>
                <w:rFonts w:cstheme="minorHAnsi"/>
                <w:b/>
                <w:strike/>
                <w:color w:val="00B050"/>
                <w:sz w:val="18"/>
                <w:szCs w:val="18"/>
              </w:rPr>
              <w:t>.</w:t>
            </w:r>
          </w:p>
        </w:tc>
        <w:tc>
          <w:tcPr>
            <w:tcW w:w="4798" w:type="pct"/>
            <w:gridSpan w:val="2"/>
            <w:shd w:val="clear" w:color="auto" w:fill="FFF2CC" w:themeFill="accent4" w:themeFillTint="33"/>
            <w:vAlign w:val="center"/>
          </w:tcPr>
          <w:p w14:paraId="011FE67F" w14:textId="6F0512D5" w:rsidR="00DB6C02" w:rsidRPr="0073260C" w:rsidRDefault="00A9254E" w:rsidP="002C09AB">
            <w:pPr>
              <w:spacing w:after="0" w:line="240" w:lineRule="auto"/>
              <w:jc w:val="center"/>
              <w:rPr>
                <w:rFonts w:cstheme="minorHAnsi"/>
                <w:b/>
                <w:strike/>
                <w:color w:val="00B050"/>
                <w:sz w:val="18"/>
                <w:szCs w:val="18"/>
              </w:rPr>
            </w:pPr>
            <w:r w:rsidRPr="0073260C">
              <w:rPr>
                <w:rFonts w:cstheme="minorHAnsi"/>
                <w:b/>
                <w:strike/>
                <w:color w:val="00B050"/>
                <w:sz w:val="18"/>
                <w:szCs w:val="18"/>
              </w:rPr>
              <w:t xml:space="preserve">Podmienka poskytnutia príspevku (PPP) a jej popis </w:t>
            </w:r>
          </w:p>
        </w:tc>
      </w:tr>
      <w:tr w:rsidR="0073260C" w:rsidRPr="0073260C" w14:paraId="48E36E55" w14:textId="77777777" w:rsidTr="00F95470">
        <w:trPr>
          <w:trHeight w:val="284"/>
        </w:trPr>
        <w:tc>
          <w:tcPr>
            <w:tcW w:w="202" w:type="pct"/>
            <w:shd w:val="clear" w:color="auto" w:fill="auto"/>
            <w:vAlign w:val="center"/>
          </w:tcPr>
          <w:p w14:paraId="3886C67E" w14:textId="77777777" w:rsidR="00F95470" w:rsidRPr="0073260C" w:rsidRDefault="00F95470"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1.1</w:t>
            </w:r>
          </w:p>
        </w:tc>
        <w:tc>
          <w:tcPr>
            <w:tcW w:w="4798" w:type="pct"/>
            <w:gridSpan w:val="2"/>
            <w:shd w:val="clear" w:color="auto" w:fill="auto"/>
            <w:vAlign w:val="center"/>
          </w:tcPr>
          <w:p w14:paraId="20EFB492" w14:textId="77777777" w:rsidR="00F95470" w:rsidRPr="0073260C" w:rsidRDefault="00F95470" w:rsidP="002C09AB">
            <w:pPr>
              <w:spacing w:after="0" w:line="240" w:lineRule="auto"/>
              <w:rPr>
                <w:rFonts w:cstheme="minorHAnsi"/>
                <w:b/>
                <w:strike/>
                <w:color w:val="00B050"/>
                <w:sz w:val="18"/>
                <w:szCs w:val="18"/>
              </w:rPr>
            </w:pPr>
            <w:r w:rsidRPr="0073260C">
              <w:rPr>
                <w:rFonts w:cstheme="minorHAnsi"/>
                <w:b/>
                <w:strike/>
                <w:color w:val="00B050"/>
                <w:sz w:val="18"/>
                <w:szCs w:val="18"/>
              </w:rPr>
              <w:t>Oprávnenosť žiadateľa (všeobecné podmienky)</w:t>
            </w:r>
          </w:p>
          <w:p w14:paraId="3CAEC45D" w14:textId="7D95D574" w:rsidR="00F95470" w:rsidRPr="0073260C" w:rsidRDefault="00F95470"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Oprávneným žiadateľom je oprávnený žiadateľ v zmysle stratégie CLLD uvedený vo výzve</w:t>
            </w:r>
            <w:r w:rsidR="00A9254E" w:rsidRPr="0073260C">
              <w:rPr>
                <w:rFonts w:cstheme="minorHAnsi"/>
                <w:bCs/>
                <w:strike/>
                <w:color w:val="00B050"/>
                <w:sz w:val="16"/>
                <w:szCs w:val="16"/>
              </w:rPr>
              <w:t xml:space="preserve"> na predkladanie </w:t>
            </w:r>
            <w:proofErr w:type="spellStart"/>
            <w:r w:rsidR="00A9254E"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ako oprávnený žiadateľ MAS, ktorý musí spĺňať aj nasledovné podmien</w:t>
            </w:r>
            <w:r w:rsidR="00A9254E" w:rsidRPr="0073260C">
              <w:rPr>
                <w:rFonts w:cstheme="minorHAnsi"/>
                <w:bCs/>
                <w:strike/>
                <w:color w:val="00B050"/>
                <w:sz w:val="16"/>
                <w:szCs w:val="16"/>
              </w:rPr>
              <w:t>ky:</w:t>
            </w:r>
          </w:p>
          <w:p w14:paraId="5220DD25" w14:textId="1C750EA1" w:rsidR="00F95470" w:rsidRPr="0073260C" w:rsidRDefault="00F95470" w:rsidP="002C09AB">
            <w:pPr>
              <w:spacing w:after="0" w:line="240" w:lineRule="auto"/>
              <w:jc w:val="both"/>
              <w:rPr>
                <w:rFonts w:cstheme="minorHAnsi"/>
                <w:strike/>
                <w:color w:val="00B050"/>
                <w:sz w:val="16"/>
                <w:szCs w:val="16"/>
              </w:rPr>
            </w:pPr>
            <w:r w:rsidRPr="0073260C">
              <w:rPr>
                <w:rFonts w:cstheme="minorHAnsi"/>
                <w:strike/>
                <w:color w:val="00B050"/>
                <w:sz w:val="16"/>
                <w:szCs w:val="16"/>
              </w:rPr>
              <w:t xml:space="preserve">Príjemcom pomoci je podnik v zmysle čl. 107 ods. 1 ZFEÚ,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každý subjekt, ktorý vykonáva hospodársku činnosť</w:t>
            </w:r>
            <w:r w:rsidRPr="0073260C">
              <w:rPr>
                <w:rFonts w:cstheme="minorHAnsi"/>
                <w:strike/>
                <w:color w:val="00B050"/>
                <w:sz w:val="16"/>
                <w:szCs w:val="16"/>
                <w:vertAlign w:val="superscript"/>
                <w:lang w:eastAsia="sk-SK"/>
              </w:rPr>
              <w:footnoteReference w:id="83"/>
            </w:r>
            <w:r w:rsidRPr="0073260C">
              <w:rPr>
                <w:rFonts w:cstheme="minorHAnsi"/>
                <w:strike/>
                <w:color w:val="00B050"/>
                <w:sz w:val="16"/>
                <w:szCs w:val="16"/>
              </w:rPr>
              <w:t xml:space="preserve"> bez ohľadu na jeho právny status a spôsob financovania</w:t>
            </w:r>
            <w:r w:rsidR="00A9254E" w:rsidRPr="0073260C">
              <w:rPr>
                <w:rFonts w:cstheme="minorHAnsi"/>
                <w:strike/>
                <w:color w:val="00B050"/>
                <w:sz w:val="16"/>
                <w:szCs w:val="16"/>
              </w:rPr>
              <w:t xml:space="preserve"> (ďalej len "príjemca pomoci").</w:t>
            </w:r>
          </w:p>
          <w:p w14:paraId="51D0C19C" w14:textId="77777777" w:rsidR="00F95470" w:rsidRPr="0073260C" w:rsidRDefault="00F95470" w:rsidP="002C09AB">
            <w:pPr>
              <w:spacing w:after="0" w:line="240" w:lineRule="auto"/>
              <w:rPr>
                <w:rFonts w:cstheme="minorHAnsi"/>
                <w:strike/>
                <w:color w:val="00B050"/>
                <w:sz w:val="16"/>
                <w:szCs w:val="16"/>
              </w:rPr>
            </w:pPr>
            <w:r w:rsidRPr="0073260C">
              <w:rPr>
                <w:rFonts w:cstheme="minorHAnsi"/>
                <w:strike/>
                <w:color w:val="00B050"/>
                <w:sz w:val="16"/>
                <w:szCs w:val="16"/>
              </w:rPr>
              <w:t xml:space="preserve">Príjemcom pomoci je jediný podnik. </w:t>
            </w:r>
          </w:p>
          <w:p w14:paraId="50A07076" w14:textId="77777777" w:rsidR="00F95470" w:rsidRPr="0073260C" w:rsidRDefault="00F95470" w:rsidP="002C09AB">
            <w:pPr>
              <w:spacing w:after="0" w:line="240" w:lineRule="auto"/>
              <w:jc w:val="both"/>
              <w:rPr>
                <w:rFonts w:cstheme="minorHAnsi"/>
                <w:strike/>
                <w:color w:val="00B050"/>
                <w:sz w:val="16"/>
                <w:szCs w:val="16"/>
              </w:rPr>
            </w:pPr>
            <w:r w:rsidRPr="0073260C">
              <w:rPr>
                <w:rFonts w:cstheme="minorHAnsi"/>
                <w:strike/>
                <w:color w:val="00B050"/>
                <w:sz w:val="16"/>
                <w:szCs w:val="16"/>
              </w:rPr>
              <w:t xml:space="preserve">Jediný podnik v zmysle čl. 2 ods. 2 nariadenia (EÚ) č. 1407/2013 zahŕňa všetky podniky, medzi ktorými je aspoň jeden z týchto vzťahov: </w:t>
            </w:r>
          </w:p>
          <w:p w14:paraId="36074332" w14:textId="77777777" w:rsidR="00F95470" w:rsidRPr="0073260C" w:rsidRDefault="00F95470" w:rsidP="004800B7">
            <w:pPr>
              <w:pStyle w:val="Odsekzoznamu"/>
              <w:numPr>
                <w:ilvl w:val="0"/>
                <w:numId w:val="498"/>
              </w:numPr>
              <w:spacing w:after="0" w:line="240" w:lineRule="auto"/>
              <w:ind w:left="364" w:hanging="284"/>
              <w:jc w:val="both"/>
              <w:rPr>
                <w:rFonts w:cstheme="minorHAnsi"/>
                <w:strike/>
                <w:color w:val="00B050"/>
                <w:sz w:val="16"/>
                <w:szCs w:val="16"/>
              </w:rPr>
            </w:pPr>
            <w:r w:rsidRPr="0073260C">
              <w:rPr>
                <w:rFonts w:cstheme="minorHAnsi"/>
                <w:strike/>
                <w:color w:val="00B050"/>
                <w:sz w:val="16"/>
                <w:szCs w:val="16"/>
              </w:rPr>
              <w:t xml:space="preserve">jeden podnik má väčšinu hlasovacích práv akcionárov alebo spoločníkov v inom podniku; </w:t>
            </w:r>
          </w:p>
          <w:p w14:paraId="4FA9B752" w14:textId="77777777" w:rsidR="00F95470" w:rsidRPr="0073260C" w:rsidRDefault="00F95470" w:rsidP="004800B7">
            <w:pPr>
              <w:pStyle w:val="Odsekzoznamu"/>
              <w:numPr>
                <w:ilvl w:val="0"/>
                <w:numId w:val="498"/>
              </w:numPr>
              <w:spacing w:after="0" w:line="240" w:lineRule="auto"/>
              <w:ind w:left="364" w:hanging="284"/>
              <w:jc w:val="both"/>
              <w:rPr>
                <w:rFonts w:cstheme="minorHAnsi"/>
                <w:strike/>
                <w:color w:val="00B050"/>
                <w:sz w:val="16"/>
                <w:szCs w:val="16"/>
              </w:rPr>
            </w:pPr>
            <w:r w:rsidRPr="0073260C">
              <w:rPr>
                <w:rFonts w:cstheme="minorHAnsi"/>
                <w:strike/>
                <w:color w:val="00B050"/>
                <w:sz w:val="16"/>
                <w:szCs w:val="16"/>
              </w:rPr>
              <w:t xml:space="preserve">jeden podnik má právo vymenovať alebo odvolať väčšinu členov správneho, riadiaceho alebo dozorného orgánu iného podniku; </w:t>
            </w:r>
          </w:p>
          <w:p w14:paraId="3CEA9CAE" w14:textId="77777777" w:rsidR="00F95470" w:rsidRPr="0073260C" w:rsidRDefault="00F95470" w:rsidP="004800B7">
            <w:pPr>
              <w:pStyle w:val="Odsekzoznamu"/>
              <w:numPr>
                <w:ilvl w:val="0"/>
                <w:numId w:val="498"/>
              </w:numPr>
              <w:spacing w:after="0" w:line="240" w:lineRule="auto"/>
              <w:ind w:left="364" w:hanging="284"/>
              <w:jc w:val="both"/>
              <w:rPr>
                <w:rFonts w:cstheme="minorHAnsi"/>
                <w:strike/>
                <w:color w:val="00B050"/>
                <w:sz w:val="16"/>
                <w:szCs w:val="16"/>
              </w:rPr>
            </w:pPr>
            <w:r w:rsidRPr="0073260C">
              <w:rPr>
                <w:rFonts w:cstheme="minorHAnsi"/>
                <w:strike/>
                <w:color w:val="00B05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F899B87" w14:textId="77777777" w:rsidR="00F95470" w:rsidRPr="0073260C" w:rsidRDefault="00F95470" w:rsidP="004800B7">
            <w:pPr>
              <w:pStyle w:val="Odsekzoznamu"/>
              <w:numPr>
                <w:ilvl w:val="0"/>
                <w:numId w:val="498"/>
              </w:numPr>
              <w:spacing w:after="0" w:line="240" w:lineRule="auto"/>
              <w:ind w:left="364" w:hanging="284"/>
              <w:jc w:val="both"/>
              <w:rPr>
                <w:rFonts w:cstheme="minorHAnsi"/>
                <w:strike/>
                <w:color w:val="00B050"/>
                <w:sz w:val="16"/>
                <w:szCs w:val="16"/>
              </w:rPr>
            </w:pPr>
            <w:r w:rsidRPr="0073260C">
              <w:rPr>
                <w:rFonts w:cstheme="minorHAnsi"/>
                <w:strike/>
                <w:color w:val="00B05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2D203521" w14:textId="77777777" w:rsidR="00F95470" w:rsidRPr="0073260C" w:rsidRDefault="00F95470" w:rsidP="002C09AB">
            <w:pPr>
              <w:spacing w:after="0" w:line="240" w:lineRule="auto"/>
              <w:rPr>
                <w:rFonts w:cstheme="minorHAnsi"/>
                <w:strike/>
                <w:color w:val="00B050"/>
                <w:sz w:val="16"/>
                <w:szCs w:val="16"/>
              </w:rPr>
            </w:pPr>
          </w:p>
          <w:p w14:paraId="51FCB78B" w14:textId="28B185E6" w:rsidR="00F95470" w:rsidRPr="0073260C" w:rsidRDefault="00F95470" w:rsidP="002C09AB">
            <w:pPr>
              <w:spacing w:after="0" w:line="240" w:lineRule="auto"/>
              <w:jc w:val="both"/>
              <w:rPr>
                <w:rFonts w:cstheme="minorHAnsi"/>
                <w:strike/>
                <w:color w:val="00B050"/>
                <w:sz w:val="16"/>
                <w:szCs w:val="16"/>
              </w:rPr>
            </w:pPr>
            <w:r w:rsidRPr="0073260C">
              <w:rPr>
                <w:rFonts w:cstheme="minorHAnsi"/>
                <w:strike/>
                <w:color w:val="00B050"/>
                <w:sz w:val="16"/>
                <w:szCs w:val="16"/>
              </w:rPr>
              <w:t>Podniky, ktoré majú akýkoľvek vzťah uvedený v písm. a) až d) prostredníctvom jedného alebo viacerých iných podnikov, sa takisto považujú za jediný podnik</w:t>
            </w:r>
            <w:r w:rsidRPr="0073260C">
              <w:rPr>
                <w:rFonts w:cstheme="minorHAnsi"/>
                <w:strike/>
                <w:color w:val="00B050"/>
                <w:sz w:val="16"/>
                <w:szCs w:val="16"/>
                <w:vertAlign w:val="superscript"/>
                <w:lang w:eastAsia="sk-SK"/>
              </w:rPr>
              <w:footnoteReference w:id="84"/>
            </w:r>
            <w:r w:rsidR="00A9254E" w:rsidRPr="0073260C">
              <w:rPr>
                <w:rFonts w:cstheme="minorHAnsi"/>
                <w:strike/>
                <w:color w:val="00B050"/>
                <w:sz w:val="16"/>
                <w:szCs w:val="16"/>
              </w:rPr>
              <w:t>.</w:t>
            </w:r>
          </w:p>
          <w:p w14:paraId="671A407C" w14:textId="77777777" w:rsidR="00F95470" w:rsidRPr="0073260C" w:rsidRDefault="00F95470" w:rsidP="002C09AB">
            <w:pPr>
              <w:spacing w:after="0" w:line="240" w:lineRule="auto"/>
              <w:rPr>
                <w:rFonts w:cstheme="minorHAnsi"/>
                <w:strike/>
                <w:color w:val="00B050"/>
                <w:sz w:val="16"/>
                <w:szCs w:val="16"/>
              </w:rPr>
            </w:pPr>
            <w:r w:rsidRPr="0073260C">
              <w:rPr>
                <w:rFonts w:cstheme="minorHAnsi"/>
                <w:strike/>
                <w:color w:val="00B050"/>
                <w:sz w:val="16"/>
                <w:szCs w:val="16"/>
              </w:rPr>
              <w:t>Oprávneným žiadateľom sú:</w:t>
            </w:r>
          </w:p>
          <w:p w14:paraId="7528D1F3" w14:textId="77777777" w:rsidR="00F95470" w:rsidRPr="0073260C" w:rsidRDefault="00F95470"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Fyzické a právnické osoby obhospodarujúce lesy vo vlastníctve:</w:t>
            </w:r>
          </w:p>
          <w:p w14:paraId="3A0B4F9D" w14:textId="77777777" w:rsidR="00F95470" w:rsidRPr="0073260C" w:rsidRDefault="00F95470" w:rsidP="009F1D61">
            <w:pPr>
              <w:pStyle w:val="Odsekzoznamu"/>
              <w:numPr>
                <w:ilvl w:val="0"/>
                <w:numId w:val="127"/>
              </w:numPr>
              <w:spacing w:after="0" w:line="240" w:lineRule="auto"/>
              <w:ind w:left="395" w:hanging="283"/>
              <w:jc w:val="both"/>
              <w:rPr>
                <w:rFonts w:cstheme="minorHAnsi"/>
                <w:bCs/>
                <w:strike/>
                <w:color w:val="00B050"/>
                <w:sz w:val="16"/>
                <w:szCs w:val="16"/>
              </w:rPr>
            </w:pPr>
            <w:r w:rsidRPr="0073260C">
              <w:rPr>
                <w:rFonts w:cstheme="minorHAnsi"/>
                <w:bCs/>
                <w:strike/>
                <w:color w:val="00B050"/>
                <w:sz w:val="16"/>
                <w:szCs w:val="16"/>
              </w:rPr>
              <w:t>súkromných vlastníkov a ich združení;</w:t>
            </w:r>
          </w:p>
          <w:p w14:paraId="5EFA0915" w14:textId="77777777" w:rsidR="00F95470" w:rsidRPr="0073260C" w:rsidRDefault="00F95470" w:rsidP="009F1D61">
            <w:pPr>
              <w:pStyle w:val="Odsekzoznamu"/>
              <w:numPr>
                <w:ilvl w:val="0"/>
                <w:numId w:val="127"/>
              </w:numPr>
              <w:spacing w:after="0" w:line="240" w:lineRule="auto"/>
              <w:ind w:left="395" w:hanging="283"/>
              <w:jc w:val="both"/>
              <w:rPr>
                <w:rFonts w:cstheme="minorHAnsi"/>
                <w:bCs/>
                <w:strike/>
                <w:color w:val="00B050"/>
                <w:sz w:val="16"/>
                <w:szCs w:val="16"/>
              </w:rPr>
            </w:pPr>
            <w:r w:rsidRPr="0073260C">
              <w:rPr>
                <w:rFonts w:cstheme="minorHAnsi"/>
                <w:bCs/>
                <w:strike/>
                <w:color w:val="00B050"/>
                <w:sz w:val="16"/>
                <w:szCs w:val="16"/>
              </w:rPr>
              <w:t>obcí a ich združení;</w:t>
            </w:r>
          </w:p>
          <w:p w14:paraId="393B5CAC" w14:textId="77777777" w:rsidR="00F95470" w:rsidRPr="0073260C" w:rsidRDefault="00F95470" w:rsidP="009F1D61">
            <w:pPr>
              <w:pStyle w:val="Odsekzoznamu"/>
              <w:numPr>
                <w:ilvl w:val="0"/>
                <w:numId w:val="94"/>
              </w:numPr>
              <w:autoSpaceDE w:val="0"/>
              <w:autoSpaceDN w:val="0"/>
              <w:adjustRightInd w:val="0"/>
              <w:spacing w:after="0" w:line="240" w:lineRule="auto"/>
              <w:ind w:left="395" w:hanging="283"/>
              <w:jc w:val="both"/>
              <w:rPr>
                <w:rFonts w:cstheme="minorHAnsi"/>
                <w:strike/>
                <w:color w:val="00B050"/>
                <w:sz w:val="16"/>
                <w:szCs w:val="16"/>
              </w:rPr>
            </w:pPr>
            <w:r w:rsidRPr="0073260C">
              <w:rPr>
                <w:rFonts w:cstheme="minorHAnsi"/>
                <w:bCs/>
                <w:strike/>
                <w:color w:val="00B050"/>
                <w:sz w:val="16"/>
                <w:szCs w:val="16"/>
              </w:rPr>
              <w:t xml:space="preserve">cirkvi, ktorej majetok možno podľa vnútroštátneho právneho poriadku považovať za súkromný, pokiaľ ide o jeho správu a nakladanie s ním </w:t>
            </w:r>
            <w:r w:rsidRPr="0073260C">
              <w:rPr>
                <w:rFonts w:cstheme="minorHAnsi"/>
                <w:bCs/>
                <w:strike/>
                <w:color w:val="00B050"/>
                <w:sz w:val="16"/>
                <w:szCs w:val="16"/>
                <w:lang w:eastAsia="sk-SK"/>
              </w:rPr>
              <w:t xml:space="preserve">(cirkevné organizácie, </w:t>
            </w:r>
            <w:r w:rsidRPr="0073260C">
              <w:rPr>
                <w:rFonts w:cstheme="minorHAnsi"/>
                <w:strike/>
                <w:color w:val="00B050"/>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73260C">
              <w:rPr>
                <w:rFonts w:cstheme="minorHAnsi"/>
                <w:bCs/>
                <w:strike/>
                <w:color w:val="00B050"/>
                <w:sz w:val="16"/>
                <w:szCs w:val="16"/>
                <w:lang w:eastAsia="sk-SK"/>
              </w:rPr>
              <w:t>;</w:t>
            </w:r>
          </w:p>
          <w:p w14:paraId="355EF77F" w14:textId="77777777" w:rsidR="00F95470" w:rsidRPr="0073260C" w:rsidRDefault="00F95470" w:rsidP="009F1D61">
            <w:pPr>
              <w:pStyle w:val="Odsekzoznamu"/>
              <w:numPr>
                <w:ilvl w:val="0"/>
                <w:numId w:val="127"/>
              </w:numPr>
              <w:spacing w:after="0" w:line="240" w:lineRule="auto"/>
              <w:ind w:left="395" w:hanging="283"/>
              <w:jc w:val="both"/>
              <w:rPr>
                <w:rFonts w:cstheme="minorHAnsi"/>
                <w:bCs/>
                <w:strike/>
                <w:color w:val="00B050"/>
                <w:sz w:val="16"/>
                <w:szCs w:val="16"/>
              </w:rPr>
            </w:pPr>
            <w:r w:rsidRPr="0073260C">
              <w:rPr>
                <w:rFonts w:cstheme="minorHAnsi"/>
                <w:bCs/>
                <w:strike/>
                <w:color w:val="00B050"/>
                <w:sz w:val="16"/>
                <w:szCs w:val="16"/>
              </w:rPr>
              <w:t xml:space="preserve">štátu (LESY SR, </w:t>
            </w:r>
            <w:proofErr w:type="spellStart"/>
            <w:r w:rsidRPr="0073260C">
              <w:rPr>
                <w:rFonts w:cstheme="minorHAnsi"/>
                <w:bCs/>
                <w:strike/>
                <w:color w:val="00B050"/>
                <w:sz w:val="16"/>
                <w:szCs w:val="16"/>
              </w:rPr>
              <w:t>š.p</w:t>
            </w:r>
            <w:proofErr w:type="spellEnd"/>
            <w:r w:rsidRPr="0073260C">
              <w:rPr>
                <w:rFonts w:cstheme="minorHAnsi"/>
                <w:bCs/>
                <w:strike/>
                <w:color w:val="00B050"/>
                <w:sz w:val="16"/>
                <w:szCs w:val="16"/>
              </w:rPr>
              <w:t xml:space="preserve">.; Štátne lesy TANAP-u; </w:t>
            </w:r>
            <w:proofErr w:type="spellStart"/>
            <w:r w:rsidRPr="0073260C">
              <w:rPr>
                <w:rFonts w:cstheme="minorHAnsi"/>
                <w:bCs/>
                <w:strike/>
                <w:color w:val="00B050"/>
                <w:sz w:val="16"/>
                <w:szCs w:val="16"/>
              </w:rPr>
              <w:t>Lesopoľnohospodársky</w:t>
            </w:r>
            <w:proofErr w:type="spellEnd"/>
            <w:r w:rsidRPr="0073260C">
              <w:rPr>
                <w:rFonts w:cstheme="minorHAnsi"/>
                <w:bCs/>
                <w:strike/>
                <w:color w:val="00B050"/>
                <w:sz w:val="16"/>
                <w:szCs w:val="16"/>
              </w:rPr>
              <w:t xml:space="preserve"> majetok Ulič, </w:t>
            </w:r>
            <w:proofErr w:type="spellStart"/>
            <w:r w:rsidRPr="0073260C">
              <w:rPr>
                <w:rFonts w:cstheme="minorHAnsi"/>
                <w:bCs/>
                <w:strike/>
                <w:color w:val="00B050"/>
                <w:sz w:val="16"/>
                <w:szCs w:val="16"/>
              </w:rPr>
              <w:t>š.p</w:t>
            </w:r>
            <w:proofErr w:type="spellEnd"/>
            <w:r w:rsidRPr="0073260C">
              <w:rPr>
                <w:rFonts w:cstheme="minorHAnsi"/>
                <w:bCs/>
                <w:strike/>
                <w:color w:val="00B050"/>
                <w:sz w:val="16"/>
                <w:szCs w:val="16"/>
              </w:rPr>
              <w:t>.);</w:t>
            </w:r>
          </w:p>
          <w:p w14:paraId="174981C8" w14:textId="77777777" w:rsidR="00F95470" w:rsidRPr="0073260C" w:rsidRDefault="00F95470" w:rsidP="009F1D61">
            <w:pPr>
              <w:pStyle w:val="Odsekzoznamu"/>
              <w:numPr>
                <w:ilvl w:val="0"/>
                <w:numId w:val="127"/>
              </w:numPr>
              <w:spacing w:after="0" w:line="240" w:lineRule="auto"/>
              <w:ind w:left="395" w:hanging="283"/>
              <w:jc w:val="both"/>
              <w:rPr>
                <w:rFonts w:cstheme="minorHAnsi"/>
                <w:bCs/>
                <w:strike/>
                <w:color w:val="00B050"/>
                <w:sz w:val="16"/>
                <w:szCs w:val="16"/>
              </w:rPr>
            </w:pPr>
            <w:r w:rsidRPr="0073260C">
              <w:rPr>
                <w:rFonts w:cstheme="minorHAnsi"/>
                <w:bCs/>
                <w:strike/>
                <w:color w:val="00B050"/>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A04836F" w14:textId="77777777" w:rsidR="00F95470" w:rsidRPr="0073260C" w:rsidRDefault="00F95470" w:rsidP="009F1D61">
            <w:pPr>
              <w:pStyle w:val="Odsekzoznamu"/>
              <w:numPr>
                <w:ilvl w:val="0"/>
                <w:numId w:val="85"/>
              </w:numPr>
              <w:spacing w:after="0" w:line="240" w:lineRule="auto"/>
              <w:ind w:left="395" w:hanging="283"/>
              <w:rPr>
                <w:rFonts w:cstheme="minorHAnsi"/>
                <w:strike/>
                <w:color w:val="00B050"/>
                <w:sz w:val="16"/>
                <w:szCs w:val="16"/>
              </w:rPr>
            </w:pPr>
            <w:r w:rsidRPr="0073260C">
              <w:rPr>
                <w:rFonts w:cstheme="minorHAnsi"/>
                <w:strike/>
                <w:color w:val="00B050"/>
                <w:sz w:val="16"/>
                <w:szCs w:val="16"/>
              </w:rPr>
              <w:t>iné subjekty súkromného práva a ich združenia;</w:t>
            </w:r>
          </w:p>
          <w:p w14:paraId="1A3338DB" w14:textId="77777777" w:rsidR="00F95470" w:rsidRPr="0073260C" w:rsidRDefault="00F95470" w:rsidP="009F1D61">
            <w:pPr>
              <w:pStyle w:val="Odsekzoznamu"/>
              <w:numPr>
                <w:ilvl w:val="0"/>
                <w:numId w:val="85"/>
              </w:numPr>
              <w:spacing w:after="0" w:line="240" w:lineRule="auto"/>
              <w:ind w:left="395" w:hanging="283"/>
              <w:rPr>
                <w:rFonts w:cstheme="minorHAnsi"/>
                <w:strike/>
                <w:color w:val="00B050"/>
                <w:sz w:val="16"/>
                <w:szCs w:val="16"/>
              </w:rPr>
            </w:pPr>
            <w:r w:rsidRPr="0073260C">
              <w:rPr>
                <w:rFonts w:cstheme="minorHAnsi"/>
                <w:strike/>
                <w:color w:val="00B050"/>
                <w:sz w:val="16"/>
                <w:szCs w:val="16"/>
              </w:rPr>
              <w:t>iné verejné subjekty a ich združení.</w:t>
            </w:r>
          </w:p>
          <w:p w14:paraId="3A18E307" w14:textId="68E82F1D" w:rsidR="00F95470" w:rsidRPr="0073260C" w:rsidRDefault="00F95470" w:rsidP="002C09AB">
            <w:pPr>
              <w:spacing w:after="0" w:line="240" w:lineRule="auto"/>
              <w:rPr>
                <w:rFonts w:cstheme="minorHAnsi"/>
                <w:strike/>
                <w:color w:val="00B050"/>
                <w:sz w:val="16"/>
                <w:szCs w:val="16"/>
              </w:rPr>
            </w:pPr>
            <w:r w:rsidRPr="0073260C">
              <w:rPr>
                <w:rFonts w:cstheme="minorHAnsi"/>
                <w:strike/>
                <w:color w:val="00B050"/>
                <w:sz w:val="16"/>
                <w:szCs w:val="16"/>
              </w:rPr>
              <w:t xml:space="preserve">V tomto prípade môžu byť príjemcami </w:t>
            </w:r>
            <w:proofErr w:type="spellStart"/>
            <w:r w:rsidRPr="0073260C">
              <w:rPr>
                <w:rFonts w:cstheme="minorHAnsi"/>
                <w:strike/>
                <w:color w:val="00B050"/>
                <w:sz w:val="16"/>
                <w:szCs w:val="16"/>
              </w:rPr>
              <w:t>mikro</w:t>
            </w:r>
            <w:proofErr w:type="spellEnd"/>
            <w:r w:rsidRPr="0073260C">
              <w:rPr>
                <w:rFonts w:cstheme="minorHAnsi"/>
                <w:strike/>
                <w:color w:val="00B050"/>
                <w:sz w:val="16"/>
                <w:szCs w:val="16"/>
              </w:rPr>
              <w:t>, malé a stredné</w:t>
            </w:r>
            <w:r w:rsidRPr="0073260C">
              <w:rPr>
                <w:rStyle w:val="Odkaznapoznmkupodiarou"/>
                <w:rFonts w:cstheme="minorHAnsi"/>
                <w:strike/>
                <w:color w:val="00B050"/>
                <w:sz w:val="16"/>
                <w:szCs w:val="16"/>
              </w:rPr>
              <w:footnoteReference w:id="85"/>
            </w:r>
            <w:r w:rsidRPr="0073260C">
              <w:rPr>
                <w:rFonts w:cstheme="minorHAnsi"/>
                <w:strike/>
                <w:color w:val="00B050"/>
                <w:sz w:val="16"/>
                <w:szCs w:val="16"/>
              </w:rPr>
              <w:t xml:space="preserve"> a veľké podniky.</w:t>
            </w:r>
          </w:p>
          <w:p w14:paraId="2E64575C" w14:textId="510CD4C3" w:rsidR="00403F12" w:rsidRPr="0073260C" w:rsidRDefault="00403F12" w:rsidP="002C09AB">
            <w:pPr>
              <w:spacing w:after="0" w:line="240" w:lineRule="auto"/>
              <w:rPr>
                <w:rFonts w:cstheme="minorHAnsi"/>
                <w:strike/>
                <w:color w:val="00B050"/>
                <w:sz w:val="16"/>
                <w:szCs w:val="16"/>
              </w:rPr>
            </w:pPr>
          </w:p>
          <w:p w14:paraId="3651ADE1" w14:textId="77777777" w:rsidR="00403F12" w:rsidRPr="0073260C" w:rsidRDefault="00403F12" w:rsidP="002C09AB">
            <w:pPr>
              <w:spacing w:after="0" w:line="240" w:lineRule="auto"/>
              <w:rPr>
                <w:rFonts w:cstheme="minorHAnsi"/>
                <w:b/>
                <w:strike/>
                <w:color w:val="00B050"/>
                <w:sz w:val="16"/>
                <w:szCs w:val="16"/>
                <w:lang w:eastAsia="sk-SK"/>
              </w:rPr>
            </w:pPr>
            <w:r w:rsidRPr="0073260C">
              <w:rPr>
                <w:rFonts w:cstheme="minorHAnsi"/>
                <w:b/>
                <w:strike/>
                <w:color w:val="00B050"/>
                <w:sz w:val="16"/>
                <w:szCs w:val="16"/>
                <w:lang w:eastAsia="sk-SK"/>
              </w:rPr>
              <w:t>Prijímatelia pomoci sú oprávnení:</w:t>
            </w:r>
          </w:p>
          <w:p w14:paraId="76885DD6" w14:textId="77777777" w:rsidR="00403F12" w:rsidRPr="0073260C" w:rsidRDefault="00403F12" w:rsidP="004800B7">
            <w:pPr>
              <w:pStyle w:val="Odsekzoznamu"/>
              <w:numPr>
                <w:ilvl w:val="0"/>
                <w:numId w:val="353"/>
              </w:numPr>
              <w:suppressAutoHyphens/>
              <w:spacing w:after="0" w:line="240" w:lineRule="auto"/>
              <w:ind w:left="364" w:hanging="284"/>
              <w:contextualSpacing w:val="0"/>
              <w:jc w:val="both"/>
              <w:rPr>
                <w:rFonts w:cstheme="minorHAnsi"/>
                <w:strike/>
                <w:color w:val="00B050"/>
                <w:sz w:val="16"/>
                <w:szCs w:val="16"/>
                <w:lang w:eastAsia="sk-SK"/>
              </w:rPr>
            </w:pPr>
            <w:r w:rsidRPr="0073260C">
              <w:rPr>
                <w:rFonts w:cstheme="minorHAnsi"/>
                <w:strike/>
                <w:color w:val="00B050"/>
                <w:sz w:val="16"/>
                <w:szCs w:val="16"/>
                <w:lang w:eastAsia="sk-SK"/>
              </w:rPr>
              <w:t xml:space="preserve">pokiaľ podiel ročných výnosov z lesníckej výroby alebo poskytovaných lesníckych služieb za rok predchádzajúci roku podania </w:t>
            </w:r>
            <w:proofErr w:type="spellStart"/>
            <w:r w:rsidRPr="0073260C">
              <w:rPr>
                <w:rFonts w:cstheme="minorHAnsi"/>
                <w:strike/>
                <w:color w:val="00B050"/>
                <w:sz w:val="16"/>
                <w:szCs w:val="16"/>
                <w:lang w:eastAsia="sk-SK"/>
              </w:rPr>
              <w:t>ŽoNFP</w:t>
            </w:r>
            <w:proofErr w:type="spellEnd"/>
            <w:r w:rsidRPr="0073260C">
              <w:rPr>
                <w:rFonts w:cstheme="minorHAnsi"/>
                <w:strike/>
                <w:color w:val="00B050"/>
                <w:sz w:val="16"/>
                <w:szCs w:val="16"/>
                <w:lang w:eastAsia="sk-SK"/>
              </w:rPr>
              <w:t xml:space="preserve"> k celkovým   výnosov  musí byť viac ako 70%.</w:t>
            </w:r>
          </w:p>
          <w:p w14:paraId="6884D76C" w14:textId="77777777" w:rsidR="00403F12" w:rsidRPr="0073260C" w:rsidRDefault="00403F12" w:rsidP="004800B7">
            <w:pPr>
              <w:pStyle w:val="Odsekzoznamu"/>
              <w:numPr>
                <w:ilvl w:val="0"/>
                <w:numId w:val="353"/>
              </w:numPr>
              <w:suppressAutoHyphens/>
              <w:spacing w:after="0" w:line="240" w:lineRule="auto"/>
              <w:ind w:left="364" w:hanging="284"/>
              <w:contextualSpacing w:val="0"/>
              <w:jc w:val="both"/>
              <w:rPr>
                <w:rFonts w:cstheme="minorHAnsi"/>
                <w:strike/>
                <w:color w:val="00B050"/>
                <w:sz w:val="16"/>
                <w:szCs w:val="16"/>
                <w:lang w:eastAsia="sk-SK"/>
              </w:rPr>
            </w:pPr>
            <w:r w:rsidRPr="0073260C">
              <w:rPr>
                <w:rFonts w:cstheme="minorHAnsi"/>
                <w:bCs/>
                <w:strike/>
                <w:color w:val="00B050"/>
                <w:sz w:val="16"/>
                <w:szCs w:val="16"/>
                <w:lang w:eastAsia="sk-SK"/>
              </w:rPr>
              <w:t xml:space="preserve">Ak príjemca pomoci, pôsobí zároveň aj v sektoroch </w:t>
            </w:r>
            <w:r w:rsidRPr="0073260C">
              <w:rPr>
                <w:rFonts w:cstheme="minorHAnsi"/>
                <w:strike/>
                <w:color w:val="00B050"/>
                <w:sz w:val="16"/>
                <w:szCs w:val="16"/>
                <w:lang w:eastAsia="sk-SK"/>
              </w:rPr>
              <w:t>rybolovu a </w:t>
            </w:r>
            <w:proofErr w:type="spellStart"/>
            <w:r w:rsidRPr="0073260C">
              <w:rPr>
                <w:rFonts w:cstheme="minorHAnsi"/>
                <w:strike/>
                <w:color w:val="00B050"/>
                <w:sz w:val="16"/>
                <w:szCs w:val="16"/>
                <w:lang w:eastAsia="sk-SK"/>
              </w:rPr>
              <w:t>akvakultúry</w:t>
            </w:r>
            <w:proofErr w:type="spellEnd"/>
            <w:r w:rsidRPr="0073260C">
              <w:rPr>
                <w:rFonts w:cstheme="minorHAnsi"/>
                <w:strike/>
                <w:color w:val="00B050"/>
                <w:sz w:val="16"/>
                <w:szCs w:val="16"/>
                <w:lang w:eastAsia="sk-SK"/>
              </w:rPr>
              <w:t xml:space="preserve">, na ktoré sa vzťahuje nariadenie Rady (ES) č 104/2000 alebo </w:t>
            </w:r>
            <w:r w:rsidRPr="0073260C">
              <w:rPr>
                <w:rFonts w:cstheme="minorHAnsi"/>
                <w:strike/>
                <w:color w:val="00B050"/>
                <w:sz w:val="16"/>
                <w:szCs w:val="16"/>
              </w:rPr>
              <w:t xml:space="preserve">v sektore poľnohospodárskej prvovýroby alebo v sektore spracovania a marketingu poľnohospodárskych produktov, kde je </w:t>
            </w:r>
            <w:r w:rsidRPr="0073260C">
              <w:rPr>
                <w:rFonts w:cstheme="minorHAnsi"/>
                <w:i/>
                <w:strike/>
                <w:color w:val="00B050"/>
                <w:sz w:val="16"/>
                <w:szCs w:val="16"/>
              </w:rPr>
              <w:t>výška pomoci stanovená na základe ceny alebo množstva takýchto produktov kúpených od prvovýrobcov alebo produktov umiestnených na trhu príslušnými podnikmi a</w:t>
            </w:r>
            <w:r w:rsidRPr="0073260C">
              <w:rPr>
                <w:rFonts w:eastAsiaTheme="majorEastAsia" w:cstheme="minorHAnsi"/>
                <w:i/>
                <w:strike/>
                <w:color w:val="00B050"/>
                <w:sz w:val="16"/>
                <w:szCs w:val="16"/>
              </w:rPr>
              <w:t xml:space="preserve"> </w:t>
            </w:r>
            <w:r w:rsidRPr="0073260C">
              <w:rPr>
                <w:rFonts w:cstheme="minorHAnsi"/>
                <w:i/>
                <w:strike/>
                <w:color w:val="00B050"/>
                <w:sz w:val="16"/>
                <w:szCs w:val="16"/>
              </w:rPr>
              <w:t xml:space="preserve">pomoc podmienená tým, že bude čiastočne alebo úplne postúpená prvovýrobcom </w:t>
            </w:r>
            <w:r w:rsidRPr="0073260C">
              <w:rPr>
                <w:rFonts w:cstheme="minorHAnsi"/>
                <w:bCs/>
                <w:i/>
                <w:strike/>
                <w:color w:val="00B050"/>
                <w:sz w:val="16"/>
                <w:szCs w:val="16"/>
              </w:rPr>
              <w:t xml:space="preserve">je oprávneným príjemcom pomoci podľa schémy minimálnej pomoci </w:t>
            </w:r>
            <w:r w:rsidRPr="0073260C">
              <w:rPr>
                <w:rFonts w:cstheme="minorHAnsi"/>
                <w:b/>
                <w:bCs/>
                <w:strike/>
                <w:color w:val="00B050"/>
                <w:sz w:val="16"/>
                <w:szCs w:val="16"/>
              </w:rPr>
              <w:t xml:space="preserve"> </w:t>
            </w:r>
            <w:r w:rsidRPr="0073260C">
              <w:rPr>
                <w:rFonts w:cstheme="minorHAnsi"/>
                <w:bCs/>
                <w:strike/>
                <w:color w:val="00B050"/>
                <w:sz w:val="16"/>
                <w:szCs w:val="16"/>
              </w:rPr>
              <w:t>DM – 4/2018 v platnom znení (Príloha 14B)</w:t>
            </w:r>
            <w:r w:rsidRPr="0073260C">
              <w:rPr>
                <w:rFonts w:cstheme="minorHAnsi"/>
                <w:bCs/>
                <w:i/>
                <w:strike/>
                <w:color w:val="00B050"/>
                <w:sz w:val="16"/>
                <w:szCs w:val="16"/>
              </w:rPr>
              <w:t xml:space="preserve">  len za podmienky, že pomocou primeraných prostriedkov, akými sú oddelenie činností alebo rozlíšenie nákladov, zabezpečí, aby predmetné sektory neboli podporované z pomoci podľa tejto schémy.</w:t>
            </w:r>
          </w:p>
          <w:p w14:paraId="4B492DAA" w14:textId="77777777" w:rsidR="00403F12" w:rsidRPr="0073260C" w:rsidRDefault="00403F12" w:rsidP="004800B7">
            <w:pPr>
              <w:pStyle w:val="Odsekzoznamu"/>
              <w:numPr>
                <w:ilvl w:val="0"/>
                <w:numId w:val="353"/>
              </w:numPr>
              <w:suppressAutoHyphens/>
              <w:spacing w:after="0" w:line="240" w:lineRule="auto"/>
              <w:ind w:left="364" w:hanging="284"/>
              <w:contextualSpacing w:val="0"/>
              <w:jc w:val="both"/>
              <w:rPr>
                <w:rFonts w:cstheme="minorHAnsi"/>
                <w:strike/>
                <w:color w:val="00B050"/>
                <w:sz w:val="16"/>
                <w:szCs w:val="16"/>
              </w:rPr>
            </w:pPr>
            <w:r w:rsidRPr="0073260C">
              <w:rPr>
                <w:rFonts w:cstheme="minorHAnsi"/>
                <w:bCs/>
                <w:strike/>
                <w:color w:val="00B050"/>
                <w:sz w:val="16"/>
                <w:szCs w:val="16"/>
                <w:lang w:eastAsia="sk-SK"/>
              </w:rPr>
              <w:t>Rovnaká podmienka ako v predchádzajúcom bode platí aj v prípade, ak príjemca pomoci zároveň vykonáva cestnú nákladnú dopravu v prenájme alebo za úhradu.</w:t>
            </w:r>
          </w:p>
          <w:p w14:paraId="01C32B8D" w14:textId="35FD1F5E" w:rsidR="00403F12" w:rsidRPr="0073260C" w:rsidRDefault="00403F12" w:rsidP="002C09AB">
            <w:pPr>
              <w:spacing w:after="0" w:line="240" w:lineRule="auto"/>
              <w:rPr>
                <w:rFonts w:cstheme="minorHAnsi"/>
                <w:strike/>
                <w:color w:val="00B050"/>
                <w:sz w:val="16"/>
                <w:szCs w:val="16"/>
              </w:rPr>
            </w:pPr>
          </w:p>
          <w:p w14:paraId="67CA6998" w14:textId="77777777" w:rsidR="00F95470" w:rsidRPr="0073260C" w:rsidRDefault="00F95470" w:rsidP="002C09AB">
            <w:pPr>
              <w:spacing w:after="0" w:line="240" w:lineRule="auto"/>
              <w:jc w:val="both"/>
              <w:rPr>
                <w:rFonts w:cstheme="minorHAnsi"/>
                <w:b/>
                <w:strike/>
                <w:color w:val="00B050"/>
                <w:sz w:val="18"/>
                <w:szCs w:val="18"/>
              </w:rPr>
            </w:pPr>
            <w:r w:rsidRPr="0073260C">
              <w:rPr>
                <w:rFonts w:cstheme="minorHAnsi"/>
                <w:b/>
                <w:strike/>
                <w:color w:val="00B050"/>
                <w:sz w:val="18"/>
                <w:szCs w:val="18"/>
                <w:u w:val="single"/>
              </w:rPr>
              <w:t>Forma a spôsob preukázania splnenia PPP</w:t>
            </w:r>
          </w:p>
          <w:p w14:paraId="5762E4EF" w14:textId="77777777" w:rsidR="00F95470" w:rsidRPr="0073260C" w:rsidRDefault="00F95470" w:rsidP="004800B7">
            <w:pPr>
              <w:pStyle w:val="Odsekzoznamu"/>
              <w:numPr>
                <w:ilvl w:val="0"/>
                <w:numId w:val="319"/>
              </w:numPr>
              <w:spacing w:after="0" w:line="240" w:lineRule="auto"/>
              <w:ind w:left="222" w:hanging="222"/>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1 - </w:t>
            </w:r>
            <w:r w:rsidRPr="0073260C">
              <w:rPr>
                <w:rFonts w:cstheme="minorHAnsi"/>
                <w:bCs/>
                <w:strike/>
                <w:color w:val="00B050"/>
                <w:sz w:val="16"/>
                <w:szCs w:val="16"/>
              </w:rPr>
              <w:t>Identifikácia žiadateľa)</w:t>
            </w:r>
          </w:p>
          <w:p w14:paraId="419AB991" w14:textId="77777777" w:rsidR="00B851BF" w:rsidRPr="0073260C" w:rsidRDefault="00B851BF" w:rsidP="004800B7">
            <w:pPr>
              <w:pStyle w:val="Odsekzoznamu"/>
              <w:numPr>
                <w:ilvl w:val="0"/>
                <w:numId w:val="319"/>
              </w:numPr>
              <w:spacing w:after="0" w:line="240" w:lineRule="auto"/>
              <w:ind w:left="218" w:hanging="218"/>
              <w:jc w:val="both"/>
              <w:rPr>
                <w:rFonts w:cstheme="minorHAnsi"/>
                <w:bCs/>
                <w:strike/>
                <w:color w:val="00B050"/>
                <w:sz w:val="16"/>
                <w:szCs w:val="16"/>
              </w:rPr>
            </w:pPr>
            <w:r w:rsidRPr="0073260C">
              <w:rPr>
                <w:rFonts w:cstheme="minorHAnsi"/>
                <w:strike/>
                <w:color w:val="00B050"/>
                <w:sz w:val="16"/>
                <w:szCs w:val="16"/>
              </w:rPr>
              <w:t xml:space="preserve">Doklad preukazujúci právnu subjektivitu žiadateľa, </w:t>
            </w:r>
            <w:r w:rsidRPr="0073260C">
              <w:rPr>
                <w:rFonts w:cstheme="minorHAnsi"/>
                <w:b/>
                <w:strike/>
                <w:color w:val="00B050"/>
                <w:sz w:val="16"/>
                <w:szCs w:val="16"/>
              </w:rPr>
              <w:t>možnosť využitia integračnej akcie "Získanie Výpisu z Obchodného registra SR" v ITMS2014+</w:t>
            </w:r>
          </w:p>
          <w:p w14:paraId="1B37BBA1" w14:textId="77777777" w:rsidR="00A62524" w:rsidRPr="0073260C" w:rsidRDefault="00B851BF" w:rsidP="004800B7">
            <w:pPr>
              <w:pStyle w:val="Odsekzoznamu"/>
              <w:numPr>
                <w:ilvl w:val="0"/>
                <w:numId w:val="319"/>
              </w:numPr>
              <w:spacing w:after="0" w:line="240" w:lineRule="auto"/>
              <w:ind w:left="218" w:hanging="218"/>
              <w:jc w:val="both"/>
              <w:rPr>
                <w:rFonts w:cstheme="minorHAnsi"/>
                <w:strike/>
                <w:color w:val="00B050"/>
                <w:sz w:val="16"/>
                <w:szCs w:val="16"/>
              </w:rPr>
            </w:pPr>
            <w:r w:rsidRPr="0073260C">
              <w:rPr>
                <w:rFonts w:cstheme="minorHAnsi"/>
                <w:bCs/>
                <w:strike/>
                <w:color w:val="00B050"/>
                <w:sz w:val="16"/>
                <w:szCs w:val="16"/>
              </w:rPr>
              <w:t xml:space="preserve">Potvrdenie </w:t>
            </w:r>
            <w:r w:rsidRPr="0073260C">
              <w:rPr>
                <w:rFonts w:cstheme="minorHAnsi"/>
                <w:bCs/>
                <w:iCs/>
                <w:strike/>
                <w:color w:val="00B050"/>
                <w:sz w:val="16"/>
                <w:szCs w:val="16"/>
              </w:rPr>
              <w:t>preukazujúce právnu subjektivitu žiadateľa</w:t>
            </w:r>
            <w:r w:rsidRPr="0073260C">
              <w:rPr>
                <w:rFonts w:cstheme="minorHAnsi"/>
                <w:bCs/>
                <w:strike/>
                <w:color w:val="00B050"/>
                <w:sz w:val="16"/>
                <w:szCs w:val="16"/>
              </w:rPr>
              <w:t xml:space="preserve"> nie staršie ako 3 mesiace ku dňu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 </w:t>
            </w:r>
            <w:r w:rsidRPr="0073260C">
              <w:rPr>
                <w:rFonts w:cstheme="minorHAnsi"/>
                <w:bCs/>
                <w:strike/>
                <w:color w:val="00B050"/>
                <w:sz w:val="16"/>
                <w:szCs w:val="16"/>
              </w:rPr>
              <w:t>(relevantné len v prípade, že informácie v príslušných registroch nie sú korektné)</w:t>
            </w:r>
            <w:r w:rsidRPr="0073260C">
              <w:rPr>
                <w:rFonts w:cstheme="minorHAnsi"/>
                <w:strike/>
                <w:color w:val="00B050"/>
                <w:sz w:val="16"/>
                <w:szCs w:val="16"/>
              </w:rPr>
              <w:t xml:space="preserve"> </w:t>
            </w:r>
          </w:p>
          <w:p w14:paraId="079CA500" w14:textId="2800DF97" w:rsidR="00F95470" w:rsidRPr="0073260C" w:rsidRDefault="00F95470" w:rsidP="00A62524">
            <w:pPr>
              <w:spacing w:after="0" w:line="240" w:lineRule="auto"/>
              <w:jc w:val="both"/>
              <w:rPr>
                <w:rFonts w:cstheme="minorHAnsi"/>
                <w:strike/>
                <w:color w:val="00B050"/>
                <w:sz w:val="16"/>
                <w:szCs w:val="16"/>
              </w:rPr>
            </w:pPr>
            <w:r w:rsidRPr="0073260C">
              <w:rPr>
                <w:rFonts w:cstheme="minorHAnsi"/>
                <w:strike/>
                <w:color w:val="00B050"/>
                <w:sz w:val="16"/>
                <w:szCs w:val="16"/>
              </w:rPr>
              <w:t xml:space="preserve">Doklad preukazujúci právnu subjektivitu žiadateľa nie starší ako 3 mesiace ku dňu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(podľa relevantnosti):</w:t>
            </w:r>
          </w:p>
          <w:p w14:paraId="727EF174" w14:textId="6E836CF9" w:rsidR="00F95470" w:rsidRPr="0073260C" w:rsidRDefault="00F95470" w:rsidP="004800B7">
            <w:pPr>
              <w:pStyle w:val="Odsekzoznamu"/>
              <w:numPr>
                <w:ilvl w:val="0"/>
                <w:numId w:val="319"/>
              </w:numPr>
              <w:spacing w:after="0" w:line="240" w:lineRule="auto"/>
              <w:ind w:left="222" w:hanging="222"/>
              <w:jc w:val="both"/>
              <w:rPr>
                <w:rFonts w:cstheme="minorHAnsi"/>
                <w:b/>
                <w:bCs/>
                <w:i/>
                <w:strike/>
                <w:color w:val="00B050"/>
                <w:sz w:val="16"/>
                <w:szCs w:val="16"/>
              </w:rPr>
            </w:pPr>
            <w:r w:rsidRPr="0073260C">
              <w:rPr>
                <w:rFonts w:cstheme="minorHAnsi"/>
                <w:strike/>
                <w:color w:val="00B050"/>
                <w:sz w:val="16"/>
                <w:szCs w:val="16"/>
              </w:rPr>
              <w:t xml:space="preserve">Výpis z evidencie obecného úradu o súkromnom podnikaní občanov </w:t>
            </w:r>
            <w:r w:rsidR="00A26926" w:rsidRPr="0073260C">
              <w:rPr>
                <w:rFonts w:cstheme="minorHAnsi"/>
                <w:strike/>
                <w:color w:val="00B050"/>
                <w:sz w:val="16"/>
                <w:szCs w:val="16"/>
              </w:rPr>
              <w:t>podľa zákona č. 105/1990 Zb.</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w:t>
            </w:r>
            <w:r w:rsidRPr="0073260C">
              <w:rPr>
                <w:rFonts w:cstheme="minorHAnsi"/>
                <w:strike/>
                <w:color w:val="00B050"/>
                <w:sz w:val="16"/>
                <w:szCs w:val="16"/>
              </w:rPr>
              <w:t xml:space="preserve"> </w:t>
            </w:r>
            <w:r w:rsidRPr="0073260C">
              <w:rPr>
                <w:rFonts w:cstheme="minorHAnsi"/>
                <w:b/>
                <w:strike/>
                <w:color w:val="00B050"/>
                <w:sz w:val="16"/>
                <w:szCs w:val="16"/>
              </w:rPr>
              <w:t>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(ak relevantné)</w:t>
            </w:r>
          </w:p>
          <w:p w14:paraId="1F72AF91" w14:textId="3E678830" w:rsidR="00F95470" w:rsidRPr="0073260C" w:rsidRDefault="00F95470" w:rsidP="004800B7">
            <w:pPr>
              <w:pStyle w:val="Odsekzoznamu"/>
              <w:numPr>
                <w:ilvl w:val="0"/>
                <w:numId w:val="319"/>
              </w:numPr>
              <w:spacing w:after="0" w:line="240" w:lineRule="auto"/>
              <w:ind w:left="222" w:hanging="222"/>
              <w:jc w:val="both"/>
              <w:rPr>
                <w:rFonts w:cstheme="minorHAnsi"/>
                <w:b/>
                <w:bCs/>
                <w:i/>
                <w:strike/>
                <w:color w:val="00B050"/>
                <w:sz w:val="16"/>
                <w:szCs w:val="16"/>
              </w:rPr>
            </w:pPr>
            <w:r w:rsidRPr="0073260C">
              <w:rPr>
                <w:rFonts w:cstheme="minorHAnsi"/>
                <w:strike/>
                <w:color w:val="00B050"/>
                <w:sz w:val="16"/>
                <w:szCs w:val="16"/>
              </w:rPr>
              <w:t>Výpis z registra združení, resp. výpis z obchodného registra</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w:t>
            </w:r>
            <w:r w:rsidRPr="0073260C">
              <w:rPr>
                <w:rFonts w:cstheme="minorHAnsi"/>
                <w:strike/>
                <w:color w:val="00B050"/>
                <w:sz w:val="16"/>
                <w:szCs w:val="16"/>
              </w:rPr>
              <w:t xml:space="preserve"> </w:t>
            </w:r>
            <w:r w:rsidRPr="0073260C">
              <w:rPr>
                <w:rFonts w:cstheme="minorHAnsi"/>
                <w:b/>
                <w:strike/>
                <w:color w:val="00B050"/>
                <w:sz w:val="16"/>
                <w:szCs w:val="16"/>
              </w:rPr>
              <w:t>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 xml:space="preserve">(len v prípade </w:t>
            </w:r>
            <w:r w:rsidRPr="0073260C">
              <w:rPr>
                <w:rFonts w:cstheme="minorHAnsi"/>
                <w:strike/>
                <w:color w:val="00B050"/>
                <w:sz w:val="16"/>
                <w:szCs w:val="16"/>
                <w:u w:val="single"/>
              </w:rPr>
              <w:t xml:space="preserve">združenia vlastníkov neštátnych lesov s právnou subjektivitou a ich obchodné spoločnosti, ktoré vznikli podľa Obchodného zákonníka, resp. podľa Občianskeho zákonníka), </w:t>
            </w:r>
            <w:r w:rsidRPr="0073260C">
              <w:rPr>
                <w:rFonts w:cstheme="minorHAnsi"/>
                <w:strike/>
                <w:color w:val="00B050"/>
                <w:sz w:val="16"/>
                <w:szCs w:val="16"/>
              </w:rPr>
              <w:t>ak relevantné</w:t>
            </w:r>
          </w:p>
          <w:p w14:paraId="0DC61ADB" w14:textId="5852630F" w:rsidR="00F95470" w:rsidRPr="0073260C" w:rsidRDefault="00F95470" w:rsidP="004800B7">
            <w:pPr>
              <w:pStyle w:val="Odsekzoznamu"/>
              <w:numPr>
                <w:ilvl w:val="0"/>
                <w:numId w:val="319"/>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lastRenderedPageBreak/>
              <w:t xml:space="preserve">Výpis z Registra organizácií vedeného Štatistickým úradom SR </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w:t>
            </w:r>
            <w:r w:rsidRPr="0073260C">
              <w:rPr>
                <w:rFonts w:cstheme="minorHAnsi"/>
                <w:strike/>
                <w:color w:val="00B050"/>
                <w:sz w:val="16"/>
                <w:szCs w:val="16"/>
              </w:rPr>
              <w:t xml:space="preserve"> </w:t>
            </w:r>
            <w:r w:rsidRPr="0073260C">
              <w:rPr>
                <w:rFonts w:cstheme="minorHAnsi"/>
                <w:b/>
                <w:strike/>
                <w:color w:val="00B050"/>
                <w:sz w:val="16"/>
                <w:szCs w:val="16"/>
              </w:rPr>
              <w:t>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 xml:space="preserve">(len v prípade </w:t>
            </w:r>
            <w:r w:rsidRPr="0073260C">
              <w:rPr>
                <w:rFonts w:cstheme="minorHAnsi"/>
                <w:strike/>
                <w:color w:val="00B050"/>
                <w:sz w:val="16"/>
                <w:szCs w:val="16"/>
                <w:u w:val="single"/>
              </w:rPr>
              <w:t>združenia vlastníkov neštátnych lesov s právnou subjektivitou a ich obchodné spoločnosti, ktoré vznikli podľa Obchodného zákonníka, resp. podľa Občianskeho zákonníka</w:t>
            </w:r>
            <w:r w:rsidRPr="0073260C">
              <w:rPr>
                <w:rFonts w:cstheme="minorHAnsi"/>
                <w:strike/>
                <w:color w:val="00B050"/>
                <w:sz w:val="16"/>
                <w:szCs w:val="16"/>
              </w:rPr>
              <w:t xml:space="preserve">), ak relevantné </w:t>
            </w:r>
          </w:p>
          <w:p w14:paraId="0400FA7C" w14:textId="00E0DDAB" w:rsidR="00F95470" w:rsidRPr="0073260C" w:rsidRDefault="00F95470" w:rsidP="004800B7">
            <w:pPr>
              <w:pStyle w:val="Odsekzoznamu"/>
              <w:numPr>
                <w:ilvl w:val="0"/>
                <w:numId w:val="319"/>
              </w:numPr>
              <w:spacing w:after="0" w:line="240" w:lineRule="auto"/>
              <w:ind w:left="222" w:hanging="222"/>
              <w:jc w:val="both"/>
              <w:rPr>
                <w:rFonts w:cstheme="minorHAnsi"/>
                <w:b/>
                <w:bCs/>
                <w:i/>
                <w:strike/>
                <w:color w:val="00B050"/>
                <w:sz w:val="16"/>
                <w:szCs w:val="16"/>
              </w:rPr>
            </w:pPr>
            <w:r w:rsidRPr="0073260C">
              <w:rPr>
                <w:rFonts w:cstheme="minorHAnsi"/>
                <w:strike/>
                <w:color w:val="00B050"/>
                <w:sz w:val="16"/>
                <w:szCs w:val="16"/>
              </w:rPr>
              <w:t xml:space="preserve">Výpis z registra pozemkových spoločenstiev vedeného príslušným orgánom štátnej správy lesného hospodárstva, odbor pozemkový a lesný na okresnom úrade,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w:t>
            </w:r>
            <w:r w:rsidRPr="0073260C">
              <w:rPr>
                <w:rFonts w:cstheme="minorHAnsi"/>
                <w:strike/>
                <w:color w:val="00B050"/>
                <w:sz w:val="16"/>
                <w:szCs w:val="16"/>
              </w:rPr>
              <w:t xml:space="preserve"> </w:t>
            </w:r>
            <w:r w:rsidRPr="0073260C">
              <w:rPr>
                <w:rFonts w:cstheme="minorHAnsi"/>
                <w:b/>
                <w:strike/>
                <w:color w:val="00B050"/>
                <w:sz w:val="16"/>
                <w:szCs w:val="16"/>
              </w:rPr>
              <w:t>podpísaného listinného</w:t>
            </w:r>
            <w:r w:rsidRPr="0073260C">
              <w:rPr>
                <w:rFonts w:cstheme="minorHAnsi"/>
                <w:strike/>
                <w:color w:val="00B050"/>
                <w:sz w:val="16"/>
                <w:szCs w:val="16"/>
              </w:rPr>
              <w:t xml:space="preserve"> </w:t>
            </w:r>
            <w:r w:rsidRPr="0073260C">
              <w:rPr>
                <w:rFonts w:cstheme="minorHAnsi"/>
                <w:b/>
                <w:strike/>
                <w:color w:val="00B050"/>
                <w:sz w:val="16"/>
                <w:szCs w:val="16"/>
              </w:rPr>
              <w:t>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(len v prípade </w:t>
            </w:r>
            <w:r w:rsidRPr="0073260C">
              <w:rPr>
                <w:rFonts w:cstheme="minorHAnsi"/>
                <w:strike/>
                <w:color w:val="00B050"/>
                <w:sz w:val="16"/>
                <w:szCs w:val="16"/>
                <w:u w:val="single"/>
              </w:rPr>
              <w:t>pozemkových spoločenstiev, ktoré vznikli podľa zákona č. 97/2013 Z. z. o pozemkových spoločenstvách</w:t>
            </w:r>
            <w:r w:rsidRPr="0073260C">
              <w:rPr>
                <w:rFonts w:cstheme="minorHAnsi"/>
                <w:strike/>
                <w:color w:val="00B050"/>
                <w:sz w:val="16"/>
                <w:szCs w:val="16"/>
              </w:rPr>
              <w:t>), ak relevantné</w:t>
            </w:r>
          </w:p>
          <w:p w14:paraId="34961FFE" w14:textId="77777777" w:rsidR="00F95470" w:rsidRPr="0073260C" w:rsidRDefault="00F95470" w:rsidP="004800B7">
            <w:pPr>
              <w:pStyle w:val="Odsekzoznamu"/>
              <w:numPr>
                <w:ilvl w:val="0"/>
                <w:numId w:val="319"/>
              </w:numPr>
              <w:spacing w:after="0" w:line="240" w:lineRule="auto"/>
              <w:ind w:left="222" w:hanging="222"/>
              <w:jc w:val="both"/>
              <w:rPr>
                <w:rFonts w:cstheme="minorHAnsi"/>
                <w:strike/>
                <w:color w:val="00B050"/>
                <w:sz w:val="16"/>
                <w:szCs w:val="16"/>
              </w:rPr>
            </w:pPr>
            <w:r w:rsidRPr="0073260C">
              <w:rPr>
                <w:rFonts w:cstheme="minorHAnsi"/>
                <w:bCs/>
                <w:strike/>
                <w:color w:val="00B050"/>
                <w:sz w:val="16"/>
                <w:szCs w:val="16"/>
              </w:rPr>
              <w:t xml:space="preserve">Úradný výpis zo zoznamu registrovaných cirkví a náboženských spoločností a/alebo právnických osôb, ktoré odvodzujú svoju právnu subjektivitu od cirkví a náboženských spoločností, </w:t>
            </w:r>
            <w:r w:rsidRPr="0073260C">
              <w:rPr>
                <w:rFonts w:cstheme="minorHAnsi"/>
                <w:b/>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66CCED7E" w14:textId="4DF97ABA" w:rsidR="004F23C5" w:rsidRPr="0073260C" w:rsidRDefault="00F95470" w:rsidP="004800B7">
            <w:pPr>
              <w:pStyle w:val="Odsekzoznamu"/>
              <w:numPr>
                <w:ilvl w:val="0"/>
                <w:numId w:val="319"/>
              </w:numPr>
              <w:spacing w:after="0" w:line="240" w:lineRule="auto"/>
              <w:ind w:left="222" w:hanging="222"/>
              <w:jc w:val="both"/>
              <w:rPr>
                <w:rFonts w:cstheme="minorHAnsi"/>
                <w:bCs/>
                <w:strike/>
                <w:color w:val="00B050"/>
                <w:sz w:val="16"/>
                <w:szCs w:val="16"/>
              </w:rPr>
            </w:pPr>
            <w:r w:rsidRPr="0073260C">
              <w:rPr>
                <w:rFonts w:cstheme="minorHAnsi"/>
                <w:strike/>
                <w:color w:val="00B050"/>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w:t>
            </w:r>
            <w:r w:rsidRPr="0073260C">
              <w:rPr>
                <w:rFonts w:cstheme="minorHAnsi"/>
                <w:strike/>
                <w:color w:val="00B050"/>
                <w:sz w:val="16"/>
                <w:szCs w:val="16"/>
              </w:rPr>
              <w:t xml:space="preserve"> </w:t>
            </w:r>
            <w:r w:rsidRPr="0073260C">
              <w:rPr>
                <w:rFonts w:cstheme="minorHAnsi"/>
                <w:b/>
                <w:strike/>
                <w:color w:val="00B050"/>
                <w:sz w:val="16"/>
                <w:szCs w:val="16"/>
              </w:rPr>
              <w:t>podpísaného listinného</w:t>
            </w:r>
            <w:r w:rsidRPr="0073260C">
              <w:rPr>
                <w:rFonts w:cstheme="minorHAnsi"/>
                <w:strike/>
                <w:color w:val="00B050"/>
                <w:sz w:val="16"/>
                <w:szCs w:val="16"/>
              </w:rPr>
              <w:t xml:space="preserve"> </w:t>
            </w:r>
            <w:r w:rsidRPr="0073260C">
              <w:rPr>
                <w:rFonts w:cstheme="minorHAnsi"/>
                <w:b/>
                <w:strike/>
                <w:color w:val="00B050"/>
                <w:sz w:val="16"/>
                <w:szCs w:val="16"/>
              </w:rPr>
              <w:t>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(ak relevantné)</w:t>
            </w:r>
          </w:p>
          <w:p w14:paraId="008F4BB0" w14:textId="5EBFE625" w:rsidR="004F23C5" w:rsidRPr="0073260C" w:rsidRDefault="004F23C5" w:rsidP="004800B7">
            <w:pPr>
              <w:pStyle w:val="Odsekzoznamu"/>
              <w:numPr>
                <w:ilvl w:val="0"/>
                <w:numId w:val="319"/>
              </w:numPr>
              <w:spacing w:after="0" w:line="240" w:lineRule="auto"/>
              <w:ind w:left="222" w:hanging="222"/>
              <w:jc w:val="both"/>
              <w:rPr>
                <w:rFonts w:cstheme="minorHAnsi"/>
                <w:bCs/>
                <w:strike/>
                <w:color w:val="00B050"/>
                <w:sz w:val="16"/>
                <w:szCs w:val="16"/>
              </w:rPr>
            </w:pPr>
            <w:r w:rsidRPr="0073260C">
              <w:rPr>
                <w:rFonts w:cstheme="minorHAnsi"/>
                <w:strike/>
                <w:color w:val="00B050"/>
                <w:sz w:val="16"/>
                <w:szCs w:val="16"/>
              </w:rPr>
              <w:t xml:space="preserve">Plnomocenstvo osoby konajúcej v mene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 originálu alebo úradne overenej fotokópie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(ak relevantné), ktorá nie je štatutárnym orgánom žiadateľa, je riadne splnomocnená vykonávať relevantné úkony vo vzťahu k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a/alebo konaniu 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7B4834C" w14:textId="53818C5F" w:rsidR="00A9254E" w:rsidRPr="0073260C" w:rsidRDefault="00A9254E"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06B9CAF" w14:textId="3E76D944" w:rsidR="00A9254E" w:rsidRPr="0073260C" w:rsidRDefault="00A9254E" w:rsidP="004800B7">
            <w:pPr>
              <w:pStyle w:val="Odsekzoznamu"/>
              <w:numPr>
                <w:ilvl w:val="0"/>
                <w:numId w:val="226"/>
              </w:numPr>
              <w:spacing w:after="0" w:line="240" w:lineRule="auto"/>
              <w:ind w:left="292" w:hanging="292"/>
              <w:jc w:val="both"/>
              <w:rPr>
                <w:rFonts w:cstheme="minorHAnsi"/>
                <w:bCs/>
                <w:strike/>
                <w:color w:val="00B050"/>
                <w:sz w:val="16"/>
                <w:szCs w:val="16"/>
              </w:rPr>
            </w:pPr>
            <w:r w:rsidRPr="0073260C">
              <w:rPr>
                <w:rFonts w:cstheme="minorHAnsi"/>
                <w:strike/>
                <w:color w:val="00B050"/>
                <w:sz w:val="16"/>
                <w:szCs w:val="16"/>
              </w:rPr>
              <w:t xml:space="preserve">overuje sa názov žiadateľa, právna </w:t>
            </w:r>
            <w:r w:rsidR="004F23C5" w:rsidRPr="0073260C">
              <w:rPr>
                <w:rFonts w:cstheme="minorHAnsi"/>
                <w:strike/>
                <w:color w:val="00B050"/>
                <w:sz w:val="16"/>
                <w:szCs w:val="16"/>
              </w:rPr>
              <w:t>forma</w:t>
            </w:r>
            <w:r w:rsidRPr="0073260C">
              <w:rPr>
                <w:rFonts w:cstheme="minorHAnsi"/>
                <w:strike/>
                <w:color w:val="00B050"/>
                <w:sz w:val="16"/>
                <w:szCs w:val="16"/>
              </w:rPr>
              <w:t xml:space="preserve"> žiadateľa, kto je osoba oprávnená konať za žiadateľa. </w:t>
            </w:r>
          </w:p>
          <w:p w14:paraId="65C20CA2" w14:textId="14083877" w:rsidR="00A9254E" w:rsidRPr="0073260C" w:rsidRDefault="00A9254E" w:rsidP="004800B7">
            <w:pPr>
              <w:pStyle w:val="Odsekzoznamu"/>
              <w:numPr>
                <w:ilvl w:val="0"/>
                <w:numId w:val="226"/>
              </w:numPr>
              <w:autoSpaceDE w:val="0"/>
              <w:autoSpaceDN w:val="0"/>
              <w:adjustRightInd w:val="0"/>
              <w:spacing w:after="0" w:line="240" w:lineRule="auto"/>
              <w:ind w:left="292" w:hanging="292"/>
              <w:jc w:val="both"/>
              <w:rPr>
                <w:rFonts w:cstheme="minorHAnsi"/>
                <w:strike/>
                <w:color w:val="00B050"/>
                <w:kern w:val="1"/>
                <w:sz w:val="16"/>
                <w:szCs w:val="16"/>
              </w:rPr>
            </w:pPr>
            <w:r w:rsidRPr="0073260C">
              <w:rPr>
                <w:rFonts w:cstheme="minorHAnsi"/>
                <w:strike/>
                <w:color w:val="00B050"/>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6" w:history="1">
              <w:r w:rsidRPr="0073260C">
                <w:rPr>
                  <w:rStyle w:val="Hypertextovprepojenie"/>
                  <w:rFonts w:cstheme="minorHAnsi"/>
                  <w:strike/>
                  <w:color w:val="00B050"/>
                  <w:sz w:val="16"/>
                  <w:szCs w:val="16"/>
                </w:rPr>
                <w:t>https://rpo.statistics.sk</w:t>
              </w:r>
            </w:hyperlink>
            <w:r w:rsidRPr="0073260C">
              <w:rPr>
                <w:rStyle w:val="Hypertextovprepojenie"/>
                <w:rFonts w:cstheme="minorHAnsi"/>
                <w:strike/>
                <w:color w:val="00B050"/>
                <w:sz w:val="16"/>
                <w:szCs w:val="16"/>
              </w:rPr>
              <w:t xml:space="preserve"> alebo prostredníctvom </w:t>
            </w:r>
            <w:r w:rsidRPr="0073260C">
              <w:rPr>
                <w:rFonts w:cstheme="minorHAnsi"/>
                <w:strike/>
                <w:color w:val="00B050"/>
                <w:sz w:val="16"/>
                <w:szCs w:val="16"/>
              </w:rPr>
              <w:t xml:space="preserve">portálu </w:t>
            </w:r>
            <w:hyperlink r:id="rId87" w:history="1">
              <w:r w:rsidRPr="0073260C">
                <w:rPr>
                  <w:rStyle w:val="Hypertextovprepojenie"/>
                  <w:rFonts w:cstheme="minorHAnsi"/>
                  <w:strike/>
                  <w:color w:val="00B050"/>
                  <w:sz w:val="16"/>
                  <w:szCs w:val="16"/>
                </w:rPr>
                <w:t>https://oversi.gov.sk</w:t>
              </w:r>
            </w:hyperlink>
            <w:r w:rsidRPr="0073260C">
              <w:rPr>
                <w:rStyle w:val="Hypertextovprepojenie"/>
                <w:rFonts w:cstheme="minorHAnsi"/>
                <w:strike/>
                <w:color w:val="00B050"/>
                <w:sz w:val="16"/>
                <w:szCs w:val="16"/>
              </w:rPr>
              <w:t xml:space="preserve">. </w:t>
            </w:r>
          </w:p>
          <w:p w14:paraId="2A2C9265" w14:textId="77777777" w:rsidR="00F95470" w:rsidRPr="0073260C" w:rsidRDefault="00F95470" w:rsidP="002C09AB">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termín pre preukázanie splnenia PPP</w:t>
            </w:r>
          </w:p>
          <w:p w14:paraId="5E890075" w14:textId="05B8B6C3" w:rsidR="00F95470" w:rsidRPr="0073260C" w:rsidRDefault="00F95470" w:rsidP="004800B7">
            <w:pPr>
              <w:pStyle w:val="Odsekzoznamu"/>
              <w:numPr>
                <w:ilvl w:val="0"/>
                <w:numId w:val="474"/>
              </w:numPr>
              <w:spacing w:after="0" w:line="240" w:lineRule="auto"/>
              <w:ind w:left="215" w:hanging="215"/>
              <w:jc w:val="both"/>
              <w:rPr>
                <w:rFonts w:cstheme="minorHAnsi"/>
                <w:b/>
                <w:bCs/>
                <w:i/>
                <w:strike/>
                <w:color w:val="00B050"/>
                <w:sz w:val="16"/>
                <w:szCs w:val="16"/>
              </w:rPr>
            </w:pPr>
            <w:r w:rsidRPr="0073260C">
              <w:rPr>
                <w:rFonts w:cstheme="minorHAnsi"/>
                <w:bCs/>
                <w:strike/>
                <w:color w:val="00B050"/>
                <w:sz w:val="16"/>
                <w:szCs w:val="16"/>
              </w:rPr>
              <w:t xml:space="preserve">Plnomocenstvo </w:t>
            </w:r>
            <w:r w:rsidRPr="0073260C">
              <w:rPr>
                <w:rFonts w:cstheme="minorHAnsi"/>
                <w:strike/>
                <w:color w:val="00B050"/>
                <w:sz w:val="16"/>
                <w:szCs w:val="16"/>
              </w:rPr>
              <w:t xml:space="preserve">osoby konajúcej v mene žiadateľa (ak relevantné) - 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Plnomocenstvo môže byť vyhotovené aj po termíne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(najneskôr však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w:t>
            </w:r>
            <w:r w:rsidRPr="0073260C">
              <w:rPr>
                <w:rFonts w:cstheme="minorHAnsi"/>
                <w:strike/>
                <w:color w:val="00B050"/>
                <w:sz w:val="16"/>
                <w:szCs w:val="16"/>
                <w:u w:val="single"/>
              </w:rPr>
              <w:t xml:space="preserve">iba v prípade, ak sa vzťahuje na úkony po predložení </w:t>
            </w:r>
            <w:proofErr w:type="spellStart"/>
            <w:r w:rsidRPr="0073260C">
              <w:rPr>
                <w:rFonts w:cstheme="minorHAnsi"/>
                <w:strike/>
                <w:color w:val="00B050"/>
                <w:sz w:val="16"/>
                <w:szCs w:val="16"/>
                <w:u w:val="single"/>
              </w:rPr>
              <w:t>ŽoNFP</w:t>
            </w:r>
            <w:proofErr w:type="spellEnd"/>
            <w:r w:rsidRPr="0073260C">
              <w:rPr>
                <w:rFonts w:cstheme="minorHAnsi"/>
                <w:strike/>
                <w:color w:val="00B050"/>
                <w:sz w:val="16"/>
                <w:szCs w:val="16"/>
              </w:rPr>
              <w:t>, inak</w:t>
            </w:r>
            <w:r w:rsidRPr="0073260C">
              <w:rPr>
                <w:rFonts w:cstheme="minorHAnsi"/>
                <w:bCs/>
                <w:strike/>
                <w:color w:val="00B050"/>
                <w:sz w:val="16"/>
                <w:szCs w:val="16"/>
              </w:rPr>
              <w:t xml:space="preserve"> musí udelenie plnej moci časovo a rozsahom oprávnení splnomocnenca zodpovedať úkonom vykonaným splnomocnencom v súvislosti s predložením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/konaním 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w:t>
            </w:r>
            <w:r w:rsidRPr="0073260C">
              <w:rPr>
                <w:rFonts w:cstheme="minorHAnsi"/>
                <w:b/>
                <w:bCs/>
                <w:strike/>
                <w:color w:val="00B050"/>
                <w:sz w:val="16"/>
                <w:szCs w:val="16"/>
              </w:rPr>
              <w:t xml:space="preserve"> </w:t>
            </w:r>
            <w:r w:rsidR="004F23C5" w:rsidRPr="0073260C">
              <w:rPr>
                <w:rFonts w:cstheme="minorHAnsi"/>
                <w:bCs/>
                <w:strike/>
                <w:color w:val="00B050"/>
                <w:sz w:val="16"/>
                <w:szCs w:val="16"/>
              </w:rPr>
              <w:t xml:space="preserve"> Potvrdenie preukazujúce právnu subjektivitu žiadateľa (v prípade, že informácie v príslušných registroch nie sú korektné) - </w:t>
            </w:r>
            <w:r w:rsidR="004F23C5" w:rsidRPr="0073260C">
              <w:rPr>
                <w:rFonts w:cstheme="minorHAnsi"/>
                <w:strike/>
                <w:color w:val="00B050"/>
                <w:sz w:val="16"/>
                <w:szCs w:val="16"/>
              </w:rPr>
              <w:t xml:space="preserve">príloha musí byť predložená riadne spolu so </w:t>
            </w:r>
            <w:proofErr w:type="spellStart"/>
            <w:r w:rsidR="004F23C5" w:rsidRPr="0073260C">
              <w:rPr>
                <w:rFonts w:cstheme="minorHAnsi"/>
                <w:strike/>
                <w:color w:val="00B050"/>
                <w:sz w:val="16"/>
                <w:szCs w:val="16"/>
              </w:rPr>
              <w:t>ŽoNFP</w:t>
            </w:r>
            <w:proofErr w:type="spellEnd"/>
            <w:r w:rsidR="004F23C5" w:rsidRPr="0073260C">
              <w:rPr>
                <w:rFonts w:cstheme="minorHAnsi"/>
                <w:strike/>
                <w:color w:val="00B050"/>
                <w:sz w:val="16"/>
                <w:szCs w:val="16"/>
              </w:rPr>
              <w:t xml:space="preserve">, resp. najneskôr ku dňu doplnenia chýbajúcich náležitostí na základe prvej výzvy na doplnenie </w:t>
            </w:r>
            <w:proofErr w:type="spellStart"/>
            <w:r w:rsidR="004F23C5" w:rsidRPr="0073260C">
              <w:rPr>
                <w:rFonts w:cstheme="minorHAnsi"/>
                <w:strike/>
                <w:color w:val="00B050"/>
                <w:sz w:val="16"/>
                <w:szCs w:val="16"/>
              </w:rPr>
              <w:t>ŽoNFP</w:t>
            </w:r>
            <w:proofErr w:type="spellEnd"/>
            <w:r w:rsidR="004F23C5" w:rsidRPr="0073260C">
              <w:rPr>
                <w:rFonts w:cstheme="minorHAnsi"/>
                <w:strike/>
                <w:color w:val="00B050"/>
                <w:sz w:val="16"/>
                <w:szCs w:val="16"/>
              </w:rPr>
              <w:t xml:space="preserve"> zo strany príslušnej MAS. V prípade predloženia prílohy ku dňu doplnenia chýbajúcich náležitostí </w:t>
            </w:r>
            <w:proofErr w:type="spellStart"/>
            <w:r w:rsidR="004F23C5" w:rsidRPr="0073260C">
              <w:rPr>
                <w:rFonts w:cstheme="minorHAnsi"/>
                <w:strike/>
                <w:color w:val="00B050"/>
                <w:sz w:val="16"/>
                <w:szCs w:val="16"/>
              </w:rPr>
              <w:t>ŽoNFP</w:t>
            </w:r>
            <w:proofErr w:type="spellEnd"/>
            <w:r w:rsidR="004F23C5" w:rsidRPr="0073260C">
              <w:rPr>
                <w:rFonts w:cstheme="minorHAnsi"/>
                <w:strike/>
                <w:color w:val="00B050"/>
                <w:sz w:val="16"/>
                <w:szCs w:val="16"/>
              </w:rPr>
              <w:t xml:space="preserve"> v zmysle prvej výzvy na doplnenie </w:t>
            </w:r>
            <w:proofErr w:type="spellStart"/>
            <w:r w:rsidR="004F23C5" w:rsidRPr="0073260C">
              <w:rPr>
                <w:rFonts w:cstheme="minorHAnsi"/>
                <w:strike/>
                <w:color w:val="00B050"/>
                <w:sz w:val="16"/>
                <w:szCs w:val="16"/>
              </w:rPr>
              <w:t>ŽoNFP</w:t>
            </w:r>
            <w:proofErr w:type="spellEnd"/>
            <w:r w:rsidR="004F23C5" w:rsidRPr="0073260C">
              <w:rPr>
                <w:rFonts w:cstheme="minorHAnsi"/>
                <w:strike/>
                <w:color w:val="00B050"/>
                <w:sz w:val="16"/>
                <w:szCs w:val="16"/>
              </w:rPr>
              <w:t xml:space="preserve"> zo strany MAS </w:t>
            </w:r>
            <w:r w:rsidR="004F23C5" w:rsidRPr="0073260C">
              <w:rPr>
                <w:rFonts w:cstheme="minorHAnsi"/>
                <w:bCs/>
                <w:strike/>
                <w:color w:val="00B050"/>
                <w:sz w:val="16"/>
                <w:szCs w:val="16"/>
              </w:rPr>
              <w:t xml:space="preserve">musí príloha časovo zodpovedať s predložením </w:t>
            </w:r>
            <w:proofErr w:type="spellStart"/>
            <w:r w:rsidR="004F23C5" w:rsidRPr="0073260C">
              <w:rPr>
                <w:rFonts w:cstheme="minorHAnsi"/>
                <w:bCs/>
                <w:strike/>
                <w:color w:val="00B050"/>
                <w:sz w:val="16"/>
                <w:szCs w:val="16"/>
              </w:rPr>
              <w:t>ŽoNFP</w:t>
            </w:r>
            <w:proofErr w:type="spellEnd"/>
            <w:r w:rsidR="004F23C5" w:rsidRPr="0073260C">
              <w:rPr>
                <w:rFonts w:cstheme="minorHAnsi"/>
                <w:bCs/>
                <w:strike/>
                <w:color w:val="00B050"/>
                <w:sz w:val="16"/>
                <w:szCs w:val="16"/>
              </w:rPr>
              <w:t>.</w:t>
            </w:r>
          </w:p>
        </w:tc>
      </w:tr>
      <w:tr w:rsidR="0073260C" w:rsidRPr="0073260C" w14:paraId="73A1EA79" w14:textId="77777777" w:rsidTr="008B660B">
        <w:trPr>
          <w:trHeight w:val="284"/>
        </w:trPr>
        <w:tc>
          <w:tcPr>
            <w:tcW w:w="5000" w:type="pct"/>
            <w:gridSpan w:val="3"/>
            <w:shd w:val="clear" w:color="auto" w:fill="FFE599" w:themeFill="accent4" w:themeFillTint="66"/>
            <w:vAlign w:val="center"/>
          </w:tcPr>
          <w:p w14:paraId="580C86F3" w14:textId="77777777" w:rsidR="007C546C" w:rsidRPr="0073260C" w:rsidRDefault="007C546C" w:rsidP="008B660B">
            <w:pPr>
              <w:spacing w:after="0" w:line="240" w:lineRule="auto"/>
              <w:rPr>
                <w:rFonts w:cstheme="minorHAnsi"/>
                <w:b/>
                <w:strike/>
                <w:color w:val="00B050"/>
                <w:sz w:val="22"/>
                <w:szCs w:val="22"/>
              </w:rPr>
            </w:pPr>
            <w:r w:rsidRPr="0073260C">
              <w:rPr>
                <w:rFonts w:cstheme="minorHAnsi"/>
                <w:b/>
                <w:strike/>
                <w:color w:val="00B050"/>
                <w:sz w:val="22"/>
                <w:szCs w:val="22"/>
              </w:rPr>
              <w:lastRenderedPageBreak/>
              <w:t>2. OPRÁVNENOSŤ AKTIVÍT A VÝDAVKOV REALIZÁCIE PROJEKTU</w:t>
            </w:r>
          </w:p>
        </w:tc>
      </w:tr>
      <w:tr w:rsidR="0073260C" w:rsidRPr="0073260C" w14:paraId="3EA78EF9" w14:textId="77777777" w:rsidTr="008B660B">
        <w:trPr>
          <w:trHeight w:val="284"/>
        </w:trPr>
        <w:tc>
          <w:tcPr>
            <w:tcW w:w="202" w:type="pct"/>
            <w:shd w:val="clear" w:color="auto" w:fill="FFF2CC" w:themeFill="accent4" w:themeFillTint="33"/>
            <w:vAlign w:val="center"/>
          </w:tcPr>
          <w:p w14:paraId="1ED69FF6" w14:textId="46311850" w:rsidR="00F95470" w:rsidRPr="0073260C" w:rsidRDefault="00F95470"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98" w:type="pct"/>
            <w:gridSpan w:val="2"/>
            <w:shd w:val="clear" w:color="auto" w:fill="FFF2CC" w:themeFill="accent4" w:themeFillTint="33"/>
            <w:vAlign w:val="center"/>
          </w:tcPr>
          <w:p w14:paraId="23884ABA" w14:textId="40EAC1D7" w:rsidR="00F95470" w:rsidRPr="0073260C" w:rsidRDefault="00F95470" w:rsidP="002C09AB">
            <w:pPr>
              <w:pStyle w:val="Default"/>
              <w:jc w:val="center"/>
              <w:rPr>
                <w:rFonts w:asciiTheme="minorHAnsi" w:hAnsiTheme="minorHAnsi" w:cstheme="minorHAnsi"/>
                <w:b/>
                <w:bCs/>
                <w:strike/>
                <w:color w:val="00B050"/>
                <w:sz w:val="18"/>
                <w:szCs w:val="18"/>
              </w:rPr>
            </w:pPr>
            <w:r w:rsidRPr="0073260C">
              <w:rPr>
                <w:rFonts w:asciiTheme="minorHAnsi" w:hAnsiTheme="minorHAnsi" w:cstheme="minorHAnsi"/>
                <w:b/>
                <w:strike/>
                <w:color w:val="00B050"/>
                <w:sz w:val="18"/>
                <w:szCs w:val="18"/>
              </w:rPr>
              <w:t xml:space="preserve">Podmienka poskytnutia príspevku (PPP) a jej popis  </w:t>
            </w:r>
          </w:p>
        </w:tc>
      </w:tr>
      <w:tr w:rsidR="0073260C" w:rsidRPr="0073260C" w14:paraId="589A63FA" w14:textId="77777777" w:rsidTr="00F95470">
        <w:trPr>
          <w:trHeight w:val="284"/>
        </w:trPr>
        <w:tc>
          <w:tcPr>
            <w:tcW w:w="202" w:type="pct"/>
            <w:shd w:val="clear" w:color="auto" w:fill="auto"/>
            <w:vAlign w:val="center"/>
          </w:tcPr>
          <w:p w14:paraId="25AD07C3" w14:textId="6F6FCCA2" w:rsidR="00F95470" w:rsidRPr="0073260C" w:rsidRDefault="00F95470"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2.1.</w:t>
            </w:r>
          </w:p>
        </w:tc>
        <w:tc>
          <w:tcPr>
            <w:tcW w:w="4798" w:type="pct"/>
            <w:gridSpan w:val="2"/>
            <w:shd w:val="clear" w:color="auto" w:fill="auto"/>
            <w:vAlign w:val="center"/>
          </w:tcPr>
          <w:p w14:paraId="76F15FE3" w14:textId="77777777" w:rsidR="00F95470" w:rsidRPr="0073260C" w:rsidRDefault="00F95470" w:rsidP="002C09AB">
            <w:pPr>
              <w:pStyle w:val="Default"/>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Podmienka oprávnenosti aktivít projektu (oprávnené činnosti)</w:t>
            </w:r>
          </w:p>
          <w:p w14:paraId="24F87829" w14:textId="4FB84C1F" w:rsidR="00F95470" w:rsidRPr="0073260C" w:rsidRDefault="00F95470"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Oprávnené aktivity projektu (činnosti), ktoré žiadateľ musí spĺňať sú oprávnené aktivity projektu (činnosti) v zmysle stratégie CLLD uvedené v tejto výzve</w:t>
            </w:r>
            <w:r w:rsidR="004F23C5" w:rsidRPr="0073260C">
              <w:rPr>
                <w:rFonts w:cstheme="minorHAnsi"/>
                <w:bCs/>
                <w:strike/>
                <w:color w:val="00B050"/>
                <w:sz w:val="16"/>
                <w:szCs w:val="16"/>
              </w:rPr>
              <w:t xml:space="preserve"> na predkladanie </w:t>
            </w:r>
            <w:proofErr w:type="spellStart"/>
            <w:r w:rsidR="004F23C5" w:rsidRPr="0073260C">
              <w:rPr>
                <w:rFonts w:cstheme="minorHAnsi"/>
                <w:bCs/>
                <w:strike/>
                <w:color w:val="00B050"/>
                <w:sz w:val="16"/>
                <w:szCs w:val="16"/>
              </w:rPr>
              <w:t>ŽoNFP</w:t>
            </w:r>
            <w:proofErr w:type="spellEnd"/>
            <w:r w:rsidR="004F23C5" w:rsidRPr="0073260C">
              <w:rPr>
                <w:rFonts w:cstheme="minorHAnsi"/>
                <w:bCs/>
                <w:strike/>
                <w:color w:val="00B050"/>
                <w:sz w:val="16"/>
                <w:szCs w:val="16"/>
              </w:rPr>
              <w:t xml:space="preserve"> </w:t>
            </w:r>
            <w:r w:rsidRPr="0073260C">
              <w:rPr>
                <w:rFonts w:cstheme="minorHAnsi"/>
                <w:bCs/>
                <w:strike/>
                <w:color w:val="00B050"/>
                <w:sz w:val="16"/>
                <w:szCs w:val="16"/>
              </w:rPr>
              <w:t xml:space="preserve"> ako oprávnené aktivity/činnosti MAS.  Žiadateľ musí zároveň spĺňať aj podmienky uvedené v bode 2.1 pre </w:t>
            </w:r>
            <w:proofErr w:type="spellStart"/>
            <w:r w:rsidR="00282C55" w:rsidRPr="0073260C">
              <w:rPr>
                <w:rFonts w:cstheme="minorHAnsi"/>
                <w:strike/>
                <w:color w:val="00B050"/>
                <w:sz w:val="16"/>
                <w:szCs w:val="16"/>
              </w:rPr>
              <w:t>p</w:t>
            </w:r>
            <w:r w:rsidRPr="0073260C">
              <w:rPr>
                <w:rFonts w:cstheme="minorHAnsi"/>
                <w:strike/>
                <w:color w:val="00B050"/>
                <w:sz w:val="16"/>
                <w:szCs w:val="16"/>
              </w:rPr>
              <w:t>odopatrenie</w:t>
            </w:r>
            <w:proofErr w:type="spellEnd"/>
            <w:r w:rsidRPr="0073260C">
              <w:rPr>
                <w:rFonts w:cstheme="minorHAnsi"/>
                <w:strike/>
                <w:color w:val="00B050"/>
                <w:sz w:val="16"/>
                <w:szCs w:val="16"/>
              </w:rPr>
              <w:t xml:space="preserve"> </w:t>
            </w:r>
            <w:r w:rsidRPr="0073260C">
              <w:rPr>
                <w:rFonts w:cstheme="minorHAnsi"/>
                <w:bCs/>
                <w:strike/>
                <w:color w:val="00B050"/>
                <w:sz w:val="16"/>
                <w:szCs w:val="16"/>
              </w:rPr>
              <w:t xml:space="preserve"> 8.3 Podpora na prevenciu a odstraňovanie škôd v lesoch spôsobených lesnými požiarmi a prírodnými katastrofami a katastrofickými udalosťami </w:t>
            </w:r>
            <w:r w:rsidR="00A9254E" w:rsidRPr="0073260C">
              <w:rPr>
                <w:rFonts w:cstheme="minorHAnsi"/>
                <w:strike/>
                <w:color w:val="00B050"/>
                <w:sz w:val="16"/>
                <w:szCs w:val="16"/>
              </w:rPr>
              <w:t>uvedené v Prílohe 6B k  Príručke</w:t>
            </w:r>
            <w:r w:rsidR="004F23C5" w:rsidRPr="0073260C">
              <w:rPr>
                <w:rFonts w:cstheme="minorHAnsi"/>
                <w:strike/>
                <w:color w:val="00B050"/>
                <w:sz w:val="16"/>
                <w:szCs w:val="16"/>
              </w:rPr>
              <w:t xml:space="preserve"> pre prijímateľa</w:t>
            </w:r>
            <w:r w:rsidRPr="0073260C">
              <w:rPr>
                <w:rFonts w:cstheme="minorHAnsi"/>
                <w:strike/>
                <w:color w:val="00B050"/>
                <w:sz w:val="16"/>
                <w:szCs w:val="16"/>
              </w:rPr>
              <w:t xml:space="preserve"> o poskytnutie nenávratného finančného príspevku z Programu rozvoja vidieka SR 2014 – 2022 pre opatrenie 19. Podpora na miestny rozvoj v rámci iniciatívy LEADER.</w:t>
            </w:r>
          </w:p>
          <w:p w14:paraId="6B267790" w14:textId="77777777" w:rsidR="00F95470" w:rsidRPr="0073260C" w:rsidRDefault="00F95470"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Žiadateľ musí zároveň spĺňať aj nasledovné podmienky (ak relevantné):</w:t>
            </w:r>
          </w:p>
          <w:p w14:paraId="3DC5B1C5" w14:textId="77777777" w:rsidR="00F95470" w:rsidRPr="0073260C" w:rsidRDefault="00F95470" w:rsidP="002C09AB">
            <w:pPr>
              <w:spacing w:after="0" w:line="240" w:lineRule="auto"/>
              <w:rPr>
                <w:rFonts w:cstheme="minorHAnsi"/>
                <w:b/>
                <w:bCs/>
                <w:i/>
                <w:strike/>
                <w:color w:val="00B050"/>
                <w:sz w:val="16"/>
                <w:szCs w:val="16"/>
              </w:rPr>
            </w:pPr>
            <w:r w:rsidRPr="0073260C">
              <w:rPr>
                <w:rFonts w:cstheme="minorHAnsi"/>
                <w:b/>
                <w:bCs/>
                <w:i/>
                <w:strike/>
                <w:color w:val="00B050"/>
                <w:sz w:val="16"/>
                <w:szCs w:val="16"/>
              </w:rPr>
              <w:t xml:space="preserve">Aktivita č. 1: zlepšenie vodného hospodárstva v lesoch </w:t>
            </w:r>
          </w:p>
          <w:p w14:paraId="6441A01E" w14:textId="77777777" w:rsidR="00F95470" w:rsidRPr="0073260C" w:rsidRDefault="00F95470" w:rsidP="009F1D61">
            <w:pPr>
              <w:pStyle w:val="Odsekzoznamu"/>
              <w:numPr>
                <w:ilvl w:val="0"/>
                <w:numId w:val="57"/>
              </w:numPr>
              <w:spacing w:after="0" w:line="240" w:lineRule="auto"/>
              <w:ind w:left="116" w:hanging="116"/>
              <w:jc w:val="both"/>
              <w:rPr>
                <w:rFonts w:cstheme="minorHAnsi"/>
                <w:bCs/>
                <w:i/>
                <w:strike/>
                <w:color w:val="00B050"/>
                <w:sz w:val="16"/>
                <w:szCs w:val="16"/>
              </w:rPr>
            </w:pPr>
            <w:r w:rsidRPr="0073260C">
              <w:rPr>
                <w:rFonts w:cstheme="minorHAnsi"/>
                <w:bCs/>
                <w:i/>
                <w:strike/>
                <w:color w:val="00B050"/>
                <w:sz w:val="16"/>
                <w:szCs w:val="16"/>
              </w:rPr>
              <w:t>zahrádzanie bystrín v lesoch podľa § 27 zákona č. 326/2005 Z. z. na účely ochrany pred povodňami, zmiernenie eróznych procesov a pre akumuláciu vody na účely ochrany pred požiarmi;</w:t>
            </w:r>
          </w:p>
          <w:p w14:paraId="44A878AA" w14:textId="77777777" w:rsidR="00F95470" w:rsidRPr="0073260C" w:rsidRDefault="00F95470" w:rsidP="009F1D61">
            <w:pPr>
              <w:pStyle w:val="Odsekzoznamu"/>
              <w:numPr>
                <w:ilvl w:val="0"/>
                <w:numId w:val="57"/>
              </w:numPr>
              <w:spacing w:after="0" w:line="240" w:lineRule="auto"/>
              <w:ind w:left="116" w:hanging="116"/>
              <w:jc w:val="both"/>
              <w:rPr>
                <w:rFonts w:cstheme="minorHAnsi"/>
                <w:bCs/>
                <w:i/>
                <w:strike/>
                <w:color w:val="00B050"/>
                <w:sz w:val="16"/>
                <w:szCs w:val="16"/>
              </w:rPr>
            </w:pPr>
            <w:r w:rsidRPr="0073260C">
              <w:rPr>
                <w:rFonts w:cstheme="minorHAnsi"/>
                <w:bCs/>
                <w:i/>
                <w:strike/>
                <w:color w:val="00B050"/>
                <w:sz w:val="16"/>
                <w:szCs w:val="16"/>
              </w:rPr>
              <w:t>budovanie a rekonštrukcia technických diel v lesoch na ochranu pred povodňami, zmiernenie eróznych procesov a pre akumuláciu vody na účely ochrany pred požiarmi podľa § 27 zákona č. 326/2005 Z. z.;</w:t>
            </w:r>
          </w:p>
          <w:p w14:paraId="0E29DC77" w14:textId="77777777" w:rsidR="00F95470" w:rsidRPr="0073260C" w:rsidRDefault="00F95470" w:rsidP="009F1D61">
            <w:pPr>
              <w:pStyle w:val="Odsekzoznamu"/>
              <w:numPr>
                <w:ilvl w:val="0"/>
                <w:numId w:val="57"/>
              </w:numPr>
              <w:spacing w:after="0" w:line="240" w:lineRule="auto"/>
              <w:ind w:left="116" w:hanging="116"/>
              <w:jc w:val="both"/>
              <w:rPr>
                <w:rFonts w:cstheme="minorHAnsi"/>
                <w:bCs/>
                <w:i/>
                <w:strike/>
                <w:color w:val="00B050"/>
                <w:sz w:val="16"/>
                <w:szCs w:val="16"/>
              </w:rPr>
            </w:pPr>
            <w:r w:rsidRPr="0073260C">
              <w:rPr>
                <w:rFonts w:cstheme="minorHAnsi"/>
                <w:bCs/>
                <w:i/>
                <w:strike/>
                <w:color w:val="00B050"/>
                <w:sz w:val="16"/>
                <w:szCs w:val="16"/>
              </w:rPr>
              <w:t>budovanie jednoduchých objektov protipovodňovej ochrany v lesoch, ktorých budovanie si nevyžaduje stavebné povolenie.</w:t>
            </w:r>
          </w:p>
          <w:p w14:paraId="76FB7860" w14:textId="77777777" w:rsidR="00F95470" w:rsidRPr="0073260C" w:rsidRDefault="00F95470" w:rsidP="002C09AB">
            <w:pPr>
              <w:spacing w:after="0" w:line="240" w:lineRule="auto"/>
              <w:rPr>
                <w:rFonts w:cstheme="minorHAnsi"/>
                <w:b/>
                <w:bCs/>
                <w:i/>
                <w:strike/>
                <w:color w:val="00B050"/>
                <w:sz w:val="16"/>
                <w:szCs w:val="16"/>
              </w:rPr>
            </w:pPr>
            <w:r w:rsidRPr="0073260C">
              <w:rPr>
                <w:rFonts w:cstheme="minorHAnsi"/>
                <w:b/>
                <w:bCs/>
                <w:i/>
                <w:strike/>
                <w:color w:val="00B050"/>
                <w:sz w:val="16"/>
                <w:szCs w:val="16"/>
              </w:rPr>
              <w:t>Aktivita č. 2: zlepšenie ochrannej protipožiarnej infraštruktúry</w:t>
            </w:r>
          </w:p>
          <w:p w14:paraId="2845EF17" w14:textId="77777777" w:rsidR="00F95470" w:rsidRPr="0073260C" w:rsidRDefault="00F95470" w:rsidP="009F1D61">
            <w:pPr>
              <w:pStyle w:val="Odsekzoznamu"/>
              <w:numPr>
                <w:ilvl w:val="0"/>
                <w:numId w:val="58"/>
              </w:numPr>
              <w:spacing w:after="0" w:line="240" w:lineRule="auto"/>
              <w:ind w:left="116" w:hanging="116"/>
              <w:jc w:val="both"/>
              <w:rPr>
                <w:rFonts w:cstheme="minorHAnsi"/>
                <w:bCs/>
                <w:i/>
                <w:strike/>
                <w:color w:val="00B050"/>
                <w:sz w:val="16"/>
                <w:szCs w:val="16"/>
              </w:rPr>
            </w:pPr>
            <w:r w:rsidRPr="0073260C">
              <w:rPr>
                <w:rFonts w:cstheme="minorHAnsi"/>
                <w:bCs/>
                <w:i/>
                <w:strike/>
                <w:color w:val="00B050"/>
                <w:sz w:val="16"/>
                <w:szCs w:val="16"/>
              </w:rPr>
              <w:t xml:space="preserve">výstavba, rekonštrukcia protipožiarnych lesných ciest, ak slúžia ako prístup k vybudovaným objektom v rámci tohto </w:t>
            </w:r>
            <w:proofErr w:type="spellStart"/>
            <w:r w:rsidRPr="0073260C">
              <w:rPr>
                <w:rFonts w:cstheme="minorHAnsi"/>
                <w:bCs/>
                <w:i/>
                <w:strike/>
                <w:color w:val="00B050"/>
                <w:sz w:val="16"/>
                <w:szCs w:val="16"/>
              </w:rPr>
              <w:t>podopatrenia</w:t>
            </w:r>
            <w:proofErr w:type="spellEnd"/>
            <w:r w:rsidRPr="0073260C">
              <w:rPr>
                <w:rFonts w:cstheme="minorHAnsi"/>
                <w:bCs/>
                <w:i/>
                <w:strike/>
                <w:color w:val="00B050"/>
                <w:sz w:val="16"/>
                <w:szCs w:val="16"/>
              </w:rPr>
              <w:t xml:space="preserve">,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1DF214B5" w14:textId="77777777" w:rsidR="00F95470" w:rsidRPr="0073260C" w:rsidRDefault="00F95470" w:rsidP="009F1D61">
            <w:pPr>
              <w:pStyle w:val="Odsekzoznamu"/>
              <w:numPr>
                <w:ilvl w:val="0"/>
                <w:numId w:val="58"/>
              </w:numPr>
              <w:spacing w:after="0" w:line="240" w:lineRule="auto"/>
              <w:ind w:left="116" w:hanging="116"/>
              <w:jc w:val="both"/>
              <w:rPr>
                <w:rFonts w:cstheme="minorHAnsi"/>
                <w:bCs/>
                <w:i/>
                <w:strike/>
                <w:color w:val="00B050"/>
                <w:sz w:val="16"/>
                <w:szCs w:val="16"/>
              </w:rPr>
            </w:pPr>
            <w:r w:rsidRPr="0073260C">
              <w:rPr>
                <w:rFonts w:cstheme="minorHAnsi"/>
                <w:bCs/>
                <w:i/>
                <w:strike/>
                <w:color w:val="00B050"/>
                <w:sz w:val="16"/>
                <w:szCs w:val="16"/>
              </w:rPr>
              <w:t>realizácia projektov komplexného protipožiarneho monitorovacieho systému v lesnej krajine s vysokým a stredným stupňom požiarovosti;</w:t>
            </w:r>
          </w:p>
          <w:p w14:paraId="6B1124F0" w14:textId="77777777" w:rsidR="00F95470" w:rsidRPr="0073260C" w:rsidRDefault="00F95470" w:rsidP="009F1D61">
            <w:pPr>
              <w:pStyle w:val="Odsekzoznamu"/>
              <w:numPr>
                <w:ilvl w:val="0"/>
                <w:numId w:val="58"/>
              </w:numPr>
              <w:spacing w:after="0" w:line="240" w:lineRule="auto"/>
              <w:ind w:left="116" w:hanging="116"/>
              <w:jc w:val="both"/>
              <w:rPr>
                <w:rFonts w:cstheme="minorHAnsi"/>
                <w:bCs/>
                <w:i/>
                <w:strike/>
                <w:color w:val="00B050"/>
                <w:sz w:val="16"/>
                <w:szCs w:val="16"/>
              </w:rPr>
            </w:pPr>
            <w:r w:rsidRPr="0073260C">
              <w:rPr>
                <w:rFonts w:cstheme="minorHAnsi"/>
                <w:bCs/>
                <w:i/>
                <w:strike/>
                <w:color w:val="00B050"/>
                <w:sz w:val="16"/>
                <w:szCs w:val="16"/>
              </w:rPr>
              <w:t>výstavba, rekonštrukcia a dodávka protipožiarnych monitorovacích veží a súvisiacich prostriedkov komunikácie.</w:t>
            </w:r>
          </w:p>
          <w:p w14:paraId="0BC30C71" w14:textId="77777777" w:rsidR="00F95470" w:rsidRPr="0073260C" w:rsidRDefault="00F95470" w:rsidP="002C09AB">
            <w:pPr>
              <w:spacing w:after="0" w:line="240" w:lineRule="auto"/>
              <w:rPr>
                <w:rFonts w:cstheme="minorHAnsi"/>
                <w:b/>
                <w:bCs/>
                <w:i/>
                <w:strike/>
                <w:color w:val="00B050"/>
                <w:sz w:val="16"/>
                <w:szCs w:val="16"/>
              </w:rPr>
            </w:pPr>
            <w:r w:rsidRPr="0073260C">
              <w:rPr>
                <w:rFonts w:cstheme="minorHAnsi"/>
                <w:b/>
                <w:bCs/>
                <w:i/>
                <w:strike/>
                <w:color w:val="00B050"/>
                <w:sz w:val="16"/>
                <w:szCs w:val="16"/>
              </w:rPr>
              <w:t>Aktivita č. 3: zlepšenie zdravotného stavu lesov</w:t>
            </w:r>
          </w:p>
          <w:p w14:paraId="54C10B43" w14:textId="77777777" w:rsidR="00F95470" w:rsidRPr="0073260C" w:rsidRDefault="00F95470" w:rsidP="009F1D61">
            <w:pPr>
              <w:pStyle w:val="Odsekzoznamu"/>
              <w:numPr>
                <w:ilvl w:val="0"/>
                <w:numId w:val="59"/>
              </w:numPr>
              <w:spacing w:after="0" w:line="240" w:lineRule="auto"/>
              <w:ind w:left="116" w:hanging="116"/>
              <w:jc w:val="both"/>
              <w:rPr>
                <w:rFonts w:cstheme="minorHAnsi"/>
                <w:bCs/>
                <w:i/>
                <w:strike/>
                <w:color w:val="00B050"/>
                <w:sz w:val="16"/>
                <w:szCs w:val="16"/>
              </w:rPr>
            </w:pPr>
            <w:r w:rsidRPr="0073260C">
              <w:rPr>
                <w:rFonts w:cstheme="minorHAnsi"/>
                <w:bCs/>
                <w:i/>
                <w:strike/>
                <w:color w:val="00B050"/>
                <w:sz w:val="16"/>
                <w:szCs w:val="16"/>
              </w:rPr>
              <w:t xml:space="preserve">realizácia preventívnych opatrení malého rozsahu proti kalamitným biotickým škodcom (ktorí sú uvedení nižšie v Zozname druhov organizmov, ktoré poškodzujú rastliny a môžu spôsobiť katastrofu) formou kladenia a asanácie lapákov, inštalácie a prevádzky </w:t>
            </w:r>
            <w:proofErr w:type="spellStart"/>
            <w:r w:rsidRPr="0073260C">
              <w:rPr>
                <w:rFonts w:cstheme="minorHAnsi"/>
                <w:bCs/>
                <w:i/>
                <w:strike/>
                <w:color w:val="00B050"/>
                <w:sz w:val="16"/>
                <w:szCs w:val="16"/>
              </w:rPr>
              <w:t>feromónových</w:t>
            </w:r>
            <w:proofErr w:type="spellEnd"/>
            <w:r w:rsidRPr="0073260C">
              <w:rPr>
                <w:rFonts w:cstheme="minorHAnsi"/>
                <w:bCs/>
                <w:i/>
                <w:strike/>
                <w:color w:val="00B050"/>
                <w:sz w:val="16"/>
                <w:szCs w:val="16"/>
              </w:rPr>
              <w:t xml:space="preserve">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D9FCBC" w14:textId="77777777" w:rsidR="00F95470" w:rsidRPr="0073260C" w:rsidRDefault="00F95470" w:rsidP="009F1D61">
            <w:pPr>
              <w:pStyle w:val="Odsekzoznamu"/>
              <w:numPr>
                <w:ilvl w:val="0"/>
                <w:numId w:val="60"/>
              </w:numPr>
              <w:spacing w:after="0" w:line="240" w:lineRule="auto"/>
              <w:ind w:left="258" w:hanging="142"/>
              <w:jc w:val="both"/>
              <w:rPr>
                <w:rFonts w:cstheme="minorHAnsi"/>
                <w:bCs/>
                <w:i/>
                <w:strike/>
                <w:color w:val="00B050"/>
                <w:sz w:val="16"/>
                <w:szCs w:val="16"/>
              </w:rPr>
            </w:pPr>
            <w:r w:rsidRPr="0073260C">
              <w:rPr>
                <w:rFonts w:cstheme="minorHAnsi"/>
                <w:bCs/>
                <w:i/>
                <w:strike/>
                <w:color w:val="00B050"/>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21C16149" w14:textId="77777777" w:rsidR="00F95470" w:rsidRPr="0073260C" w:rsidRDefault="00F95470" w:rsidP="009F1D61">
            <w:pPr>
              <w:pStyle w:val="Odsekzoznamu"/>
              <w:numPr>
                <w:ilvl w:val="0"/>
                <w:numId w:val="60"/>
              </w:numPr>
              <w:spacing w:after="0" w:line="240" w:lineRule="auto"/>
              <w:ind w:left="258" w:hanging="142"/>
              <w:jc w:val="both"/>
              <w:rPr>
                <w:rFonts w:cstheme="minorHAnsi"/>
                <w:bCs/>
                <w:i/>
                <w:strike/>
                <w:color w:val="00B050"/>
                <w:sz w:val="16"/>
                <w:szCs w:val="16"/>
              </w:rPr>
            </w:pPr>
            <w:r w:rsidRPr="0073260C">
              <w:rPr>
                <w:rFonts w:cstheme="minorHAnsi"/>
                <w:bCs/>
                <w:i/>
                <w:strike/>
                <w:color w:val="00B050"/>
                <w:sz w:val="16"/>
                <w:szCs w:val="16"/>
              </w:rPr>
              <w:lastRenderedPageBreak/>
              <w:t xml:space="preserve">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w:t>
            </w:r>
            <w:proofErr w:type="spellStart"/>
            <w:r w:rsidRPr="0073260C">
              <w:rPr>
                <w:rFonts w:cstheme="minorHAnsi"/>
                <w:bCs/>
                <w:i/>
                <w:strike/>
                <w:color w:val="00B050"/>
                <w:sz w:val="16"/>
                <w:szCs w:val="16"/>
              </w:rPr>
              <w:t>Ponická</w:t>
            </w:r>
            <w:proofErr w:type="spellEnd"/>
            <w:r w:rsidRPr="0073260C">
              <w:rPr>
                <w:rFonts w:cstheme="minorHAnsi"/>
                <w:bCs/>
                <w:i/>
                <w:strike/>
                <w:color w:val="00B050"/>
                <w:sz w:val="16"/>
                <w:szCs w:val="16"/>
              </w:rPr>
              <w:t xml:space="preserve"> vrchovina, 18 Revúcka vrchovina, Rožňavská kotlina, 19 Slovenský kras, 20A Slanské vrchy, 22A Šarišská vrchovina, Šarišské Podolie, Stráže, 22B Ľubovnianska kotlina, </w:t>
            </w:r>
            <w:proofErr w:type="spellStart"/>
            <w:r w:rsidRPr="0073260C">
              <w:rPr>
                <w:rFonts w:cstheme="minorHAnsi"/>
                <w:bCs/>
                <w:i/>
                <w:strike/>
                <w:color w:val="00B050"/>
                <w:sz w:val="16"/>
                <w:szCs w:val="16"/>
              </w:rPr>
              <w:t>Ľubotínska</w:t>
            </w:r>
            <w:proofErr w:type="spellEnd"/>
            <w:r w:rsidRPr="0073260C">
              <w:rPr>
                <w:rFonts w:cstheme="minorHAnsi"/>
                <w:bCs/>
                <w:i/>
                <w:strike/>
                <w:color w:val="00B050"/>
                <w:sz w:val="16"/>
                <w:szCs w:val="16"/>
              </w:rPr>
              <w:t xml:space="preserve"> pahorkatina, </w:t>
            </w:r>
            <w:proofErr w:type="spellStart"/>
            <w:r w:rsidRPr="0073260C">
              <w:rPr>
                <w:rFonts w:cstheme="minorHAnsi"/>
                <w:bCs/>
                <w:i/>
                <w:strike/>
                <w:color w:val="00B050"/>
                <w:sz w:val="16"/>
                <w:szCs w:val="16"/>
              </w:rPr>
              <w:t>Jakubianska</w:t>
            </w:r>
            <w:proofErr w:type="spellEnd"/>
            <w:r w:rsidRPr="0073260C">
              <w:rPr>
                <w:rFonts w:cstheme="minorHAnsi"/>
                <w:bCs/>
                <w:i/>
                <w:strike/>
                <w:color w:val="00B050"/>
                <w:sz w:val="16"/>
                <w:szCs w:val="16"/>
              </w:rPr>
              <w:t xml:space="preserve"> brázda, </w:t>
            </w:r>
            <w:proofErr w:type="spellStart"/>
            <w:r w:rsidRPr="0073260C">
              <w:rPr>
                <w:rFonts w:cstheme="minorHAnsi"/>
                <w:bCs/>
                <w:i/>
                <w:strike/>
                <w:color w:val="00B050"/>
                <w:sz w:val="16"/>
                <w:szCs w:val="16"/>
              </w:rPr>
              <w:t>Hromovec</w:t>
            </w:r>
            <w:proofErr w:type="spellEnd"/>
            <w:r w:rsidRPr="0073260C">
              <w:rPr>
                <w:rFonts w:cstheme="minorHAnsi"/>
                <w:bCs/>
                <w:i/>
                <w:strike/>
                <w:color w:val="00B050"/>
                <w:sz w:val="16"/>
                <w:szCs w:val="16"/>
              </w:rPr>
              <w:t xml:space="preserve">,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w:t>
            </w:r>
            <w:proofErr w:type="spellStart"/>
            <w:r w:rsidRPr="0073260C">
              <w:rPr>
                <w:rFonts w:cstheme="minorHAnsi"/>
                <w:bCs/>
                <w:i/>
                <w:strike/>
                <w:color w:val="00B050"/>
                <w:sz w:val="16"/>
                <w:szCs w:val="16"/>
              </w:rPr>
              <w:t>Lopejská</w:t>
            </w:r>
            <w:proofErr w:type="spellEnd"/>
            <w:r w:rsidRPr="0073260C">
              <w:rPr>
                <w:rFonts w:cstheme="minorHAnsi"/>
                <w:bCs/>
                <w:i/>
                <w:strike/>
                <w:color w:val="00B050"/>
                <w:sz w:val="16"/>
                <w:szCs w:val="16"/>
              </w:rPr>
              <w:t xml:space="preserve"> kotlina, </w:t>
            </w:r>
            <w:proofErr w:type="spellStart"/>
            <w:r w:rsidRPr="0073260C">
              <w:rPr>
                <w:rFonts w:cstheme="minorHAnsi"/>
                <w:bCs/>
                <w:i/>
                <w:strike/>
                <w:color w:val="00B050"/>
                <w:sz w:val="16"/>
                <w:szCs w:val="16"/>
              </w:rPr>
              <w:t>Bystrianske</w:t>
            </w:r>
            <w:proofErr w:type="spellEnd"/>
            <w:r w:rsidRPr="0073260C">
              <w:rPr>
                <w:rFonts w:cstheme="minorHAnsi"/>
                <w:bCs/>
                <w:i/>
                <w:strike/>
                <w:color w:val="00B050"/>
                <w:sz w:val="16"/>
                <w:szCs w:val="16"/>
              </w:rPr>
              <w:t xml:space="preserve"> Podhorie, 37 Poľana, 38A Veporské vrchy juh, Stolické vrchy, 38B Veporské vrchy sever, 39 </w:t>
            </w:r>
            <w:proofErr w:type="spellStart"/>
            <w:r w:rsidRPr="0073260C">
              <w:rPr>
                <w:rFonts w:cstheme="minorHAnsi"/>
                <w:bCs/>
                <w:i/>
                <w:strike/>
                <w:color w:val="00B050"/>
                <w:sz w:val="16"/>
                <w:szCs w:val="16"/>
              </w:rPr>
              <w:t>Spišskogemerský</w:t>
            </w:r>
            <w:proofErr w:type="spellEnd"/>
            <w:r w:rsidRPr="0073260C">
              <w:rPr>
                <w:rFonts w:cstheme="minorHAnsi"/>
                <w:bCs/>
                <w:i/>
                <w:strike/>
                <w:color w:val="00B050"/>
                <w:sz w:val="16"/>
                <w:szCs w:val="16"/>
              </w:rPr>
              <w:t xml:space="preserve"> kras, 40 Branisko, 41B Čergov, 42A Bachureň, 42B Levočské vrchy, 42C Spišská Magura, Ždiarska brázda, 46A </w:t>
            </w:r>
            <w:proofErr w:type="spellStart"/>
            <w:r w:rsidRPr="0073260C">
              <w:rPr>
                <w:rFonts w:cstheme="minorHAnsi"/>
                <w:bCs/>
                <w:i/>
                <w:strike/>
                <w:color w:val="00B050"/>
                <w:sz w:val="16"/>
                <w:szCs w:val="16"/>
              </w:rPr>
              <w:t>Salatíny</w:t>
            </w:r>
            <w:proofErr w:type="spellEnd"/>
            <w:r w:rsidRPr="0073260C">
              <w:rPr>
                <w:rFonts w:cstheme="minorHAnsi"/>
                <w:bCs/>
                <w:i/>
                <w:strike/>
                <w:color w:val="00B050"/>
                <w:sz w:val="16"/>
                <w:szCs w:val="16"/>
              </w:rPr>
              <w:t>, Demänovské vrchy, 46B Ďumbier, Prašivá juh; 46C Ďumbier, Prašivá; sever, 46D Kráľova hoľa, Priehyba juh, 46E Kráľova hoľa, Priehyba sever, 47D Sivý vrch</w:t>
            </w:r>
          </w:p>
          <w:p w14:paraId="12BDEEB6" w14:textId="77777777" w:rsidR="00F95470" w:rsidRPr="0073260C" w:rsidRDefault="00F95470" w:rsidP="002C09AB">
            <w:pPr>
              <w:spacing w:after="0" w:line="240" w:lineRule="auto"/>
              <w:ind w:left="116"/>
              <w:jc w:val="both"/>
              <w:rPr>
                <w:rFonts w:cstheme="minorHAnsi"/>
                <w:bCs/>
                <w:i/>
                <w:strike/>
                <w:color w:val="00B050"/>
                <w:sz w:val="16"/>
                <w:szCs w:val="16"/>
              </w:rPr>
            </w:pPr>
            <w:r w:rsidRPr="0073260C">
              <w:rPr>
                <w:rFonts w:cstheme="minorHAnsi"/>
                <w:bCs/>
                <w:i/>
                <w:strike/>
                <w:color w:val="00B050"/>
                <w:sz w:val="16"/>
                <w:szCs w:val="16"/>
              </w:rPr>
              <w:t>Zoznam druhov organizmov, ktoré poškodzujú rastliny a môžu spôsobiť katastrofu:</w:t>
            </w:r>
          </w:p>
          <w:p w14:paraId="1B7B70A5" w14:textId="77777777" w:rsidR="00F95470" w:rsidRPr="0073260C" w:rsidRDefault="00F95470" w:rsidP="009F1D61">
            <w:pPr>
              <w:pStyle w:val="Odsekzoznamu"/>
              <w:numPr>
                <w:ilvl w:val="0"/>
                <w:numId w:val="61"/>
              </w:numPr>
              <w:spacing w:after="0" w:line="240" w:lineRule="auto"/>
              <w:ind w:left="399" w:hanging="283"/>
              <w:rPr>
                <w:rFonts w:cstheme="minorHAnsi"/>
                <w:bCs/>
                <w:i/>
                <w:strike/>
                <w:color w:val="00B050"/>
                <w:sz w:val="16"/>
                <w:szCs w:val="16"/>
              </w:rPr>
            </w:pPr>
            <w:r w:rsidRPr="0073260C">
              <w:rPr>
                <w:rFonts w:cstheme="minorHAnsi"/>
                <w:bCs/>
                <w:i/>
                <w:strike/>
                <w:color w:val="00B050"/>
                <w:sz w:val="16"/>
                <w:szCs w:val="16"/>
              </w:rPr>
              <w:t xml:space="preserve">HMYZ: </w:t>
            </w:r>
          </w:p>
          <w:p w14:paraId="699D2A14" w14:textId="77777777" w:rsidR="00F95470" w:rsidRPr="0073260C" w:rsidRDefault="00F95470" w:rsidP="009F1D61">
            <w:pPr>
              <w:pStyle w:val="Odsekzoznamu"/>
              <w:numPr>
                <w:ilvl w:val="0"/>
                <w:numId w:val="62"/>
              </w:numPr>
              <w:spacing w:after="0" w:line="240" w:lineRule="auto"/>
              <w:ind w:left="683" w:hanging="284"/>
              <w:jc w:val="both"/>
              <w:rPr>
                <w:rFonts w:cstheme="minorHAnsi"/>
                <w:bCs/>
                <w:i/>
                <w:strike/>
                <w:color w:val="00B050"/>
                <w:sz w:val="16"/>
                <w:szCs w:val="16"/>
              </w:rPr>
            </w:pPr>
            <w:proofErr w:type="spellStart"/>
            <w:r w:rsidRPr="0073260C">
              <w:rPr>
                <w:rFonts w:cstheme="minorHAnsi"/>
                <w:bCs/>
                <w:i/>
                <w:strike/>
                <w:color w:val="00B050"/>
                <w:sz w:val="16"/>
                <w:szCs w:val="16"/>
              </w:rPr>
              <w:t>listožravce</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Lymantria</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dispar</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Adelges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laricis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Sacchiphantes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viridis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Dreyphusia</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nordmannianae</w:t>
            </w:r>
            <w:proofErr w:type="spellEnd"/>
            <w:r w:rsidRPr="0073260C">
              <w:rPr>
                <w:rFonts w:cstheme="minorHAnsi"/>
                <w:bCs/>
                <w:i/>
                <w:strike/>
                <w:color w:val="00B050"/>
                <w:sz w:val="16"/>
                <w:szCs w:val="16"/>
              </w:rPr>
              <w:t>;</w:t>
            </w:r>
          </w:p>
          <w:p w14:paraId="4D642DB0" w14:textId="77777777" w:rsidR="00F95470" w:rsidRPr="0073260C" w:rsidRDefault="00F95470" w:rsidP="009F1D61">
            <w:pPr>
              <w:pStyle w:val="Odsekzoznamu"/>
              <w:numPr>
                <w:ilvl w:val="0"/>
                <w:numId w:val="62"/>
              </w:numPr>
              <w:spacing w:after="0" w:line="240" w:lineRule="auto"/>
              <w:ind w:left="683" w:hanging="284"/>
              <w:rPr>
                <w:rFonts w:cstheme="minorHAnsi"/>
                <w:bCs/>
                <w:i/>
                <w:strike/>
                <w:color w:val="00B050"/>
                <w:sz w:val="16"/>
                <w:szCs w:val="16"/>
              </w:rPr>
            </w:pPr>
            <w:r w:rsidRPr="0073260C">
              <w:rPr>
                <w:rFonts w:cstheme="minorHAnsi"/>
                <w:bCs/>
                <w:i/>
                <w:strike/>
                <w:color w:val="00B050"/>
                <w:sz w:val="16"/>
                <w:szCs w:val="16"/>
              </w:rPr>
              <w:t xml:space="preserve">škodcovia výsadieb: </w:t>
            </w:r>
            <w:proofErr w:type="spellStart"/>
            <w:r w:rsidRPr="0073260C">
              <w:rPr>
                <w:rFonts w:cstheme="minorHAnsi"/>
                <w:bCs/>
                <w:i/>
                <w:strike/>
                <w:color w:val="00B050"/>
                <w:sz w:val="16"/>
                <w:szCs w:val="16"/>
              </w:rPr>
              <w:t>Hylastes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spp</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Hylobius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abietis</w:t>
            </w:r>
            <w:proofErr w:type="spellEnd"/>
            <w:r w:rsidRPr="0073260C">
              <w:rPr>
                <w:rFonts w:cstheme="minorHAnsi"/>
                <w:bCs/>
                <w:i/>
                <w:strike/>
                <w:color w:val="00B050"/>
                <w:sz w:val="16"/>
                <w:szCs w:val="16"/>
              </w:rPr>
              <w:t>;</w:t>
            </w:r>
          </w:p>
          <w:p w14:paraId="17398C69" w14:textId="77777777" w:rsidR="00F95470" w:rsidRPr="0073260C" w:rsidRDefault="00F95470" w:rsidP="009F1D61">
            <w:pPr>
              <w:pStyle w:val="Odsekzoznamu"/>
              <w:numPr>
                <w:ilvl w:val="0"/>
                <w:numId w:val="62"/>
              </w:numPr>
              <w:spacing w:after="0" w:line="240" w:lineRule="auto"/>
              <w:ind w:left="683" w:hanging="284"/>
              <w:rPr>
                <w:rFonts w:cstheme="minorHAnsi"/>
                <w:bCs/>
                <w:i/>
                <w:strike/>
                <w:color w:val="00B050"/>
                <w:sz w:val="16"/>
                <w:szCs w:val="16"/>
              </w:rPr>
            </w:pPr>
            <w:proofErr w:type="spellStart"/>
            <w:r w:rsidRPr="0073260C">
              <w:rPr>
                <w:rFonts w:cstheme="minorHAnsi"/>
                <w:bCs/>
                <w:i/>
                <w:strike/>
                <w:color w:val="00B050"/>
                <w:sz w:val="16"/>
                <w:szCs w:val="16"/>
              </w:rPr>
              <w:t>podkôrny</w:t>
            </w:r>
            <w:proofErr w:type="spellEnd"/>
            <w:r w:rsidRPr="0073260C">
              <w:rPr>
                <w:rFonts w:cstheme="minorHAnsi"/>
                <w:bCs/>
                <w:i/>
                <w:strike/>
                <w:color w:val="00B050"/>
                <w:sz w:val="16"/>
                <w:szCs w:val="16"/>
              </w:rPr>
              <w:t xml:space="preserve"> a drevokazný hmyz:</w:t>
            </w:r>
          </w:p>
          <w:p w14:paraId="15CC58F6" w14:textId="77777777" w:rsidR="00F95470" w:rsidRPr="0073260C" w:rsidRDefault="00F95470" w:rsidP="009F1D61">
            <w:pPr>
              <w:pStyle w:val="Odsekzoznamu"/>
              <w:numPr>
                <w:ilvl w:val="0"/>
                <w:numId w:val="59"/>
              </w:numPr>
              <w:spacing w:after="0" w:line="240" w:lineRule="auto"/>
              <w:ind w:left="1108" w:hanging="283"/>
              <w:jc w:val="both"/>
              <w:rPr>
                <w:rFonts w:cstheme="minorHAnsi"/>
                <w:bCs/>
                <w:i/>
                <w:strike/>
                <w:color w:val="00B050"/>
                <w:sz w:val="16"/>
                <w:szCs w:val="16"/>
              </w:rPr>
            </w:pPr>
            <w:r w:rsidRPr="0073260C">
              <w:rPr>
                <w:rFonts w:cstheme="minorHAnsi"/>
                <w:bCs/>
                <w:i/>
                <w:strike/>
                <w:color w:val="00B050"/>
                <w:sz w:val="16"/>
                <w:szCs w:val="16"/>
              </w:rPr>
              <w:t xml:space="preserve">smrečina: </w:t>
            </w:r>
            <w:proofErr w:type="spellStart"/>
            <w:r w:rsidRPr="0073260C">
              <w:rPr>
                <w:rFonts w:cstheme="minorHAnsi"/>
                <w:bCs/>
                <w:i/>
                <w:strike/>
                <w:color w:val="00B050"/>
                <w:sz w:val="16"/>
                <w:szCs w:val="16"/>
              </w:rPr>
              <w:t>Hylastes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spp</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Hylobius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abietis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Ips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typographus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Pityogenes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chalcographus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Ips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duplicatus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Ips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amitinus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Ips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accuminatus</w:t>
            </w:r>
            <w:proofErr w:type="spellEnd"/>
            <w:r w:rsidRPr="0073260C">
              <w:rPr>
                <w:rFonts w:cstheme="minorHAnsi"/>
                <w:bCs/>
                <w:i/>
                <w:strike/>
                <w:color w:val="00B050"/>
                <w:sz w:val="16"/>
                <w:szCs w:val="16"/>
              </w:rPr>
              <w:t>;</w:t>
            </w:r>
          </w:p>
          <w:p w14:paraId="5B7D8D6A" w14:textId="77777777" w:rsidR="00F95470" w:rsidRPr="0073260C" w:rsidRDefault="00F95470" w:rsidP="009F1D61">
            <w:pPr>
              <w:pStyle w:val="Odsekzoznamu"/>
              <w:numPr>
                <w:ilvl w:val="0"/>
                <w:numId w:val="59"/>
              </w:numPr>
              <w:spacing w:after="0" w:line="240" w:lineRule="auto"/>
              <w:ind w:left="1108" w:hanging="283"/>
              <w:jc w:val="both"/>
              <w:rPr>
                <w:rFonts w:cstheme="minorHAnsi"/>
                <w:bCs/>
                <w:i/>
                <w:strike/>
                <w:color w:val="00B050"/>
                <w:sz w:val="16"/>
                <w:szCs w:val="16"/>
              </w:rPr>
            </w:pPr>
            <w:r w:rsidRPr="0073260C">
              <w:rPr>
                <w:rFonts w:cstheme="minorHAnsi"/>
                <w:bCs/>
                <w:i/>
                <w:strike/>
                <w:color w:val="00B050"/>
                <w:sz w:val="16"/>
                <w:szCs w:val="16"/>
              </w:rPr>
              <w:t xml:space="preserve">borovice: </w:t>
            </w:r>
            <w:proofErr w:type="spellStart"/>
            <w:r w:rsidRPr="0073260C">
              <w:rPr>
                <w:rFonts w:cstheme="minorHAnsi"/>
                <w:bCs/>
                <w:i/>
                <w:strike/>
                <w:color w:val="00B050"/>
                <w:sz w:val="16"/>
                <w:szCs w:val="16"/>
              </w:rPr>
              <w:t>Ips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acuminatus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Ips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sexdentatus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Tomicus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spp</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Phaenops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cyanea</w:t>
            </w:r>
            <w:proofErr w:type="spellEnd"/>
            <w:r w:rsidRPr="0073260C">
              <w:rPr>
                <w:rFonts w:cstheme="minorHAnsi"/>
                <w:bCs/>
                <w:i/>
                <w:strike/>
                <w:color w:val="00B050"/>
                <w:sz w:val="16"/>
                <w:szCs w:val="16"/>
              </w:rPr>
              <w:t>;</w:t>
            </w:r>
          </w:p>
          <w:p w14:paraId="7AA6F040" w14:textId="77777777" w:rsidR="00F95470" w:rsidRPr="0073260C" w:rsidRDefault="00F95470" w:rsidP="009F1D61">
            <w:pPr>
              <w:pStyle w:val="Odsekzoznamu"/>
              <w:numPr>
                <w:ilvl w:val="0"/>
                <w:numId w:val="59"/>
              </w:numPr>
              <w:spacing w:after="0" w:line="240" w:lineRule="auto"/>
              <w:ind w:left="1108" w:hanging="283"/>
              <w:jc w:val="both"/>
              <w:rPr>
                <w:rFonts w:cstheme="minorHAnsi"/>
                <w:bCs/>
                <w:i/>
                <w:strike/>
                <w:color w:val="00B050"/>
                <w:sz w:val="16"/>
                <w:szCs w:val="16"/>
              </w:rPr>
            </w:pPr>
            <w:r w:rsidRPr="0073260C">
              <w:rPr>
                <w:rFonts w:cstheme="minorHAnsi"/>
                <w:bCs/>
                <w:i/>
                <w:strike/>
                <w:color w:val="00B050"/>
                <w:sz w:val="16"/>
                <w:szCs w:val="16"/>
              </w:rPr>
              <w:t xml:space="preserve">listnaté dreviny: </w:t>
            </w:r>
            <w:proofErr w:type="spellStart"/>
            <w:r w:rsidRPr="0073260C">
              <w:rPr>
                <w:rFonts w:cstheme="minorHAnsi"/>
                <w:bCs/>
                <w:i/>
                <w:strike/>
                <w:color w:val="00B050"/>
                <w:sz w:val="16"/>
                <w:szCs w:val="16"/>
              </w:rPr>
              <w:t>Leperisinus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fraxini</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Scolytus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intricatus</w:t>
            </w:r>
            <w:proofErr w:type="spellEnd"/>
            <w:r w:rsidRPr="0073260C">
              <w:rPr>
                <w:rFonts w:cstheme="minorHAnsi"/>
                <w:bCs/>
                <w:i/>
                <w:strike/>
                <w:color w:val="00B050"/>
                <w:sz w:val="16"/>
                <w:szCs w:val="16"/>
              </w:rPr>
              <w:t>.</w:t>
            </w:r>
          </w:p>
          <w:p w14:paraId="715BB1CC" w14:textId="77777777" w:rsidR="00F95470" w:rsidRPr="0073260C" w:rsidRDefault="00F95470" w:rsidP="009F1D61">
            <w:pPr>
              <w:pStyle w:val="Odsekzoznamu"/>
              <w:numPr>
                <w:ilvl w:val="0"/>
                <w:numId w:val="61"/>
              </w:numPr>
              <w:spacing w:after="0" w:line="240" w:lineRule="auto"/>
              <w:ind w:left="399" w:hanging="283"/>
              <w:jc w:val="both"/>
              <w:rPr>
                <w:rFonts w:cstheme="minorHAnsi"/>
                <w:bCs/>
                <w:i/>
                <w:strike/>
                <w:color w:val="00B050"/>
                <w:sz w:val="16"/>
                <w:szCs w:val="16"/>
              </w:rPr>
            </w:pPr>
            <w:r w:rsidRPr="0073260C">
              <w:rPr>
                <w:rFonts w:cstheme="minorHAnsi"/>
                <w:bCs/>
                <w:i/>
                <w:strike/>
                <w:color w:val="00B050"/>
                <w:sz w:val="16"/>
                <w:szCs w:val="16"/>
              </w:rPr>
              <w:t xml:space="preserve">HUBY: </w:t>
            </w:r>
            <w:proofErr w:type="spellStart"/>
            <w:r w:rsidRPr="0073260C">
              <w:rPr>
                <w:rFonts w:cstheme="minorHAnsi"/>
                <w:bCs/>
                <w:i/>
                <w:strike/>
                <w:color w:val="00B050"/>
                <w:sz w:val="16"/>
                <w:szCs w:val="16"/>
              </w:rPr>
              <w:t>Chalara</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fraxinea</w:t>
            </w:r>
            <w:proofErr w:type="spellEnd"/>
            <w:r w:rsidRPr="0073260C">
              <w:rPr>
                <w:rFonts w:cstheme="minorHAnsi"/>
                <w:bCs/>
                <w:i/>
                <w:strike/>
                <w:color w:val="00B050"/>
                <w:sz w:val="16"/>
                <w:szCs w:val="16"/>
              </w:rPr>
              <w:t xml:space="preserve"> (syn. </w:t>
            </w:r>
            <w:proofErr w:type="spellStart"/>
            <w:r w:rsidRPr="0073260C">
              <w:rPr>
                <w:rFonts w:cstheme="minorHAnsi"/>
                <w:bCs/>
                <w:i/>
                <w:strike/>
                <w:color w:val="00B050"/>
                <w:sz w:val="16"/>
                <w:szCs w:val="16"/>
              </w:rPr>
              <w:t>Hymenoscyphus</w:t>
            </w:r>
            <w:proofErr w:type="spellEnd"/>
            <w:r w:rsidRPr="0073260C">
              <w:rPr>
                <w:rFonts w:cstheme="minorHAnsi"/>
                <w:bCs/>
                <w:i/>
                <w:strike/>
                <w:color w:val="00B050"/>
                <w:sz w:val="16"/>
                <w:szCs w:val="16"/>
              </w:rPr>
              <w:t xml:space="preserve"> </w:t>
            </w:r>
            <w:proofErr w:type="spellStart"/>
            <w:r w:rsidRPr="0073260C">
              <w:rPr>
                <w:rFonts w:cstheme="minorHAnsi"/>
                <w:bCs/>
                <w:i/>
                <w:strike/>
                <w:color w:val="00B050"/>
                <w:sz w:val="16"/>
                <w:szCs w:val="16"/>
              </w:rPr>
              <w:t>pseudoalbidus</w:t>
            </w:r>
            <w:proofErr w:type="spellEnd"/>
            <w:r w:rsidRPr="0073260C">
              <w:rPr>
                <w:rFonts w:cstheme="minorHAnsi"/>
                <w:bCs/>
                <w:i/>
                <w:strike/>
                <w:color w:val="00B050"/>
                <w:sz w:val="16"/>
                <w:szCs w:val="16"/>
              </w:rPr>
              <w:t>).</w:t>
            </w:r>
          </w:p>
          <w:p w14:paraId="65C0C456" w14:textId="77777777" w:rsidR="00F95470" w:rsidRPr="0073260C" w:rsidRDefault="00F95470"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38CFE9EB" w14:textId="77777777" w:rsidR="00F95470" w:rsidRPr="0073260C" w:rsidRDefault="00F95470" w:rsidP="004800B7">
            <w:pPr>
              <w:pStyle w:val="Odsekzoznamu"/>
              <w:numPr>
                <w:ilvl w:val="0"/>
                <w:numId w:val="320"/>
              </w:numPr>
              <w:spacing w:after="0" w:line="240" w:lineRule="auto"/>
              <w:ind w:left="364" w:hanging="284"/>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Rozpočet projektu) </w:t>
            </w:r>
          </w:p>
          <w:p w14:paraId="2E1A0A80" w14:textId="2C20A0A1" w:rsidR="007D623C" w:rsidRPr="0073260C" w:rsidRDefault="007D623C" w:rsidP="004800B7">
            <w:pPr>
              <w:pStyle w:val="Odsekzoznamu"/>
              <w:numPr>
                <w:ilvl w:val="0"/>
                <w:numId w:val="320"/>
              </w:numPr>
              <w:spacing w:after="0" w:line="240" w:lineRule="auto"/>
              <w:ind w:left="364" w:hanging="284"/>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0FC14261" w14:textId="77777777" w:rsidR="00F95470" w:rsidRPr="0073260C" w:rsidRDefault="00F95470" w:rsidP="004800B7">
            <w:pPr>
              <w:pStyle w:val="Odsekzoznamu"/>
              <w:numPr>
                <w:ilvl w:val="0"/>
                <w:numId w:val="320"/>
              </w:numPr>
              <w:spacing w:after="0" w:line="240" w:lineRule="auto"/>
              <w:ind w:left="364" w:hanging="284"/>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6A Miesto realizácie projektu - Poznámka k miestu realizácie číslo parcely</w:t>
            </w:r>
          </w:p>
          <w:p w14:paraId="71ECB71F" w14:textId="1B91BD6A" w:rsidR="007316A8" w:rsidRPr="0073260C" w:rsidRDefault="007316A8" w:rsidP="004800B7">
            <w:pPr>
              <w:pStyle w:val="Odsekzoznamu"/>
              <w:numPr>
                <w:ilvl w:val="0"/>
                <w:numId w:val="320"/>
              </w:numPr>
              <w:spacing w:after="0" w:line="240" w:lineRule="auto"/>
              <w:ind w:left="364" w:hanging="284"/>
              <w:jc w:val="both"/>
              <w:rPr>
                <w:rFonts w:cstheme="minorHAnsi"/>
                <w:strike/>
                <w:color w:val="00B050"/>
                <w:sz w:val="16"/>
                <w:szCs w:val="16"/>
              </w:rPr>
            </w:pPr>
            <w:r w:rsidRPr="0073260C">
              <w:rPr>
                <w:rFonts w:cstheme="minorHAnsi"/>
                <w:strike/>
                <w:color w:val="00B050"/>
                <w:sz w:val="16"/>
                <w:szCs w:val="16"/>
              </w:rPr>
              <w:t xml:space="preserve">Projektová dokumentácia s rozpočtom, originál alebo úradne overená fotokópia overená stavebným úradom,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w:t>
            </w:r>
            <w:r w:rsidR="00B03FFA" w:rsidRPr="0073260C">
              <w:rPr>
                <w:rFonts w:cstheme="minorHAnsi"/>
                <w:b/>
                <w:strike/>
                <w:color w:val="00B050"/>
                <w:sz w:val="16"/>
                <w:szCs w:val="16"/>
              </w:rPr>
              <w:t xml:space="preserve">listinného </w:t>
            </w:r>
            <w:r w:rsidRPr="0073260C">
              <w:rPr>
                <w:rFonts w:cstheme="minorHAnsi"/>
                <w:b/>
                <w:strike/>
                <w:color w:val="00B050"/>
                <w:sz w:val="16"/>
                <w:szCs w:val="16"/>
              </w:rPr>
              <w:t>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CB5C2CF" w14:textId="0A713ACB" w:rsidR="00F95470" w:rsidRPr="0073260C" w:rsidRDefault="00A9254E"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4241DDC" w14:textId="3801108E" w:rsidR="00F95470" w:rsidRPr="0073260C" w:rsidRDefault="00F95470" w:rsidP="004800B7">
            <w:pPr>
              <w:pStyle w:val="Odsekzoznamu"/>
              <w:numPr>
                <w:ilvl w:val="0"/>
                <w:numId w:val="475"/>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PPP“</w:t>
            </w:r>
          </w:p>
        </w:tc>
      </w:tr>
      <w:tr w:rsidR="0073260C" w:rsidRPr="0073260C" w14:paraId="63E06BC8" w14:textId="77777777" w:rsidTr="00F95470">
        <w:trPr>
          <w:trHeight w:val="284"/>
        </w:trPr>
        <w:tc>
          <w:tcPr>
            <w:tcW w:w="202" w:type="pct"/>
            <w:shd w:val="clear" w:color="auto" w:fill="auto"/>
            <w:vAlign w:val="center"/>
          </w:tcPr>
          <w:p w14:paraId="35FA4C9B" w14:textId="1887739B" w:rsidR="00F95470" w:rsidRPr="0073260C" w:rsidRDefault="00F95470"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2.2.</w:t>
            </w:r>
          </w:p>
        </w:tc>
        <w:tc>
          <w:tcPr>
            <w:tcW w:w="4798" w:type="pct"/>
            <w:gridSpan w:val="2"/>
            <w:shd w:val="clear" w:color="auto" w:fill="auto"/>
            <w:vAlign w:val="center"/>
          </w:tcPr>
          <w:p w14:paraId="66F67B94" w14:textId="77777777" w:rsidR="00F95470" w:rsidRPr="0073260C" w:rsidRDefault="00F95470" w:rsidP="002C09AB">
            <w:pPr>
              <w:pStyle w:val="Default"/>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 xml:space="preserve">Podmienka, že výdavky projektu sú oprávnené </w:t>
            </w:r>
          </w:p>
          <w:p w14:paraId="2D3EF466" w14:textId="56308F25" w:rsidR="00F95470" w:rsidRPr="0073260C" w:rsidRDefault="00F95470" w:rsidP="002C09AB">
            <w:pPr>
              <w:spacing w:after="0" w:line="240" w:lineRule="auto"/>
              <w:jc w:val="both"/>
              <w:rPr>
                <w:rFonts w:cstheme="minorHAnsi"/>
                <w:strike/>
                <w:color w:val="00B050"/>
                <w:sz w:val="16"/>
                <w:szCs w:val="16"/>
              </w:rPr>
            </w:pPr>
            <w:r w:rsidRPr="0073260C">
              <w:rPr>
                <w:rFonts w:cstheme="minorHAnsi"/>
                <w:bCs/>
                <w:strike/>
                <w:color w:val="00B050"/>
                <w:sz w:val="16"/>
                <w:szCs w:val="16"/>
              </w:rPr>
              <w:t>Oprávnené výdavky projektu, ktoré žiadateľ musí spĺňať sú oprávnené výdavky v zmysle stratégie CLLD uvedené vo výzve</w:t>
            </w:r>
            <w:r w:rsidR="00A9254E" w:rsidRPr="0073260C">
              <w:rPr>
                <w:rFonts w:cstheme="minorHAnsi"/>
                <w:bCs/>
                <w:strike/>
                <w:color w:val="00B050"/>
                <w:sz w:val="16"/>
                <w:szCs w:val="16"/>
              </w:rPr>
              <w:t xml:space="preserve"> na predkladanie </w:t>
            </w:r>
            <w:proofErr w:type="spellStart"/>
            <w:r w:rsidR="00A9254E"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ako oprávnené výdavky MAS.   Žiadateľ musí zároveň spĺňať</w:t>
            </w:r>
            <w:r w:rsidR="004816C2" w:rsidRPr="0073260C">
              <w:rPr>
                <w:rFonts w:cstheme="minorHAnsi"/>
                <w:bCs/>
                <w:strike/>
                <w:color w:val="00B050"/>
                <w:sz w:val="16"/>
                <w:szCs w:val="16"/>
              </w:rPr>
              <w:t xml:space="preserve"> aj podmienky uvedené v bode 2.2</w:t>
            </w:r>
            <w:r w:rsidRPr="0073260C">
              <w:rPr>
                <w:rFonts w:cstheme="minorHAnsi"/>
                <w:bCs/>
                <w:strike/>
                <w:color w:val="00B050"/>
                <w:sz w:val="16"/>
                <w:szCs w:val="16"/>
              </w:rPr>
              <w:t xml:space="preserve"> pre </w:t>
            </w:r>
            <w:proofErr w:type="spellStart"/>
            <w:r w:rsidR="00282C55" w:rsidRPr="0073260C">
              <w:rPr>
                <w:rFonts w:cstheme="minorHAnsi"/>
                <w:strike/>
                <w:color w:val="00B050"/>
                <w:sz w:val="16"/>
                <w:szCs w:val="16"/>
              </w:rPr>
              <w:t>p</w:t>
            </w:r>
            <w:r w:rsidRPr="0073260C">
              <w:rPr>
                <w:rFonts w:cstheme="minorHAnsi"/>
                <w:strike/>
                <w:color w:val="00B050"/>
                <w:sz w:val="16"/>
                <w:szCs w:val="16"/>
              </w:rPr>
              <w:t>odopatrenie</w:t>
            </w:r>
            <w:proofErr w:type="spellEnd"/>
            <w:r w:rsidRPr="0073260C">
              <w:rPr>
                <w:rFonts w:cstheme="minorHAnsi"/>
                <w:strike/>
                <w:color w:val="00B050"/>
                <w:sz w:val="16"/>
                <w:szCs w:val="16"/>
              </w:rPr>
              <w:t xml:space="preserve"> </w:t>
            </w:r>
            <w:r w:rsidRPr="0073260C">
              <w:rPr>
                <w:rFonts w:cstheme="minorHAnsi"/>
                <w:bCs/>
                <w:strike/>
                <w:color w:val="00B050"/>
                <w:sz w:val="16"/>
                <w:szCs w:val="16"/>
              </w:rPr>
              <w:t>8.3 Podpora na prevenciu a odstraňovanie škôd v lesoch spôsobených lesnými požiarmi a prírodnými katastrofami a katastrofickými udalosťami e</w:t>
            </w:r>
            <w:r w:rsidRPr="0073260C">
              <w:rPr>
                <w:rFonts w:cstheme="minorHAnsi"/>
                <w:strike/>
                <w:color w:val="00B050"/>
                <w:sz w:val="16"/>
                <w:szCs w:val="16"/>
              </w:rPr>
              <w:t xml:space="preserve"> </w:t>
            </w:r>
            <w:r w:rsidR="004816C2" w:rsidRPr="0073260C">
              <w:rPr>
                <w:rFonts w:cstheme="minorHAnsi"/>
                <w:strike/>
                <w:color w:val="00B050"/>
                <w:sz w:val="16"/>
                <w:szCs w:val="16"/>
              </w:rPr>
              <w:t>uvedené v Prílohe 6B k  Príručke</w:t>
            </w:r>
            <w:r w:rsidR="004F23C5" w:rsidRPr="0073260C">
              <w:rPr>
                <w:rFonts w:cstheme="minorHAnsi"/>
                <w:strike/>
                <w:color w:val="00B050"/>
                <w:sz w:val="16"/>
                <w:szCs w:val="16"/>
              </w:rPr>
              <w:t xml:space="preserve"> pre prijímateľa</w:t>
            </w:r>
            <w:r w:rsidRPr="0073260C">
              <w:rPr>
                <w:rFonts w:cstheme="minorHAnsi"/>
                <w:strike/>
                <w:color w:val="00B050"/>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4264E5A4" w14:textId="691ECED5" w:rsidR="00F95470" w:rsidRPr="0073260C" w:rsidRDefault="00F95470" w:rsidP="002C09AB">
            <w:pPr>
              <w:spacing w:after="0" w:line="240" w:lineRule="auto"/>
              <w:jc w:val="both"/>
              <w:rPr>
                <w:rFonts w:cstheme="minorHAnsi"/>
                <w:bCs/>
                <w:i/>
                <w:strike/>
                <w:color w:val="00B050"/>
                <w:sz w:val="16"/>
                <w:szCs w:val="16"/>
              </w:rPr>
            </w:pPr>
            <w:r w:rsidRPr="0073260C">
              <w:rPr>
                <w:rFonts w:cstheme="minorHAnsi"/>
                <w:bCs/>
                <w:i/>
                <w:strike/>
                <w:color w:val="00B050"/>
                <w:sz w:val="16"/>
                <w:szCs w:val="16"/>
              </w:rPr>
              <w:t>Žiadateľ musí zároveň spĺňať aj nasledovné podmienky</w:t>
            </w:r>
            <w:r w:rsidR="00525091" w:rsidRPr="0073260C">
              <w:rPr>
                <w:rStyle w:val="Odkaznapoznmkupodiarou"/>
                <w:rFonts w:cstheme="minorHAnsi"/>
                <w:bCs/>
                <w:i/>
                <w:strike/>
                <w:color w:val="00B050"/>
                <w:sz w:val="16"/>
                <w:szCs w:val="16"/>
              </w:rPr>
              <w:footnoteReference w:id="86"/>
            </w:r>
            <w:r w:rsidRPr="0073260C">
              <w:rPr>
                <w:rFonts w:cstheme="minorHAnsi"/>
                <w:bCs/>
                <w:i/>
                <w:strike/>
                <w:color w:val="00B050"/>
                <w:sz w:val="16"/>
                <w:szCs w:val="16"/>
              </w:rPr>
              <w:t>:</w:t>
            </w:r>
          </w:p>
          <w:p w14:paraId="33CA96DA" w14:textId="77777777" w:rsidR="00F95470" w:rsidRPr="0073260C" w:rsidRDefault="00F95470" w:rsidP="009F1D61">
            <w:pPr>
              <w:pStyle w:val="Odsekzoznamu"/>
              <w:numPr>
                <w:ilvl w:val="0"/>
                <w:numId w:val="69"/>
              </w:numPr>
              <w:tabs>
                <w:tab w:val="left" w:pos="395"/>
              </w:tabs>
              <w:spacing w:after="0" w:line="240" w:lineRule="auto"/>
              <w:ind w:left="209" w:hanging="209"/>
              <w:jc w:val="both"/>
              <w:rPr>
                <w:rFonts w:cstheme="minorHAnsi"/>
                <w:i/>
                <w:strike/>
                <w:color w:val="00B050"/>
                <w:sz w:val="16"/>
                <w:szCs w:val="16"/>
              </w:rPr>
            </w:pPr>
            <w:r w:rsidRPr="0073260C">
              <w:rPr>
                <w:rFonts w:cstheme="minorHAnsi"/>
                <w:i/>
                <w:strike/>
                <w:color w:val="00B050"/>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7E09ED9A" w14:textId="77777777" w:rsidR="00F95470" w:rsidRPr="0073260C" w:rsidRDefault="00F95470" w:rsidP="009F1D61">
            <w:pPr>
              <w:pStyle w:val="Odsekzoznamu"/>
              <w:numPr>
                <w:ilvl w:val="0"/>
                <w:numId w:val="69"/>
              </w:numPr>
              <w:tabs>
                <w:tab w:val="left" w:pos="395"/>
              </w:tabs>
              <w:spacing w:after="0" w:line="240" w:lineRule="auto"/>
              <w:ind w:left="209" w:hanging="209"/>
              <w:jc w:val="both"/>
              <w:rPr>
                <w:rFonts w:cstheme="minorHAnsi"/>
                <w:i/>
                <w:strike/>
                <w:color w:val="00B050"/>
                <w:sz w:val="16"/>
                <w:szCs w:val="16"/>
              </w:rPr>
            </w:pPr>
            <w:r w:rsidRPr="0073260C">
              <w:rPr>
                <w:rFonts w:cstheme="minorHAnsi"/>
                <w:i/>
                <w:strike/>
                <w:color w:val="00B050"/>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5DED26ED" w14:textId="77777777" w:rsidR="00F95470" w:rsidRPr="0073260C" w:rsidRDefault="00F95470" w:rsidP="009F1D61">
            <w:pPr>
              <w:pStyle w:val="Odsekzoznamu"/>
              <w:numPr>
                <w:ilvl w:val="0"/>
                <w:numId w:val="69"/>
              </w:numPr>
              <w:tabs>
                <w:tab w:val="left" w:pos="395"/>
              </w:tabs>
              <w:spacing w:after="0" w:line="240" w:lineRule="auto"/>
              <w:ind w:left="209" w:hanging="209"/>
              <w:jc w:val="both"/>
              <w:rPr>
                <w:rFonts w:cstheme="minorHAnsi"/>
                <w:i/>
                <w:strike/>
                <w:color w:val="00B050"/>
                <w:sz w:val="16"/>
                <w:szCs w:val="16"/>
              </w:rPr>
            </w:pPr>
            <w:r w:rsidRPr="0073260C">
              <w:rPr>
                <w:rFonts w:cstheme="minorHAnsi"/>
                <w:i/>
                <w:strike/>
                <w:color w:val="00B050"/>
                <w:sz w:val="16"/>
                <w:szCs w:val="16"/>
              </w:rPr>
              <w:t xml:space="preserve">Výdavky na výstavbu, rekonštrukciu protipožiarnych lesných ciest, ak slúžia ako prístup k vybudovaným objektom v rámci tohto </w:t>
            </w:r>
            <w:proofErr w:type="spellStart"/>
            <w:r w:rsidRPr="0073260C">
              <w:rPr>
                <w:rFonts w:cstheme="minorHAnsi"/>
                <w:i/>
                <w:strike/>
                <w:color w:val="00B050"/>
                <w:sz w:val="16"/>
                <w:szCs w:val="16"/>
              </w:rPr>
              <w:t>podopatrenia</w:t>
            </w:r>
            <w:proofErr w:type="spellEnd"/>
            <w:r w:rsidRPr="0073260C">
              <w:rPr>
                <w:rFonts w:cstheme="minorHAnsi"/>
                <w:i/>
                <w:strike/>
                <w:color w:val="00B050"/>
                <w:sz w:val="16"/>
                <w:szCs w:val="16"/>
              </w:rPr>
              <w:t xml:space="preserve">,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w:t>
            </w:r>
            <w:proofErr w:type="spellStart"/>
            <w:r w:rsidRPr="0073260C">
              <w:rPr>
                <w:rFonts w:cstheme="minorHAnsi"/>
                <w:i/>
                <w:strike/>
                <w:color w:val="00B050"/>
                <w:sz w:val="16"/>
                <w:szCs w:val="16"/>
              </w:rPr>
              <w:t>podopatrenia</w:t>
            </w:r>
            <w:proofErr w:type="spellEnd"/>
            <w:r w:rsidRPr="0073260C">
              <w:rPr>
                <w:rFonts w:cstheme="minorHAnsi"/>
                <w:i/>
                <w:strike/>
                <w:color w:val="00B050"/>
                <w:sz w:val="16"/>
                <w:szCs w:val="16"/>
              </w:rPr>
              <w:t>, ktoré sú v súlade s požiadavkami životného prostredia a ochrany prírody).</w:t>
            </w:r>
          </w:p>
          <w:p w14:paraId="6DFB4735" w14:textId="77777777" w:rsidR="00F95470" w:rsidRPr="0073260C" w:rsidRDefault="00F95470" w:rsidP="009F1D61">
            <w:pPr>
              <w:pStyle w:val="Odsekzoznamu"/>
              <w:numPr>
                <w:ilvl w:val="0"/>
                <w:numId w:val="69"/>
              </w:numPr>
              <w:tabs>
                <w:tab w:val="left" w:pos="395"/>
              </w:tabs>
              <w:spacing w:after="0" w:line="240" w:lineRule="auto"/>
              <w:ind w:left="209" w:hanging="209"/>
              <w:jc w:val="both"/>
              <w:rPr>
                <w:rFonts w:cstheme="minorHAnsi"/>
                <w:i/>
                <w:strike/>
                <w:color w:val="00B050"/>
                <w:sz w:val="16"/>
                <w:szCs w:val="16"/>
              </w:rPr>
            </w:pPr>
            <w:r w:rsidRPr="0073260C">
              <w:rPr>
                <w:rFonts w:cstheme="minorHAnsi"/>
                <w:i/>
                <w:strike/>
                <w:color w:val="00B050"/>
                <w:sz w:val="16"/>
                <w:szCs w:val="16"/>
              </w:rPr>
              <w:t xml:space="preserve">Výdavky na realizáciu projektov komplexného protipožiarneho monitorovacieho systému v lesnej krajine s vysokým a stredným stupňom požiarovosti, </w:t>
            </w:r>
            <w:proofErr w:type="spellStart"/>
            <w:r w:rsidRPr="0073260C">
              <w:rPr>
                <w:rFonts w:cstheme="minorHAnsi"/>
                <w:i/>
                <w:strike/>
                <w:color w:val="00B050"/>
                <w:sz w:val="16"/>
                <w:szCs w:val="16"/>
              </w:rPr>
              <w:t>t.j</w:t>
            </w:r>
            <w:proofErr w:type="spellEnd"/>
            <w:r w:rsidRPr="0073260C">
              <w:rPr>
                <w:rFonts w:cstheme="minorHAnsi"/>
                <w:i/>
                <w:strike/>
                <w:color w:val="00B050"/>
                <w:sz w:val="16"/>
                <w:szCs w:val="16"/>
              </w:rPr>
              <w:t>.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BE7B8C9" w14:textId="77777777" w:rsidR="00F95470" w:rsidRPr="0073260C" w:rsidRDefault="00F95470" w:rsidP="009F1D61">
            <w:pPr>
              <w:pStyle w:val="Odsekzoznamu"/>
              <w:numPr>
                <w:ilvl w:val="0"/>
                <w:numId w:val="69"/>
              </w:numPr>
              <w:tabs>
                <w:tab w:val="left" w:pos="395"/>
              </w:tabs>
              <w:spacing w:after="0" w:line="240" w:lineRule="auto"/>
              <w:ind w:left="209" w:hanging="209"/>
              <w:jc w:val="both"/>
              <w:rPr>
                <w:rFonts w:cstheme="minorHAnsi"/>
                <w:i/>
                <w:strike/>
                <w:color w:val="00B050"/>
                <w:sz w:val="16"/>
                <w:szCs w:val="16"/>
              </w:rPr>
            </w:pPr>
            <w:r w:rsidRPr="0073260C">
              <w:rPr>
                <w:rFonts w:cstheme="minorHAnsi"/>
                <w:i/>
                <w:strike/>
                <w:color w:val="00B050"/>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207BFBE" w14:textId="272A9A7D" w:rsidR="00F95470" w:rsidRPr="0073260C" w:rsidRDefault="00F95470" w:rsidP="009F1D61">
            <w:pPr>
              <w:pStyle w:val="Odsekzoznamu"/>
              <w:numPr>
                <w:ilvl w:val="0"/>
                <w:numId w:val="69"/>
              </w:numPr>
              <w:tabs>
                <w:tab w:val="left" w:pos="395"/>
              </w:tabs>
              <w:spacing w:after="0" w:line="240" w:lineRule="auto"/>
              <w:ind w:left="209" w:hanging="209"/>
              <w:jc w:val="both"/>
              <w:rPr>
                <w:rFonts w:cstheme="minorHAnsi"/>
                <w:i/>
                <w:strike/>
                <w:color w:val="00B050"/>
                <w:sz w:val="16"/>
                <w:szCs w:val="16"/>
              </w:rPr>
            </w:pPr>
            <w:r w:rsidRPr="0073260C">
              <w:rPr>
                <w:rFonts w:cstheme="minorHAnsi"/>
                <w:i/>
                <w:strike/>
                <w:color w:val="00B050"/>
                <w:sz w:val="16"/>
                <w:szCs w:val="16"/>
              </w:rPr>
              <w:lastRenderedPageBreak/>
              <w:t xml:space="preserve">Výdavky na realizáciu preventívnych opatrení malého rozsahu proti kalamitným biotickým škodcom formou kladenia a asanácie lapákov, inštalácie a prevádzky </w:t>
            </w:r>
            <w:proofErr w:type="spellStart"/>
            <w:r w:rsidRPr="0073260C">
              <w:rPr>
                <w:rFonts w:cstheme="minorHAnsi"/>
                <w:i/>
                <w:strike/>
                <w:color w:val="00B050"/>
                <w:sz w:val="16"/>
                <w:szCs w:val="16"/>
              </w:rPr>
              <w:t>feromónových</w:t>
            </w:r>
            <w:proofErr w:type="spellEnd"/>
            <w:r w:rsidRPr="0073260C">
              <w:rPr>
                <w:rFonts w:cstheme="minorHAnsi"/>
                <w:i/>
                <w:strike/>
                <w:color w:val="00B050"/>
                <w:sz w:val="16"/>
                <w:szCs w:val="16"/>
              </w:rPr>
              <w:t xml:space="preserve">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04DBD31A" w14:textId="77777777" w:rsidR="00F95470" w:rsidRPr="0073260C" w:rsidRDefault="00F95470"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37E609B4" w14:textId="06CCC76A" w:rsidR="00A26926" w:rsidRPr="0073260C" w:rsidRDefault="00F95470" w:rsidP="004800B7">
            <w:pPr>
              <w:pStyle w:val="Default"/>
              <w:keepLines/>
              <w:widowControl w:val="0"/>
              <w:numPr>
                <w:ilvl w:val="1"/>
                <w:numId w:val="321"/>
              </w:numPr>
              <w:ind w:left="364" w:hanging="284"/>
              <w:jc w:val="both"/>
              <w:rPr>
                <w:rFonts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11 - </w:t>
            </w:r>
            <w:r w:rsidRPr="0073260C">
              <w:rPr>
                <w:rFonts w:asciiTheme="minorHAnsi" w:hAnsiTheme="minorHAnsi" w:cstheme="minorHAnsi"/>
                <w:bCs/>
                <w:strike/>
                <w:color w:val="00B050"/>
                <w:sz w:val="16"/>
                <w:szCs w:val="16"/>
              </w:rPr>
              <w:t>R</w:t>
            </w:r>
            <w:r w:rsidRPr="0073260C">
              <w:rPr>
                <w:rFonts w:asciiTheme="minorHAnsi" w:hAnsiTheme="minorHAnsi" w:cstheme="minorHAnsi"/>
                <w:strike/>
                <w:color w:val="00B050"/>
                <w:sz w:val="16"/>
                <w:szCs w:val="16"/>
              </w:rPr>
              <w:t xml:space="preserve">ozpočet projektu) </w:t>
            </w:r>
            <w:r w:rsidR="00A26926" w:rsidRPr="0073260C">
              <w:rPr>
                <w:rFonts w:cstheme="minorHAnsi"/>
                <w:strike/>
                <w:color w:val="00B050"/>
                <w:sz w:val="16"/>
                <w:szCs w:val="16"/>
              </w:rPr>
              <w:t xml:space="preserve"> </w:t>
            </w:r>
          </w:p>
          <w:p w14:paraId="20E4608B" w14:textId="36172A57" w:rsidR="004816C2" w:rsidRPr="0073260C" w:rsidRDefault="004816C2" w:rsidP="004800B7">
            <w:pPr>
              <w:pStyle w:val="Default"/>
              <w:keepLines/>
              <w:widowControl w:val="0"/>
              <w:numPr>
                <w:ilvl w:val="1"/>
                <w:numId w:val="321"/>
              </w:numPr>
              <w:ind w:left="364" w:hanging="284"/>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(Príloha 2B k príručke pre prijímateľa LEADER)</w:t>
            </w:r>
          </w:p>
          <w:p w14:paraId="6EAD39D2" w14:textId="6EFE7A8F" w:rsidR="00BF5875" w:rsidRPr="0073260C" w:rsidRDefault="00BF5875" w:rsidP="004800B7">
            <w:pPr>
              <w:pStyle w:val="Default"/>
              <w:keepLines/>
              <w:widowControl w:val="0"/>
              <w:numPr>
                <w:ilvl w:val="1"/>
                <w:numId w:val="321"/>
              </w:numPr>
              <w:ind w:left="359" w:hanging="284"/>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Návrh rozpočtu </w:t>
            </w:r>
            <w:r w:rsidRPr="0073260C">
              <w:rPr>
                <w:strike/>
                <w:color w:val="00B050"/>
              </w:rPr>
              <w:t xml:space="preserve"> </w:t>
            </w: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43A59F26" w14:textId="77777777" w:rsidR="00131A87" w:rsidRPr="0073260C" w:rsidRDefault="00131A87" w:rsidP="004800B7">
            <w:pPr>
              <w:pStyle w:val="Odsekzoznamu"/>
              <w:numPr>
                <w:ilvl w:val="1"/>
                <w:numId w:val="321"/>
              </w:numPr>
              <w:spacing w:after="0" w:line="240" w:lineRule="auto"/>
              <w:ind w:left="364" w:hanging="284"/>
              <w:jc w:val="both"/>
              <w:rPr>
                <w:rFonts w:cstheme="minorHAnsi"/>
                <w:strike/>
                <w:color w:val="00B050"/>
                <w:sz w:val="16"/>
                <w:szCs w:val="16"/>
              </w:rPr>
            </w:pPr>
            <w:r w:rsidRPr="0073260C">
              <w:rPr>
                <w:rFonts w:cstheme="minorHAnsi"/>
                <w:strike/>
                <w:color w:val="00B050"/>
                <w:sz w:val="16"/>
                <w:szCs w:val="16"/>
              </w:rPr>
              <w:t xml:space="preserve">Stavebný rozpočet (Príloha č. 8A) </w:t>
            </w:r>
          </w:p>
          <w:p w14:paraId="4B506A16" w14:textId="378A4DC8" w:rsidR="00131A87" w:rsidRPr="0073260C" w:rsidRDefault="00131A87" w:rsidP="004800B7">
            <w:pPr>
              <w:pStyle w:val="Odsekzoznamu"/>
              <w:numPr>
                <w:ilvl w:val="1"/>
                <w:numId w:val="321"/>
              </w:numPr>
              <w:spacing w:after="0" w:line="240" w:lineRule="auto"/>
              <w:ind w:left="364" w:hanging="284"/>
              <w:jc w:val="both"/>
              <w:rPr>
                <w:rFonts w:cstheme="minorHAnsi"/>
                <w:strike/>
                <w:color w:val="00B050"/>
                <w:sz w:val="16"/>
                <w:szCs w:val="16"/>
              </w:rPr>
            </w:pPr>
            <w:r w:rsidRPr="0073260C">
              <w:rPr>
                <w:rFonts w:cstheme="minorHAnsi"/>
                <w:strike/>
                <w:color w:val="00B050"/>
                <w:sz w:val="16"/>
                <w:szCs w:val="16"/>
              </w:rPr>
              <w:t>Stanovisko Slovenského vodohospodárskeho podniku, resp. Výskumného ústavu vodného hospodárstva k naliehavosti budovania jednoduchých objektov protipovodňovej ochrany (ak relevantné)</w:t>
            </w:r>
            <w:r w:rsidRPr="0073260C">
              <w:rPr>
                <w:rFonts w:eastAsia="Times New Roman" w:cstheme="minorHAnsi"/>
                <w:b/>
                <w:strike/>
                <w:color w:val="00B050"/>
                <w:sz w:val="16"/>
                <w:szCs w:val="16"/>
              </w:rPr>
              <w:t xml:space="preserve">, </w:t>
            </w:r>
            <w:proofErr w:type="spellStart"/>
            <w:r w:rsidRPr="0073260C">
              <w:rPr>
                <w:rFonts w:eastAsia="Times New Roman" w:cstheme="minorHAnsi"/>
                <w:b/>
                <w:strike/>
                <w:color w:val="00B050"/>
                <w:sz w:val="16"/>
                <w:szCs w:val="16"/>
              </w:rPr>
              <w:t>sken</w:t>
            </w:r>
            <w:proofErr w:type="spellEnd"/>
            <w:r w:rsidRPr="0073260C">
              <w:rPr>
                <w:rFonts w:eastAsia="Times New Roman" w:cstheme="minorHAnsi"/>
                <w:b/>
                <w:strike/>
                <w:color w:val="00B050"/>
                <w:sz w:val="16"/>
                <w:szCs w:val="16"/>
              </w:rPr>
              <w:t xml:space="preserve"> listinného originálu alebo úradne</w:t>
            </w:r>
            <w:r w:rsidRPr="0073260C">
              <w:rPr>
                <w:rFonts w:cstheme="minorHAnsi"/>
                <w:b/>
                <w:strike/>
                <w:color w:val="00B050"/>
                <w:sz w:val="16"/>
                <w:szCs w:val="16"/>
              </w:rPr>
              <w:t xml:space="preserve"> overenej fotokópie</w:t>
            </w:r>
            <w:r w:rsidRPr="0073260C">
              <w:rPr>
                <w:rFonts w:eastAsia="Times New Roman" w:cstheme="minorHAnsi"/>
                <w:b/>
                <w:strike/>
                <w:color w:val="00B050"/>
                <w:sz w:val="16"/>
                <w:szCs w:val="16"/>
              </w:rPr>
              <w:t xml:space="preserve"> vo formáte .</w:t>
            </w:r>
            <w:proofErr w:type="spellStart"/>
            <w:r w:rsidRPr="0073260C">
              <w:rPr>
                <w:rFonts w:eastAsia="Times New Roman" w:cstheme="minorHAnsi"/>
                <w:b/>
                <w:strike/>
                <w:color w:val="00B050"/>
                <w:sz w:val="16"/>
                <w:szCs w:val="16"/>
              </w:rPr>
              <w:t>pdf</w:t>
            </w:r>
            <w:proofErr w:type="spellEnd"/>
            <w:r w:rsidRPr="0073260C">
              <w:rPr>
                <w:rFonts w:eastAsia="Times New Roman" w:cstheme="minorHAnsi"/>
                <w:b/>
                <w:strike/>
                <w:color w:val="00B050"/>
                <w:sz w:val="16"/>
                <w:szCs w:val="16"/>
              </w:rPr>
              <w:t xml:space="preserve"> prostredníctvom ITMS2014+</w:t>
            </w:r>
          </w:p>
          <w:p w14:paraId="1CB24F30" w14:textId="7481E860" w:rsidR="00131A87" w:rsidRPr="0073260C" w:rsidRDefault="00131A87" w:rsidP="00131A87">
            <w:pPr>
              <w:spacing w:after="0" w:line="240" w:lineRule="auto"/>
              <w:rPr>
                <w:rFonts w:cstheme="minorHAnsi"/>
                <w:b/>
                <w:strike/>
                <w:color w:val="00B050"/>
                <w:sz w:val="16"/>
                <w:szCs w:val="16"/>
                <w:u w:val="single"/>
              </w:rPr>
            </w:pPr>
            <w:r w:rsidRPr="0073260C">
              <w:rPr>
                <w:rFonts w:cstheme="minorHAnsi"/>
                <w:b/>
                <w:strike/>
                <w:color w:val="00B050"/>
                <w:sz w:val="16"/>
                <w:szCs w:val="16"/>
                <w:u w:val="single"/>
              </w:rPr>
              <w:t>Pri aplikácii zjednodušeného vykazovania výdavkov</w:t>
            </w:r>
          </w:p>
          <w:p w14:paraId="62180B43" w14:textId="56DEDBC8" w:rsidR="00B60A25" w:rsidRPr="0073260C" w:rsidRDefault="00BF5875" w:rsidP="004800B7">
            <w:pPr>
              <w:pStyle w:val="Default"/>
              <w:keepLines/>
              <w:widowControl w:val="0"/>
              <w:numPr>
                <w:ilvl w:val="1"/>
                <w:numId w:val="321"/>
              </w:numPr>
              <w:ind w:left="359" w:hanging="284"/>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PHZ, výkaz  - výmer, víťazná cenová ponuka, zmluva s dodávateľom, EKS, katalóg, </w:t>
            </w:r>
            <w:proofErr w:type="spellStart"/>
            <w:r w:rsidRPr="0073260C">
              <w:rPr>
                <w:rFonts w:asciiTheme="minorHAnsi" w:hAnsiTheme="minorHAnsi" w:cstheme="minorHAnsi"/>
                <w:strike/>
                <w:color w:val="00B050"/>
                <w:sz w:val="16"/>
                <w:szCs w:val="16"/>
              </w:rPr>
              <w:t>printscreeny</w:t>
            </w:r>
            <w:proofErr w:type="spellEnd"/>
            <w:r w:rsidRPr="0073260C">
              <w:rPr>
                <w:rFonts w:asciiTheme="minorHAnsi" w:hAnsiTheme="minorHAnsi" w:cstheme="minorHAnsi"/>
                <w:strike/>
                <w:color w:val="00B050"/>
                <w:sz w:val="16"/>
                <w:szCs w:val="16"/>
              </w:rPr>
              <w:t xml:space="preserve"> webových stránok vrátane čitateľnej informácie o cenách, zmluvy CRZ, ukončené zákazky v EKS  a iné,  </w:t>
            </w:r>
            <w:proofErr w:type="spellStart"/>
            <w:r w:rsidR="00282C55" w:rsidRPr="0073260C">
              <w:rPr>
                <w:rFonts w:asciiTheme="minorHAnsi" w:hAnsiTheme="minorHAnsi" w:cstheme="minorHAnsi"/>
                <w:b/>
                <w:strike/>
                <w:color w:val="00B050"/>
                <w:sz w:val="16"/>
                <w:szCs w:val="16"/>
              </w:rPr>
              <w:t>ske</w:t>
            </w:r>
            <w:r w:rsidRPr="0073260C">
              <w:rPr>
                <w:rFonts w:asciiTheme="minorHAnsi" w:hAnsiTheme="minorHAnsi" w:cstheme="minorHAnsi"/>
                <w:b/>
                <w:strike/>
                <w:color w:val="00B050"/>
                <w:sz w:val="16"/>
                <w:szCs w:val="16"/>
              </w:rPr>
              <w:t>n</w:t>
            </w:r>
            <w:proofErr w:type="spellEnd"/>
            <w:r w:rsidRPr="0073260C">
              <w:rPr>
                <w:rFonts w:asciiTheme="minorHAnsi" w:hAnsiTheme="minorHAnsi" w:cstheme="minorHAnsi"/>
                <w:b/>
                <w:strike/>
                <w:color w:val="00B050"/>
                <w:sz w:val="16"/>
                <w:szCs w:val="16"/>
              </w:rPr>
              <w:t xml:space="preserve">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r w:rsidRPr="0073260C">
              <w:rPr>
                <w:rFonts w:asciiTheme="minorHAnsi" w:hAnsiTheme="minorHAnsi" w:cstheme="minorHAnsi"/>
                <w:strike/>
                <w:color w:val="00B050"/>
                <w:sz w:val="16"/>
                <w:szCs w:val="16"/>
              </w:rPr>
              <w:t xml:space="preserve"> (v prípade aplikácie JEDNORÁZOVEJ PLATBY) - žiadateľ si môže vybrať jednu z možností, ktorou preukáže stanovenú metódu výpočtu oprávnených výdavkov</w:t>
            </w:r>
          </w:p>
          <w:p w14:paraId="4EC43D13" w14:textId="6A42B5B7" w:rsidR="00F95470" w:rsidRPr="0073260C" w:rsidRDefault="004816C2"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C910E59" w14:textId="52620956" w:rsidR="00F95470" w:rsidRPr="0073260C" w:rsidRDefault="00F95470" w:rsidP="004800B7">
            <w:pPr>
              <w:pStyle w:val="Odsekzoznamu"/>
              <w:numPr>
                <w:ilvl w:val="0"/>
                <w:numId w:val="476"/>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PPP“</w:t>
            </w:r>
          </w:p>
        </w:tc>
      </w:tr>
      <w:tr w:rsidR="0073260C" w:rsidRPr="0073260C" w14:paraId="7E0471B8" w14:textId="77777777" w:rsidTr="008B660B">
        <w:trPr>
          <w:trHeight w:val="284"/>
        </w:trPr>
        <w:tc>
          <w:tcPr>
            <w:tcW w:w="5000" w:type="pct"/>
            <w:gridSpan w:val="3"/>
            <w:shd w:val="clear" w:color="auto" w:fill="FFE599" w:themeFill="accent4" w:themeFillTint="66"/>
            <w:vAlign w:val="center"/>
          </w:tcPr>
          <w:p w14:paraId="4DF2FDEE" w14:textId="6C433862" w:rsidR="007C546C" w:rsidRPr="0073260C" w:rsidRDefault="007C546C" w:rsidP="002C09AB">
            <w:pPr>
              <w:spacing w:after="0" w:line="240" w:lineRule="auto"/>
              <w:rPr>
                <w:rFonts w:cstheme="minorHAnsi"/>
                <w:b/>
                <w:caps/>
                <w:strike/>
                <w:color w:val="00B050"/>
              </w:rPr>
            </w:pPr>
            <w:r w:rsidRPr="0073260C">
              <w:rPr>
                <w:rFonts w:cstheme="minorHAnsi"/>
                <w:b/>
                <w:strike/>
                <w:color w:val="00B050"/>
                <w:sz w:val="22"/>
                <w:szCs w:val="22"/>
              </w:rPr>
              <w:lastRenderedPageBreak/>
              <w:t xml:space="preserve">3. OPRÁVNENOSŤ </w:t>
            </w:r>
            <w:r w:rsidR="002C09AB" w:rsidRPr="0073260C">
              <w:rPr>
                <w:rFonts w:cstheme="minorHAnsi"/>
                <w:b/>
                <w:caps/>
                <w:strike/>
                <w:color w:val="00B050"/>
              </w:rPr>
              <w:t xml:space="preserve"> </w:t>
            </w:r>
            <w:r w:rsidR="002C09AB" w:rsidRPr="0073260C">
              <w:rPr>
                <w:rFonts w:cstheme="minorHAnsi"/>
                <w:b/>
                <w:caps/>
                <w:strike/>
                <w:color w:val="00B050"/>
                <w:sz w:val="22"/>
                <w:szCs w:val="22"/>
              </w:rPr>
              <w:t>spôsobu</w:t>
            </w:r>
            <w:r w:rsidRPr="0073260C">
              <w:rPr>
                <w:rFonts w:cstheme="minorHAnsi"/>
                <w:b/>
                <w:strike/>
                <w:color w:val="00B050"/>
                <w:sz w:val="22"/>
                <w:szCs w:val="22"/>
              </w:rPr>
              <w:t xml:space="preserve"> FINANCOVANIA</w:t>
            </w:r>
          </w:p>
        </w:tc>
      </w:tr>
      <w:tr w:rsidR="0073260C" w:rsidRPr="0073260C" w14:paraId="0822F619" w14:textId="77777777" w:rsidTr="008B660B">
        <w:trPr>
          <w:trHeight w:val="284"/>
        </w:trPr>
        <w:tc>
          <w:tcPr>
            <w:tcW w:w="202" w:type="pct"/>
            <w:shd w:val="clear" w:color="auto" w:fill="FFF2CC" w:themeFill="accent4" w:themeFillTint="33"/>
            <w:vAlign w:val="center"/>
          </w:tcPr>
          <w:p w14:paraId="1E51E131" w14:textId="6E709D42" w:rsidR="00F95470" w:rsidRPr="0073260C" w:rsidRDefault="00F95470" w:rsidP="002C09AB">
            <w:pPr>
              <w:pStyle w:val="Default"/>
              <w:keepLines/>
              <w:widowControl w:val="0"/>
              <w:jc w:val="center"/>
              <w:rPr>
                <w:rFonts w:asciiTheme="minorHAnsi" w:hAnsiTheme="minorHAnsi" w:cstheme="minorHAnsi"/>
                <w:b/>
                <w:strike/>
                <w:color w:val="00B050"/>
                <w:sz w:val="20"/>
                <w:szCs w:val="20"/>
              </w:rPr>
            </w:pPr>
            <w:proofErr w:type="spellStart"/>
            <w:r w:rsidRPr="0073260C">
              <w:rPr>
                <w:rFonts w:asciiTheme="minorHAnsi" w:hAnsiTheme="minorHAnsi" w:cstheme="minorHAnsi"/>
                <w:b/>
                <w:strike/>
                <w:color w:val="00B050"/>
                <w:sz w:val="18"/>
                <w:szCs w:val="18"/>
              </w:rPr>
              <w:t>P.č</w:t>
            </w:r>
            <w:proofErr w:type="spellEnd"/>
            <w:r w:rsidRPr="0073260C">
              <w:rPr>
                <w:rFonts w:asciiTheme="minorHAnsi" w:hAnsiTheme="minorHAnsi" w:cstheme="minorHAnsi"/>
                <w:b/>
                <w:strike/>
                <w:color w:val="00B050"/>
                <w:sz w:val="18"/>
                <w:szCs w:val="18"/>
              </w:rPr>
              <w:t>.</w:t>
            </w:r>
          </w:p>
        </w:tc>
        <w:tc>
          <w:tcPr>
            <w:tcW w:w="4798" w:type="pct"/>
            <w:gridSpan w:val="2"/>
            <w:shd w:val="clear" w:color="auto" w:fill="FFF2CC" w:themeFill="accent4" w:themeFillTint="33"/>
            <w:vAlign w:val="center"/>
          </w:tcPr>
          <w:p w14:paraId="0EE52757" w14:textId="472DFE38" w:rsidR="00F95470" w:rsidRPr="0073260C" w:rsidRDefault="00F95470" w:rsidP="002C09AB">
            <w:pPr>
              <w:spacing w:after="0" w:line="240" w:lineRule="auto"/>
              <w:jc w:val="center"/>
              <w:rPr>
                <w:rFonts w:cstheme="minorHAnsi"/>
                <w:b/>
                <w:strike/>
                <w:color w:val="00B050"/>
                <w:sz w:val="18"/>
                <w:szCs w:val="18"/>
              </w:rPr>
            </w:pPr>
            <w:r w:rsidRPr="0073260C">
              <w:rPr>
                <w:rFonts w:cstheme="minorHAnsi"/>
                <w:b/>
                <w:strike/>
                <w:color w:val="00B050"/>
                <w:sz w:val="18"/>
                <w:szCs w:val="18"/>
              </w:rPr>
              <w:t>Podmienka poskytnu</w:t>
            </w:r>
            <w:r w:rsidR="00856B20" w:rsidRPr="0073260C">
              <w:rPr>
                <w:rFonts w:cstheme="minorHAnsi"/>
                <w:b/>
                <w:strike/>
                <w:color w:val="00B050"/>
                <w:sz w:val="18"/>
                <w:szCs w:val="18"/>
              </w:rPr>
              <w:t>tia príspevku (PPP) a jej popis</w:t>
            </w:r>
          </w:p>
        </w:tc>
      </w:tr>
      <w:tr w:rsidR="0073260C" w:rsidRPr="0073260C" w14:paraId="2406ADC3" w14:textId="77777777" w:rsidTr="00F95470">
        <w:trPr>
          <w:trHeight w:val="284"/>
        </w:trPr>
        <w:tc>
          <w:tcPr>
            <w:tcW w:w="202" w:type="pct"/>
            <w:vMerge w:val="restart"/>
            <w:shd w:val="clear" w:color="auto" w:fill="auto"/>
            <w:vAlign w:val="center"/>
          </w:tcPr>
          <w:p w14:paraId="75C3E237" w14:textId="4635B881" w:rsidR="00F95470" w:rsidRPr="0073260C" w:rsidRDefault="00F95470" w:rsidP="002C09AB">
            <w:pPr>
              <w:pStyle w:val="Default"/>
              <w:keepLines/>
              <w:widowControl w:val="0"/>
              <w:jc w:val="center"/>
              <w:rPr>
                <w:rFonts w:asciiTheme="minorHAnsi" w:hAnsiTheme="minorHAnsi" w:cstheme="minorHAnsi"/>
                <w:b/>
                <w:strike/>
                <w:color w:val="00B050"/>
                <w:sz w:val="20"/>
                <w:szCs w:val="20"/>
              </w:rPr>
            </w:pPr>
            <w:r w:rsidRPr="0073260C">
              <w:rPr>
                <w:rFonts w:asciiTheme="minorHAnsi" w:hAnsiTheme="minorHAnsi" w:cstheme="minorHAnsi"/>
                <w:b/>
                <w:strike/>
                <w:color w:val="00B050"/>
                <w:sz w:val="20"/>
                <w:szCs w:val="20"/>
              </w:rPr>
              <w:t xml:space="preserve">3. </w:t>
            </w:r>
          </w:p>
        </w:tc>
        <w:tc>
          <w:tcPr>
            <w:tcW w:w="563" w:type="pct"/>
            <w:vMerge w:val="restart"/>
            <w:shd w:val="clear" w:color="auto" w:fill="auto"/>
            <w:vAlign w:val="center"/>
          </w:tcPr>
          <w:p w14:paraId="30D06088" w14:textId="39425A81" w:rsidR="00F95470" w:rsidRPr="0073260C" w:rsidRDefault="00F95470" w:rsidP="002C09AB">
            <w:pPr>
              <w:pStyle w:val="Default"/>
              <w:keepLines/>
              <w:widowControl w:val="0"/>
              <w:ind w:left="356"/>
              <w:jc w:val="center"/>
              <w:rPr>
                <w:rFonts w:asciiTheme="minorHAnsi" w:hAnsiTheme="minorHAnsi" w:cstheme="minorHAnsi"/>
                <w:b/>
                <w:bCs/>
                <w:strike/>
                <w:color w:val="00B050"/>
                <w:sz w:val="16"/>
                <w:szCs w:val="16"/>
              </w:rPr>
            </w:pPr>
            <w:r w:rsidRPr="0073260C">
              <w:rPr>
                <w:rFonts w:asciiTheme="minorHAnsi" w:hAnsiTheme="minorHAnsi" w:cstheme="minorHAnsi"/>
                <w:b/>
                <w:bCs/>
                <w:strike/>
                <w:color w:val="00B050"/>
                <w:sz w:val="16"/>
                <w:szCs w:val="16"/>
              </w:rPr>
              <w:t>3.1.</w:t>
            </w:r>
          </w:p>
          <w:p w14:paraId="76CA3CE8" w14:textId="78F02BE1" w:rsidR="00F95470" w:rsidRPr="0073260C" w:rsidRDefault="00F95470" w:rsidP="002C09AB">
            <w:pPr>
              <w:pStyle w:val="Default"/>
              <w:keepLines/>
              <w:widowControl w:val="0"/>
              <w:ind w:left="356"/>
              <w:jc w:val="center"/>
              <w:rPr>
                <w:rFonts w:asciiTheme="minorHAnsi" w:hAnsiTheme="minorHAnsi" w:cstheme="minorHAnsi"/>
                <w:b/>
                <w:strike/>
                <w:color w:val="00B050"/>
                <w:sz w:val="16"/>
                <w:szCs w:val="16"/>
              </w:rPr>
            </w:pPr>
            <w:r w:rsidRPr="0073260C">
              <w:rPr>
                <w:rFonts w:asciiTheme="minorHAnsi" w:hAnsiTheme="minorHAnsi" w:cstheme="minorHAnsi"/>
                <w:b/>
                <w:bCs/>
                <w:strike/>
                <w:color w:val="00B050"/>
                <w:sz w:val="16"/>
                <w:szCs w:val="16"/>
              </w:rPr>
              <w:t>Podmienka spôsobu financovania</w:t>
            </w:r>
          </w:p>
        </w:tc>
        <w:tc>
          <w:tcPr>
            <w:tcW w:w="4235" w:type="pct"/>
            <w:shd w:val="clear" w:color="auto" w:fill="auto"/>
            <w:vAlign w:val="center"/>
          </w:tcPr>
          <w:p w14:paraId="72EDA4F8" w14:textId="77777777" w:rsidR="00F95470" w:rsidRPr="0073260C" w:rsidRDefault="00F95470" w:rsidP="002C09AB">
            <w:pPr>
              <w:spacing w:after="0" w:line="240" w:lineRule="auto"/>
              <w:rPr>
                <w:rFonts w:cstheme="minorHAnsi"/>
                <w:b/>
                <w:strike/>
                <w:color w:val="00B050"/>
                <w:sz w:val="18"/>
                <w:szCs w:val="18"/>
              </w:rPr>
            </w:pPr>
            <w:r w:rsidRPr="0073260C">
              <w:rPr>
                <w:rFonts w:cstheme="minorHAnsi"/>
                <w:b/>
                <w:strike/>
                <w:color w:val="00B050"/>
                <w:sz w:val="18"/>
                <w:szCs w:val="18"/>
              </w:rPr>
              <w:t>3.1.1. Spôsob financovania</w:t>
            </w:r>
          </w:p>
          <w:p w14:paraId="21DEB4B5" w14:textId="77777777" w:rsidR="00F95470" w:rsidRPr="0073260C" w:rsidRDefault="00F95470" w:rsidP="002C09AB">
            <w:pPr>
              <w:spacing w:after="0" w:line="240" w:lineRule="auto"/>
              <w:jc w:val="both"/>
              <w:rPr>
                <w:rFonts w:cstheme="minorHAnsi"/>
                <w:strike/>
                <w:color w:val="00B050"/>
                <w:sz w:val="16"/>
                <w:szCs w:val="16"/>
              </w:rPr>
            </w:pPr>
            <w:r w:rsidRPr="0073260C">
              <w:rPr>
                <w:rFonts w:cstheme="minorHAnsi"/>
                <w:strike/>
                <w:color w:val="00B050"/>
                <w:sz w:val="16"/>
                <w:szCs w:val="16"/>
              </w:rPr>
              <w:t>Podmienka poskytnutia príspevku, ktorou je stanovenie spôsobu financovania:</w:t>
            </w:r>
          </w:p>
          <w:p w14:paraId="429DD48F" w14:textId="21DA8AB0" w:rsidR="00FD29A3" w:rsidRPr="0073260C" w:rsidRDefault="00F95470" w:rsidP="004800B7">
            <w:pPr>
              <w:pStyle w:val="Default"/>
              <w:keepLines/>
              <w:widowControl w:val="0"/>
              <w:numPr>
                <w:ilvl w:val="0"/>
                <w:numId w:val="322"/>
              </w:numPr>
              <w:ind w:left="210" w:hanging="210"/>
              <w:rPr>
                <w:rFonts w:asciiTheme="minorHAnsi" w:hAnsiTheme="minorHAnsi" w:cstheme="minorHAnsi"/>
                <w:b/>
                <w:strike/>
                <w:color w:val="00B050"/>
                <w:sz w:val="16"/>
                <w:szCs w:val="16"/>
              </w:rPr>
            </w:pPr>
            <w:r w:rsidRPr="0073260C">
              <w:rPr>
                <w:rFonts w:asciiTheme="minorHAnsi" w:hAnsiTheme="minorHAnsi" w:cstheme="minorHAnsi"/>
                <w:bCs/>
                <w:strike/>
                <w:color w:val="00B050"/>
                <w:sz w:val="16"/>
                <w:szCs w:val="16"/>
              </w:rPr>
              <w:t>Refundácia</w:t>
            </w:r>
          </w:p>
          <w:p w14:paraId="3C1F733D" w14:textId="0382B787" w:rsidR="00F95470" w:rsidRPr="0073260C" w:rsidRDefault="00F95470"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289158BB" w14:textId="3A893F13" w:rsidR="00F95470" w:rsidRPr="0073260C" w:rsidRDefault="00F95470" w:rsidP="004800B7">
            <w:pPr>
              <w:pStyle w:val="Default"/>
              <w:keepLines/>
              <w:widowControl w:val="0"/>
              <w:numPr>
                <w:ilvl w:val="0"/>
                <w:numId w:val="322"/>
              </w:numPr>
              <w:ind w:left="206" w:hanging="206"/>
              <w:jc w:val="both"/>
              <w:rPr>
                <w:rFonts w:asciiTheme="minorHAnsi" w:hAnsiTheme="minorHAnsi" w:cstheme="minorHAnsi"/>
                <w:b/>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11 - </w:t>
            </w:r>
            <w:r w:rsidRPr="0073260C">
              <w:rPr>
                <w:rFonts w:asciiTheme="minorHAnsi" w:hAnsiTheme="minorHAnsi" w:cstheme="minorHAnsi"/>
                <w:bCs/>
                <w:strike/>
                <w:color w:val="00B050"/>
                <w:sz w:val="16"/>
                <w:szCs w:val="16"/>
              </w:rPr>
              <w:t>R</w:t>
            </w:r>
            <w:r w:rsidRPr="0073260C">
              <w:rPr>
                <w:rFonts w:asciiTheme="minorHAnsi" w:hAnsiTheme="minorHAnsi" w:cstheme="minorHAnsi"/>
                <w:strike/>
                <w:color w:val="00B050"/>
                <w:sz w:val="16"/>
                <w:szCs w:val="16"/>
              </w:rPr>
              <w:t xml:space="preserve">ozpočet projektu) </w:t>
            </w:r>
          </w:p>
          <w:p w14:paraId="4081476A" w14:textId="007BFA08" w:rsidR="005D5D66" w:rsidRPr="0073260C" w:rsidRDefault="004816C2"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A74F5CD" w14:textId="728DA1C0" w:rsidR="005D5D66" w:rsidRPr="0073260C" w:rsidRDefault="005D5D66" w:rsidP="004800B7">
            <w:pPr>
              <w:pStyle w:val="Textkomentra"/>
              <w:numPr>
                <w:ilvl w:val="0"/>
                <w:numId w:val="322"/>
              </w:numPr>
              <w:spacing w:after="0" w:line="240" w:lineRule="auto"/>
              <w:ind w:left="206" w:hanging="206"/>
              <w:rPr>
                <w:rFonts w:cstheme="minorHAnsi"/>
                <w:strike/>
                <w:color w:val="00B050"/>
              </w:rPr>
            </w:pPr>
            <w:r w:rsidRPr="0073260C">
              <w:rPr>
                <w:rFonts w:cstheme="minorHAnsi"/>
                <w:strike/>
                <w:color w:val="00B050"/>
                <w:sz w:val="16"/>
                <w:szCs w:val="16"/>
              </w:rPr>
              <w:t>v zmysle dokumentácie uvedenej  v časti  „Forma a spôsob preukázania splnenia PPP“</w:t>
            </w:r>
          </w:p>
        </w:tc>
      </w:tr>
      <w:tr w:rsidR="0073260C" w:rsidRPr="0073260C" w14:paraId="371BBF8C" w14:textId="77777777" w:rsidTr="00F95470">
        <w:trPr>
          <w:trHeight w:val="284"/>
        </w:trPr>
        <w:tc>
          <w:tcPr>
            <w:tcW w:w="202" w:type="pct"/>
            <w:vMerge/>
            <w:shd w:val="clear" w:color="auto" w:fill="auto"/>
            <w:vAlign w:val="center"/>
          </w:tcPr>
          <w:p w14:paraId="0B7D7AEE" w14:textId="77777777" w:rsidR="00F95470" w:rsidRPr="0073260C" w:rsidRDefault="00F95470" w:rsidP="002C09AB">
            <w:pPr>
              <w:pStyle w:val="Default"/>
              <w:keepLines/>
              <w:widowControl w:val="0"/>
              <w:ind w:left="356"/>
              <w:jc w:val="center"/>
              <w:rPr>
                <w:rFonts w:asciiTheme="minorHAnsi" w:hAnsiTheme="minorHAnsi" w:cstheme="minorHAnsi"/>
                <w:b/>
                <w:strike/>
                <w:color w:val="00B050"/>
                <w:sz w:val="20"/>
                <w:szCs w:val="20"/>
              </w:rPr>
            </w:pPr>
          </w:p>
        </w:tc>
        <w:tc>
          <w:tcPr>
            <w:tcW w:w="563" w:type="pct"/>
            <w:vMerge/>
            <w:shd w:val="clear" w:color="auto" w:fill="auto"/>
            <w:vAlign w:val="center"/>
          </w:tcPr>
          <w:p w14:paraId="67E1B182" w14:textId="77777777" w:rsidR="00F95470" w:rsidRPr="0073260C" w:rsidRDefault="00F95470" w:rsidP="002C09AB">
            <w:pPr>
              <w:pStyle w:val="Default"/>
              <w:keepLines/>
              <w:widowControl w:val="0"/>
              <w:ind w:left="356"/>
              <w:jc w:val="center"/>
              <w:rPr>
                <w:rFonts w:asciiTheme="minorHAnsi" w:hAnsiTheme="minorHAnsi" w:cstheme="minorHAnsi"/>
                <w:b/>
                <w:strike/>
                <w:color w:val="00B050"/>
                <w:sz w:val="16"/>
                <w:szCs w:val="16"/>
              </w:rPr>
            </w:pPr>
          </w:p>
        </w:tc>
        <w:tc>
          <w:tcPr>
            <w:tcW w:w="4235" w:type="pct"/>
            <w:shd w:val="clear" w:color="auto" w:fill="auto"/>
            <w:vAlign w:val="center"/>
          </w:tcPr>
          <w:p w14:paraId="18BBC3DF" w14:textId="77777777" w:rsidR="00F95470" w:rsidRPr="0073260C" w:rsidRDefault="00F95470" w:rsidP="002C09AB">
            <w:pPr>
              <w:spacing w:after="0" w:line="240" w:lineRule="auto"/>
              <w:rPr>
                <w:rFonts w:cstheme="minorHAnsi"/>
                <w:b/>
                <w:bCs/>
                <w:strike/>
                <w:color w:val="00B050"/>
                <w:sz w:val="18"/>
                <w:szCs w:val="18"/>
              </w:rPr>
            </w:pPr>
            <w:r w:rsidRPr="0073260C">
              <w:rPr>
                <w:rFonts w:cstheme="minorHAnsi"/>
                <w:b/>
                <w:bCs/>
                <w:strike/>
                <w:color w:val="00B050"/>
                <w:sz w:val="18"/>
                <w:szCs w:val="18"/>
              </w:rPr>
              <w:t>3.1.2 Podmienka minimálnej a maximálnej výšky príspevku (EÚ+ŠR)</w:t>
            </w:r>
          </w:p>
          <w:p w14:paraId="7655F316" w14:textId="77777777" w:rsidR="00F95470" w:rsidRPr="0073260C" w:rsidRDefault="00F95470" w:rsidP="002C09AB">
            <w:pPr>
              <w:spacing w:after="0" w:line="240" w:lineRule="auto"/>
              <w:jc w:val="both"/>
              <w:rPr>
                <w:rFonts w:cstheme="minorHAnsi"/>
                <w:strike/>
                <w:color w:val="00B050"/>
                <w:sz w:val="16"/>
                <w:szCs w:val="16"/>
              </w:rPr>
            </w:pPr>
            <w:r w:rsidRPr="0073260C">
              <w:rPr>
                <w:rFonts w:cstheme="minorHAnsi"/>
                <w:strike/>
                <w:color w:val="00B050"/>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BD0329" w14:textId="77777777" w:rsidR="005D5D66" w:rsidRPr="0073260C" w:rsidRDefault="005D5D66"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060558AC" w14:textId="4BB75056" w:rsidR="00F95470" w:rsidRPr="0073260C" w:rsidRDefault="00F95470" w:rsidP="004800B7">
            <w:pPr>
              <w:pStyle w:val="Default"/>
              <w:keepLines/>
              <w:widowControl w:val="0"/>
              <w:numPr>
                <w:ilvl w:val="0"/>
                <w:numId w:val="323"/>
              </w:numPr>
              <w:ind w:left="206" w:hanging="142"/>
              <w:rPr>
                <w:rFonts w:asciiTheme="minorHAnsi" w:hAnsiTheme="minorHAnsi" w:cstheme="minorHAnsi"/>
                <w:b/>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11 Rozpočet projektu)</w:t>
            </w:r>
          </w:p>
          <w:p w14:paraId="5FBAB408" w14:textId="16E30B83" w:rsidR="005D5D66" w:rsidRPr="0073260C" w:rsidRDefault="004816C2"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04C29005" w14:textId="0B982000" w:rsidR="00F95470" w:rsidRPr="0073260C" w:rsidRDefault="005D5D66" w:rsidP="004800B7">
            <w:pPr>
              <w:pStyle w:val="Textkomentra"/>
              <w:numPr>
                <w:ilvl w:val="0"/>
                <w:numId w:val="323"/>
              </w:numPr>
              <w:spacing w:after="0" w:line="240" w:lineRule="auto"/>
              <w:ind w:left="206" w:hanging="206"/>
              <w:rPr>
                <w:rFonts w:cstheme="minorHAnsi"/>
                <w:strike/>
                <w:color w:val="00B050"/>
              </w:rPr>
            </w:pPr>
            <w:r w:rsidRPr="0073260C">
              <w:rPr>
                <w:rFonts w:cstheme="minorHAnsi"/>
                <w:strike/>
                <w:color w:val="00B050"/>
                <w:sz w:val="16"/>
                <w:szCs w:val="16"/>
              </w:rPr>
              <w:t>v zmysle dokumentácie uvedenej  v časti  „Forma a spôsob preukázania splnenia PPP“</w:t>
            </w:r>
          </w:p>
        </w:tc>
      </w:tr>
      <w:tr w:rsidR="0073260C" w:rsidRPr="0073260C" w14:paraId="697BC430" w14:textId="77777777" w:rsidTr="00F95470">
        <w:trPr>
          <w:trHeight w:val="284"/>
        </w:trPr>
        <w:tc>
          <w:tcPr>
            <w:tcW w:w="202" w:type="pct"/>
            <w:vMerge/>
            <w:shd w:val="clear" w:color="auto" w:fill="E2EFD9" w:themeFill="accent6" w:themeFillTint="33"/>
            <w:vAlign w:val="center"/>
          </w:tcPr>
          <w:p w14:paraId="3E902C62" w14:textId="77777777" w:rsidR="00F95470" w:rsidRPr="0073260C" w:rsidRDefault="00F95470" w:rsidP="002C09AB">
            <w:pPr>
              <w:pStyle w:val="Default"/>
              <w:keepLines/>
              <w:widowControl w:val="0"/>
              <w:ind w:left="356"/>
              <w:jc w:val="center"/>
              <w:rPr>
                <w:rFonts w:asciiTheme="minorHAnsi" w:hAnsiTheme="minorHAnsi" w:cstheme="minorHAnsi"/>
                <w:b/>
                <w:strike/>
                <w:color w:val="00B050"/>
                <w:sz w:val="20"/>
                <w:szCs w:val="20"/>
              </w:rPr>
            </w:pPr>
          </w:p>
        </w:tc>
        <w:tc>
          <w:tcPr>
            <w:tcW w:w="563" w:type="pct"/>
            <w:vMerge/>
            <w:shd w:val="clear" w:color="auto" w:fill="E2EFD9" w:themeFill="accent6" w:themeFillTint="33"/>
            <w:vAlign w:val="center"/>
          </w:tcPr>
          <w:p w14:paraId="3C03933A" w14:textId="77777777" w:rsidR="00F95470" w:rsidRPr="0073260C" w:rsidRDefault="00F95470" w:rsidP="002C09AB">
            <w:pPr>
              <w:pStyle w:val="Default"/>
              <w:keepLines/>
              <w:widowControl w:val="0"/>
              <w:ind w:left="356"/>
              <w:jc w:val="center"/>
              <w:rPr>
                <w:rFonts w:asciiTheme="minorHAnsi" w:hAnsiTheme="minorHAnsi" w:cstheme="minorHAnsi"/>
                <w:b/>
                <w:strike/>
                <w:color w:val="00B050"/>
                <w:sz w:val="16"/>
                <w:szCs w:val="16"/>
              </w:rPr>
            </w:pPr>
          </w:p>
        </w:tc>
        <w:tc>
          <w:tcPr>
            <w:tcW w:w="4235" w:type="pct"/>
            <w:shd w:val="clear" w:color="auto" w:fill="auto"/>
            <w:vAlign w:val="center"/>
          </w:tcPr>
          <w:p w14:paraId="2808AC52" w14:textId="77777777" w:rsidR="00F95470" w:rsidRPr="0073260C" w:rsidRDefault="00F95470" w:rsidP="002C09AB">
            <w:pPr>
              <w:spacing w:after="0" w:line="240" w:lineRule="auto"/>
              <w:rPr>
                <w:rFonts w:cstheme="minorHAnsi"/>
                <w:b/>
                <w:strike/>
                <w:color w:val="00B050"/>
                <w:sz w:val="18"/>
                <w:szCs w:val="18"/>
              </w:rPr>
            </w:pPr>
            <w:r w:rsidRPr="0073260C">
              <w:rPr>
                <w:rFonts w:cstheme="minorHAnsi"/>
                <w:b/>
                <w:strike/>
                <w:color w:val="00B050"/>
                <w:sz w:val="18"/>
                <w:szCs w:val="18"/>
              </w:rPr>
              <w:t>3.1.3 Intenzita pomoci</w:t>
            </w:r>
          </w:p>
          <w:p w14:paraId="53875882" w14:textId="77777777" w:rsidR="00623159" w:rsidRPr="0073260C" w:rsidRDefault="00623159" w:rsidP="002C09AB">
            <w:pPr>
              <w:pStyle w:val="Standard"/>
              <w:tabs>
                <w:tab w:val="left" w:pos="709"/>
              </w:tabs>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Intenzita podpory (pomoci) je v súlade s intenzitou pomoci v zmysle  stratégie CLLD uvedenej vo výzve (časť Financovanie projektu), pričom výška podpory môže byť:</w:t>
            </w:r>
          </w:p>
          <w:p w14:paraId="0A5B5443" w14:textId="02B76B65" w:rsidR="00623159" w:rsidRPr="0073260C" w:rsidRDefault="00623159" w:rsidP="002C09AB">
            <w:pPr>
              <w:pStyle w:val="Textkomentra"/>
              <w:spacing w:after="0" w:line="240" w:lineRule="auto"/>
              <w:rPr>
                <w:rFonts w:cstheme="minorHAnsi"/>
                <w:strike/>
                <w:color w:val="00B050"/>
                <w:sz w:val="16"/>
                <w:szCs w:val="16"/>
              </w:rPr>
            </w:pPr>
            <w:r w:rsidRPr="0073260C">
              <w:rPr>
                <w:rFonts w:cstheme="minorHAnsi"/>
                <w:strike/>
                <w:color w:val="00B050"/>
                <w:sz w:val="16"/>
                <w:szCs w:val="16"/>
              </w:rPr>
              <w:t xml:space="preserve">V prípade oprávnených operácií v rámci </w:t>
            </w:r>
            <w:proofErr w:type="spellStart"/>
            <w:r w:rsidRPr="0073260C">
              <w:rPr>
                <w:rFonts w:cstheme="minorHAnsi"/>
                <w:strike/>
                <w:color w:val="00B050"/>
                <w:sz w:val="16"/>
                <w:szCs w:val="16"/>
              </w:rPr>
              <w:t>podopatrenia</w:t>
            </w:r>
            <w:proofErr w:type="spellEnd"/>
            <w:r w:rsidRPr="0073260C">
              <w:rPr>
                <w:rFonts w:cstheme="minorHAnsi"/>
                <w:strike/>
                <w:color w:val="00B050"/>
                <w:sz w:val="16"/>
                <w:szCs w:val="16"/>
              </w:rPr>
              <w:t xml:space="preserve"> je maximálna intenzita minimálnej pomoci 100 % z celkových oprávnených výdavkov za predpokladu dodržania stropov uvedených v bodoch J.1 resp. J.2 schémy de </w:t>
            </w:r>
            <w:proofErr w:type="spellStart"/>
            <w:r w:rsidRPr="0073260C">
              <w:rPr>
                <w:rFonts w:cstheme="minorHAnsi"/>
                <w:strike/>
                <w:color w:val="00B050"/>
                <w:sz w:val="16"/>
                <w:szCs w:val="16"/>
              </w:rPr>
              <w:t>minimis</w:t>
            </w:r>
            <w:proofErr w:type="spellEnd"/>
            <w:r w:rsidRPr="0073260C">
              <w:rPr>
                <w:rFonts w:cstheme="minorHAnsi"/>
                <w:strike/>
                <w:color w:val="00B050"/>
                <w:sz w:val="16"/>
                <w:szCs w:val="16"/>
              </w:rPr>
              <w:t xml:space="preserve"> </w:t>
            </w:r>
            <w:r w:rsidRPr="0073260C">
              <w:rPr>
                <w:rFonts w:cstheme="minorHAnsi"/>
                <w:bCs/>
                <w:strike/>
                <w:color w:val="00B050"/>
                <w:sz w:val="16"/>
                <w:szCs w:val="16"/>
              </w:rPr>
              <w:t>DM – 4/2018 v platnom znení (Príloha 14B)</w:t>
            </w:r>
            <w:r w:rsidRPr="0073260C">
              <w:rPr>
                <w:rFonts w:cstheme="minorHAnsi"/>
                <w:strike/>
                <w:color w:val="00B050"/>
                <w:sz w:val="16"/>
                <w:szCs w:val="16"/>
              </w:rPr>
              <w:t>. Uvedené platí pre celé územie SR.</w:t>
            </w:r>
          </w:p>
          <w:p w14:paraId="2ABD0E90" w14:textId="23E3F0A6" w:rsidR="00F95470" w:rsidRPr="0073260C" w:rsidRDefault="00F95470" w:rsidP="002C09A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Uplatniteľná miera príspevku z EPFRV a zo ŠR SR v rámci spolufinancovania:</w:t>
            </w:r>
          </w:p>
          <w:p w14:paraId="31E4631C" w14:textId="77777777" w:rsidR="00F95470" w:rsidRPr="0073260C" w:rsidRDefault="00F95470" w:rsidP="009F1D61">
            <w:pPr>
              <w:pStyle w:val="Default"/>
              <w:keepLines/>
              <w:widowControl w:val="0"/>
              <w:numPr>
                <w:ilvl w:val="0"/>
                <w:numId w:val="84"/>
              </w:numPr>
              <w:ind w:left="148" w:hanging="14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Menej rozvinuté regióny (mimo Bratislavského kraja): EPFRV 75 %, ŠR SR 25%</w:t>
            </w:r>
          </w:p>
          <w:p w14:paraId="21BAF6E0" w14:textId="77777777" w:rsidR="00F95470" w:rsidRPr="0073260C" w:rsidRDefault="00F95470" w:rsidP="009F1D61">
            <w:pPr>
              <w:pStyle w:val="Default"/>
              <w:keepLines/>
              <w:widowControl w:val="0"/>
              <w:numPr>
                <w:ilvl w:val="0"/>
                <w:numId w:val="84"/>
              </w:numPr>
              <w:ind w:left="148" w:hanging="14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Ostatné regióny (Bratislavský kraj): EPFRV 53 %, ŠR SR 47 %</w:t>
            </w:r>
          </w:p>
          <w:p w14:paraId="3C981CC8" w14:textId="0ECA080F" w:rsidR="005D5D66" w:rsidRPr="0073260C" w:rsidRDefault="005D5D66" w:rsidP="002C09AB">
            <w:pPr>
              <w:pStyle w:val="Default"/>
              <w:keepLines/>
              <w:widowControl w:val="0"/>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7B689FB8" w14:textId="4D66C99C" w:rsidR="005D5D66" w:rsidRPr="0073260C" w:rsidRDefault="00F95470" w:rsidP="004800B7">
            <w:pPr>
              <w:pStyle w:val="Default"/>
              <w:keepLines/>
              <w:widowControl w:val="0"/>
              <w:numPr>
                <w:ilvl w:val="0"/>
                <w:numId w:val="324"/>
              </w:numPr>
              <w:ind w:left="206" w:hanging="206"/>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11 - </w:t>
            </w:r>
            <w:r w:rsidRPr="0073260C">
              <w:rPr>
                <w:rFonts w:asciiTheme="minorHAnsi" w:hAnsiTheme="minorHAnsi" w:cstheme="minorHAnsi"/>
                <w:bCs/>
                <w:strike/>
                <w:color w:val="00B050"/>
                <w:sz w:val="16"/>
                <w:szCs w:val="16"/>
              </w:rPr>
              <w:t>R</w:t>
            </w:r>
            <w:r w:rsidRPr="0073260C">
              <w:rPr>
                <w:rFonts w:asciiTheme="minorHAnsi" w:hAnsiTheme="minorHAnsi" w:cstheme="minorHAnsi"/>
                <w:strike/>
                <w:color w:val="00B050"/>
                <w:sz w:val="16"/>
                <w:szCs w:val="16"/>
              </w:rPr>
              <w:t>ozpočet projektu)</w:t>
            </w:r>
          </w:p>
          <w:p w14:paraId="3E4DF54B" w14:textId="2E0742D2" w:rsidR="005D5D66" w:rsidRPr="0073260C" w:rsidRDefault="004816C2"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507DB7B" w14:textId="2F780319" w:rsidR="00F95470" w:rsidRPr="0073260C" w:rsidRDefault="005D5D66" w:rsidP="004800B7">
            <w:pPr>
              <w:pStyle w:val="Textkomentra"/>
              <w:numPr>
                <w:ilvl w:val="0"/>
                <w:numId w:val="323"/>
              </w:numPr>
              <w:spacing w:after="0" w:line="240" w:lineRule="auto"/>
              <w:ind w:left="206" w:hanging="206"/>
              <w:rPr>
                <w:rFonts w:cstheme="minorHAnsi"/>
                <w:strike/>
                <w:color w:val="00B050"/>
              </w:rPr>
            </w:pPr>
            <w:r w:rsidRPr="0073260C">
              <w:rPr>
                <w:rFonts w:cstheme="minorHAnsi"/>
                <w:strike/>
                <w:color w:val="00B050"/>
                <w:sz w:val="16"/>
                <w:szCs w:val="16"/>
              </w:rPr>
              <w:t xml:space="preserve"> v zmysle dokumentácie uvedenej  v časti  „Forma a spôsob preukázania splnenia PPP“</w:t>
            </w:r>
          </w:p>
        </w:tc>
      </w:tr>
      <w:tr w:rsidR="0073260C" w:rsidRPr="0073260C" w14:paraId="775E3BA4" w14:textId="77777777" w:rsidTr="008B660B">
        <w:trPr>
          <w:trHeight w:val="284"/>
        </w:trPr>
        <w:tc>
          <w:tcPr>
            <w:tcW w:w="5000" w:type="pct"/>
            <w:gridSpan w:val="3"/>
            <w:shd w:val="clear" w:color="auto" w:fill="FFE599" w:themeFill="accent4" w:themeFillTint="66"/>
            <w:vAlign w:val="center"/>
          </w:tcPr>
          <w:p w14:paraId="7A1AF60D" w14:textId="0371DCF0" w:rsidR="007C546C" w:rsidRPr="0073260C" w:rsidRDefault="007C546C" w:rsidP="002C09A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4. PODMIENKY VYPLYÝVAJÚCE Z OSOBITNÝCH PREDPISOV</w:t>
            </w:r>
          </w:p>
        </w:tc>
      </w:tr>
      <w:tr w:rsidR="0073260C" w:rsidRPr="0073260C" w14:paraId="1BE8FF83" w14:textId="77777777" w:rsidTr="008B660B">
        <w:trPr>
          <w:trHeight w:val="284"/>
        </w:trPr>
        <w:tc>
          <w:tcPr>
            <w:tcW w:w="202" w:type="pct"/>
            <w:shd w:val="clear" w:color="auto" w:fill="FFF2CC" w:themeFill="accent4" w:themeFillTint="33"/>
            <w:vAlign w:val="center"/>
          </w:tcPr>
          <w:p w14:paraId="323B4F26" w14:textId="2AEF13B3" w:rsidR="005D5D66" w:rsidRPr="0073260C" w:rsidRDefault="005D5D66" w:rsidP="002C09AB">
            <w:pPr>
              <w:pStyle w:val="Default"/>
              <w:keepLines/>
              <w:widowControl w:val="0"/>
              <w:jc w:val="center"/>
              <w:rPr>
                <w:rFonts w:asciiTheme="minorHAnsi" w:hAnsiTheme="minorHAnsi" w:cstheme="minorHAnsi"/>
                <w:b/>
                <w:strike/>
                <w:color w:val="00B050"/>
                <w:sz w:val="16"/>
                <w:szCs w:val="16"/>
              </w:rPr>
            </w:pPr>
            <w:proofErr w:type="spellStart"/>
            <w:r w:rsidRPr="0073260C">
              <w:rPr>
                <w:rFonts w:asciiTheme="minorHAnsi" w:hAnsiTheme="minorHAnsi" w:cstheme="minorHAnsi"/>
                <w:b/>
                <w:strike/>
                <w:color w:val="00B050"/>
                <w:sz w:val="18"/>
                <w:szCs w:val="18"/>
              </w:rPr>
              <w:t>P.č</w:t>
            </w:r>
            <w:proofErr w:type="spellEnd"/>
            <w:r w:rsidRPr="0073260C">
              <w:rPr>
                <w:rFonts w:asciiTheme="minorHAnsi" w:hAnsiTheme="minorHAnsi" w:cstheme="minorHAnsi"/>
                <w:b/>
                <w:strike/>
                <w:color w:val="00B050"/>
                <w:sz w:val="18"/>
                <w:szCs w:val="18"/>
              </w:rPr>
              <w:t>.</w:t>
            </w:r>
          </w:p>
        </w:tc>
        <w:tc>
          <w:tcPr>
            <w:tcW w:w="4798" w:type="pct"/>
            <w:gridSpan w:val="2"/>
            <w:shd w:val="clear" w:color="auto" w:fill="FFF2CC" w:themeFill="accent4" w:themeFillTint="33"/>
            <w:vAlign w:val="center"/>
          </w:tcPr>
          <w:p w14:paraId="5A236BBC" w14:textId="150783CB" w:rsidR="005D5D66" w:rsidRPr="0073260C" w:rsidRDefault="005D5D66" w:rsidP="002C09AB">
            <w:pPr>
              <w:pStyle w:val="Default"/>
              <w:keepLines/>
              <w:widowControl w:val="0"/>
              <w:jc w:val="center"/>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Podmienka poskytnu</w:t>
            </w:r>
            <w:r w:rsidR="00856B20" w:rsidRPr="0073260C">
              <w:rPr>
                <w:rFonts w:asciiTheme="minorHAnsi" w:hAnsiTheme="minorHAnsi" w:cstheme="minorHAnsi"/>
                <w:b/>
                <w:strike/>
                <w:color w:val="00B050"/>
                <w:sz w:val="18"/>
                <w:szCs w:val="18"/>
              </w:rPr>
              <w:t>tia príspevku (PPP) a jej popis</w:t>
            </w:r>
          </w:p>
        </w:tc>
      </w:tr>
      <w:tr w:rsidR="0073260C" w:rsidRPr="0073260C" w14:paraId="6C50EAEA" w14:textId="77777777" w:rsidTr="005D5D66">
        <w:trPr>
          <w:trHeight w:val="284"/>
        </w:trPr>
        <w:tc>
          <w:tcPr>
            <w:tcW w:w="202" w:type="pct"/>
            <w:shd w:val="clear" w:color="auto" w:fill="auto"/>
            <w:vAlign w:val="center"/>
          </w:tcPr>
          <w:p w14:paraId="49A20760" w14:textId="5423BBB5" w:rsidR="005D5D66" w:rsidRPr="0073260C" w:rsidRDefault="005D5D66" w:rsidP="002C09AB">
            <w:pPr>
              <w:pStyle w:val="Default"/>
              <w:keepLines/>
              <w:widowControl w:val="0"/>
              <w:jc w:val="center"/>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lastRenderedPageBreak/>
              <w:t>4.1.</w:t>
            </w:r>
          </w:p>
        </w:tc>
        <w:tc>
          <w:tcPr>
            <w:tcW w:w="4798" w:type="pct"/>
            <w:gridSpan w:val="2"/>
            <w:shd w:val="clear" w:color="auto" w:fill="auto"/>
            <w:vAlign w:val="center"/>
          </w:tcPr>
          <w:p w14:paraId="53C0F178" w14:textId="77777777" w:rsidR="005D5D66" w:rsidRPr="0073260C" w:rsidRDefault="005D5D66" w:rsidP="002C09AB">
            <w:pPr>
              <w:pStyle w:val="Default"/>
              <w:keepLines/>
              <w:widowControl w:val="0"/>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Podmienky týkajúce sa štátnej pomoci a vyplývajúce zo schém štátnej pomoci/pomoci de </w:t>
            </w:r>
            <w:proofErr w:type="spellStart"/>
            <w:r w:rsidRPr="0073260C">
              <w:rPr>
                <w:rFonts w:asciiTheme="minorHAnsi" w:hAnsiTheme="minorHAnsi" w:cstheme="minorHAnsi"/>
                <w:b/>
                <w:strike/>
                <w:color w:val="00B050"/>
                <w:sz w:val="18"/>
                <w:szCs w:val="18"/>
              </w:rPr>
              <w:t>minimis</w:t>
            </w:r>
            <w:proofErr w:type="spellEnd"/>
          </w:p>
          <w:p w14:paraId="2BFC6AAD" w14:textId="77777777" w:rsidR="005D5D66" w:rsidRPr="0073260C" w:rsidRDefault="005D5D66" w:rsidP="002C09AB">
            <w:pPr>
              <w:pStyle w:val="Default"/>
              <w:keepLines/>
              <w:widowControl w:val="0"/>
              <w:ind w:left="22"/>
              <w:jc w:val="both"/>
              <w:rPr>
                <w:rFonts w:asciiTheme="minorHAnsi" w:hAnsiTheme="minorHAnsi" w:cstheme="minorHAnsi"/>
                <w:strike/>
                <w:color w:val="00B050"/>
                <w:sz w:val="16"/>
                <w:szCs w:val="16"/>
              </w:rPr>
            </w:pPr>
          </w:p>
          <w:p w14:paraId="0D953FC6" w14:textId="7D03D106" w:rsidR="005D5D66" w:rsidRPr="0073260C" w:rsidRDefault="005D5D66" w:rsidP="002C09AB">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Poskytnutie pomoci v rámci tohto </w:t>
            </w:r>
            <w:proofErr w:type="spellStart"/>
            <w:r w:rsidRPr="0073260C">
              <w:rPr>
                <w:rFonts w:asciiTheme="minorHAnsi" w:hAnsiTheme="minorHAnsi" w:cstheme="minorHAnsi"/>
                <w:strike/>
                <w:color w:val="00B050"/>
                <w:sz w:val="16"/>
                <w:szCs w:val="16"/>
              </w:rPr>
              <w:t>podopatrenia</w:t>
            </w:r>
            <w:proofErr w:type="spellEnd"/>
            <w:r w:rsidRPr="0073260C">
              <w:rPr>
                <w:rFonts w:asciiTheme="minorHAnsi" w:hAnsiTheme="minorHAnsi" w:cstheme="minorHAnsi"/>
                <w:strike/>
                <w:color w:val="00B050"/>
                <w:sz w:val="16"/>
                <w:szCs w:val="16"/>
              </w:rPr>
              <w:t xml:space="preserve"> je poskytnutím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ktorá je prílohou predmetnej výzvy. </w:t>
            </w:r>
          </w:p>
          <w:p w14:paraId="1F495613" w14:textId="4719D056" w:rsidR="005D5D66" w:rsidRPr="0073260C" w:rsidRDefault="005D5D66" w:rsidP="002C09AB">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Ak žiadateľ/prijímateľ nedodrží všetky podmienky poskytnutia príspevku vyplývajúce zo schémy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w:t>
            </w:r>
            <w:r w:rsidR="004816C2" w:rsidRPr="0073260C">
              <w:rPr>
                <w:rFonts w:asciiTheme="minorHAnsi" w:hAnsiTheme="minorHAnsi" w:cstheme="minorHAnsi"/>
                <w:strike/>
                <w:color w:val="00B050"/>
                <w:sz w:val="16"/>
                <w:szCs w:val="16"/>
              </w:rPr>
              <w:t xml:space="preserve"> týkajúcich sa štátnej pomoci. </w:t>
            </w:r>
          </w:p>
          <w:p w14:paraId="5B77DEE8" w14:textId="77777777" w:rsidR="005D5D66" w:rsidRPr="0073260C" w:rsidRDefault="005D5D66" w:rsidP="002C09AB">
            <w:pPr>
              <w:tabs>
                <w:tab w:val="left" w:pos="289"/>
              </w:tabs>
              <w:suppressAutoHyphens/>
              <w:spacing w:after="0" w:line="240" w:lineRule="auto"/>
              <w:jc w:val="both"/>
              <w:rPr>
                <w:rFonts w:cstheme="minorHAnsi"/>
                <w:strike/>
                <w:color w:val="00B050"/>
                <w:sz w:val="16"/>
                <w:szCs w:val="16"/>
              </w:rPr>
            </w:pPr>
            <w:r w:rsidRPr="0073260C">
              <w:rPr>
                <w:rFonts w:cstheme="minorHAnsi"/>
                <w:strike/>
                <w:color w:val="00B050"/>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0AF597A" w14:textId="77777777" w:rsidR="005D5D66" w:rsidRPr="0073260C" w:rsidRDefault="005D5D66" w:rsidP="002C09AB">
            <w:pPr>
              <w:tabs>
                <w:tab w:val="left" w:pos="289"/>
              </w:tabs>
              <w:suppressAutoHyphens/>
              <w:spacing w:after="0" w:line="240" w:lineRule="auto"/>
              <w:jc w:val="both"/>
              <w:rPr>
                <w:rFonts w:cstheme="minorHAnsi"/>
                <w:strike/>
                <w:color w:val="00B050"/>
                <w:sz w:val="16"/>
                <w:szCs w:val="16"/>
              </w:rPr>
            </w:pPr>
            <w:r w:rsidRPr="0073260C">
              <w:rPr>
                <w:rFonts w:cstheme="minorHAnsi"/>
                <w:strike/>
                <w:color w:val="00B050"/>
                <w:sz w:val="16"/>
                <w:szCs w:val="16"/>
              </w:rPr>
              <w:t xml:space="preserve">V prípade rozdelenia jedného podniku na dva či viac samostatných podnikov sa pomoc, </w:t>
            </w:r>
            <w:r w:rsidRPr="0073260C">
              <w:rPr>
                <w:rFonts w:cstheme="minorHAnsi"/>
                <w:i/>
                <w:iCs/>
                <w:strike/>
                <w:color w:val="00B050"/>
                <w:sz w:val="16"/>
                <w:szCs w:val="16"/>
              </w:rPr>
              <w:t xml:space="preserve"> </w:t>
            </w:r>
            <w:r w:rsidRPr="0073260C">
              <w:rPr>
                <w:rFonts w:cstheme="minorHAnsi"/>
                <w:strike/>
                <w:color w:val="00B050"/>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02086614" w14:textId="3578117F" w:rsidR="005D5D66" w:rsidRPr="0073260C" w:rsidRDefault="005D5D66" w:rsidP="002C09AB">
            <w:pPr>
              <w:pStyle w:val="Textkomentra"/>
              <w:spacing w:after="0" w:line="240" w:lineRule="auto"/>
              <w:jc w:val="both"/>
              <w:rPr>
                <w:rFonts w:cstheme="minorHAnsi"/>
                <w:i/>
                <w:strike/>
                <w:color w:val="00B050"/>
                <w:sz w:val="16"/>
                <w:szCs w:val="16"/>
              </w:rPr>
            </w:pPr>
            <w:r w:rsidRPr="0073260C">
              <w:rPr>
                <w:rFonts w:cstheme="minorHAnsi"/>
                <w:i/>
                <w:strike/>
                <w:color w:val="00B050"/>
                <w:sz w:val="16"/>
                <w:szCs w:val="16"/>
              </w:rPr>
              <w:t xml:space="preserve">V prípade oprávnených operácií v rámci tohto </w:t>
            </w:r>
            <w:proofErr w:type="spellStart"/>
            <w:r w:rsidRPr="0073260C">
              <w:rPr>
                <w:rFonts w:cstheme="minorHAnsi"/>
                <w:i/>
                <w:strike/>
                <w:color w:val="00B050"/>
                <w:sz w:val="16"/>
                <w:szCs w:val="16"/>
              </w:rPr>
              <w:t>podopatrenia</w:t>
            </w:r>
            <w:proofErr w:type="spellEnd"/>
            <w:r w:rsidRPr="0073260C">
              <w:rPr>
                <w:rFonts w:cstheme="minorHAnsi"/>
                <w:i/>
                <w:strike/>
                <w:color w:val="00B050"/>
                <w:sz w:val="16"/>
                <w:szCs w:val="16"/>
              </w:rPr>
              <w:t xml:space="preserve"> je maximálna výška minimálnej pomoci na jeden oprávnený projekt 100 000 Eur, za predpokladu dodržania stropov uvedených v schéme de </w:t>
            </w:r>
            <w:proofErr w:type="spellStart"/>
            <w:r w:rsidRPr="0073260C">
              <w:rPr>
                <w:rFonts w:cstheme="minorHAnsi"/>
                <w:i/>
                <w:strike/>
                <w:color w:val="00B050"/>
                <w:sz w:val="16"/>
                <w:szCs w:val="16"/>
              </w:rPr>
              <w:t>minimis</w:t>
            </w:r>
            <w:proofErr w:type="spellEnd"/>
            <w:r w:rsidRPr="0073260C">
              <w:rPr>
                <w:rFonts w:cstheme="minorHAnsi"/>
                <w:i/>
                <w:strike/>
                <w:color w:val="00B050"/>
                <w:sz w:val="16"/>
                <w:szCs w:val="16"/>
              </w:rPr>
              <w:t xml:space="preserve"> (</w:t>
            </w:r>
            <w:r w:rsidRPr="0073260C">
              <w:rPr>
                <w:rFonts w:cstheme="minorHAnsi"/>
                <w:b/>
                <w:bCs/>
                <w:strike/>
                <w:color w:val="00B050"/>
                <w:sz w:val="16"/>
                <w:szCs w:val="16"/>
              </w:rPr>
              <w:t xml:space="preserve">DM – 4/2018 </w:t>
            </w:r>
            <w:r w:rsidR="00623159" w:rsidRPr="0073260C">
              <w:rPr>
                <w:rFonts w:cstheme="minorHAnsi"/>
                <w:b/>
                <w:bCs/>
                <w:strike/>
                <w:color w:val="00B050"/>
                <w:sz w:val="16"/>
                <w:szCs w:val="16"/>
              </w:rPr>
              <w:t>v platnom znení</w:t>
            </w:r>
            <w:r w:rsidRPr="0073260C">
              <w:rPr>
                <w:rFonts w:cstheme="minorHAnsi"/>
                <w:b/>
                <w:bCs/>
                <w:strike/>
                <w:color w:val="00B050"/>
                <w:sz w:val="16"/>
                <w:szCs w:val="16"/>
              </w:rPr>
              <w:t>) v</w:t>
            </w:r>
            <w:r w:rsidRPr="0073260C">
              <w:rPr>
                <w:rFonts w:cstheme="minorHAnsi"/>
                <w:i/>
                <w:strike/>
                <w:color w:val="00B050"/>
                <w:sz w:val="16"/>
                <w:szCs w:val="16"/>
              </w:rPr>
              <w:t> bodoch J.1, (200 000) resp. J.2 (100 000) Uvedené platí pre celé územie Slovenskej republiky.</w:t>
            </w:r>
          </w:p>
          <w:p w14:paraId="604B0A02" w14:textId="77777777" w:rsidR="005D5D66" w:rsidRPr="0073260C" w:rsidRDefault="005D5D66"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2C5411FF" w14:textId="77777777" w:rsidR="005D5D66" w:rsidRPr="0073260C" w:rsidRDefault="005D5D66" w:rsidP="004800B7">
            <w:pPr>
              <w:pStyle w:val="Default"/>
              <w:keepLines/>
              <w:widowControl w:val="0"/>
              <w:numPr>
                <w:ilvl w:val="0"/>
                <w:numId w:val="325"/>
              </w:numPr>
              <w:ind w:left="222" w:hanging="14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15 - Čestné vyhlásenie žiadateľa)</w:t>
            </w:r>
          </w:p>
          <w:p w14:paraId="1F01BE57" w14:textId="4928F2D8" w:rsidR="005D5D66" w:rsidRPr="0073260C" w:rsidRDefault="005D5D66" w:rsidP="004800B7">
            <w:pPr>
              <w:pStyle w:val="Default"/>
              <w:keepLines/>
              <w:widowControl w:val="0"/>
              <w:numPr>
                <w:ilvl w:val="0"/>
                <w:numId w:val="325"/>
              </w:numPr>
              <w:ind w:left="222" w:hanging="142"/>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 xml:space="preserve">Vyhlásenie žiadateľa o minimálnu pomoc (Príloha č. 11B),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p>
          <w:p w14:paraId="55CEC18C" w14:textId="0494B0B5" w:rsidR="005D5D66" w:rsidRPr="0073260C" w:rsidRDefault="005D5D66"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D8CC179" w14:textId="55D5B09E" w:rsidR="005D5D66" w:rsidRPr="0073260C" w:rsidRDefault="005D5D66" w:rsidP="004800B7">
            <w:pPr>
              <w:pStyle w:val="Textkomentra"/>
              <w:numPr>
                <w:ilvl w:val="0"/>
                <w:numId w:val="323"/>
              </w:numPr>
              <w:spacing w:after="0" w:line="240" w:lineRule="auto"/>
              <w:ind w:left="206" w:hanging="206"/>
              <w:rPr>
                <w:rFonts w:cstheme="minorHAnsi"/>
                <w:strike/>
                <w:color w:val="00B050"/>
              </w:rPr>
            </w:pPr>
            <w:r w:rsidRPr="0073260C">
              <w:rPr>
                <w:rFonts w:cstheme="minorHAnsi"/>
                <w:strike/>
                <w:color w:val="00B050"/>
                <w:sz w:val="16"/>
                <w:szCs w:val="16"/>
              </w:rPr>
              <w:t>v zmysle dokumentácie uvedenej  v časti  „Forma a spôsob preukázania splnenia PPP“</w:t>
            </w:r>
          </w:p>
          <w:p w14:paraId="20EFC7BB" w14:textId="7F7A4E14" w:rsidR="005D5D66" w:rsidRPr="0073260C" w:rsidRDefault="005D5D66" w:rsidP="002C09AB">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termín pre preukázanie splnenia PPP</w:t>
            </w:r>
          </w:p>
          <w:p w14:paraId="5BCD4159" w14:textId="491729AC" w:rsidR="005D5D66" w:rsidRPr="0073260C" w:rsidRDefault="005D5D66" w:rsidP="004800B7">
            <w:pPr>
              <w:pStyle w:val="Odsekzoznamu"/>
              <w:numPr>
                <w:ilvl w:val="0"/>
                <w:numId w:val="323"/>
              </w:numPr>
              <w:spacing w:after="0" w:line="240" w:lineRule="auto"/>
              <w:ind w:left="215" w:hanging="215"/>
              <w:jc w:val="both"/>
              <w:rPr>
                <w:rFonts w:cstheme="minorHAnsi"/>
                <w:bCs/>
                <w:strike/>
                <w:color w:val="00B050"/>
                <w:sz w:val="16"/>
                <w:szCs w:val="16"/>
              </w:rPr>
            </w:pPr>
            <w:r w:rsidRPr="0073260C">
              <w:rPr>
                <w:rFonts w:cstheme="minorHAnsi"/>
                <w:bCs/>
                <w:strike/>
                <w:color w:val="00B050"/>
                <w:sz w:val="16"/>
                <w:szCs w:val="16"/>
              </w:rPr>
              <w:t>Vyhlásenie žiadateľa</w:t>
            </w:r>
            <w:r w:rsidRPr="0073260C">
              <w:rPr>
                <w:rFonts w:cstheme="minorHAnsi"/>
                <w:strike/>
                <w:color w:val="00B050"/>
                <w:sz w:val="16"/>
                <w:szCs w:val="16"/>
              </w:rPr>
              <w:t xml:space="preserve"> </w:t>
            </w:r>
            <w:r w:rsidRPr="0073260C">
              <w:rPr>
                <w:rFonts w:cstheme="minorHAnsi"/>
                <w:bCs/>
                <w:strike/>
                <w:color w:val="00B050"/>
                <w:sz w:val="16"/>
                <w:szCs w:val="16"/>
              </w:rPr>
              <w:t>o minimálnu pomoc (Príloha č. 11B)</w:t>
            </w:r>
            <w:r w:rsidRPr="0073260C">
              <w:rPr>
                <w:rFonts w:cstheme="minorHAnsi"/>
                <w:strike/>
                <w:color w:val="00B050"/>
                <w:sz w:val="16"/>
                <w:szCs w:val="16"/>
              </w:rPr>
              <w:t xml:space="preserve"> - 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V prípade predloženia prílohy ku dňu doplnenia chýbajúcich náležitostí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zmysle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 </w:t>
            </w:r>
            <w:r w:rsidRPr="0073260C">
              <w:rPr>
                <w:rFonts w:cstheme="minorHAnsi"/>
                <w:bCs/>
                <w:strike/>
                <w:color w:val="00B050"/>
                <w:sz w:val="16"/>
                <w:szCs w:val="16"/>
              </w:rPr>
              <w:t xml:space="preserve">je možné, aby príloha bola vypracovaná (podpísaná) aj po termíne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najneskôr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r w:rsidRPr="0073260C">
              <w:rPr>
                <w:rFonts w:cstheme="minorHAnsi"/>
                <w:strike/>
                <w:color w:val="00B050"/>
                <w:sz w:val="16"/>
                <w:szCs w:val="16"/>
              </w:rPr>
              <w:t xml:space="preserve">v zmysle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w:t>
            </w:r>
            <w:r w:rsidRPr="0073260C">
              <w:rPr>
                <w:rFonts w:cstheme="minorHAnsi"/>
                <w:bCs/>
                <w:strike/>
                <w:color w:val="00B050"/>
                <w:sz w:val="16"/>
                <w:szCs w:val="16"/>
              </w:rPr>
              <w:t>.</w:t>
            </w:r>
          </w:p>
        </w:tc>
      </w:tr>
      <w:tr w:rsidR="0073260C" w:rsidRPr="0073260C" w14:paraId="4244CBC5" w14:textId="77777777" w:rsidTr="005D5D66">
        <w:trPr>
          <w:trHeight w:val="284"/>
        </w:trPr>
        <w:tc>
          <w:tcPr>
            <w:tcW w:w="202" w:type="pct"/>
            <w:shd w:val="clear" w:color="auto" w:fill="auto"/>
            <w:vAlign w:val="center"/>
          </w:tcPr>
          <w:p w14:paraId="6380C002" w14:textId="4C732261" w:rsidR="005D5D66" w:rsidRPr="0073260C" w:rsidRDefault="005D5D66" w:rsidP="002C09AB">
            <w:pPr>
              <w:pStyle w:val="Default"/>
              <w:keepLines/>
              <w:widowControl w:val="0"/>
              <w:jc w:val="center"/>
              <w:rPr>
                <w:rFonts w:asciiTheme="minorHAnsi" w:hAnsiTheme="minorHAnsi" w:cstheme="minorHAnsi"/>
                <w:b/>
                <w:strike/>
                <w:color w:val="00B050"/>
                <w:sz w:val="16"/>
                <w:szCs w:val="16"/>
              </w:rPr>
            </w:pPr>
            <w:r w:rsidRPr="0073260C">
              <w:rPr>
                <w:rFonts w:asciiTheme="minorHAnsi" w:hAnsiTheme="minorHAnsi" w:cstheme="minorHAnsi"/>
                <w:b/>
                <w:strike/>
                <w:color w:val="00B050"/>
                <w:sz w:val="16"/>
                <w:szCs w:val="16"/>
              </w:rPr>
              <w:t>4.2.</w:t>
            </w:r>
          </w:p>
        </w:tc>
        <w:tc>
          <w:tcPr>
            <w:tcW w:w="4798" w:type="pct"/>
            <w:gridSpan w:val="2"/>
            <w:shd w:val="clear" w:color="auto" w:fill="auto"/>
            <w:vAlign w:val="center"/>
          </w:tcPr>
          <w:p w14:paraId="53D2061C" w14:textId="77777777" w:rsidR="005D5D66" w:rsidRPr="0073260C" w:rsidRDefault="005D5D66" w:rsidP="002C09AB">
            <w:pPr>
              <w:pStyle w:val="Default"/>
              <w:keepLines/>
              <w:widowControl w:val="0"/>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Výpočet intenzity pomoci</w:t>
            </w:r>
          </w:p>
          <w:p w14:paraId="3B414EFE" w14:textId="77777777" w:rsidR="005D5D66" w:rsidRPr="0073260C" w:rsidRDefault="005D5D66" w:rsidP="002C09A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Na účely výpočtu intenzity pomoci a oprávnených nákladov sa použijú číselné údaje pred odpočítaním daní alebo iných poplatkov.</w:t>
            </w:r>
          </w:p>
          <w:p w14:paraId="5380328D" w14:textId="77777777" w:rsidR="005D5D66" w:rsidRPr="0073260C" w:rsidRDefault="005D5D66" w:rsidP="002C09A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8" w:history="1">
              <w:r w:rsidRPr="0073260C">
                <w:rPr>
                  <w:rStyle w:val="Hypertextovprepojenie"/>
                  <w:rFonts w:asciiTheme="minorHAnsi" w:hAnsiTheme="minorHAnsi" w:cstheme="minorHAnsi"/>
                  <w:strike/>
                  <w:color w:val="00B050"/>
                  <w:sz w:val="16"/>
                  <w:szCs w:val="16"/>
                </w:rPr>
                <w:t>www.statnapomoc.sk</w:t>
              </w:r>
            </w:hyperlink>
          </w:p>
          <w:p w14:paraId="7CBA6317" w14:textId="77777777" w:rsidR="005D5D66" w:rsidRPr="0073260C" w:rsidRDefault="005D5D66"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5D51734F" w14:textId="71866093" w:rsidR="005D5D66" w:rsidRPr="0073260C" w:rsidRDefault="005D5D66" w:rsidP="004800B7">
            <w:pPr>
              <w:pStyle w:val="Default"/>
              <w:keepLines/>
              <w:widowControl w:val="0"/>
              <w:numPr>
                <w:ilvl w:val="0"/>
                <w:numId w:val="326"/>
              </w:numPr>
              <w:ind w:left="222" w:hanging="22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Výpočet diskontovanej výšky pomoci pri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(len v prípade presného plánu </w:t>
            </w:r>
            <w:proofErr w:type="spellStart"/>
            <w:r w:rsidRPr="0073260C">
              <w:rPr>
                <w:rFonts w:asciiTheme="minorHAnsi" w:hAnsiTheme="minorHAnsi" w:cstheme="minorHAnsi"/>
                <w:strike/>
                <w:color w:val="00B050"/>
                <w:sz w:val="16"/>
                <w:szCs w:val="16"/>
              </w:rPr>
              <w:t>ŽoP</w:t>
            </w:r>
            <w:proofErr w:type="spellEnd"/>
            <w:r w:rsidRPr="0073260C">
              <w:rPr>
                <w:rFonts w:asciiTheme="minorHAnsi" w:hAnsiTheme="minorHAnsi" w:cstheme="minorHAnsi"/>
                <w:strike/>
                <w:color w:val="00B050"/>
                <w:sz w:val="16"/>
                <w:szCs w:val="16"/>
              </w:rPr>
              <w:t xml:space="preserve">  a uplatnenia schémy minimálnej pomoci),</w:t>
            </w:r>
            <w:r w:rsidRPr="0073260C">
              <w:rPr>
                <w:rFonts w:asciiTheme="minorHAnsi" w:hAnsiTheme="minorHAnsi" w:cstheme="minorHAnsi"/>
                <w:b/>
                <w:strike/>
                <w:color w:val="00B050"/>
                <w:sz w:val="16"/>
                <w:szCs w:val="16"/>
              </w:rPr>
              <w:t xml:space="preserve">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 </w:t>
            </w:r>
          </w:p>
          <w:p w14:paraId="405D0817" w14:textId="77777777" w:rsidR="005D5D66" w:rsidRPr="0073260C" w:rsidRDefault="005D5D66"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5B31A8A8" w14:textId="41707E52" w:rsidR="005D5D66" w:rsidRPr="0073260C" w:rsidRDefault="005D5D66" w:rsidP="004800B7">
            <w:pPr>
              <w:pStyle w:val="Textkomentra"/>
              <w:numPr>
                <w:ilvl w:val="0"/>
                <w:numId w:val="323"/>
              </w:numPr>
              <w:spacing w:after="0" w:line="240" w:lineRule="auto"/>
              <w:ind w:left="206" w:hanging="206"/>
              <w:rPr>
                <w:rFonts w:cstheme="minorHAnsi"/>
                <w:strike/>
                <w:color w:val="00B050"/>
              </w:rPr>
            </w:pPr>
            <w:r w:rsidRPr="0073260C">
              <w:rPr>
                <w:rFonts w:cstheme="minorHAnsi"/>
                <w:strike/>
                <w:color w:val="00B050"/>
                <w:sz w:val="16"/>
                <w:szCs w:val="16"/>
              </w:rPr>
              <w:t>v zmysle v zmysle dokumentácie uvedenej  v časti  „Forma a spôsob preukázania splnenia PPP“</w:t>
            </w:r>
          </w:p>
          <w:p w14:paraId="003C0B97" w14:textId="69338316" w:rsidR="005D5D66" w:rsidRPr="0073260C" w:rsidRDefault="005D5D66" w:rsidP="002C09AB">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termín pre preukázanie splnenia PPP</w:t>
            </w:r>
          </w:p>
          <w:p w14:paraId="3CAFE083" w14:textId="1A954DCA" w:rsidR="005D5D66" w:rsidRPr="0073260C" w:rsidRDefault="005D5D66" w:rsidP="004800B7">
            <w:pPr>
              <w:pStyle w:val="Odsekzoznamu"/>
              <w:numPr>
                <w:ilvl w:val="0"/>
                <w:numId w:val="323"/>
              </w:numPr>
              <w:spacing w:after="0" w:line="240" w:lineRule="auto"/>
              <w:ind w:left="215" w:hanging="215"/>
              <w:jc w:val="both"/>
              <w:rPr>
                <w:rFonts w:cstheme="minorHAnsi"/>
                <w:strike/>
                <w:color w:val="00B050"/>
                <w:sz w:val="16"/>
                <w:szCs w:val="16"/>
              </w:rPr>
            </w:pPr>
            <w:r w:rsidRPr="0073260C">
              <w:rPr>
                <w:rFonts w:cstheme="minorHAnsi"/>
                <w:bCs/>
                <w:strike/>
                <w:color w:val="00B050"/>
                <w:sz w:val="16"/>
                <w:szCs w:val="16"/>
              </w:rPr>
              <w:t xml:space="preserve">Výpočet diskontovanej výšky pomoci pri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(len v prípade, že je známy počet a časový horizont predkladania </w:t>
            </w:r>
            <w:proofErr w:type="spellStart"/>
            <w:r w:rsidRPr="0073260C">
              <w:rPr>
                <w:rFonts w:cstheme="minorHAnsi"/>
                <w:bCs/>
                <w:strike/>
                <w:color w:val="00B050"/>
                <w:sz w:val="16"/>
                <w:szCs w:val="16"/>
              </w:rPr>
              <w:t>ŽoP</w:t>
            </w:r>
            <w:proofErr w:type="spellEnd"/>
            <w:r w:rsidRPr="0073260C">
              <w:rPr>
                <w:rFonts w:cstheme="minorHAnsi"/>
                <w:bCs/>
                <w:strike/>
                <w:color w:val="00B050"/>
                <w:sz w:val="16"/>
                <w:szCs w:val="16"/>
              </w:rPr>
              <w:t xml:space="preserve"> a uplatnenia schémy minimálnej pomoci) - príloha musí byť predložená riadne spolu so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resp. najneskôr ku dňu doplnenia chýbajúcich náležitostí na základe prvej výzvy na doplnenie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zo strany príslušnej MAS. V prípade predloženia prílohy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v zmysle výzvy na doplnenie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je možné, aby príloha bola vypracovaná (podpísaná) aj po termíne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najneskôr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w:t>
            </w:r>
          </w:p>
        </w:tc>
      </w:tr>
      <w:tr w:rsidR="0073260C" w:rsidRPr="0073260C" w14:paraId="6F91E06B" w14:textId="77777777" w:rsidTr="008B660B">
        <w:trPr>
          <w:trHeight w:val="284"/>
        </w:trPr>
        <w:tc>
          <w:tcPr>
            <w:tcW w:w="5000" w:type="pct"/>
            <w:gridSpan w:val="3"/>
            <w:shd w:val="clear" w:color="auto" w:fill="FFC000"/>
            <w:vAlign w:val="center"/>
          </w:tcPr>
          <w:p w14:paraId="6E3E856F" w14:textId="56C1A9AE" w:rsidR="00D51E96" w:rsidRPr="0073260C" w:rsidRDefault="00D51E96" w:rsidP="00F76ECB">
            <w:pPr>
              <w:pStyle w:val="Default"/>
              <w:keepLines/>
              <w:widowControl w:val="0"/>
              <w:jc w:val="center"/>
              <w:rPr>
                <w:rFonts w:asciiTheme="minorHAnsi" w:hAnsiTheme="minorHAnsi" w:cstheme="minorHAnsi"/>
                <w:b/>
                <w:strike/>
                <w:color w:val="00B050"/>
                <w:sz w:val="28"/>
                <w:szCs w:val="28"/>
              </w:rPr>
            </w:pPr>
            <w:r w:rsidRPr="0073260C">
              <w:rPr>
                <w:rFonts w:asciiTheme="minorHAnsi" w:hAnsiTheme="minorHAnsi" w:cstheme="minorHAnsi"/>
                <w:b/>
                <w:strike/>
                <w:color w:val="00B050"/>
                <w:sz w:val="28"/>
                <w:szCs w:val="28"/>
              </w:rPr>
              <w:t>3</w:t>
            </w:r>
            <w:r w:rsidR="00AB1357" w:rsidRPr="0073260C">
              <w:rPr>
                <w:rFonts w:asciiTheme="minorHAnsi" w:hAnsiTheme="minorHAnsi" w:cstheme="minorHAnsi"/>
                <w:b/>
                <w:strike/>
                <w:color w:val="00B050"/>
                <w:sz w:val="28"/>
                <w:szCs w:val="28"/>
              </w:rPr>
              <w:t>.1.3</w:t>
            </w:r>
            <w:r w:rsidRPr="0073260C">
              <w:rPr>
                <w:rFonts w:asciiTheme="minorHAnsi" w:hAnsiTheme="minorHAnsi" w:cstheme="minorHAnsi"/>
                <w:b/>
                <w:strike/>
                <w:color w:val="00B050"/>
                <w:sz w:val="28"/>
                <w:szCs w:val="28"/>
              </w:rPr>
              <w:t xml:space="preserve"> KRITÉRIA PRE VÝBER PROJEKTOV</w:t>
            </w:r>
          </w:p>
        </w:tc>
      </w:tr>
      <w:tr w:rsidR="0073260C" w:rsidRPr="0073260C" w14:paraId="2CCCF2D4" w14:textId="77777777" w:rsidTr="008B660B">
        <w:trPr>
          <w:trHeight w:val="284"/>
        </w:trPr>
        <w:tc>
          <w:tcPr>
            <w:tcW w:w="5000" w:type="pct"/>
            <w:gridSpan w:val="3"/>
            <w:shd w:val="clear" w:color="auto" w:fill="FFE599" w:themeFill="accent4" w:themeFillTint="66"/>
            <w:vAlign w:val="center"/>
          </w:tcPr>
          <w:p w14:paraId="4A5B54B1" w14:textId="786CABC3" w:rsidR="00D51E96" w:rsidRPr="0073260C" w:rsidRDefault="00D51E96" w:rsidP="00F76ECB">
            <w:pPr>
              <w:pStyle w:val="Default"/>
              <w:keepLines/>
              <w:widowControl w:val="0"/>
              <w:rPr>
                <w:rFonts w:asciiTheme="minorHAnsi" w:hAnsiTheme="minorHAnsi" w:cstheme="minorHAnsi"/>
                <w:b/>
                <w:strike/>
                <w:color w:val="00B050"/>
                <w:sz w:val="20"/>
                <w:szCs w:val="20"/>
              </w:rPr>
            </w:pPr>
            <w:r w:rsidRPr="0073260C">
              <w:rPr>
                <w:rFonts w:asciiTheme="minorHAnsi" w:hAnsiTheme="minorHAnsi" w:cstheme="minorHAnsi"/>
                <w:b/>
                <w:strike/>
                <w:color w:val="00B050"/>
                <w:sz w:val="22"/>
                <w:szCs w:val="22"/>
              </w:rPr>
              <w:t>VÝBEROVÉ KRITÉRIA PRE VÝBER PROJEKTOV</w:t>
            </w:r>
            <w:r w:rsidR="00965A34" w:rsidRPr="0073260C">
              <w:rPr>
                <w:rStyle w:val="Odkaznapoznmkupodiarou"/>
                <w:rFonts w:asciiTheme="minorHAnsi" w:hAnsiTheme="minorHAnsi" w:cstheme="minorHAnsi"/>
                <w:b/>
                <w:strike/>
                <w:color w:val="00B050"/>
                <w:sz w:val="22"/>
                <w:szCs w:val="22"/>
              </w:rPr>
              <w:footnoteReference w:id="87"/>
            </w:r>
          </w:p>
        </w:tc>
      </w:tr>
      <w:tr w:rsidR="0073260C" w:rsidRPr="0073260C" w14:paraId="0883380D" w14:textId="77777777" w:rsidTr="008B660B">
        <w:trPr>
          <w:trHeight w:val="284"/>
        </w:trPr>
        <w:tc>
          <w:tcPr>
            <w:tcW w:w="202" w:type="pct"/>
            <w:shd w:val="clear" w:color="auto" w:fill="FFF2CC" w:themeFill="accent4" w:themeFillTint="33"/>
            <w:vAlign w:val="center"/>
          </w:tcPr>
          <w:p w14:paraId="4D8C7167" w14:textId="77777777" w:rsidR="00D51E96" w:rsidRPr="0073260C" w:rsidRDefault="00D51E96" w:rsidP="00F76EC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98" w:type="pct"/>
            <w:gridSpan w:val="2"/>
            <w:shd w:val="clear" w:color="auto" w:fill="FFF2CC" w:themeFill="accent4" w:themeFillTint="33"/>
            <w:vAlign w:val="center"/>
          </w:tcPr>
          <w:p w14:paraId="1FE753B6"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8"/>
                <w:szCs w:val="18"/>
              </w:rPr>
              <w:t>Popis a preukázanie kritéria</w:t>
            </w:r>
          </w:p>
        </w:tc>
      </w:tr>
      <w:tr w:rsidR="0073260C" w:rsidRPr="0073260C" w14:paraId="7C5CA24F" w14:textId="77777777" w:rsidTr="00F76ECB">
        <w:trPr>
          <w:trHeight w:val="284"/>
        </w:trPr>
        <w:tc>
          <w:tcPr>
            <w:tcW w:w="202" w:type="pct"/>
            <w:shd w:val="clear" w:color="auto" w:fill="auto"/>
            <w:vAlign w:val="center"/>
          </w:tcPr>
          <w:p w14:paraId="2D09F06A"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798" w:type="pct"/>
            <w:gridSpan w:val="2"/>
            <w:shd w:val="clear" w:color="auto" w:fill="auto"/>
            <w:vAlign w:val="center"/>
          </w:tcPr>
          <w:p w14:paraId="7158D3FE" w14:textId="77777777" w:rsidR="00D51E96" w:rsidRPr="0073260C" w:rsidRDefault="00D51E96" w:rsidP="00F76ECB">
            <w:pPr>
              <w:spacing w:after="0" w:line="240" w:lineRule="auto"/>
              <w:rPr>
                <w:rFonts w:cstheme="minorHAnsi"/>
                <w:b/>
                <w:strike/>
                <w:color w:val="00B050"/>
                <w:sz w:val="16"/>
                <w:szCs w:val="16"/>
              </w:rPr>
            </w:pPr>
            <w:r w:rsidRPr="0073260C">
              <w:rPr>
                <w:rFonts w:cstheme="minorHAnsi"/>
                <w:b/>
                <w:strike/>
                <w:color w:val="00B050"/>
                <w:sz w:val="16"/>
                <w:szCs w:val="16"/>
              </w:rPr>
              <w:t>Príspevok aspoň k jednej </w:t>
            </w:r>
            <w:proofErr w:type="spellStart"/>
            <w:r w:rsidRPr="0073260C">
              <w:rPr>
                <w:rFonts w:cstheme="minorHAnsi"/>
                <w:b/>
                <w:strike/>
                <w:color w:val="00B050"/>
                <w:sz w:val="16"/>
                <w:szCs w:val="16"/>
              </w:rPr>
              <w:t>fokusovej</w:t>
            </w:r>
            <w:proofErr w:type="spellEnd"/>
            <w:r w:rsidRPr="0073260C">
              <w:rPr>
                <w:rFonts w:cstheme="minorHAnsi"/>
                <w:b/>
                <w:strike/>
                <w:color w:val="00B050"/>
                <w:sz w:val="16"/>
                <w:szCs w:val="16"/>
              </w:rPr>
              <w:t xml:space="preserve"> oblasti </w:t>
            </w:r>
          </w:p>
          <w:p w14:paraId="77C9AE08" w14:textId="77777777" w:rsidR="00D51E96" w:rsidRPr="0073260C" w:rsidRDefault="00D51E96" w:rsidP="00F76ECB">
            <w:pPr>
              <w:pStyle w:val="Standard"/>
              <w:tabs>
                <w:tab w:val="left" w:pos="709"/>
              </w:tabs>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Príspevok aspoň k jednej </w:t>
            </w:r>
            <w:proofErr w:type="spellStart"/>
            <w:r w:rsidRPr="0073260C">
              <w:rPr>
                <w:rFonts w:asciiTheme="minorHAnsi" w:hAnsiTheme="minorHAnsi" w:cstheme="minorHAnsi"/>
                <w:strike/>
                <w:color w:val="00B050"/>
                <w:sz w:val="16"/>
                <w:szCs w:val="16"/>
              </w:rPr>
              <w:t>fokusovej</w:t>
            </w:r>
            <w:proofErr w:type="spellEnd"/>
            <w:r w:rsidRPr="0073260C">
              <w:rPr>
                <w:rFonts w:asciiTheme="minorHAnsi" w:hAnsiTheme="minorHAnsi" w:cstheme="minorHAnsi"/>
                <w:strike/>
                <w:color w:val="00B050"/>
                <w:sz w:val="16"/>
                <w:szCs w:val="16"/>
              </w:rPr>
              <w:t xml:space="preserve"> oblasti PRV SR 2014 - 2022 v rámci stratégie CLLD.</w:t>
            </w:r>
          </w:p>
          <w:p w14:paraId="0F26655E"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F0B6F62" w14:textId="77777777" w:rsidR="00D51E96" w:rsidRPr="0073260C" w:rsidRDefault="00D51E96" w:rsidP="000E4642">
            <w:pPr>
              <w:pStyle w:val="Odsekzoznamu"/>
              <w:numPr>
                <w:ilvl w:val="0"/>
                <w:numId w:val="39"/>
              </w:numPr>
              <w:spacing w:after="0" w:line="240" w:lineRule="auto"/>
              <w:ind w:left="134" w:hanging="142"/>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04BCF133"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5F7DE8E6" w14:textId="77777777" w:rsidR="00D51E96" w:rsidRPr="0073260C" w:rsidRDefault="00D51E96" w:rsidP="000E4642">
            <w:pPr>
              <w:pStyle w:val="Textkomentra"/>
              <w:numPr>
                <w:ilvl w:val="0"/>
                <w:numId w:val="39"/>
              </w:numPr>
              <w:spacing w:after="0" w:line="240" w:lineRule="auto"/>
              <w:ind w:left="134" w:hanging="142"/>
              <w:rPr>
                <w:rFonts w:cstheme="minorHAnsi"/>
                <w:strike/>
                <w:color w:val="00B050"/>
              </w:rPr>
            </w:pPr>
            <w:r w:rsidRPr="0073260C">
              <w:rPr>
                <w:rFonts w:cstheme="minorHAnsi"/>
                <w:strike/>
                <w:color w:val="00B050"/>
                <w:sz w:val="16"/>
                <w:szCs w:val="16"/>
              </w:rPr>
              <w:t>v zmysle dokumentácie uvedenej   v časti  „Forma a spôsob preukázania splnenia kritéria“</w:t>
            </w:r>
          </w:p>
        </w:tc>
      </w:tr>
      <w:tr w:rsidR="0073260C" w:rsidRPr="0073260C" w14:paraId="024ECC04" w14:textId="77777777" w:rsidTr="00F76ECB">
        <w:trPr>
          <w:trHeight w:val="284"/>
        </w:trPr>
        <w:tc>
          <w:tcPr>
            <w:tcW w:w="202" w:type="pct"/>
            <w:shd w:val="clear" w:color="auto" w:fill="auto"/>
            <w:vAlign w:val="center"/>
          </w:tcPr>
          <w:p w14:paraId="08CB99FA"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2.</w:t>
            </w:r>
          </w:p>
        </w:tc>
        <w:tc>
          <w:tcPr>
            <w:tcW w:w="4798" w:type="pct"/>
            <w:gridSpan w:val="2"/>
            <w:shd w:val="clear" w:color="auto" w:fill="auto"/>
            <w:vAlign w:val="center"/>
          </w:tcPr>
          <w:p w14:paraId="05DEC73E" w14:textId="77777777" w:rsidR="00D51E96" w:rsidRPr="0073260C" w:rsidRDefault="00D51E96" w:rsidP="00F76ECB">
            <w:pPr>
              <w:spacing w:after="0" w:line="240" w:lineRule="auto"/>
              <w:rPr>
                <w:rFonts w:cstheme="minorHAnsi"/>
                <w:b/>
                <w:strike/>
                <w:color w:val="00B050"/>
                <w:sz w:val="16"/>
                <w:szCs w:val="16"/>
              </w:rPr>
            </w:pPr>
            <w:r w:rsidRPr="0073260C">
              <w:rPr>
                <w:rFonts w:cstheme="minorHAnsi"/>
                <w:b/>
                <w:strike/>
                <w:color w:val="00B050"/>
                <w:sz w:val="16"/>
                <w:szCs w:val="16"/>
              </w:rPr>
              <w:t>Protipovodňové technické diela</w:t>
            </w:r>
          </w:p>
          <w:p w14:paraId="4E8E4A92" w14:textId="77777777" w:rsidR="00D51E96" w:rsidRPr="0073260C" w:rsidRDefault="00D51E96" w:rsidP="00F76ECB">
            <w:pPr>
              <w:suppressAutoHyphens/>
              <w:spacing w:after="0" w:line="240" w:lineRule="auto"/>
              <w:jc w:val="both"/>
              <w:rPr>
                <w:rFonts w:cstheme="minorHAnsi"/>
                <w:strike/>
                <w:color w:val="00B050"/>
                <w:sz w:val="16"/>
                <w:szCs w:val="16"/>
              </w:rPr>
            </w:pPr>
            <w:r w:rsidRPr="0073260C">
              <w:rPr>
                <w:rFonts w:cstheme="minorHAnsi"/>
                <w:strike/>
                <w:color w:val="00B050"/>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3CFB3F5"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2378D95" w14:textId="77777777" w:rsidR="00D51E96" w:rsidRPr="0073260C" w:rsidRDefault="00D51E96" w:rsidP="004800B7">
            <w:pPr>
              <w:pStyle w:val="Odsekzoznamu"/>
              <w:numPr>
                <w:ilvl w:val="0"/>
                <w:numId w:val="200"/>
              </w:numPr>
              <w:spacing w:after="0" w:line="240" w:lineRule="auto"/>
              <w:ind w:left="211" w:hanging="211"/>
              <w:jc w:val="both"/>
              <w:rPr>
                <w:rFonts w:cstheme="minorHAnsi"/>
                <w:strike/>
                <w:color w:val="00B050"/>
                <w:sz w:val="16"/>
                <w:szCs w:val="16"/>
              </w:rPr>
            </w:pPr>
            <w:r w:rsidRPr="0073260C">
              <w:rPr>
                <w:rFonts w:cstheme="minorHAnsi"/>
                <w:iCs/>
                <w:strike/>
                <w:color w:val="00B050"/>
                <w:sz w:val="16"/>
                <w:szCs w:val="16"/>
              </w:rPr>
              <w:t>Správcovská zmluva (ak relevantné),</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783F3CDB" w14:textId="77777777" w:rsidR="00D51E96" w:rsidRPr="0073260C" w:rsidRDefault="00D51E96" w:rsidP="004800B7">
            <w:pPr>
              <w:pStyle w:val="Default"/>
              <w:keepLines/>
              <w:widowControl w:val="0"/>
              <w:numPr>
                <w:ilvl w:val="0"/>
                <w:numId w:val="200"/>
              </w:numPr>
              <w:ind w:left="211" w:hanging="211"/>
              <w:jc w:val="both"/>
              <w:rPr>
                <w:rFonts w:asciiTheme="minorHAnsi" w:eastAsia="Times New Roman" w:hAnsiTheme="minorHAnsi" w:cstheme="minorHAnsi"/>
                <w:strike/>
                <w:color w:val="00B050"/>
                <w:sz w:val="16"/>
                <w:szCs w:val="16"/>
              </w:rPr>
            </w:pPr>
            <w:r w:rsidRPr="0073260C">
              <w:rPr>
                <w:rFonts w:asciiTheme="minorHAnsi" w:eastAsia="Times New Roman" w:hAnsiTheme="minorHAnsi" w:cstheme="minorHAnsi"/>
                <w:strike/>
                <w:color w:val="00B050"/>
                <w:sz w:val="16"/>
                <w:szCs w:val="16"/>
              </w:rPr>
              <w:t>Na originály kópie</w:t>
            </w:r>
            <w:r w:rsidRPr="0073260C">
              <w:rPr>
                <w:rFonts w:asciiTheme="minorHAnsi" w:hAnsiTheme="minorHAnsi" w:cstheme="minorHAnsi"/>
                <w:strike/>
                <w:color w:val="00B050"/>
                <w:sz w:val="16"/>
                <w:szCs w:val="16"/>
              </w:rPr>
              <w:t xml:space="preserve"> </w:t>
            </w:r>
            <w:r w:rsidRPr="0073260C">
              <w:rPr>
                <w:rFonts w:asciiTheme="minorHAnsi" w:eastAsia="Times New Roman" w:hAnsiTheme="minorHAnsi" w:cstheme="minorHAnsi"/>
                <w:strike/>
                <w:color w:val="00B050"/>
                <w:sz w:val="16"/>
                <w:szCs w:val="16"/>
              </w:rPr>
              <w:t xml:space="preserve">z katastrálnej mapy situačné zakreslenie plánovanej investície (nepredkladá sa v prípade investícii do strojov),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r w:rsidRPr="0073260C">
              <w:rPr>
                <w:rFonts w:asciiTheme="minorHAnsi" w:eastAsia="Times New Roman" w:hAnsiTheme="minorHAnsi" w:cstheme="minorHAnsi"/>
                <w:strike/>
                <w:color w:val="00B050"/>
                <w:sz w:val="16"/>
                <w:szCs w:val="16"/>
              </w:rPr>
              <w:t xml:space="preserve"> </w:t>
            </w:r>
          </w:p>
          <w:p w14:paraId="2D0E9273" w14:textId="77777777" w:rsidR="00D51E96" w:rsidRPr="0073260C" w:rsidRDefault="00D51E96" w:rsidP="004800B7">
            <w:pPr>
              <w:pStyle w:val="Default"/>
              <w:keepLines/>
              <w:widowControl w:val="0"/>
              <w:numPr>
                <w:ilvl w:val="0"/>
                <w:numId w:val="200"/>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Doklad preukazujúci vlastnícky, resp. iný právny vzťah oprávňujúci užívať predmet projektu alebo doklad k pozemkom na ktorých je plánovaná investícia, pretrvávajúci najmenej päť rokov po predložení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s výnimkou špecifických prípadov - vzťahuje sa len na investície do výstavby a rekonštrukcie objektov. Žiadateľ predkladá jeden z nasledovných výstupov z procesu vysporiadania majetkovo – právnych procesov (podľa relevantnosti): </w:t>
            </w:r>
          </w:p>
          <w:p w14:paraId="2315070B" w14:textId="77777777" w:rsidR="00D51E96" w:rsidRPr="0073260C" w:rsidRDefault="00D51E96" w:rsidP="004800B7">
            <w:pPr>
              <w:pStyle w:val="Odsekzoznamu"/>
              <w:numPr>
                <w:ilvl w:val="0"/>
                <w:numId w:val="200"/>
              </w:numPr>
              <w:spacing w:after="0" w:line="240" w:lineRule="auto"/>
              <w:ind w:left="213" w:hanging="142"/>
              <w:jc w:val="both"/>
              <w:rPr>
                <w:rFonts w:cstheme="minorHAnsi"/>
                <w:strike/>
                <w:color w:val="00B050"/>
                <w:sz w:val="16"/>
                <w:szCs w:val="16"/>
              </w:rPr>
            </w:pPr>
            <w:r w:rsidRPr="0073260C">
              <w:rPr>
                <w:rFonts w:cstheme="minorHAnsi"/>
                <w:strike/>
                <w:color w:val="00B050"/>
                <w:sz w:val="16"/>
                <w:szCs w:val="16"/>
              </w:rPr>
              <w:t xml:space="preserve">Nájomná zmluva/správcovská zmluva alebo iná zmluva uzavretá na obdobie najmenej päť rokov po predložení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78BBEC7C" w14:textId="77777777" w:rsidR="00D51E96" w:rsidRPr="0073260C" w:rsidRDefault="00D51E96" w:rsidP="004800B7">
            <w:pPr>
              <w:pStyle w:val="Odsekzoznamu"/>
              <w:numPr>
                <w:ilvl w:val="0"/>
                <w:numId w:val="200"/>
              </w:numPr>
              <w:spacing w:after="0" w:line="240" w:lineRule="auto"/>
              <w:ind w:left="213" w:hanging="142"/>
              <w:jc w:val="both"/>
              <w:rPr>
                <w:rFonts w:cstheme="minorHAnsi"/>
                <w:strike/>
                <w:color w:val="00B050"/>
                <w:sz w:val="16"/>
                <w:szCs w:val="16"/>
              </w:rPr>
            </w:pPr>
            <w:r w:rsidRPr="0073260C">
              <w:rPr>
                <w:rFonts w:cstheme="minorHAnsi"/>
                <w:strike/>
                <w:color w:val="00B050"/>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5C6C59CA" w14:textId="77777777" w:rsidR="00D51E96" w:rsidRPr="0073260C" w:rsidRDefault="00D51E96" w:rsidP="004800B7">
            <w:pPr>
              <w:pStyle w:val="Odsekzoznamu"/>
              <w:numPr>
                <w:ilvl w:val="0"/>
                <w:numId w:val="200"/>
              </w:numPr>
              <w:spacing w:after="0" w:line="240" w:lineRule="auto"/>
              <w:ind w:left="213" w:hanging="142"/>
              <w:jc w:val="both"/>
              <w:rPr>
                <w:rFonts w:cstheme="minorHAnsi"/>
                <w:strike/>
                <w:color w:val="00B050"/>
                <w:sz w:val="16"/>
                <w:szCs w:val="16"/>
              </w:rPr>
            </w:pPr>
            <w:r w:rsidRPr="0073260C">
              <w:rPr>
                <w:rFonts w:cstheme="minorHAnsi"/>
                <w:strike/>
                <w:color w:val="00B050"/>
                <w:sz w:val="16"/>
                <w:szCs w:val="16"/>
              </w:rPr>
              <w:t xml:space="preserve">Právoplatné stavebné povolenie v zmysle § 66 zákona č. 50/1976 Zb. v znení neskorších predpisov, </w:t>
            </w:r>
            <w:r w:rsidRPr="0073260C">
              <w:rPr>
                <w:rFonts w:eastAsia="Times New Roman" w:cstheme="minorHAnsi"/>
                <w:strike/>
                <w:color w:val="00B050"/>
                <w:sz w:val="16"/>
                <w:szCs w:val="16"/>
              </w:rPr>
              <w:t xml:space="preserve">(originál alebo úradne overená fotokópia), </w:t>
            </w:r>
            <w:proofErr w:type="spellStart"/>
            <w:r w:rsidRPr="0073260C">
              <w:rPr>
                <w:rFonts w:eastAsia="Times New Roman" w:cstheme="minorHAnsi"/>
                <w:b/>
                <w:strike/>
                <w:color w:val="00B050"/>
                <w:sz w:val="16"/>
                <w:szCs w:val="16"/>
              </w:rPr>
              <w:t>sken</w:t>
            </w:r>
            <w:proofErr w:type="spellEnd"/>
            <w:r w:rsidRPr="0073260C">
              <w:rPr>
                <w:rFonts w:eastAsia="Times New Roman" w:cstheme="minorHAnsi"/>
                <w:b/>
                <w:strike/>
                <w:color w:val="00B050"/>
                <w:sz w:val="16"/>
                <w:szCs w:val="16"/>
              </w:rPr>
              <w:t xml:space="preserve"> listinného originálu vo formáte .</w:t>
            </w:r>
            <w:proofErr w:type="spellStart"/>
            <w:r w:rsidRPr="0073260C">
              <w:rPr>
                <w:rFonts w:eastAsia="Times New Roman" w:cstheme="minorHAnsi"/>
                <w:b/>
                <w:strike/>
                <w:color w:val="00B050"/>
                <w:sz w:val="16"/>
                <w:szCs w:val="16"/>
              </w:rPr>
              <w:t>pdf</w:t>
            </w:r>
            <w:proofErr w:type="spellEnd"/>
            <w:r w:rsidRPr="0073260C">
              <w:rPr>
                <w:rFonts w:eastAsia="Times New Roman" w:cstheme="minorHAnsi"/>
                <w:b/>
                <w:strike/>
                <w:color w:val="00B050"/>
                <w:sz w:val="16"/>
                <w:szCs w:val="16"/>
              </w:rPr>
              <w:t xml:space="preserve"> prostredníctvom ITMS2014+</w:t>
            </w:r>
            <w:r w:rsidRPr="0073260C">
              <w:rPr>
                <w:rFonts w:cstheme="minorHAnsi"/>
                <w:strike/>
                <w:color w:val="00B050"/>
                <w:sz w:val="16"/>
                <w:szCs w:val="16"/>
              </w:rPr>
              <w:t xml:space="preserve"> </w:t>
            </w:r>
          </w:p>
          <w:p w14:paraId="43BD8741" w14:textId="77777777" w:rsidR="00D51E96" w:rsidRPr="0073260C" w:rsidRDefault="00D51E96" w:rsidP="004800B7">
            <w:pPr>
              <w:pStyle w:val="Odsekzoznamu"/>
              <w:numPr>
                <w:ilvl w:val="0"/>
                <w:numId w:val="200"/>
              </w:numPr>
              <w:spacing w:after="0" w:line="240" w:lineRule="auto"/>
              <w:ind w:left="213" w:hanging="142"/>
              <w:jc w:val="both"/>
              <w:rPr>
                <w:rFonts w:cstheme="minorHAnsi"/>
                <w:strike/>
                <w:color w:val="00B050"/>
                <w:sz w:val="16"/>
                <w:szCs w:val="16"/>
              </w:rPr>
            </w:pPr>
            <w:r w:rsidRPr="0073260C">
              <w:rPr>
                <w:rFonts w:cstheme="minorHAnsi"/>
                <w:strike/>
                <w:color w:val="00B050"/>
                <w:sz w:val="16"/>
                <w:szCs w:val="16"/>
              </w:rPr>
              <w:t>List vlastníctva, v prípade výlučného vlastníctva žiadateľa –</w:t>
            </w:r>
            <w:r w:rsidRPr="0073260C">
              <w:rPr>
                <w:rFonts w:cstheme="minorHAnsi"/>
                <w:bCs/>
                <w:strike/>
                <w:color w:val="00B050"/>
                <w:sz w:val="16"/>
                <w:szCs w:val="16"/>
              </w:rPr>
              <w:t>nevyžaduje sa predloženie prílohy</w:t>
            </w:r>
          </w:p>
          <w:p w14:paraId="58FA9F87" w14:textId="77777777" w:rsidR="00D51E96" w:rsidRPr="0073260C" w:rsidRDefault="00D51E96" w:rsidP="004800B7">
            <w:pPr>
              <w:pStyle w:val="Odsekzoznamu"/>
              <w:numPr>
                <w:ilvl w:val="0"/>
                <w:numId w:val="200"/>
              </w:numPr>
              <w:spacing w:after="0" w:line="240" w:lineRule="auto"/>
              <w:ind w:left="213" w:hanging="142"/>
              <w:jc w:val="both"/>
              <w:rPr>
                <w:rFonts w:cstheme="minorHAnsi"/>
                <w:strike/>
                <w:color w:val="00B050"/>
                <w:sz w:val="16"/>
                <w:szCs w:val="16"/>
              </w:rPr>
            </w:pPr>
            <w:r w:rsidRPr="0073260C">
              <w:rPr>
                <w:rFonts w:cstheme="minorHAnsi"/>
                <w:strike/>
                <w:color w:val="00B050"/>
                <w:sz w:val="16"/>
                <w:szCs w:val="16"/>
              </w:rPr>
              <w:t xml:space="preserve">Výpis z listu vlastníctva preukazujúci vlastnícke práva prenajímateľa/všetkých spoluvlastníkov k nehnuteľnosti – </w:t>
            </w:r>
            <w:r w:rsidRPr="0073260C">
              <w:rPr>
                <w:rFonts w:cstheme="minorHAnsi"/>
                <w:bCs/>
                <w:strike/>
                <w:color w:val="00B050"/>
                <w:sz w:val="16"/>
                <w:szCs w:val="16"/>
              </w:rPr>
              <w:t>nevyžaduje sa predloženie prílohy</w:t>
            </w:r>
          </w:p>
          <w:p w14:paraId="21C6F2DC"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85F9C37" w14:textId="77777777" w:rsidR="00D51E96" w:rsidRPr="0073260C" w:rsidRDefault="00D51E96" w:rsidP="000E4642">
            <w:pPr>
              <w:pStyle w:val="Textkomentra"/>
              <w:numPr>
                <w:ilvl w:val="0"/>
                <w:numId w:val="39"/>
              </w:numPr>
              <w:spacing w:after="0" w:line="240" w:lineRule="auto"/>
              <w:ind w:left="134" w:hanging="142"/>
              <w:rPr>
                <w:rFonts w:cstheme="minorHAnsi"/>
                <w:strike/>
                <w:color w:val="00B050"/>
              </w:rPr>
            </w:pPr>
            <w:r w:rsidRPr="0073260C">
              <w:rPr>
                <w:rFonts w:cstheme="minorHAnsi"/>
                <w:strike/>
                <w:color w:val="00B050"/>
                <w:sz w:val="16"/>
                <w:szCs w:val="16"/>
              </w:rPr>
              <w:t>v zmysle dokumentácie uvedenej   v časti  „Forma a spôsob preukázania splnenia kritéria“</w:t>
            </w:r>
          </w:p>
          <w:p w14:paraId="36F8CFF5" w14:textId="77777777" w:rsidR="00D51E96" w:rsidRPr="0073260C" w:rsidRDefault="00D51E96" w:rsidP="000E4642">
            <w:pPr>
              <w:pStyle w:val="Textkomentra"/>
              <w:numPr>
                <w:ilvl w:val="0"/>
                <w:numId w:val="39"/>
              </w:numPr>
              <w:spacing w:after="0" w:line="240" w:lineRule="auto"/>
              <w:ind w:left="134" w:hanging="142"/>
              <w:rPr>
                <w:rFonts w:cstheme="minorHAnsi"/>
                <w:strike/>
                <w:color w:val="00B050"/>
              </w:rPr>
            </w:pPr>
            <w:r w:rsidRPr="0073260C">
              <w:rPr>
                <w:rFonts w:cstheme="minorHAnsi"/>
                <w:strike/>
                <w:color w:val="00B050"/>
                <w:sz w:val="16"/>
                <w:szCs w:val="16"/>
              </w:rPr>
              <w:t xml:space="preserve">časť splnenia tejto podmienky poskytnutia príspevku prostredníctvom overenia informácií v </w:t>
            </w:r>
            <w:r w:rsidRPr="0073260C">
              <w:rPr>
                <w:rStyle w:val="Hypertextovprepojenie"/>
                <w:rFonts w:cstheme="minorHAnsi"/>
                <w:strike/>
                <w:color w:val="00B050"/>
                <w:sz w:val="16"/>
                <w:szCs w:val="16"/>
                <w:u w:val="none"/>
              </w:rPr>
              <w:t xml:space="preserve">prostredníctvom </w:t>
            </w:r>
            <w:r w:rsidRPr="0073260C">
              <w:rPr>
                <w:rFonts w:cstheme="minorHAnsi"/>
                <w:strike/>
                <w:color w:val="00B050"/>
                <w:sz w:val="16"/>
                <w:szCs w:val="16"/>
              </w:rPr>
              <w:t xml:space="preserve">portálu </w:t>
            </w:r>
            <w:hyperlink r:id="rId89" w:history="1">
              <w:r w:rsidRPr="0073260C">
                <w:rPr>
                  <w:rStyle w:val="Hypertextovprepojenie"/>
                  <w:rFonts w:cstheme="minorHAnsi"/>
                  <w:strike/>
                  <w:color w:val="00B050"/>
                  <w:sz w:val="16"/>
                  <w:szCs w:val="16"/>
                </w:rPr>
                <w:t>https://oversi.gov.sk</w:t>
              </w:r>
            </w:hyperlink>
            <w:r w:rsidRPr="0073260C">
              <w:rPr>
                <w:rStyle w:val="Hypertextovprepojenie"/>
                <w:rFonts w:cstheme="minorHAnsi"/>
                <w:i/>
                <w:strike/>
                <w:color w:val="00B050"/>
                <w:sz w:val="16"/>
                <w:szCs w:val="16"/>
              </w:rPr>
              <w:t>.</w:t>
            </w:r>
          </w:p>
        </w:tc>
      </w:tr>
      <w:tr w:rsidR="0073260C" w:rsidRPr="0073260C" w14:paraId="471A4382" w14:textId="77777777" w:rsidTr="00F76ECB">
        <w:trPr>
          <w:trHeight w:val="284"/>
        </w:trPr>
        <w:tc>
          <w:tcPr>
            <w:tcW w:w="202" w:type="pct"/>
            <w:shd w:val="clear" w:color="auto" w:fill="auto"/>
            <w:vAlign w:val="center"/>
          </w:tcPr>
          <w:p w14:paraId="23F5590C"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3.</w:t>
            </w:r>
          </w:p>
        </w:tc>
        <w:tc>
          <w:tcPr>
            <w:tcW w:w="4798" w:type="pct"/>
            <w:gridSpan w:val="2"/>
            <w:shd w:val="clear" w:color="auto" w:fill="auto"/>
            <w:vAlign w:val="center"/>
          </w:tcPr>
          <w:p w14:paraId="1665DF8E" w14:textId="77777777" w:rsidR="00D51E96" w:rsidRPr="0073260C" w:rsidRDefault="00D51E96" w:rsidP="00F76ECB">
            <w:pPr>
              <w:spacing w:after="0" w:line="240" w:lineRule="auto"/>
              <w:rPr>
                <w:rFonts w:cstheme="minorHAnsi"/>
                <w:b/>
                <w:strike/>
                <w:color w:val="00B050"/>
                <w:sz w:val="16"/>
                <w:szCs w:val="16"/>
              </w:rPr>
            </w:pPr>
            <w:r w:rsidRPr="0073260C">
              <w:rPr>
                <w:rFonts w:cstheme="minorHAnsi"/>
                <w:b/>
                <w:strike/>
                <w:color w:val="00B050"/>
                <w:sz w:val="16"/>
                <w:szCs w:val="16"/>
              </w:rPr>
              <w:t>Protipovodňová ochrana</w:t>
            </w:r>
          </w:p>
          <w:p w14:paraId="5D3E0BEC" w14:textId="77777777" w:rsidR="00D51E96" w:rsidRPr="0073260C" w:rsidRDefault="00D51E96" w:rsidP="00F76ECB">
            <w:pPr>
              <w:suppressAutoHyphens/>
              <w:spacing w:after="0" w:line="240" w:lineRule="auto"/>
              <w:jc w:val="both"/>
              <w:rPr>
                <w:rFonts w:cstheme="minorHAnsi"/>
                <w:strike/>
                <w:color w:val="00B050"/>
                <w:sz w:val="16"/>
                <w:szCs w:val="16"/>
              </w:rPr>
            </w:pPr>
            <w:r w:rsidRPr="0073260C">
              <w:rPr>
                <w:rFonts w:cstheme="minorHAnsi"/>
                <w:strike/>
                <w:color w:val="00B050"/>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305C458F"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EE55D35" w14:textId="77777777" w:rsidR="00D51E96" w:rsidRPr="0073260C" w:rsidRDefault="00D51E96" w:rsidP="000E4642">
            <w:pPr>
              <w:pStyle w:val="Odsekzoznamu"/>
              <w:numPr>
                <w:ilvl w:val="0"/>
                <w:numId w:val="39"/>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 xml:space="preserve">Stanovisko Slovenského vodohospodárskeho podniku, resp. Výskumného ústavu vodného hospodárstva k naliehavosti budovania jednoduchých objektov protipovodňovej ochrany,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2035A76D"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564CD06" w14:textId="77777777" w:rsidR="00D51E96" w:rsidRPr="0073260C" w:rsidRDefault="00D51E96" w:rsidP="000E4642">
            <w:pPr>
              <w:pStyle w:val="Textkomentra"/>
              <w:numPr>
                <w:ilvl w:val="0"/>
                <w:numId w:val="39"/>
              </w:numPr>
              <w:spacing w:after="0" w:line="240" w:lineRule="auto"/>
              <w:ind w:left="134" w:hanging="142"/>
              <w:rPr>
                <w:rFonts w:cstheme="minorHAnsi"/>
                <w:strike/>
                <w:color w:val="00B050"/>
              </w:rPr>
            </w:pPr>
            <w:r w:rsidRPr="0073260C">
              <w:rPr>
                <w:rFonts w:cstheme="minorHAnsi"/>
                <w:strike/>
                <w:color w:val="00B050"/>
                <w:sz w:val="16"/>
                <w:szCs w:val="16"/>
              </w:rPr>
              <w:t>v zmysle dokumentácie uvedenej   v časti  „Forma a spôsob preukázania splnenia kritéria“</w:t>
            </w:r>
          </w:p>
        </w:tc>
      </w:tr>
      <w:tr w:rsidR="0073260C" w:rsidRPr="0073260C" w14:paraId="62BC580B" w14:textId="77777777" w:rsidTr="00F76ECB">
        <w:trPr>
          <w:trHeight w:val="284"/>
        </w:trPr>
        <w:tc>
          <w:tcPr>
            <w:tcW w:w="202" w:type="pct"/>
            <w:shd w:val="clear" w:color="auto" w:fill="auto"/>
            <w:vAlign w:val="center"/>
          </w:tcPr>
          <w:p w14:paraId="559CB462"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4.</w:t>
            </w:r>
          </w:p>
        </w:tc>
        <w:tc>
          <w:tcPr>
            <w:tcW w:w="4798" w:type="pct"/>
            <w:gridSpan w:val="2"/>
            <w:shd w:val="clear" w:color="auto" w:fill="auto"/>
            <w:vAlign w:val="center"/>
          </w:tcPr>
          <w:p w14:paraId="77C0EB7D" w14:textId="77777777" w:rsidR="00D51E96" w:rsidRPr="0073260C" w:rsidRDefault="00D51E96" w:rsidP="00F76ECB">
            <w:pPr>
              <w:spacing w:after="0" w:line="240" w:lineRule="auto"/>
              <w:rPr>
                <w:rFonts w:cstheme="minorHAnsi"/>
                <w:b/>
                <w:strike/>
                <w:color w:val="00B050"/>
                <w:sz w:val="16"/>
                <w:szCs w:val="16"/>
              </w:rPr>
            </w:pPr>
            <w:r w:rsidRPr="0073260C">
              <w:rPr>
                <w:rFonts w:cstheme="minorHAnsi"/>
                <w:b/>
                <w:strike/>
                <w:color w:val="00B050"/>
                <w:sz w:val="16"/>
                <w:szCs w:val="16"/>
              </w:rPr>
              <w:t>Investície na účely ochrany pred požiarmi</w:t>
            </w:r>
          </w:p>
          <w:p w14:paraId="3F171D16"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4C3A670"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0D5018A" w14:textId="77777777" w:rsidR="00D51E96" w:rsidRPr="0073260C" w:rsidRDefault="00D51E96" w:rsidP="004800B7">
            <w:pPr>
              <w:pStyle w:val="Odsekzoznamu"/>
              <w:numPr>
                <w:ilvl w:val="0"/>
                <w:numId w:val="327"/>
              </w:numPr>
              <w:spacing w:after="0" w:line="240" w:lineRule="auto"/>
              <w:ind w:left="80" w:hanging="80"/>
              <w:jc w:val="both"/>
              <w:rPr>
                <w:rFonts w:cstheme="minorHAnsi"/>
                <w:b/>
                <w:strike/>
                <w:color w:val="00B050"/>
                <w:sz w:val="16"/>
                <w:szCs w:val="16"/>
              </w:rPr>
            </w:pPr>
            <w:r w:rsidRPr="0073260C">
              <w:rPr>
                <w:rFonts w:cstheme="minorHAnsi"/>
                <w:strike/>
                <w:color w:val="00B050"/>
                <w:sz w:val="16"/>
                <w:szCs w:val="16"/>
              </w:rPr>
              <w:t xml:space="preserve">Potvrdenie Národného lesnícke centra vo Zvolene, že v projekte uvedená investícia sa nachádza výhradne v oblasti s vysokým resp. stredným stupňom ohrozenia (resp. v obidvoch oblastiach),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56A8BF82"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22C7B6CB" w14:textId="77777777" w:rsidR="00D51E96" w:rsidRPr="0073260C" w:rsidRDefault="00D51E96" w:rsidP="000E4642">
            <w:pPr>
              <w:pStyle w:val="Textkomentra"/>
              <w:numPr>
                <w:ilvl w:val="0"/>
                <w:numId w:val="39"/>
              </w:numPr>
              <w:spacing w:after="0" w:line="240" w:lineRule="auto"/>
              <w:ind w:left="134" w:hanging="142"/>
              <w:rPr>
                <w:rFonts w:cstheme="minorHAnsi"/>
                <w:strike/>
                <w:color w:val="00B050"/>
              </w:rPr>
            </w:pPr>
            <w:r w:rsidRPr="0073260C">
              <w:rPr>
                <w:rFonts w:cstheme="minorHAnsi"/>
                <w:strike/>
                <w:color w:val="00B050"/>
                <w:sz w:val="16"/>
                <w:szCs w:val="16"/>
              </w:rPr>
              <w:t>v zmysle dokumentácie uvedenej   v časti  „Forma a spôsob preukázania splnenia kritéria“</w:t>
            </w:r>
          </w:p>
        </w:tc>
      </w:tr>
      <w:tr w:rsidR="0073260C" w:rsidRPr="0073260C" w14:paraId="0609C3DD" w14:textId="77777777" w:rsidTr="00F76ECB">
        <w:trPr>
          <w:trHeight w:val="284"/>
        </w:trPr>
        <w:tc>
          <w:tcPr>
            <w:tcW w:w="202" w:type="pct"/>
            <w:shd w:val="clear" w:color="auto" w:fill="auto"/>
            <w:vAlign w:val="center"/>
          </w:tcPr>
          <w:p w14:paraId="6E8A9714"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798" w:type="pct"/>
            <w:gridSpan w:val="2"/>
            <w:shd w:val="clear" w:color="auto" w:fill="auto"/>
            <w:vAlign w:val="center"/>
          </w:tcPr>
          <w:p w14:paraId="55D2C87C" w14:textId="77777777" w:rsidR="00D51E96" w:rsidRPr="0073260C" w:rsidRDefault="00D51E96" w:rsidP="00F76ECB">
            <w:pPr>
              <w:spacing w:after="0" w:line="240" w:lineRule="auto"/>
              <w:rPr>
                <w:rFonts w:cstheme="minorHAnsi"/>
                <w:b/>
                <w:strike/>
                <w:color w:val="00B050"/>
                <w:sz w:val="16"/>
                <w:szCs w:val="16"/>
              </w:rPr>
            </w:pPr>
            <w:r w:rsidRPr="0073260C">
              <w:rPr>
                <w:rFonts w:cstheme="minorHAnsi"/>
                <w:b/>
                <w:strike/>
                <w:color w:val="00B050"/>
                <w:sz w:val="16"/>
                <w:szCs w:val="16"/>
              </w:rPr>
              <w:t>Program starostlivosti o les</w:t>
            </w:r>
          </w:p>
          <w:p w14:paraId="12621E62" w14:textId="77777777" w:rsidR="00D51E96" w:rsidRPr="0073260C" w:rsidRDefault="00D51E96" w:rsidP="00F76ECB">
            <w:pPr>
              <w:suppressAutoHyphens/>
              <w:spacing w:after="0" w:line="240" w:lineRule="auto"/>
              <w:jc w:val="both"/>
              <w:rPr>
                <w:rFonts w:cstheme="minorHAnsi"/>
                <w:strike/>
                <w:color w:val="00B050"/>
                <w:sz w:val="16"/>
                <w:szCs w:val="16"/>
              </w:rPr>
            </w:pPr>
            <w:r w:rsidRPr="0073260C">
              <w:rPr>
                <w:rFonts w:cstheme="minorHAnsi"/>
                <w:strike/>
                <w:color w:val="00B050"/>
                <w:sz w:val="16"/>
                <w:szCs w:val="16"/>
              </w:rPr>
              <w:t>Oprávnené činnosti sú v súlade s Programom starostlivosti o les (Lesným hospodárskym plánom).</w:t>
            </w:r>
          </w:p>
          <w:p w14:paraId="59344734"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59C792C" w14:textId="77777777" w:rsidR="00D51E96" w:rsidRPr="0073260C" w:rsidRDefault="00D51E96" w:rsidP="004800B7">
            <w:pPr>
              <w:pStyle w:val="Odsekzoznamu"/>
              <w:numPr>
                <w:ilvl w:val="0"/>
                <w:numId w:val="328"/>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Vyjadrenie miestne príslušného orgánu štátnej správy lesného hospodárstva (odbor pozemkový a lesný na okresnom úrade) k posúdeniu súladu činností realizovaných projektom s programom starostlivosti o lesy,</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1EE15A50" w14:textId="77777777" w:rsidR="00D51E96" w:rsidRPr="0073260C" w:rsidRDefault="00D51E96" w:rsidP="004800B7">
            <w:pPr>
              <w:pStyle w:val="Odsekzoznamu"/>
              <w:numPr>
                <w:ilvl w:val="0"/>
                <w:numId w:val="328"/>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465273EC"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435FBCD" w14:textId="77777777" w:rsidR="00D51E96" w:rsidRPr="0073260C" w:rsidRDefault="00D51E96" w:rsidP="004800B7">
            <w:pPr>
              <w:pStyle w:val="Odsekzoznamu"/>
              <w:numPr>
                <w:ilvl w:val="0"/>
                <w:numId w:val="328"/>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21D5D812" w14:textId="77777777" w:rsidTr="00F76ECB">
        <w:trPr>
          <w:trHeight w:val="284"/>
        </w:trPr>
        <w:tc>
          <w:tcPr>
            <w:tcW w:w="202" w:type="pct"/>
            <w:shd w:val="clear" w:color="auto" w:fill="auto"/>
            <w:vAlign w:val="center"/>
          </w:tcPr>
          <w:p w14:paraId="3FABA756"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6.</w:t>
            </w:r>
          </w:p>
        </w:tc>
        <w:tc>
          <w:tcPr>
            <w:tcW w:w="4798" w:type="pct"/>
            <w:gridSpan w:val="2"/>
            <w:shd w:val="clear" w:color="auto" w:fill="auto"/>
            <w:vAlign w:val="center"/>
          </w:tcPr>
          <w:p w14:paraId="373F74F8"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Protipožiarne lesné cesty</w:t>
            </w:r>
          </w:p>
          <w:p w14:paraId="1877290F" w14:textId="77777777" w:rsidR="00D51E96" w:rsidRPr="0073260C" w:rsidRDefault="00D51E96" w:rsidP="00F76ECB">
            <w:pPr>
              <w:suppressAutoHyphens/>
              <w:spacing w:after="0" w:line="240" w:lineRule="auto"/>
              <w:jc w:val="both"/>
              <w:rPr>
                <w:rFonts w:cstheme="minorHAnsi"/>
                <w:strike/>
                <w:color w:val="00B050"/>
                <w:sz w:val="16"/>
                <w:szCs w:val="16"/>
              </w:rPr>
            </w:pPr>
            <w:r w:rsidRPr="0073260C">
              <w:rPr>
                <w:rFonts w:cstheme="minorHAnsi"/>
                <w:strike/>
                <w:color w:val="00B050"/>
                <w:sz w:val="16"/>
                <w:szCs w:val="16"/>
              </w:rPr>
              <w:t xml:space="preserve">Výstavba, rekonštrukcia protipožiarnych lesných ciest (úsekov nevyhnutných na napojenie sa na existujúcu sieť lesných ciest) je oprávnená, ak slúži ako prístup k vybudovaným objektom v rámci tohto </w:t>
            </w:r>
            <w:proofErr w:type="spellStart"/>
            <w:r w:rsidRPr="0073260C">
              <w:rPr>
                <w:rFonts w:cstheme="minorHAnsi"/>
                <w:strike/>
                <w:color w:val="00B050"/>
                <w:sz w:val="16"/>
                <w:szCs w:val="16"/>
              </w:rPr>
              <w:t>podopatrenia</w:t>
            </w:r>
            <w:proofErr w:type="spellEnd"/>
            <w:r w:rsidRPr="0073260C">
              <w:rPr>
                <w:rFonts w:cstheme="minorHAnsi"/>
                <w:strike/>
                <w:color w:val="00B050"/>
                <w:sz w:val="16"/>
                <w:szCs w:val="16"/>
              </w:rPr>
              <w:t>, ktoré sú v súlade s požiadavkami životného prostredia a ochrany prírody.</w:t>
            </w:r>
          </w:p>
          <w:p w14:paraId="2E6EEB8F"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04F8EE2" w14:textId="77777777" w:rsidR="00D51E96" w:rsidRPr="0073260C" w:rsidRDefault="00D51E96" w:rsidP="000E4642">
            <w:pPr>
              <w:pStyle w:val="Odsekzoznamu"/>
              <w:numPr>
                <w:ilvl w:val="0"/>
                <w:numId w:val="52"/>
              </w:numPr>
              <w:spacing w:after="0" w:line="240" w:lineRule="auto"/>
              <w:ind w:left="213" w:hanging="213"/>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16723CBD" w14:textId="77777777" w:rsidR="00D51E96" w:rsidRPr="0073260C" w:rsidRDefault="00D51E96" w:rsidP="000E4642">
            <w:pPr>
              <w:pStyle w:val="Odsekzoznamu"/>
              <w:numPr>
                <w:ilvl w:val="0"/>
                <w:numId w:val="52"/>
              </w:numPr>
              <w:spacing w:after="0" w:line="240" w:lineRule="auto"/>
              <w:ind w:left="213" w:hanging="213"/>
              <w:jc w:val="both"/>
              <w:rPr>
                <w:rFonts w:cstheme="minorHAnsi"/>
                <w:strike/>
                <w:color w:val="00B050"/>
                <w:sz w:val="16"/>
                <w:szCs w:val="16"/>
              </w:rPr>
            </w:pPr>
            <w:r w:rsidRPr="0073260C">
              <w:rPr>
                <w:rFonts w:cstheme="minorHAnsi"/>
                <w:strike/>
                <w:color w:val="00B050"/>
                <w:sz w:val="16"/>
                <w:szCs w:val="16"/>
              </w:rPr>
              <w:lastRenderedPageBreak/>
              <w:t xml:space="preserve">Projektová dokumentácia s rozpočtom, originál alebo úradne overená fotokópia overená stavebným úradom,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790CACB"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8C0A70F" w14:textId="77777777" w:rsidR="00D51E96" w:rsidRPr="0073260C" w:rsidRDefault="00D51E96" w:rsidP="004800B7">
            <w:pPr>
              <w:pStyle w:val="Odsekzoznamu"/>
              <w:numPr>
                <w:ilvl w:val="0"/>
                <w:numId w:val="477"/>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3B63FA64" w14:textId="77777777" w:rsidTr="00F76ECB">
        <w:trPr>
          <w:trHeight w:val="284"/>
        </w:trPr>
        <w:tc>
          <w:tcPr>
            <w:tcW w:w="202" w:type="pct"/>
            <w:shd w:val="clear" w:color="auto" w:fill="auto"/>
            <w:vAlign w:val="center"/>
          </w:tcPr>
          <w:p w14:paraId="23CEFA6A"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7.</w:t>
            </w:r>
          </w:p>
        </w:tc>
        <w:tc>
          <w:tcPr>
            <w:tcW w:w="4798" w:type="pct"/>
            <w:gridSpan w:val="2"/>
            <w:shd w:val="clear" w:color="auto" w:fill="auto"/>
            <w:vAlign w:val="center"/>
          </w:tcPr>
          <w:p w14:paraId="5669801C"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Preventívne opatrenia týkajúce sa škodcov a chorôb</w:t>
            </w:r>
          </w:p>
          <w:p w14:paraId="28649694"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V prípade preventívnych opatrení týkajúcich sa škodcov a chorôb musí byť riziko výskytu príslušnej katastrofy podporené vedeckými dôkazmi a uznané Národným lesníckym centrom.</w:t>
            </w:r>
          </w:p>
          <w:p w14:paraId="35F16E87"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A2A04D1" w14:textId="77777777" w:rsidR="00D51E96" w:rsidRPr="0073260C" w:rsidRDefault="00D51E96" w:rsidP="004800B7">
            <w:pPr>
              <w:pStyle w:val="Odsekzoznamu"/>
              <w:numPr>
                <w:ilvl w:val="0"/>
                <w:numId w:val="329"/>
              </w:numPr>
              <w:spacing w:after="0" w:line="240" w:lineRule="auto"/>
              <w:ind w:left="222" w:hanging="222"/>
              <w:jc w:val="both"/>
              <w:rPr>
                <w:rFonts w:eastAsia="Calibri" w:cstheme="minorHAnsi"/>
                <w:strike/>
                <w:color w:val="00B050"/>
                <w:sz w:val="16"/>
                <w:szCs w:val="16"/>
              </w:rPr>
            </w:pPr>
            <w:r w:rsidRPr="0073260C">
              <w:rPr>
                <w:rFonts w:cstheme="minorHAnsi"/>
                <w:bCs/>
                <w:strike/>
                <w:color w:val="00B050"/>
                <w:sz w:val="16"/>
                <w:szCs w:val="16"/>
              </w:rPr>
              <w:t xml:space="preserve">Vyjadrenie </w:t>
            </w:r>
            <w:r w:rsidRPr="0073260C">
              <w:rPr>
                <w:rFonts w:cstheme="minorHAnsi"/>
                <w:strike/>
                <w:color w:val="00B050"/>
                <w:sz w:val="16"/>
                <w:szCs w:val="16"/>
              </w:rPr>
              <w:t xml:space="preserve">Národného lesníckeho centra vo Zvolene,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09077C41" w14:textId="77777777" w:rsidR="00D51E96" w:rsidRPr="0073260C" w:rsidRDefault="00D51E96" w:rsidP="004800B7">
            <w:pPr>
              <w:pStyle w:val="Odsekzoznamu"/>
              <w:numPr>
                <w:ilvl w:val="0"/>
                <w:numId w:val="329"/>
              </w:numPr>
              <w:spacing w:after="0" w:line="240" w:lineRule="auto"/>
              <w:ind w:left="222" w:hanging="222"/>
              <w:jc w:val="both"/>
              <w:rPr>
                <w:rFonts w:eastAsia="Calibri"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7F36712C"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6A0A197" w14:textId="77777777" w:rsidR="00D51E96" w:rsidRPr="0073260C" w:rsidRDefault="00D51E96" w:rsidP="004800B7">
            <w:pPr>
              <w:pStyle w:val="Odsekzoznamu"/>
              <w:numPr>
                <w:ilvl w:val="0"/>
                <w:numId w:val="329"/>
              </w:numPr>
              <w:spacing w:after="0" w:line="240" w:lineRule="auto"/>
              <w:ind w:left="215" w:hanging="215"/>
              <w:jc w:val="both"/>
              <w:rPr>
                <w:rFonts w:eastAsia="Calibri"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0E552199" w14:textId="77777777" w:rsidTr="00F76ECB">
        <w:trPr>
          <w:trHeight w:val="284"/>
        </w:trPr>
        <w:tc>
          <w:tcPr>
            <w:tcW w:w="202" w:type="pct"/>
            <w:shd w:val="clear" w:color="auto" w:fill="auto"/>
            <w:vAlign w:val="center"/>
          </w:tcPr>
          <w:p w14:paraId="0589B4AF"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8.</w:t>
            </w:r>
          </w:p>
        </w:tc>
        <w:tc>
          <w:tcPr>
            <w:tcW w:w="4798" w:type="pct"/>
            <w:gridSpan w:val="2"/>
            <w:shd w:val="clear" w:color="auto" w:fill="auto"/>
            <w:vAlign w:val="center"/>
          </w:tcPr>
          <w:p w14:paraId="0EE555B3"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Národný plán ochrany lesov</w:t>
            </w:r>
          </w:p>
          <w:p w14:paraId="0F156961"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Oprávnené činnosti sú v súlade s Národným plánom ochrany lesov.</w:t>
            </w:r>
          </w:p>
          <w:p w14:paraId="43786E4D"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E2C656C" w14:textId="54EBC221" w:rsidR="00D51E96" w:rsidRPr="0073260C" w:rsidRDefault="00D51E96" w:rsidP="004800B7">
            <w:pPr>
              <w:pStyle w:val="Odsekzoznamu"/>
              <w:numPr>
                <w:ilvl w:val="0"/>
                <w:numId w:val="330"/>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 xml:space="preserve">Vyjadrenie Národného lesníckeho centra vo Zvolene k posúdeniu súladu činností realizovaných projektom s Národným plánom ochrany lesov,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083BDE31" w14:textId="77777777" w:rsidR="00D51E96" w:rsidRPr="0073260C" w:rsidRDefault="00D51E96" w:rsidP="004800B7">
            <w:pPr>
              <w:pStyle w:val="Odsekzoznamu"/>
              <w:numPr>
                <w:ilvl w:val="0"/>
                <w:numId w:val="330"/>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7BC7BE50"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8DCEBF6" w14:textId="77777777" w:rsidR="00D51E96" w:rsidRPr="0073260C" w:rsidRDefault="00D51E96" w:rsidP="004800B7">
            <w:pPr>
              <w:pStyle w:val="Odsekzoznamu"/>
              <w:numPr>
                <w:ilvl w:val="0"/>
                <w:numId w:val="330"/>
              </w:numPr>
              <w:spacing w:after="0" w:line="240" w:lineRule="auto"/>
              <w:ind w:left="215" w:hanging="142"/>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25E6FF74" w14:textId="77777777" w:rsidTr="00F76ECB">
        <w:trPr>
          <w:trHeight w:val="284"/>
        </w:trPr>
        <w:tc>
          <w:tcPr>
            <w:tcW w:w="202" w:type="pct"/>
            <w:shd w:val="clear" w:color="auto" w:fill="auto"/>
            <w:vAlign w:val="center"/>
          </w:tcPr>
          <w:p w14:paraId="72F6AD44"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9.</w:t>
            </w:r>
          </w:p>
        </w:tc>
        <w:tc>
          <w:tcPr>
            <w:tcW w:w="4798" w:type="pct"/>
            <w:gridSpan w:val="2"/>
            <w:shd w:val="clear" w:color="auto" w:fill="auto"/>
            <w:vAlign w:val="center"/>
          </w:tcPr>
          <w:p w14:paraId="7C61FCDD"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Preventívne opatrenia </w:t>
            </w:r>
          </w:p>
          <w:p w14:paraId="562EB188"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585D8300"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677739D" w14:textId="77777777" w:rsidR="00D51E96" w:rsidRPr="0073260C" w:rsidRDefault="00D51E96" w:rsidP="004800B7">
            <w:pPr>
              <w:pStyle w:val="Odsekzoznamu"/>
              <w:numPr>
                <w:ilvl w:val="0"/>
                <w:numId w:val="331"/>
              </w:numPr>
              <w:spacing w:after="0" w:line="240" w:lineRule="auto"/>
              <w:ind w:left="364" w:hanging="284"/>
              <w:jc w:val="both"/>
              <w:rPr>
                <w:rFonts w:cstheme="minorHAnsi"/>
                <w:strike/>
                <w:color w:val="00B050"/>
                <w:sz w:val="16"/>
                <w:szCs w:val="16"/>
              </w:rPr>
            </w:pPr>
            <w:r w:rsidRPr="0073260C">
              <w:rPr>
                <w:rFonts w:cstheme="minorHAnsi"/>
                <w:bCs/>
                <w:strike/>
                <w:color w:val="00B050"/>
                <w:sz w:val="16"/>
                <w:szCs w:val="16"/>
              </w:rPr>
              <w:t xml:space="preserve">Vyjadrenie </w:t>
            </w:r>
            <w:r w:rsidRPr="0073260C">
              <w:rPr>
                <w:rFonts w:cstheme="minorHAnsi"/>
                <w:strike/>
                <w:color w:val="00B050"/>
                <w:sz w:val="16"/>
                <w:szCs w:val="16"/>
              </w:rPr>
              <w:t>Národného lesníckeho centra vo Zvolene,</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7F9B14FD"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B812EA2" w14:textId="77777777" w:rsidR="00D51E96" w:rsidRPr="0073260C" w:rsidRDefault="00D51E96" w:rsidP="004800B7">
            <w:pPr>
              <w:pStyle w:val="Odsekzoznamu"/>
              <w:numPr>
                <w:ilvl w:val="0"/>
                <w:numId w:val="331"/>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7A7EEC6D" w14:textId="77777777" w:rsidTr="00F76ECB">
        <w:trPr>
          <w:trHeight w:val="284"/>
        </w:trPr>
        <w:tc>
          <w:tcPr>
            <w:tcW w:w="202" w:type="pct"/>
            <w:shd w:val="clear" w:color="auto" w:fill="auto"/>
            <w:vAlign w:val="center"/>
          </w:tcPr>
          <w:p w14:paraId="29E2CFB2"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10.</w:t>
            </w:r>
          </w:p>
        </w:tc>
        <w:tc>
          <w:tcPr>
            <w:tcW w:w="4798" w:type="pct"/>
            <w:gridSpan w:val="2"/>
            <w:shd w:val="clear" w:color="auto" w:fill="auto"/>
            <w:vAlign w:val="center"/>
          </w:tcPr>
          <w:p w14:paraId="7D46AF3C"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Informácie z Programu starostlivosti o les</w:t>
            </w:r>
          </w:p>
          <w:p w14:paraId="1BBD8D41"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Každý príjemca podpory je povinný predložiť relevantné informácie z Programu starostlivosti o les (§ 47 zákona č.326/2005 </w:t>
            </w:r>
            <w:proofErr w:type="spellStart"/>
            <w:r w:rsidRPr="0073260C">
              <w:rPr>
                <w:rFonts w:cstheme="minorHAnsi"/>
                <w:strike/>
                <w:color w:val="00B050"/>
                <w:sz w:val="16"/>
                <w:szCs w:val="16"/>
              </w:rPr>
              <w:t>Z.z</w:t>
            </w:r>
            <w:proofErr w:type="spellEnd"/>
            <w:r w:rsidRPr="0073260C">
              <w:rPr>
                <w:rFonts w:cstheme="minorHAnsi"/>
                <w:strike/>
                <w:color w:val="00B050"/>
                <w:sz w:val="16"/>
                <w:szCs w:val="16"/>
              </w:rPr>
              <w:t>.) (lesný hospodársky plán) a prípadne inú dokumentáciu ochrany prírody podľa § 54 zákona č.543/2002 Z. z.</w:t>
            </w:r>
          </w:p>
          <w:p w14:paraId="51E0C536"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6FA9736" w14:textId="77777777" w:rsidR="00D51E96" w:rsidRPr="0073260C" w:rsidRDefault="00D51E96" w:rsidP="004800B7">
            <w:pPr>
              <w:pStyle w:val="Default"/>
              <w:numPr>
                <w:ilvl w:val="0"/>
                <w:numId w:val="332"/>
              </w:numPr>
              <w:ind w:left="222" w:hanging="222"/>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(Príloha 2B k príručke pre prijímateľa LEADER)</w:t>
            </w:r>
          </w:p>
          <w:p w14:paraId="4687D05A" w14:textId="77777777" w:rsidR="00D51E96" w:rsidRPr="0073260C" w:rsidRDefault="00D51E96" w:rsidP="004800B7">
            <w:pPr>
              <w:pStyle w:val="Odsekzoznamu"/>
              <w:numPr>
                <w:ilvl w:val="0"/>
                <w:numId w:val="332"/>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 xml:space="preserve">Vyjadrenie príslušného orgánu štátnej správy ochrany prírody či sa predložený projekt dotýka alebo nedotýka záujmov ochrany prírody a krajiny,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6350EF73"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2FEF80D" w14:textId="77777777" w:rsidR="00D51E96" w:rsidRPr="0073260C" w:rsidRDefault="00D51E96" w:rsidP="004800B7">
            <w:pPr>
              <w:pStyle w:val="Odsekzoznamu"/>
              <w:numPr>
                <w:ilvl w:val="0"/>
                <w:numId w:val="452"/>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30575DD3" w14:textId="77777777" w:rsidTr="00F76ECB">
        <w:trPr>
          <w:trHeight w:val="284"/>
        </w:trPr>
        <w:tc>
          <w:tcPr>
            <w:tcW w:w="202" w:type="pct"/>
            <w:shd w:val="clear" w:color="auto" w:fill="auto"/>
            <w:vAlign w:val="center"/>
          </w:tcPr>
          <w:p w14:paraId="72410C67"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11.</w:t>
            </w:r>
          </w:p>
        </w:tc>
        <w:tc>
          <w:tcPr>
            <w:tcW w:w="4798" w:type="pct"/>
            <w:gridSpan w:val="2"/>
            <w:shd w:val="clear" w:color="auto" w:fill="auto"/>
            <w:vAlign w:val="center"/>
          </w:tcPr>
          <w:p w14:paraId="4485C088" w14:textId="77777777" w:rsidR="00D51E96" w:rsidRPr="0073260C" w:rsidRDefault="00D51E96" w:rsidP="00F76ECB">
            <w:pPr>
              <w:pStyle w:val="Textpoznmkypodiarou"/>
              <w:spacing w:after="0" w:line="240" w:lineRule="auto"/>
              <w:ind w:left="0" w:firstLine="0"/>
              <w:jc w:val="both"/>
              <w:rPr>
                <w:rFonts w:cstheme="minorHAnsi"/>
                <w:strike/>
                <w:color w:val="00B050"/>
                <w:sz w:val="16"/>
                <w:szCs w:val="16"/>
              </w:rPr>
            </w:pPr>
            <w:r w:rsidRPr="0073260C">
              <w:rPr>
                <w:rFonts w:cstheme="minorHAnsi"/>
                <w:b/>
                <w:strike/>
                <w:color w:val="00B050"/>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73260C">
              <w:rPr>
                <w:rFonts w:cstheme="minorHAnsi"/>
                <w:strike/>
                <w:color w:val="00B050"/>
                <w:sz w:val="16"/>
                <w:szCs w:val="16"/>
              </w:rPr>
              <w:t xml:space="preserve"> </w:t>
            </w:r>
          </w:p>
          <w:p w14:paraId="5A37F7A6" w14:textId="77777777" w:rsidR="00D51E96" w:rsidRPr="0073260C" w:rsidRDefault="00D51E96" w:rsidP="00F76ECB">
            <w:pPr>
              <w:spacing w:after="0" w:line="240" w:lineRule="auto"/>
              <w:jc w:val="both"/>
              <w:rPr>
                <w:rFonts w:cstheme="minorHAnsi"/>
                <w:b/>
                <w:bCs/>
                <w:i/>
                <w:strike/>
                <w:color w:val="00B050"/>
                <w:sz w:val="16"/>
                <w:szCs w:val="16"/>
                <w:u w:val="single"/>
              </w:rPr>
            </w:pPr>
            <w:r w:rsidRPr="0073260C">
              <w:rPr>
                <w:rFonts w:cstheme="minorHAnsi"/>
                <w:b/>
                <w:strike/>
                <w:color w:val="00B050"/>
                <w:sz w:val="18"/>
                <w:szCs w:val="18"/>
                <w:u w:val="single"/>
              </w:rPr>
              <w:t>Forma a spôsob preukázania splnenia kritéria</w:t>
            </w:r>
            <w:r w:rsidRPr="0073260C">
              <w:rPr>
                <w:rFonts w:cstheme="minorHAnsi"/>
                <w:b/>
                <w:bCs/>
                <w:i/>
                <w:strike/>
                <w:color w:val="00B050"/>
                <w:sz w:val="16"/>
                <w:szCs w:val="16"/>
                <w:u w:val="single"/>
              </w:rPr>
              <w:t xml:space="preserve"> </w:t>
            </w:r>
          </w:p>
          <w:p w14:paraId="302477C4" w14:textId="77777777" w:rsidR="00D51E96" w:rsidRPr="0073260C" w:rsidRDefault="00D51E96" w:rsidP="000E4642">
            <w:pPr>
              <w:pStyle w:val="Default"/>
              <w:keepLines/>
              <w:widowControl w:val="0"/>
              <w:numPr>
                <w:ilvl w:val="0"/>
                <w:numId w:val="48"/>
              </w:numPr>
              <w:ind w:left="211" w:hanging="21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9 – Harmonogram realizácie aktivít)</w:t>
            </w:r>
          </w:p>
          <w:p w14:paraId="02137997" w14:textId="77777777" w:rsidR="00D51E96" w:rsidRPr="0073260C" w:rsidRDefault="00D51E96" w:rsidP="000E4642">
            <w:pPr>
              <w:pStyle w:val="Odsekzoznamu"/>
              <w:numPr>
                <w:ilvl w:val="0"/>
                <w:numId w:val="48"/>
              </w:numPr>
              <w:spacing w:after="0" w:line="240" w:lineRule="auto"/>
              <w:ind w:left="211" w:hanging="211"/>
              <w:jc w:val="both"/>
              <w:rPr>
                <w:rFonts w:cstheme="minorHAnsi"/>
                <w:b/>
                <w:bCs/>
                <w:i/>
                <w:strike/>
                <w:color w:val="00B050"/>
                <w:sz w:val="14"/>
                <w:szCs w:val="14"/>
                <w:u w:val="single"/>
              </w:rPr>
            </w:pPr>
            <w:r w:rsidRPr="0073260C">
              <w:rPr>
                <w:rFonts w:cstheme="minorHAnsi"/>
                <w:strike/>
                <w:color w:val="00B050"/>
                <w:sz w:val="16"/>
                <w:szCs w:val="16"/>
              </w:rPr>
              <w:t>Popis v projekte realizácie (Príloha 2B k príručke pre prijímateľa LEADER)</w:t>
            </w:r>
          </w:p>
          <w:p w14:paraId="402C5219"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F56646B" w14:textId="77777777" w:rsidR="00D51E96" w:rsidRPr="0073260C" w:rsidRDefault="00D51E96" w:rsidP="000E4642">
            <w:pPr>
              <w:pStyle w:val="Odsekzoznamu"/>
              <w:numPr>
                <w:ilvl w:val="0"/>
                <w:numId w:val="48"/>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45080E38" w14:textId="77777777" w:rsidTr="00F76ECB">
        <w:trPr>
          <w:trHeight w:val="284"/>
        </w:trPr>
        <w:tc>
          <w:tcPr>
            <w:tcW w:w="202" w:type="pct"/>
            <w:shd w:val="clear" w:color="auto" w:fill="auto"/>
            <w:vAlign w:val="center"/>
          </w:tcPr>
          <w:p w14:paraId="22B7325C"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12.</w:t>
            </w:r>
          </w:p>
        </w:tc>
        <w:tc>
          <w:tcPr>
            <w:tcW w:w="4798" w:type="pct"/>
            <w:gridSpan w:val="2"/>
            <w:shd w:val="clear" w:color="auto" w:fill="auto"/>
            <w:vAlign w:val="center"/>
          </w:tcPr>
          <w:p w14:paraId="6913AA91" w14:textId="77777777" w:rsidR="00D51E96" w:rsidRPr="0073260C" w:rsidRDefault="00D51E96" w:rsidP="00F76ECB">
            <w:pPr>
              <w:spacing w:after="0" w:line="240" w:lineRule="auto"/>
              <w:rPr>
                <w:rFonts w:cstheme="minorHAnsi"/>
                <w:b/>
                <w:strike/>
                <w:color w:val="00B050"/>
                <w:sz w:val="16"/>
                <w:szCs w:val="16"/>
              </w:rPr>
            </w:pPr>
            <w:r w:rsidRPr="0073260C">
              <w:rPr>
                <w:rFonts w:cstheme="minorHAnsi"/>
                <w:b/>
                <w:strike/>
                <w:color w:val="00B050"/>
                <w:sz w:val="16"/>
                <w:szCs w:val="16"/>
              </w:rPr>
              <w:t>Projekt realizácie</w:t>
            </w:r>
          </w:p>
          <w:p w14:paraId="328370E4"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78EAA19" w14:textId="77777777" w:rsidR="00D51E96" w:rsidRPr="0073260C" w:rsidRDefault="00D51E96" w:rsidP="000E4642">
            <w:pPr>
              <w:pStyle w:val="Odsekzoznamu"/>
              <w:numPr>
                <w:ilvl w:val="0"/>
                <w:numId w:val="48"/>
              </w:numPr>
              <w:spacing w:after="0" w:line="240" w:lineRule="auto"/>
              <w:ind w:left="190" w:hanging="190"/>
              <w:rPr>
                <w:rFonts w:cstheme="minorHAnsi"/>
                <w:bCs/>
                <w:strike/>
                <w:color w:val="00B050"/>
                <w:sz w:val="16"/>
                <w:szCs w:val="16"/>
              </w:rPr>
            </w:pPr>
            <w:r w:rsidRPr="0073260C">
              <w:rPr>
                <w:rFonts w:cstheme="minorHAnsi"/>
                <w:bCs/>
                <w:strike/>
                <w:color w:val="00B050"/>
                <w:sz w:val="16"/>
                <w:szCs w:val="16"/>
              </w:rPr>
              <w:t>Žiadateľ ako samostatnú prílohu predkladá Projekt realizácie (Príloha č.2B), ktorého cieľom je opísať projekt.</w:t>
            </w:r>
          </w:p>
          <w:p w14:paraId="37208807" w14:textId="77777777" w:rsidR="00D51E96" w:rsidRPr="0073260C" w:rsidRDefault="00D51E96"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760F53A0" w14:textId="77777777" w:rsidR="00D51E96" w:rsidRPr="0073260C" w:rsidRDefault="00D51E96" w:rsidP="000E4642">
            <w:pPr>
              <w:pStyle w:val="Odsekzoznamu"/>
              <w:numPr>
                <w:ilvl w:val="0"/>
                <w:numId w:val="48"/>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335A41B5" w14:textId="77777777" w:rsidTr="008B660B">
        <w:trPr>
          <w:trHeight w:val="284"/>
        </w:trPr>
        <w:tc>
          <w:tcPr>
            <w:tcW w:w="5000" w:type="pct"/>
            <w:gridSpan w:val="3"/>
            <w:shd w:val="clear" w:color="auto" w:fill="FFE599" w:themeFill="accent4" w:themeFillTint="66"/>
            <w:vAlign w:val="center"/>
          </w:tcPr>
          <w:p w14:paraId="6116662A" w14:textId="77777777" w:rsidR="00D51E96" w:rsidRPr="0073260C" w:rsidRDefault="00D51E96" w:rsidP="00F76ECB">
            <w:pPr>
              <w:pStyle w:val="Default"/>
              <w:keepLines/>
              <w:widowControl w:val="0"/>
              <w:rPr>
                <w:rFonts w:asciiTheme="minorHAnsi" w:hAnsiTheme="minorHAnsi" w:cstheme="minorHAnsi"/>
                <w:b/>
                <w:strike/>
                <w:color w:val="00B050"/>
                <w:sz w:val="20"/>
                <w:szCs w:val="20"/>
              </w:rPr>
            </w:pPr>
            <w:r w:rsidRPr="0073260C">
              <w:rPr>
                <w:rFonts w:asciiTheme="minorHAnsi" w:hAnsiTheme="minorHAnsi" w:cstheme="minorHAnsi"/>
                <w:b/>
                <w:strike/>
                <w:color w:val="00B050"/>
                <w:sz w:val="22"/>
                <w:szCs w:val="22"/>
              </w:rPr>
              <w:lastRenderedPageBreak/>
              <w:t>HODNOTIACE KRITÉRIA PRE VÝBER PROJEKTOV (BODOVACIE KRITÉRIA)</w:t>
            </w:r>
          </w:p>
        </w:tc>
      </w:tr>
      <w:tr w:rsidR="0073260C" w:rsidRPr="0073260C" w14:paraId="5BA9C92E" w14:textId="77777777" w:rsidTr="008B660B">
        <w:trPr>
          <w:trHeight w:val="284"/>
        </w:trPr>
        <w:tc>
          <w:tcPr>
            <w:tcW w:w="5000" w:type="pct"/>
            <w:gridSpan w:val="3"/>
            <w:shd w:val="clear" w:color="auto" w:fill="FFE599" w:themeFill="accent4" w:themeFillTint="66"/>
            <w:vAlign w:val="center"/>
          </w:tcPr>
          <w:p w14:paraId="28979E89" w14:textId="77777777" w:rsidR="00D51E96" w:rsidRPr="0073260C" w:rsidRDefault="00D51E96" w:rsidP="00F76EC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POVINNÉ KRITÉRIA  - O</w:t>
            </w:r>
            <w:r w:rsidRPr="0073260C">
              <w:rPr>
                <w:rFonts w:asciiTheme="minorHAnsi" w:hAnsiTheme="minorHAnsi" w:cstheme="minorHAnsi"/>
                <w:b/>
                <w:strike/>
                <w:color w:val="00B050"/>
                <w:sz w:val="22"/>
                <w:szCs w:val="22"/>
                <w:lang w:eastAsia="sk-SK"/>
              </w:rPr>
              <w:t xml:space="preserve">blasť: </w:t>
            </w:r>
            <w:r w:rsidRPr="0073260C">
              <w:rPr>
                <w:rFonts w:asciiTheme="minorHAnsi" w:hAnsiTheme="minorHAnsi" w:cstheme="minorHAnsi"/>
                <w:b/>
                <w:bCs/>
                <w:strike/>
                <w:color w:val="00B050"/>
                <w:sz w:val="22"/>
                <w:szCs w:val="22"/>
                <w:lang w:bidi="x-none"/>
              </w:rPr>
              <w:t xml:space="preserve"> Zlepšenie vodného hospodárstva v lesoch</w:t>
            </w:r>
          </w:p>
        </w:tc>
      </w:tr>
      <w:tr w:rsidR="0073260C" w:rsidRPr="0073260C" w14:paraId="5F4695E7" w14:textId="77777777" w:rsidTr="008B660B">
        <w:trPr>
          <w:trHeight w:val="284"/>
        </w:trPr>
        <w:tc>
          <w:tcPr>
            <w:tcW w:w="202" w:type="pct"/>
            <w:shd w:val="clear" w:color="auto" w:fill="FFF2CC" w:themeFill="accent4" w:themeFillTint="33"/>
          </w:tcPr>
          <w:p w14:paraId="1B97DAA1" w14:textId="77777777" w:rsidR="00D51E96" w:rsidRPr="0073260C" w:rsidRDefault="00D51E96" w:rsidP="00F76EC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98" w:type="pct"/>
            <w:gridSpan w:val="2"/>
            <w:shd w:val="clear" w:color="auto" w:fill="FFF2CC" w:themeFill="accent4" w:themeFillTint="33"/>
            <w:vAlign w:val="center"/>
          </w:tcPr>
          <w:p w14:paraId="2BAB2210" w14:textId="77777777" w:rsidR="00D51E96" w:rsidRPr="0073260C" w:rsidRDefault="00D51E96" w:rsidP="00F76ECB">
            <w:pPr>
              <w:spacing w:after="0" w:line="240" w:lineRule="auto"/>
              <w:jc w:val="center"/>
              <w:rPr>
                <w:rFonts w:cstheme="minorHAnsi"/>
                <w:strike/>
                <w:color w:val="00B050"/>
                <w:sz w:val="16"/>
                <w:szCs w:val="16"/>
              </w:rPr>
            </w:pPr>
            <w:r w:rsidRPr="0073260C">
              <w:rPr>
                <w:rFonts w:cstheme="minorHAnsi"/>
                <w:b/>
                <w:strike/>
                <w:color w:val="00B050"/>
                <w:sz w:val="18"/>
                <w:szCs w:val="18"/>
              </w:rPr>
              <w:t>Popis a preukázanie kritéria</w:t>
            </w:r>
          </w:p>
        </w:tc>
      </w:tr>
      <w:tr w:rsidR="0073260C" w:rsidRPr="0073260C" w14:paraId="4906D7F9" w14:textId="77777777" w:rsidTr="00F76ECB">
        <w:trPr>
          <w:trHeight w:val="284"/>
        </w:trPr>
        <w:tc>
          <w:tcPr>
            <w:tcW w:w="202" w:type="pct"/>
            <w:shd w:val="clear" w:color="auto" w:fill="auto"/>
            <w:vAlign w:val="center"/>
          </w:tcPr>
          <w:p w14:paraId="31F1B3CF"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798" w:type="pct"/>
            <w:gridSpan w:val="2"/>
            <w:shd w:val="clear" w:color="auto" w:fill="auto"/>
            <w:vAlign w:val="center"/>
          </w:tcPr>
          <w:p w14:paraId="208BCD77"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Kritérium ekonomickej životaschopnosti</w:t>
            </w:r>
          </w:p>
          <w:p w14:paraId="2E5609BA" w14:textId="77777777" w:rsidR="00D51E96" w:rsidRPr="0073260C" w:rsidRDefault="00D51E96" w:rsidP="004800B7">
            <w:pPr>
              <w:pStyle w:val="Odsekzoznamu"/>
              <w:numPr>
                <w:ilvl w:val="0"/>
                <w:numId w:val="333"/>
              </w:numPr>
              <w:spacing w:after="0" w:line="240" w:lineRule="auto"/>
              <w:ind w:left="364" w:hanging="364"/>
              <w:jc w:val="both"/>
              <w:rPr>
                <w:rFonts w:cstheme="minorHAnsi"/>
                <w:strike/>
                <w:color w:val="00B050"/>
                <w:sz w:val="16"/>
                <w:szCs w:val="16"/>
              </w:rPr>
            </w:pPr>
            <w:r w:rsidRPr="0073260C">
              <w:rPr>
                <w:rFonts w:cstheme="minorHAnsi"/>
                <w:strike/>
                <w:color w:val="00B050"/>
                <w:sz w:val="16"/>
                <w:szCs w:val="16"/>
              </w:rPr>
              <w:t>žiadateľ nemá ukončený žiadny celý rok činnosti a preto nevie preukázať ekonomickú životaschopnosť,</w:t>
            </w:r>
          </w:p>
          <w:p w14:paraId="35BFE097" w14:textId="77777777" w:rsidR="00D51E96" w:rsidRPr="0073260C" w:rsidRDefault="00D51E96" w:rsidP="004800B7">
            <w:pPr>
              <w:pStyle w:val="Odsekzoznamu"/>
              <w:numPr>
                <w:ilvl w:val="0"/>
                <w:numId w:val="333"/>
              </w:numPr>
              <w:spacing w:after="0" w:line="240" w:lineRule="auto"/>
              <w:ind w:left="364" w:hanging="364"/>
              <w:jc w:val="both"/>
              <w:rPr>
                <w:rFonts w:cstheme="minorHAnsi"/>
                <w:strike/>
                <w:color w:val="00B050"/>
                <w:sz w:val="16"/>
                <w:szCs w:val="16"/>
              </w:rPr>
            </w:pPr>
            <w:r w:rsidRPr="0073260C">
              <w:rPr>
                <w:rFonts w:cstheme="minorHAnsi"/>
                <w:strike/>
                <w:color w:val="00B050"/>
                <w:sz w:val="16"/>
                <w:szCs w:val="16"/>
              </w:rPr>
              <w:t>žiadateľ spĺňa aspoň jedno kritérium,</w:t>
            </w:r>
          </w:p>
          <w:p w14:paraId="1D17C74A" w14:textId="77777777" w:rsidR="00D51E96" w:rsidRPr="0073260C" w:rsidRDefault="00D51E96" w:rsidP="004800B7">
            <w:pPr>
              <w:pStyle w:val="Odsekzoznamu"/>
              <w:numPr>
                <w:ilvl w:val="0"/>
                <w:numId w:val="333"/>
              </w:numPr>
              <w:spacing w:after="0" w:line="240" w:lineRule="auto"/>
              <w:ind w:left="364" w:hanging="364"/>
              <w:jc w:val="both"/>
              <w:rPr>
                <w:rFonts w:cstheme="minorHAnsi"/>
                <w:strike/>
                <w:color w:val="00B050"/>
                <w:sz w:val="16"/>
                <w:szCs w:val="16"/>
              </w:rPr>
            </w:pPr>
            <w:r w:rsidRPr="0073260C">
              <w:rPr>
                <w:rFonts w:cstheme="minorHAnsi"/>
                <w:strike/>
                <w:color w:val="00B050"/>
                <w:sz w:val="16"/>
                <w:szCs w:val="16"/>
              </w:rPr>
              <w:t>žiadateľ spĺňa obidve kritériá,</w:t>
            </w:r>
          </w:p>
          <w:p w14:paraId="344531D5" w14:textId="77777777" w:rsidR="00D51E96" w:rsidRPr="0073260C" w:rsidRDefault="00D51E96" w:rsidP="004800B7">
            <w:pPr>
              <w:pStyle w:val="Odsekzoznamu"/>
              <w:numPr>
                <w:ilvl w:val="0"/>
                <w:numId w:val="333"/>
              </w:numPr>
              <w:spacing w:after="0" w:line="240" w:lineRule="auto"/>
              <w:ind w:left="364" w:hanging="364"/>
              <w:jc w:val="both"/>
              <w:rPr>
                <w:rFonts w:cstheme="minorHAnsi"/>
                <w:strike/>
                <w:color w:val="00B050"/>
                <w:sz w:val="16"/>
                <w:szCs w:val="16"/>
              </w:rPr>
            </w:pPr>
            <w:r w:rsidRPr="0073260C">
              <w:rPr>
                <w:rFonts w:cstheme="minorHAnsi"/>
                <w:strike/>
                <w:color w:val="00B050"/>
                <w:sz w:val="16"/>
                <w:szCs w:val="16"/>
              </w:rPr>
              <w:t>žiadateľ nespĺňa ani jedno ekonomické kritérium.</w:t>
            </w:r>
          </w:p>
          <w:p w14:paraId="5D958AF3"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Forma a spôsob preukázania splnenia kritéria</w:t>
            </w:r>
          </w:p>
          <w:p w14:paraId="4D006C8F" w14:textId="77777777" w:rsidR="00D51E96" w:rsidRPr="0073260C" w:rsidRDefault="00D51E96"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t xml:space="preserve">Tabuľková časť projektu – Kritériá ekonomickej životaschopnosti (Príloha č.13B),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24519373" w14:textId="77777777" w:rsidR="00D51E96" w:rsidRPr="0073260C" w:rsidRDefault="00D51E96"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t>Účtovná závierka za posledný alebo predposledný účtovný rok</w:t>
            </w:r>
            <w:r w:rsidRPr="0073260C">
              <w:rPr>
                <w:rFonts w:cstheme="minorHAnsi"/>
                <w:b/>
                <w:iCs/>
                <w:strike/>
                <w:color w:val="00B050"/>
                <w:sz w:val="16"/>
                <w:szCs w:val="16"/>
              </w:rPr>
              <w:t xml:space="preserve"> (možnosť využitia integračnej akcie „</w:t>
            </w:r>
            <w:r w:rsidRPr="0073260C">
              <w:rPr>
                <w:rFonts w:cstheme="minorHAnsi"/>
                <w:b/>
                <w:bCs/>
                <w:iCs/>
                <w:strike/>
                <w:color w:val="00B050"/>
                <w:sz w:val="16"/>
                <w:szCs w:val="16"/>
              </w:rPr>
              <w:t>Získanie informácie o účtovných závierkach</w:t>
            </w:r>
            <w:r w:rsidRPr="0073260C">
              <w:rPr>
                <w:rFonts w:cstheme="minorHAnsi"/>
                <w:b/>
                <w:iCs/>
                <w:strike/>
                <w:color w:val="00B050"/>
                <w:sz w:val="16"/>
                <w:szCs w:val="16"/>
              </w:rPr>
              <w:t>“ v ITMS2014+)</w:t>
            </w:r>
          </w:p>
          <w:p w14:paraId="68927306" w14:textId="77777777" w:rsidR="00D51E96" w:rsidRPr="0073260C" w:rsidRDefault="00D51E96" w:rsidP="009F1D61">
            <w:pPr>
              <w:pStyle w:val="Default"/>
              <w:keepLines/>
              <w:widowControl w:val="0"/>
              <w:numPr>
                <w:ilvl w:val="0"/>
                <w:numId w:val="116"/>
              </w:numPr>
              <w:ind w:left="216" w:hanging="216"/>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Účtovná závierka za posledný alebo predposledný účtovný rok,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r w:rsidRPr="0073260C">
              <w:rPr>
                <w:rFonts w:asciiTheme="minorHAnsi" w:hAnsiTheme="minorHAnsi" w:cstheme="minorHAnsi"/>
                <w:bCs/>
                <w:strike/>
                <w:color w:val="00B050"/>
                <w:sz w:val="16"/>
                <w:szCs w:val="16"/>
              </w:rPr>
              <w:t>podpísaný štatutárnym orgánom žiadateľa (relevantné, len v prípade neúspešnej integračnej akcie)</w:t>
            </w:r>
          </w:p>
          <w:p w14:paraId="55539B9F"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038618ED" w14:textId="77777777" w:rsidR="00D51E96" w:rsidRPr="0073260C" w:rsidRDefault="00D51E96"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p w14:paraId="4A7700BB" w14:textId="77777777" w:rsidR="00D51E96" w:rsidRPr="0073260C" w:rsidRDefault="00D51E96" w:rsidP="00F76ECB">
            <w:pPr>
              <w:pStyle w:val="Default"/>
              <w:keepLines/>
              <w:widowControl w:val="0"/>
              <w:jc w:val="both"/>
              <w:rPr>
                <w:rFonts w:asciiTheme="minorHAnsi" w:hAnsiTheme="minorHAnsi" w:cstheme="minorHAnsi"/>
                <w:bCs/>
                <w:strike/>
                <w:color w:val="00B050"/>
                <w:sz w:val="16"/>
                <w:szCs w:val="16"/>
              </w:rPr>
            </w:pPr>
          </w:p>
          <w:p w14:paraId="5263EE75" w14:textId="77777777" w:rsidR="00D51E96" w:rsidRPr="0073260C" w:rsidRDefault="00D51E96" w:rsidP="00F76ECB">
            <w:pPr>
              <w:pStyle w:val="Default"/>
              <w:keepLines/>
              <w:widowControl w:val="0"/>
              <w:jc w:val="both"/>
              <w:rPr>
                <w:rFonts w:asciiTheme="minorHAnsi" w:hAnsiTheme="minorHAnsi" w:cstheme="minorHAnsi"/>
                <w:bCs/>
                <w:strike/>
                <w:color w:val="00B050"/>
                <w:sz w:val="16"/>
                <w:szCs w:val="16"/>
              </w:rPr>
            </w:pPr>
            <w:r w:rsidRPr="0073260C">
              <w:rPr>
                <w:rFonts w:asciiTheme="minorHAnsi" w:hAnsiTheme="minorHAnsi" w:cstheme="minorHAnsi"/>
                <w:b/>
                <w:bCs/>
                <w:strike/>
                <w:color w:val="00B050"/>
                <w:sz w:val="16"/>
                <w:szCs w:val="16"/>
              </w:rPr>
              <w:t xml:space="preserve">Schválenou účtovnou závierkou </w:t>
            </w:r>
            <w:r w:rsidRPr="0073260C">
              <w:rPr>
                <w:rFonts w:asciiTheme="minorHAnsi" w:hAnsiTheme="minorHAnsi" w:cstheme="minorHAnsi"/>
                <w:bCs/>
                <w:strike/>
                <w:color w:val="00B050"/>
                <w:sz w:val="16"/>
                <w:szCs w:val="16"/>
              </w:rPr>
              <w:t xml:space="preserve">na tieto účely je skutočnosť, že žiadateľ predložil účtovnú závierku na príslušný daňový úrad.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nachádza </w:t>
            </w:r>
            <w:r w:rsidRPr="0073260C">
              <w:rPr>
                <w:rFonts w:asciiTheme="minorHAnsi" w:hAnsiTheme="minorHAnsi" w:cstheme="minorHAnsi"/>
                <w:b/>
                <w:strike/>
                <w:color w:val="00B050"/>
                <w:sz w:val="16"/>
                <w:szCs w:val="16"/>
              </w:rPr>
              <w:t xml:space="preserve">v Registri účtovných závierok, žiadateľ prílohu nepredkladá. </w:t>
            </w:r>
            <w:r w:rsidRPr="0073260C">
              <w:rPr>
                <w:rFonts w:asciiTheme="minorHAnsi" w:hAnsiTheme="minorHAnsi" w:cstheme="minorHAnsi"/>
                <w:bCs/>
                <w:strike/>
                <w:color w:val="00B050"/>
                <w:sz w:val="16"/>
                <w:szCs w:val="16"/>
              </w:rPr>
              <w:t xml:space="preserve">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nenachádza </w:t>
            </w:r>
            <w:r w:rsidRPr="0073260C">
              <w:rPr>
                <w:rFonts w:asciiTheme="minorHAnsi" w:hAnsiTheme="minorHAnsi" w:cstheme="minorHAnsi"/>
                <w:b/>
                <w:strike/>
                <w:color w:val="00B050"/>
                <w:sz w:val="16"/>
                <w:szCs w:val="16"/>
              </w:rPr>
              <w:t xml:space="preserve">v Registri účtovných závierok (napr. z technických dôvodov), </w:t>
            </w:r>
            <w:r w:rsidRPr="0073260C">
              <w:rPr>
                <w:rFonts w:asciiTheme="minorHAnsi" w:hAnsiTheme="minorHAnsi" w:cstheme="minorHAnsi"/>
                <w:b/>
                <w:bCs/>
                <w:strike/>
                <w:color w:val="00B050"/>
                <w:sz w:val="16"/>
                <w:szCs w:val="16"/>
              </w:rPr>
              <w:t xml:space="preserve">príloha musí byť predložená </w:t>
            </w:r>
            <w:r w:rsidRPr="0073260C">
              <w:rPr>
                <w:rFonts w:asciiTheme="minorHAnsi" w:hAnsiTheme="minorHAnsi" w:cstheme="minorHAnsi"/>
                <w:b/>
                <w:strike/>
                <w:color w:val="00B050"/>
                <w:sz w:val="16"/>
                <w:szCs w:val="16"/>
              </w:rPr>
              <w:t xml:space="preserve">v </w:t>
            </w:r>
            <w:r w:rsidRPr="0073260C">
              <w:rPr>
                <w:rFonts w:asciiTheme="minorHAnsi" w:hAnsiTheme="minorHAnsi" w:cstheme="minorHAnsi"/>
                <w:b/>
                <w:bCs/>
                <w:strike/>
                <w:color w:val="00B050"/>
                <w:sz w:val="16"/>
                <w:szCs w:val="16"/>
              </w:rPr>
              <w:t xml:space="preserve">elektronickej forme </w:t>
            </w:r>
            <w:r w:rsidRPr="0073260C">
              <w:rPr>
                <w:rFonts w:asciiTheme="minorHAnsi" w:hAnsiTheme="minorHAnsi" w:cstheme="minorHAnsi"/>
                <w:b/>
                <w:strike/>
                <w:color w:val="00B050"/>
                <w:sz w:val="16"/>
                <w:szCs w:val="16"/>
              </w:rPr>
              <w:t>cez ITMS2014+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p>
          <w:p w14:paraId="5EBFE741" w14:textId="77777777" w:rsidR="00D51E96" w:rsidRPr="0073260C" w:rsidRDefault="00D51E96" w:rsidP="00F76ECB">
            <w:pPr>
              <w:spacing w:after="0" w:line="240" w:lineRule="auto"/>
              <w:rPr>
                <w:rFonts w:cstheme="minorHAnsi"/>
                <w:bCs/>
                <w:strike/>
                <w:color w:val="00B050"/>
                <w:sz w:val="16"/>
                <w:szCs w:val="16"/>
              </w:rPr>
            </w:pPr>
            <w:r w:rsidRPr="0073260C">
              <w:rPr>
                <w:rFonts w:cstheme="minorHAnsi"/>
                <w:bCs/>
                <w:strike/>
                <w:color w:val="00B050"/>
                <w:sz w:val="16"/>
                <w:szCs w:val="16"/>
              </w:rPr>
              <w:t>Výpočet ekonomickej životaschopnosti:</w:t>
            </w:r>
          </w:p>
          <w:p w14:paraId="3792B236" w14:textId="247FC5A8" w:rsidR="00D51E96" w:rsidRPr="0073260C" w:rsidRDefault="00D51E96" w:rsidP="00F76ECB">
            <w:pPr>
              <w:spacing w:after="0" w:line="240" w:lineRule="auto"/>
              <w:rPr>
                <w:rFonts w:cstheme="minorHAnsi"/>
                <w:bCs/>
                <w:strike/>
                <w:color w:val="00B050"/>
                <w:sz w:val="16"/>
                <w:szCs w:val="16"/>
              </w:rPr>
            </w:pPr>
            <w:r w:rsidRPr="0073260C">
              <w:rPr>
                <w:rFonts w:cstheme="minorHAnsi"/>
                <w:strike/>
                <w:color w:val="00B050"/>
                <w:sz w:val="16"/>
                <w:szCs w:val="16"/>
              </w:rPr>
              <w:t>Posúdenie životaschopnosti platí aspoň za jeden rok: za posledný uzatvorený rok, resp. predposledný uzatvorený rok.</w:t>
            </w:r>
          </w:p>
          <w:p w14:paraId="11CB8DAD" w14:textId="539CF9EB" w:rsidR="00D51E96" w:rsidRPr="0073260C" w:rsidRDefault="00BD79B4" w:rsidP="00F76ECB">
            <w:pPr>
              <w:pStyle w:val="Textpoznmkypodiarou"/>
              <w:spacing w:after="0" w:line="240" w:lineRule="auto"/>
              <w:rPr>
                <w:rFonts w:cstheme="minorHAnsi"/>
                <w:strike/>
                <w:color w:val="00B050"/>
                <w:sz w:val="16"/>
                <w:szCs w:val="16"/>
                <w:u w:val="single"/>
              </w:rPr>
            </w:pPr>
            <w:r w:rsidRPr="0073260C">
              <w:rPr>
                <w:rFonts w:cstheme="minorHAnsi"/>
                <w:strike/>
                <w:noProof/>
                <w:color w:val="00B050"/>
                <w:lang w:eastAsia="sk-SK"/>
              </w:rPr>
              <w:drawing>
                <wp:inline distT="0" distB="0" distL="0" distR="0" wp14:anchorId="11AB76D3" wp14:editId="79FA342C">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73260C">
              <w:rPr>
                <w:rFonts w:cstheme="minorHAnsi"/>
                <w:strike/>
                <w:color w:val="00B050"/>
                <w:sz w:val="16"/>
                <w:szCs w:val="16"/>
                <w:u w:val="single"/>
              </w:rPr>
              <w:t xml:space="preserve">   </w:t>
            </w:r>
            <w:r w:rsidRPr="0073260C">
              <w:rPr>
                <w:rFonts w:cstheme="minorHAnsi"/>
                <w:strike/>
                <w:noProof/>
                <w:color w:val="00B050"/>
                <w:lang w:eastAsia="sk-SK"/>
              </w:rPr>
              <w:drawing>
                <wp:inline distT="0" distB="0" distL="0" distR="0" wp14:anchorId="482C7F17" wp14:editId="6E148393">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73260C" w:rsidRPr="0073260C" w14:paraId="7480288F" w14:textId="77777777" w:rsidTr="00F76ECB">
        <w:trPr>
          <w:trHeight w:val="284"/>
        </w:trPr>
        <w:tc>
          <w:tcPr>
            <w:tcW w:w="202" w:type="pct"/>
            <w:shd w:val="clear" w:color="auto" w:fill="auto"/>
            <w:vAlign w:val="center"/>
          </w:tcPr>
          <w:p w14:paraId="26985927"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2.</w:t>
            </w:r>
          </w:p>
        </w:tc>
        <w:tc>
          <w:tcPr>
            <w:tcW w:w="4798" w:type="pct"/>
            <w:gridSpan w:val="2"/>
            <w:shd w:val="clear" w:color="auto" w:fill="auto"/>
            <w:vAlign w:val="center"/>
          </w:tcPr>
          <w:p w14:paraId="3DA10403" w14:textId="77777777" w:rsidR="00D51E96" w:rsidRPr="0073260C" w:rsidRDefault="00D51E96" w:rsidP="00F76ECB">
            <w:pPr>
              <w:spacing w:after="0" w:line="240" w:lineRule="auto"/>
              <w:rPr>
                <w:rFonts w:cstheme="minorHAnsi"/>
                <w:strike/>
                <w:color w:val="00B050"/>
                <w:sz w:val="18"/>
                <w:szCs w:val="18"/>
              </w:rPr>
            </w:pPr>
            <w:r w:rsidRPr="0073260C">
              <w:rPr>
                <w:rFonts w:cstheme="minorHAnsi"/>
                <w:b/>
                <w:bCs/>
                <w:strike/>
                <w:color w:val="00B050"/>
                <w:sz w:val="18"/>
                <w:szCs w:val="18"/>
              </w:rPr>
              <w:t>Funkčná typizácia lesa</w:t>
            </w:r>
            <w:r w:rsidRPr="0073260C">
              <w:rPr>
                <w:rFonts w:cstheme="minorHAnsi"/>
                <w:strike/>
                <w:color w:val="00B050"/>
                <w:sz w:val="18"/>
                <w:szCs w:val="18"/>
              </w:rPr>
              <w:t xml:space="preserve"> </w:t>
            </w:r>
          </w:p>
          <w:p w14:paraId="6523AE92"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 xml:space="preserve">Územie, na ktorom je projekt realizovaný je v rámci funkčnej typizácie lesa klasifikované: </w:t>
            </w:r>
          </w:p>
          <w:p w14:paraId="24ECFBD2" w14:textId="77777777" w:rsidR="00D51E96" w:rsidRPr="0073260C" w:rsidRDefault="00D51E96" w:rsidP="004800B7">
            <w:pPr>
              <w:numPr>
                <w:ilvl w:val="0"/>
                <w:numId w:val="186"/>
              </w:numPr>
              <w:spacing w:after="0" w:line="240" w:lineRule="auto"/>
              <w:ind w:left="216" w:hanging="216"/>
              <w:contextualSpacing/>
              <w:jc w:val="both"/>
              <w:rPr>
                <w:rFonts w:cstheme="minorHAnsi"/>
                <w:strike/>
                <w:color w:val="00B050"/>
                <w:sz w:val="16"/>
                <w:szCs w:val="16"/>
              </w:rPr>
            </w:pPr>
            <w:r w:rsidRPr="0073260C">
              <w:rPr>
                <w:rFonts w:cstheme="minorHAnsi"/>
                <w:strike/>
                <w:color w:val="00B050"/>
                <w:sz w:val="16"/>
                <w:szCs w:val="16"/>
              </w:rPr>
              <w:t xml:space="preserve">výlučne ako hospodársky les </w:t>
            </w:r>
          </w:p>
          <w:p w14:paraId="32856688" w14:textId="77777777" w:rsidR="00D51E96" w:rsidRPr="0073260C" w:rsidRDefault="00D51E96" w:rsidP="004800B7">
            <w:pPr>
              <w:numPr>
                <w:ilvl w:val="0"/>
                <w:numId w:val="186"/>
              </w:numPr>
              <w:spacing w:after="0" w:line="240" w:lineRule="auto"/>
              <w:ind w:left="216" w:hanging="216"/>
              <w:contextualSpacing/>
              <w:jc w:val="both"/>
              <w:rPr>
                <w:rFonts w:cstheme="minorHAnsi"/>
                <w:strike/>
                <w:color w:val="00B050"/>
                <w:sz w:val="16"/>
                <w:szCs w:val="16"/>
              </w:rPr>
            </w:pPr>
            <w:r w:rsidRPr="0073260C">
              <w:rPr>
                <w:rFonts w:cstheme="minorHAnsi"/>
                <w:strike/>
                <w:color w:val="00B050"/>
                <w:sz w:val="16"/>
                <w:szCs w:val="16"/>
              </w:rPr>
              <w:t xml:space="preserve">ako hospodársky les  v kombinácii lesom ochranným resp. lesom osobitného určenia </w:t>
            </w:r>
          </w:p>
          <w:p w14:paraId="42BB2E92" w14:textId="77777777" w:rsidR="00D51E96" w:rsidRPr="0073260C" w:rsidRDefault="00D51E96" w:rsidP="004800B7">
            <w:pPr>
              <w:numPr>
                <w:ilvl w:val="0"/>
                <w:numId w:val="186"/>
              </w:numPr>
              <w:spacing w:after="0" w:line="240" w:lineRule="auto"/>
              <w:ind w:left="216" w:hanging="216"/>
              <w:contextualSpacing/>
              <w:jc w:val="both"/>
              <w:rPr>
                <w:rFonts w:cstheme="minorHAnsi"/>
                <w:strike/>
                <w:color w:val="00B050"/>
                <w:sz w:val="16"/>
                <w:szCs w:val="16"/>
              </w:rPr>
            </w:pPr>
            <w:r w:rsidRPr="0073260C">
              <w:rPr>
                <w:rFonts w:cstheme="minorHAnsi"/>
                <w:strike/>
                <w:color w:val="00B050"/>
                <w:sz w:val="16"/>
                <w:szCs w:val="16"/>
              </w:rPr>
              <w:t>ako výlučne les ochranný resp. les osobitného určenia</w:t>
            </w:r>
          </w:p>
          <w:p w14:paraId="21F6759A" w14:textId="77777777" w:rsidR="00D51E96" w:rsidRPr="0073260C" w:rsidRDefault="00D51E96" w:rsidP="004800B7">
            <w:pPr>
              <w:numPr>
                <w:ilvl w:val="0"/>
                <w:numId w:val="186"/>
              </w:numPr>
              <w:spacing w:after="0" w:line="240" w:lineRule="auto"/>
              <w:ind w:left="216" w:hanging="216"/>
              <w:contextualSpacing/>
              <w:jc w:val="both"/>
              <w:rPr>
                <w:rFonts w:cstheme="minorHAnsi"/>
                <w:strike/>
                <w:color w:val="00B050"/>
                <w:sz w:val="16"/>
                <w:szCs w:val="16"/>
              </w:rPr>
            </w:pPr>
            <w:r w:rsidRPr="0073260C">
              <w:rPr>
                <w:rFonts w:cstheme="minorHAnsi"/>
                <w:strike/>
                <w:color w:val="00B050"/>
                <w:sz w:val="16"/>
                <w:szCs w:val="16"/>
              </w:rPr>
              <w:t>žiadateľ kritérium nesplnil</w:t>
            </w:r>
          </w:p>
          <w:p w14:paraId="070A5144"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1DC59A6" w14:textId="77777777" w:rsidR="00D51E96" w:rsidRPr="0073260C" w:rsidRDefault="00D51E96" w:rsidP="004800B7">
            <w:pPr>
              <w:pStyle w:val="Odsekzoznamu"/>
              <w:numPr>
                <w:ilvl w:val="0"/>
                <w:numId w:val="334"/>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Potvrdenie príslušného Pozemkového a lesného odboru o kategorizácii lesov územia na ktorom sa realizuje projekt,</w:t>
            </w:r>
            <w:r w:rsidRPr="0073260C">
              <w:rPr>
                <w:rFonts w:cstheme="minorHAnsi"/>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6D67F4C4"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825FDA3" w14:textId="77777777" w:rsidR="00D51E96" w:rsidRPr="0073260C" w:rsidRDefault="00D51E96" w:rsidP="004800B7">
            <w:pPr>
              <w:pStyle w:val="Odsekzoznamu"/>
              <w:numPr>
                <w:ilvl w:val="0"/>
                <w:numId w:val="452"/>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68DF1328" w14:textId="77777777" w:rsidTr="00F76ECB">
        <w:trPr>
          <w:trHeight w:val="284"/>
        </w:trPr>
        <w:tc>
          <w:tcPr>
            <w:tcW w:w="202" w:type="pct"/>
            <w:shd w:val="clear" w:color="auto" w:fill="auto"/>
            <w:vAlign w:val="center"/>
          </w:tcPr>
          <w:p w14:paraId="73A0E7B0"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3.</w:t>
            </w:r>
          </w:p>
        </w:tc>
        <w:tc>
          <w:tcPr>
            <w:tcW w:w="4798" w:type="pct"/>
            <w:gridSpan w:val="2"/>
            <w:shd w:val="clear" w:color="auto" w:fill="auto"/>
            <w:vAlign w:val="center"/>
          </w:tcPr>
          <w:p w14:paraId="7EE540F2" w14:textId="77777777" w:rsidR="00D51E96" w:rsidRPr="0073260C" w:rsidRDefault="00D51E96" w:rsidP="00F76ECB">
            <w:pPr>
              <w:spacing w:after="0" w:line="240" w:lineRule="auto"/>
              <w:rPr>
                <w:rFonts w:cstheme="minorHAnsi"/>
                <w:b/>
                <w:bCs/>
                <w:strike/>
                <w:color w:val="00B050"/>
                <w:sz w:val="18"/>
                <w:szCs w:val="18"/>
              </w:rPr>
            </w:pPr>
            <w:r w:rsidRPr="0073260C">
              <w:rPr>
                <w:rFonts w:cstheme="minorHAnsi"/>
                <w:b/>
                <w:bCs/>
                <w:strike/>
                <w:color w:val="00B050"/>
                <w:sz w:val="18"/>
                <w:szCs w:val="18"/>
              </w:rPr>
              <w:t>Zamerane projektu</w:t>
            </w:r>
          </w:p>
          <w:p w14:paraId="3BF9876A" w14:textId="77777777" w:rsidR="00D51E96" w:rsidRPr="0073260C" w:rsidRDefault="00D51E96" w:rsidP="00F76ECB">
            <w:pPr>
              <w:spacing w:after="0" w:line="240" w:lineRule="auto"/>
              <w:rPr>
                <w:rFonts w:cstheme="minorHAnsi"/>
                <w:bCs/>
                <w:strike/>
                <w:color w:val="00B050"/>
                <w:sz w:val="16"/>
                <w:szCs w:val="16"/>
              </w:rPr>
            </w:pPr>
            <w:r w:rsidRPr="0073260C">
              <w:rPr>
                <w:rFonts w:cstheme="minorHAnsi"/>
                <w:bCs/>
                <w:strike/>
                <w:color w:val="00B050"/>
                <w:sz w:val="16"/>
                <w:szCs w:val="16"/>
              </w:rPr>
              <w:t>Projekt z hľadiska komplexnosti a aktivít ktoré zahŕňa:</w:t>
            </w:r>
          </w:p>
          <w:p w14:paraId="6ECCBEF4" w14:textId="77777777" w:rsidR="00D51E96" w:rsidRPr="0073260C" w:rsidRDefault="00D51E96" w:rsidP="004800B7">
            <w:pPr>
              <w:numPr>
                <w:ilvl w:val="1"/>
                <w:numId w:val="187"/>
              </w:numPr>
              <w:spacing w:after="0" w:line="240" w:lineRule="auto"/>
              <w:ind w:left="216" w:hanging="216"/>
              <w:jc w:val="both"/>
              <w:rPr>
                <w:rFonts w:cstheme="minorHAnsi"/>
                <w:bCs/>
                <w:strike/>
                <w:color w:val="00B050"/>
                <w:sz w:val="16"/>
                <w:szCs w:val="16"/>
              </w:rPr>
            </w:pPr>
            <w:r w:rsidRPr="0073260C">
              <w:rPr>
                <w:rFonts w:cstheme="minorHAnsi"/>
                <w:bCs/>
                <w:strike/>
                <w:color w:val="00B050"/>
                <w:sz w:val="16"/>
                <w:szCs w:val="16"/>
              </w:rPr>
              <w:t xml:space="preserve">je zameraný len na budovanie jednoduchých objektov protipovodňovej ochrany v lesoch – drobných hrádok,  </w:t>
            </w:r>
          </w:p>
          <w:p w14:paraId="3FC6817D" w14:textId="77777777" w:rsidR="00D51E96" w:rsidRPr="0073260C" w:rsidRDefault="00D51E96" w:rsidP="004800B7">
            <w:pPr>
              <w:numPr>
                <w:ilvl w:val="1"/>
                <w:numId w:val="187"/>
              </w:numPr>
              <w:spacing w:after="0" w:line="240" w:lineRule="auto"/>
              <w:ind w:left="216" w:hanging="216"/>
              <w:jc w:val="both"/>
              <w:rPr>
                <w:rFonts w:cstheme="minorHAnsi"/>
                <w:bCs/>
                <w:strike/>
                <w:color w:val="00B050"/>
                <w:sz w:val="16"/>
                <w:szCs w:val="16"/>
              </w:rPr>
            </w:pPr>
            <w:r w:rsidRPr="0073260C">
              <w:rPr>
                <w:rFonts w:cstheme="minorHAnsi"/>
                <w:bCs/>
                <w:strike/>
                <w:color w:val="00B050"/>
                <w:sz w:val="16"/>
                <w:szCs w:val="16"/>
              </w:rPr>
              <w:t xml:space="preserve">je zameraný na budovanie a rekonštrukciu technických diel v lese na ochranu pred povodňami  resp. pre akumuláciu vody, </w:t>
            </w:r>
          </w:p>
          <w:p w14:paraId="3D627326" w14:textId="77777777" w:rsidR="00D51E96" w:rsidRPr="0073260C" w:rsidRDefault="00D51E96" w:rsidP="004800B7">
            <w:pPr>
              <w:numPr>
                <w:ilvl w:val="1"/>
                <w:numId w:val="187"/>
              </w:numPr>
              <w:spacing w:after="0" w:line="240" w:lineRule="auto"/>
              <w:ind w:left="216" w:hanging="216"/>
              <w:jc w:val="both"/>
              <w:rPr>
                <w:rFonts w:cstheme="minorHAnsi"/>
                <w:bCs/>
                <w:strike/>
                <w:color w:val="00B050"/>
                <w:sz w:val="16"/>
                <w:szCs w:val="16"/>
              </w:rPr>
            </w:pPr>
            <w:r w:rsidRPr="0073260C">
              <w:rPr>
                <w:rFonts w:cstheme="minorHAnsi"/>
                <w:bCs/>
                <w:strike/>
                <w:color w:val="00B050"/>
                <w:sz w:val="16"/>
                <w:szCs w:val="16"/>
              </w:rPr>
              <w:t>je zameraný komplexnú protipovodňovú ochranu v danom území  (v lese obhospodarovanom žiadateľom ) vrátane úpravy bystrín  resp. na zahrádzanie a úpravu bystrín,</w:t>
            </w:r>
          </w:p>
          <w:p w14:paraId="04E85160" w14:textId="77777777" w:rsidR="00D51E96" w:rsidRPr="0073260C" w:rsidRDefault="00D51E96" w:rsidP="004800B7">
            <w:pPr>
              <w:numPr>
                <w:ilvl w:val="1"/>
                <w:numId w:val="187"/>
              </w:numPr>
              <w:spacing w:after="0" w:line="240" w:lineRule="auto"/>
              <w:ind w:left="216" w:hanging="216"/>
              <w:jc w:val="both"/>
              <w:rPr>
                <w:rFonts w:cstheme="minorHAnsi"/>
                <w:bCs/>
                <w:strike/>
                <w:color w:val="00B050"/>
                <w:sz w:val="16"/>
                <w:szCs w:val="16"/>
              </w:rPr>
            </w:pPr>
            <w:r w:rsidRPr="0073260C">
              <w:rPr>
                <w:rFonts w:cstheme="minorHAnsi"/>
                <w:strike/>
                <w:color w:val="00B050"/>
                <w:sz w:val="16"/>
                <w:szCs w:val="16"/>
              </w:rPr>
              <w:t>žiadateľ kritérium nesplnil.</w:t>
            </w:r>
          </w:p>
          <w:p w14:paraId="5F8677CF"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Súčasťou projektu môžu byť nadväzujúce investície v rámci </w:t>
            </w:r>
            <w:proofErr w:type="spellStart"/>
            <w:r w:rsidRPr="0073260C">
              <w:rPr>
                <w:rFonts w:cstheme="minorHAnsi"/>
                <w:strike/>
                <w:color w:val="00B050"/>
                <w:sz w:val="16"/>
                <w:szCs w:val="16"/>
              </w:rPr>
              <w:t>podopatrenia</w:t>
            </w:r>
            <w:proofErr w:type="spellEnd"/>
            <w:r w:rsidRPr="0073260C">
              <w:rPr>
                <w:rFonts w:cstheme="minorHAnsi"/>
                <w:strike/>
                <w:color w:val="00B050"/>
                <w:sz w:val="16"/>
                <w:szCs w:val="16"/>
              </w:rPr>
              <w:t>.</w:t>
            </w:r>
          </w:p>
          <w:p w14:paraId="44AF3949" w14:textId="77777777" w:rsidR="00D51E96" w:rsidRPr="0073260C" w:rsidRDefault="00D51E96" w:rsidP="00F76ECB">
            <w:pPr>
              <w:pStyle w:val="Textpoznmkypodiarou"/>
              <w:spacing w:after="0" w:line="240" w:lineRule="auto"/>
              <w:ind w:left="0" w:firstLine="0"/>
              <w:jc w:val="both"/>
              <w:rPr>
                <w:rFonts w:cstheme="minorHAnsi"/>
                <w:strike/>
                <w:color w:val="00B050"/>
                <w:sz w:val="16"/>
                <w:szCs w:val="16"/>
              </w:rPr>
            </w:pPr>
            <w:r w:rsidRPr="0073260C">
              <w:rPr>
                <w:rFonts w:cstheme="minorHAnsi"/>
                <w:strike/>
                <w:color w:val="00B050"/>
                <w:sz w:val="16"/>
                <w:szCs w:val="16"/>
              </w:rPr>
              <w:lastRenderedPageBreak/>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tak, aby plnenie kritéria zostalo zachované.</w:t>
            </w:r>
          </w:p>
          <w:p w14:paraId="11356D61"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9B1DD22" w14:textId="77777777" w:rsidR="00D51E96" w:rsidRPr="0073260C" w:rsidRDefault="00D51E96" w:rsidP="000E4642">
            <w:pPr>
              <w:pStyle w:val="Odsekzoznamu"/>
              <w:numPr>
                <w:ilvl w:val="0"/>
                <w:numId w:val="34"/>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477D3259" w14:textId="77777777" w:rsidR="00D51E96" w:rsidRPr="0073260C" w:rsidRDefault="00D51E96" w:rsidP="000E4642">
            <w:pPr>
              <w:pStyle w:val="Odsekzoznamu"/>
              <w:numPr>
                <w:ilvl w:val="0"/>
                <w:numId w:val="34"/>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290167BC" w14:textId="77777777" w:rsidR="00D51E96" w:rsidRPr="0073260C" w:rsidRDefault="00D51E96" w:rsidP="000E4642">
            <w:pPr>
              <w:pStyle w:val="Odsekzoznamu"/>
              <w:numPr>
                <w:ilvl w:val="0"/>
                <w:numId w:val="34"/>
              </w:numPr>
              <w:spacing w:after="0" w:line="240" w:lineRule="auto"/>
              <w:ind w:left="211" w:hanging="211"/>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35F56440"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2213B3A2" w14:textId="77777777" w:rsidR="00D51E96" w:rsidRPr="0073260C" w:rsidRDefault="00D51E96"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28228910" w14:textId="77777777" w:rsidTr="00F76ECB">
        <w:trPr>
          <w:trHeight w:val="284"/>
        </w:trPr>
        <w:tc>
          <w:tcPr>
            <w:tcW w:w="202" w:type="pct"/>
            <w:shd w:val="clear" w:color="auto" w:fill="auto"/>
            <w:vAlign w:val="center"/>
          </w:tcPr>
          <w:p w14:paraId="50EEE668"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4.</w:t>
            </w:r>
          </w:p>
        </w:tc>
        <w:tc>
          <w:tcPr>
            <w:tcW w:w="4798" w:type="pct"/>
            <w:gridSpan w:val="2"/>
            <w:shd w:val="clear" w:color="auto" w:fill="auto"/>
            <w:vAlign w:val="center"/>
          </w:tcPr>
          <w:p w14:paraId="780A0DCD"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Pridaná hodnota projektu</w:t>
            </w:r>
          </w:p>
          <w:p w14:paraId="34C07280"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Projekt má pridanú hodnotu pre územie MAS:</w:t>
            </w:r>
          </w:p>
          <w:p w14:paraId="55F56A3F"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42F9D33F"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0529E1FF" w14:textId="77777777" w:rsidR="00D51E96" w:rsidRPr="0073260C" w:rsidRDefault="00D51E96" w:rsidP="00F76ECB">
            <w:pPr>
              <w:spacing w:after="0" w:line="240" w:lineRule="auto"/>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 ktorým sa preukáže ako projekt:</w:t>
            </w:r>
          </w:p>
          <w:p w14:paraId="32CF9967" w14:textId="77777777" w:rsidR="00D51E96" w:rsidRPr="0073260C" w:rsidRDefault="00D51E96" w:rsidP="004800B7">
            <w:pPr>
              <w:pStyle w:val="Odsekzoznamu"/>
              <w:numPr>
                <w:ilvl w:val="0"/>
                <w:numId w:val="147"/>
              </w:numPr>
              <w:spacing w:after="0" w:line="240" w:lineRule="auto"/>
              <w:ind w:left="176" w:hanging="176"/>
              <w:jc w:val="both"/>
              <w:rPr>
                <w:rStyle w:val="markedcontent"/>
                <w:rFonts w:cstheme="minorHAnsi"/>
                <w:bCs/>
                <w:strike/>
                <w:color w:val="00B050"/>
                <w:sz w:val="16"/>
                <w:szCs w:val="16"/>
              </w:rPr>
            </w:pPr>
            <w:r w:rsidRPr="0073260C">
              <w:rPr>
                <w:rStyle w:val="markedcontent"/>
                <w:rFonts w:cstheme="minorHAnsi"/>
                <w:strike/>
                <w:color w:val="00B050"/>
                <w:sz w:val="16"/>
                <w:szCs w:val="16"/>
              </w:rPr>
              <w:t xml:space="preserve">prispieva k rozvoju územia príslušnej MAS v nadväznosti na „Zdôvodnenie výberu“ </w:t>
            </w:r>
            <w:proofErr w:type="spellStart"/>
            <w:r w:rsidRPr="0073260C">
              <w:rPr>
                <w:rStyle w:val="markedcontent"/>
                <w:rFonts w:cstheme="minorHAnsi"/>
                <w:strike/>
                <w:color w:val="00B050"/>
                <w:sz w:val="16"/>
                <w:szCs w:val="16"/>
              </w:rPr>
              <w:t>podopatrenia</w:t>
            </w:r>
            <w:proofErr w:type="spellEnd"/>
            <w:r w:rsidRPr="0073260C">
              <w:rPr>
                <w:rStyle w:val="markedcontent"/>
                <w:rFonts w:cstheme="minorHAnsi"/>
                <w:strike/>
                <w:color w:val="00B050"/>
                <w:sz w:val="16"/>
                <w:szCs w:val="16"/>
              </w:rPr>
              <w:t xml:space="preserve"> zo strany MAS  v akčnom pláne stratégie CLLD pre príslušne </w:t>
            </w:r>
            <w:proofErr w:type="spellStart"/>
            <w:r w:rsidRPr="0073260C">
              <w:rPr>
                <w:rStyle w:val="markedcontent"/>
                <w:rFonts w:cstheme="minorHAnsi"/>
                <w:strike/>
                <w:color w:val="00B050"/>
                <w:sz w:val="16"/>
                <w:szCs w:val="16"/>
              </w:rPr>
              <w:t>podopatrenie</w:t>
            </w:r>
            <w:proofErr w:type="spellEnd"/>
            <w:r w:rsidRPr="0073260C">
              <w:rPr>
                <w:rStyle w:val="markedcontent"/>
                <w:rFonts w:cstheme="minorHAnsi"/>
                <w:strike/>
                <w:color w:val="00B050"/>
                <w:sz w:val="16"/>
                <w:szCs w:val="16"/>
              </w:rPr>
              <w:t xml:space="preserve">, </w:t>
            </w:r>
          </w:p>
          <w:p w14:paraId="613CCCDF" w14:textId="77777777" w:rsidR="00D51E96" w:rsidRPr="0073260C" w:rsidRDefault="00D51E96" w:rsidP="004800B7">
            <w:pPr>
              <w:pStyle w:val="Odsekzoznamu"/>
              <w:numPr>
                <w:ilvl w:val="0"/>
                <w:numId w:val="147"/>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vytvára pridanú hodnotu pre územie MAS (čo bude výstupom projektu a jeho pridaná hodnota).</w:t>
            </w:r>
          </w:p>
          <w:p w14:paraId="748C79A6" w14:textId="77777777" w:rsidR="00D51E96" w:rsidRPr="0073260C" w:rsidRDefault="00D51E96" w:rsidP="00F76ECB">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4C23D20F"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53E73ED"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17F202D9" w14:textId="77777777" w:rsidR="00D51E96" w:rsidRPr="0073260C" w:rsidRDefault="00D51E96"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3A63F7B4" w14:textId="77777777" w:rsidR="00D51E96" w:rsidRPr="0073260C" w:rsidRDefault="00D51E96" w:rsidP="009F1D61">
            <w:pPr>
              <w:pStyle w:val="Odsekzoznamu"/>
              <w:numPr>
                <w:ilvl w:val="0"/>
                <w:numId w:val="98"/>
              </w:numPr>
              <w:spacing w:after="0" w:line="240" w:lineRule="auto"/>
              <w:ind w:left="215" w:hanging="215"/>
              <w:jc w:val="both"/>
              <w:rPr>
                <w:rFonts w:cstheme="minorHAnsi"/>
                <w:bCs/>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606EA48E" w14:textId="77777777" w:rsidTr="00F76ECB">
        <w:trPr>
          <w:trHeight w:val="284"/>
        </w:trPr>
        <w:tc>
          <w:tcPr>
            <w:tcW w:w="202" w:type="pct"/>
            <w:shd w:val="clear" w:color="auto" w:fill="auto"/>
            <w:vAlign w:val="center"/>
          </w:tcPr>
          <w:p w14:paraId="4FF0E807"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798" w:type="pct"/>
            <w:gridSpan w:val="2"/>
            <w:shd w:val="clear" w:color="auto" w:fill="auto"/>
            <w:vAlign w:val="center"/>
          </w:tcPr>
          <w:p w14:paraId="68023DBD"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Súlad projektu so stratégiou CLLD</w:t>
            </w:r>
          </w:p>
          <w:p w14:paraId="39077CC3" w14:textId="77777777" w:rsidR="00D51E96" w:rsidRPr="0073260C" w:rsidRDefault="00D51E96" w:rsidP="00F76ECB">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Projekt je v súlade so stratégiou CLLD. </w:t>
            </w:r>
          </w:p>
          <w:p w14:paraId="6F4A1D67"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0956ED16"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66D2116C" w14:textId="77777777" w:rsidR="00D51E96" w:rsidRPr="0073260C" w:rsidRDefault="00D51E96" w:rsidP="00F76ECB">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v Projekte realizácie uvedie:</w:t>
            </w:r>
          </w:p>
          <w:p w14:paraId="23F3516D"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problém zo stratégie CLLD, ktorý projekt rieši, </w:t>
            </w:r>
          </w:p>
          <w:p w14:paraId="4887795F"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súlad projektu s  potrebou územia uvedenou v stratégii CLLD,</w:t>
            </w:r>
          </w:p>
          <w:p w14:paraId="104802E3"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spôsob akým projekt rieši problém alebo potrebu územia uvedené v stratégii CLLD, </w:t>
            </w:r>
          </w:p>
          <w:p w14:paraId="35A37BFB"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nadväznosť na </w:t>
            </w:r>
            <w:r w:rsidRPr="0073260C">
              <w:rPr>
                <w:rFonts w:cstheme="minorHAnsi"/>
                <w:bCs/>
                <w:strike/>
                <w:color w:val="00B050"/>
                <w:sz w:val="16"/>
                <w:szCs w:val="16"/>
              </w:rPr>
              <w:t xml:space="preserve">špecifický cieľ/prioritu/ </w:t>
            </w:r>
            <w:proofErr w:type="spellStart"/>
            <w:r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stratégie CLLD.</w:t>
            </w:r>
          </w:p>
          <w:p w14:paraId="5BD82AE4" w14:textId="77777777" w:rsidR="00D51E96" w:rsidRPr="0073260C" w:rsidRDefault="00D51E96"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0EF25D73"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2F7B87B"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746D06E5"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15AE7296" w14:textId="77777777" w:rsidR="00D51E96" w:rsidRPr="0073260C" w:rsidRDefault="00D51E96"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3232BFBF" w14:textId="77777777" w:rsidTr="00F76ECB">
        <w:trPr>
          <w:trHeight w:val="284"/>
        </w:trPr>
        <w:tc>
          <w:tcPr>
            <w:tcW w:w="202" w:type="pct"/>
            <w:shd w:val="clear" w:color="auto" w:fill="auto"/>
            <w:vAlign w:val="center"/>
          </w:tcPr>
          <w:p w14:paraId="0FABC10B"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6.</w:t>
            </w:r>
          </w:p>
        </w:tc>
        <w:tc>
          <w:tcPr>
            <w:tcW w:w="4798" w:type="pct"/>
            <w:gridSpan w:val="2"/>
            <w:shd w:val="clear" w:color="auto" w:fill="auto"/>
            <w:vAlign w:val="center"/>
          </w:tcPr>
          <w:p w14:paraId="4B197439"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Počet pracovných miest</w:t>
            </w:r>
          </w:p>
          <w:p w14:paraId="2A8C9583"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Realizáciou projektu sa žiadateľ zaviaže zvýšiť počet pracovných miest  a to najneskôr do 6 mesiacov od doby realizácie investície o:</w:t>
            </w:r>
          </w:p>
          <w:p w14:paraId="6E507E28" w14:textId="77777777" w:rsidR="00D51E96" w:rsidRPr="0073260C" w:rsidRDefault="00D51E96" w:rsidP="004800B7">
            <w:pPr>
              <w:pStyle w:val="Odsekzoznamu"/>
              <w:numPr>
                <w:ilvl w:val="0"/>
                <w:numId w:val="478"/>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2 a viac pracovných úväzkov minimálne na 1 rok,  </w:t>
            </w:r>
          </w:p>
          <w:p w14:paraId="2104ADE2" w14:textId="77777777" w:rsidR="00D51E96" w:rsidRPr="0073260C" w:rsidRDefault="00D51E96" w:rsidP="004800B7">
            <w:pPr>
              <w:pStyle w:val="Odsekzoznamu"/>
              <w:numPr>
                <w:ilvl w:val="0"/>
                <w:numId w:val="478"/>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1 a ½ pracovného úväzku  minimálne na 1 rok,  </w:t>
            </w:r>
          </w:p>
          <w:p w14:paraId="4B8F7990" w14:textId="77777777" w:rsidR="00D51E96" w:rsidRPr="0073260C" w:rsidRDefault="00D51E96" w:rsidP="004800B7">
            <w:pPr>
              <w:pStyle w:val="Odsekzoznamu"/>
              <w:numPr>
                <w:ilvl w:val="0"/>
                <w:numId w:val="478"/>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1 pracovný úväzok minimálne na 1 rok,  </w:t>
            </w:r>
          </w:p>
          <w:p w14:paraId="5A376792" w14:textId="77777777" w:rsidR="00D51E96" w:rsidRPr="0073260C" w:rsidRDefault="00D51E96" w:rsidP="004800B7">
            <w:pPr>
              <w:pStyle w:val="Odsekzoznamu"/>
              <w:numPr>
                <w:ilvl w:val="0"/>
                <w:numId w:val="478"/>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½ pracovného úväzku minimálne na 1 rok,  </w:t>
            </w:r>
          </w:p>
          <w:p w14:paraId="1A8D3936" w14:textId="77777777" w:rsidR="00D51E96" w:rsidRPr="0073260C" w:rsidRDefault="00D51E96" w:rsidP="004800B7">
            <w:pPr>
              <w:pStyle w:val="Odsekzoznamu"/>
              <w:numPr>
                <w:ilvl w:val="0"/>
                <w:numId w:val="478"/>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žiadateľ nevytvorí žiadny pracovný úväzok.</w:t>
            </w:r>
          </w:p>
          <w:p w14:paraId="36D8990C"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741F54" w14:textId="77777777" w:rsidR="00D51E96" w:rsidRPr="0073260C" w:rsidRDefault="00D51E96" w:rsidP="000E4642">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pracovné miesto na celý úväzok </w:t>
            </w:r>
            <w:proofErr w:type="spellStart"/>
            <w:r w:rsidRPr="0073260C">
              <w:rPr>
                <w:rFonts w:asciiTheme="minorHAnsi" w:hAnsiTheme="minorHAnsi" w:cstheme="minorHAnsi"/>
                <w:strike/>
                <w:color w:val="00B050"/>
                <w:sz w:val="16"/>
                <w:szCs w:val="16"/>
              </w:rPr>
              <w:t>t.j</w:t>
            </w:r>
            <w:proofErr w:type="spellEnd"/>
            <w:r w:rsidRPr="0073260C">
              <w:rPr>
                <w:rFonts w:asciiTheme="minorHAnsi" w:hAnsiTheme="minorHAnsi" w:cstheme="minorHAnsi"/>
                <w:strike/>
                <w:color w:val="00B050"/>
                <w:sz w:val="16"/>
                <w:szCs w:val="16"/>
              </w:rPr>
              <w:t>. minimálny hodinový pracovný týždeň v zmysle Zákonníka práce v platnom znení. Miesto sa musí vytvoriť najneskôr do 6 mesiacov od predloženia záverečnej žiadosti o platbu alebo,</w:t>
            </w:r>
          </w:p>
          <w:p w14:paraId="37E2954F" w14:textId="77777777" w:rsidR="00D51E96" w:rsidRPr="0073260C" w:rsidRDefault="00D51E96" w:rsidP="000E4642">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A86CF98" w14:textId="77777777" w:rsidR="00D51E96" w:rsidRPr="0073260C" w:rsidRDefault="00D51E96" w:rsidP="00F76ECB">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Pracovné miesto musí byť s udržateľnosťou minimálne 1 rok. </w:t>
            </w:r>
          </w:p>
          <w:p w14:paraId="70D6B02A"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lastRenderedPageBreak/>
              <w:t>Forma a spôsob preukázania splnenia kritéria</w:t>
            </w:r>
          </w:p>
          <w:p w14:paraId="77313311"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3580FE19" w14:textId="77777777" w:rsidR="00D51E96" w:rsidRPr="0073260C" w:rsidRDefault="00D51E96" w:rsidP="009F1D61">
            <w:pPr>
              <w:pStyle w:val="Odsekzoznamu"/>
              <w:numPr>
                <w:ilvl w:val="0"/>
                <w:numId w:val="98"/>
              </w:numPr>
              <w:spacing w:after="0" w:line="240" w:lineRule="auto"/>
              <w:ind w:left="176" w:hanging="176"/>
              <w:jc w:val="both"/>
              <w:rPr>
                <w:rFonts w:cstheme="minorHAnsi"/>
                <w:b/>
                <w:bCs/>
                <w:strike/>
                <w:color w:val="00B050"/>
                <w:sz w:val="16"/>
                <w:szCs w:val="16"/>
              </w:rPr>
            </w:pPr>
            <w:r w:rsidRPr="0073260C">
              <w:rPr>
                <w:rFonts w:cstheme="minorHAnsi"/>
                <w:bCs/>
                <w:strike/>
                <w:color w:val="00B050"/>
                <w:sz w:val="16"/>
                <w:szCs w:val="16"/>
              </w:rPr>
              <w:t xml:space="preserve">Čestné vyhlásenie žiadateľa,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30A0E6B7" w14:textId="77777777" w:rsidR="00D51E96" w:rsidRPr="0073260C" w:rsidRDefault="00D51E96"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Pracovná zmluva pri podávaní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(predkladá sa, len v prípade podmienok v stratégii CLLD príslušnej MAS)</w:t>
            </w:r>
          </w:p>
          <w:p w14:paraId="27BFC7F5" w14:textId="77777777" w:rsidR="00D51E96" w:rsidRPr="0073260C" w:rsidRDefault="00D51E96"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Potvrdenia zo sociálnej poisťovne o zaplatení odvodov, zmluva s novým pracovníkom s vyznačením „PRV - CLLD“,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(preukazuje sa po 6 mesiacoch odo dňa predloženia záverečnej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w:t>
            </w:r>
          </w:p>
          <w:p w14:paraId="0366D4CE"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1AFE8B4D" w14:textId="77777777" w:rsidR="00D51E96" w:rsidRPr="0073260C" w:rsidRDefault="00D51E96"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01B29D5C" w14:textId="77777777" w:rsidTr="008B660B">
        <w:trPr>
          <w:trHeight w:val="284"/>
        </w:trPr>
        <w:tc>
          <w:tcPr>
            <w:tcW w:w="5000" w:type="pct"/>
            <w:gridSpan w:val="3"/>
            <w:shd w:val="clear" w:color="auto" w:fill="FFE599" w:themeFill="accent4" w:themeFillTint="66"/>
            <w:vAlign w:val="center"/>
          </w:tcPr>
          <w:p w14:paraId="5FF2D3C2" w14:textId="77777777" w:rsidR="00D51E96" w:rsidRPr="0073260C" w:rsidRDefault="00D51E96" w:rsidP="00F76EC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lastRenderedPageBreak/>
              <w:t>VOLITELNE KRITÉRIA  - O</w:t>
            </w:r>
            <w:r w:rsidRPr="0073260C">
              <w:rPr>
                <w:rFonts w:asciiTheme="minorHAnsi" w:hAnsiTheme="minorHAnsi" w:cstheme="minorHAnsi"/>
                <w:b/>
                <w:strike/>
                <w:color w:val="00B050"/>
                <w:sz w:val="22"/>
                <w:szCs w:val="22"/>
                <w:lang w:eastAsia="sk-SK"/>
              </w:rPr>
              <w:t xml:space="preserve">blasť: </w:t>
            </w:r>
            <w:r w:rsidRPr="0073260C">
              <w:rPr>
                <w:rFonts w:asciiTheme="minorHAnsi" w:hAnsiTheme="minorHAnsi" w:cstheme="minorHAnsi"/>
                <w:b/>
                <w:bCs/>
                <w:strike/>
                <w:color w:val="00B050"/>
                <w:sz w:val="22"/>
                <w:szCs w:val="22"/>
                <w:lang w:bidi="x-none"/>
              </w:rPr>
              <w:t xml:space="preserve"> Zlepšenie vodného hospodárstva v lesoch</w:t>
            </w:r>
          </w:p>
        </w:tc>
      </w:tr>
      <w:tr w:rsidR="0073260C" w:rsidRPr="0073260C" w14:paraId="5376765B" w14:textId="77777777" w:rsidTr="008B660B">
        <w:trPr>
          <w:trHeight w:val="284"/>
        </w:trPr>
        <w:tc>
          <w:tcPr>
            <w:tcW w:w="202" w:type="pct"/>
            <w:shd w:val="clear" w:color="auto" w:fill="FFF2CC" w:themeFill="accent4" w:themeFillTint="33"/>
          </w:tcPr>
          <w:p w14:paraId="3C4B8AC5" w14:textId="77777777" w:rsidR="00D51E96" w:rsidRPr="0073260C" w:rsidRDefault="00D51E96" w:rsidP="00F76EC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98" w:type="pct"/>
            <w:gridSpan w:val="2"/>
            <w:shd w:val="clear" w:color="auto" w:fill="FFF2CC" w:themeFill="accent4" w:themeFillTint="33"/>
            <w:vAlign w:val="center"/>
          </w:tcPr>
          <w:p w14:paraId="391771D3" w14:textId="77777777" w:rsidR="00D51E96" w:rsidRPr="0073260C" w:rsidRDefault="00D51E96" w:rsidP="00F76ECB">
            <w:pPr>
              <w:spacing w:after="0" w:line="240" w:lineRule="auto"/>
              <w:contextualSpacing/>
              <w:jc w:val="center"/>
              <w:rPr>
                <w:rFonts w:cstheme="minorHAnsi"/>
                <w:strike/>
                <w:color w:val="00B050"/>
                <w:sz w:val="16"/>
                <w:szCs w:val="16"/>
              </w:rPr>
            </w:pPr>
            <w:r w:rsidRPr="0073260C">
              <w:rPr>
                <w:rFonts w:cstheme="minorHAnsi"/>
                <w:b/>
                <w:strike/>
                <w:color w:val="00B050"/>
                <w:sz w:val="18"/>
                <w:szCs w:val="18"/>
              </w:rPr>
              <w:t>Popis a preukázanie kritéria</w:t>
            </w:r>
          </w:p>
        </w:tc>
      </w:tr>
      <w:tr w:rsidR="0073260C" w:rsidRPr="0073260C" w14:paraId="400C6D2D" w14:textId="77777777" w:rsidTr="00F76ECB">
        <w:trPr>
          <w:trHeight w:val="284"/>
        </w:trPr>
        <w:tc>
          <w:tcPr>
            <w:tcW w:w="202" w:type="pct"/>
            <w:shd w:val="clear" w:color="auto" w:fill="FFFFFF" w:themeFill="background1"/>
            <w:vAlign w:val="center"/>
          </w:tcPr>
          <w:p w14:paraId="02A75E93"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7.</w:t>
            </w:r>
          </w:p>
        </w:tc>
        <w:tc>
          <w:tcPr>
            <w:tcW w:w="4798" w:type="pct"/>
            <w:gridSpan w:val="2"/>
            <w:shd w:val="clear" w:color="auto" w:fill="FFFFFF" w:themeFill="background1"/>
            <w:vAlign w:val="center"/>
          </w:tcPr>
          <w:p w14:paraId="69E3D4E3" w14:textId="77777777" w:rsidR="00D51E96" w:rsidRPr="0073260C" w:rsidRDefault="00D51E96" w:rsidP="00F76ECB">
            <w:pPr>
              <w:spacing w:after="0" w:line="240" w:lineRule="auto"/>
              <w:contextualSpacing/>
              <w:rPr>
                <w:rFonts w:cstheme="minorHAnsi"/>
                <w:b/>
                <w:strike/>
                <w:color w:val="00B050"/>
                <w:sz w:val="16"/>
                <w:szCs w:val="16"/>
              </w:rPr>
            </w:pPr>
            <w:r w:rsidRPr="0073260C">
              <w:rPr>
                <w:rFonts w:cstheme="minorHAnsi"/>
                <w:b/>
                <w:strike/>
                <w:color w:val="00B050"/>
                <w:sz w:val="16"/>
                <w:szCs w:val="16"/>
              </w:rPr>
              <w:t>Stupeň povodňovej aktivity</w:t>
            </w:r>
          </w:p>
          <w:p w14:paraId="646AFE1A" w14:textId="77777777" w:rsidR="00D51E96" w:rsidRPr="0073260C" w:rsidRDefault="00D51E96" w:rsidP="00F76ECB">
            <w:pPr>
              <w:spacing w:after="0" w:line="240" w:lineRule="auto"/>
              <w:contextualSpacing/>
              <w:rPr>
                <w:rFonts w:cstheme="minorHAnsi"/>
                <w:strike/>
                <w:color w:val="00B050"/>
                <w:sz w:val="16"/>
                <w:szCs w:val="16"/>
              </w:rPr>
            </w:pPr>
            <w:r w:rsidRPr="0073260C">
              <w:rPr>
                <w:rFonts w:cstheme="minorHAnsi"/>
                <w:strike/>
                <w:color w:val="00B050"/>
                <w:sz w:val="16"/>
                <w:szCs w:val="16"/>
              </w:rPr>
              <w:t>Projekt sa realizuje v katastrálnom území obce, v ktorej v rokoch 1997 - 2018</w:t>
            </w:r>
          </w:p>
          <w:p w14:paraId="77A32307" w14:textId="77777777" w:rsidR="00D51E96" w:rsidRPr="0073260C" w:rsidRDefault="00D51E96" w:rsidP="004800B7">
            <w:pPr>
              <w:pStyle w:val="Odsekzoznamu"/>
              <w:numPr>
                <w:ilvl w:val="0"/>
                <w:numId w:val="188"/>
              </w:numPr>
              <w:spacing w:after="0" w:line="240" w:lineRule="auto"/>
              <w:ind w:left="212" w:hanging="212"/>
              <w:jc w:val="both"/>
              <w:rPr>
                <w:rFonts w:cstheme="minorHAnsi"/>
                <w:strike/>
                <w:color w:val="00B050"/>
                <w:sz w:val="16"/>
                <w:szCs w:val="16"/>
              </w:rPr>
            </w:pPr>
            <w:r w:rsidRPr="0073260C">
              <w:rPr>
                <w:rFonts w:cstheme="minorHAnsi"/>
                <w:strike/>
                <w:color w:val="00B050"/>
                <w:sz w:val="16"/>
                <w:szCs w:val="16"/>
              </w:rPr>
              <w:t>nebol vyhlásený minimálne II. stupeň povodňovej aktivity,</w:t>
            </w:r>
          </w:p>
          <w:p w14:paraId="4883BFD9" w14:textId="77777777" w:rsidR="00D51E96" w:rsidRPr="0073260C" w:rsidRDefault="00D51E96" w:rsidP="004800B7">
            <w:pPr>
              <w:pStyle w:val="Odsekzoznamu"/>
              <w:numPr>
                <w:ilvl w:val="0"/>
                <w:numId w:val="188"/>
              </w:numPr>
              <w:spacing w:after="0" w:line="240" w:lineRule="auto"/>
              <w:ind w:left="212" w:hanging="212"/>
              <w:jc w:val="both"/>
              <w:rPr>
                <w:rFonts w:cstheme="minorHAnsi"/>
                <w:strike/>
                <w:color w:val="00B050"/>
                <w:sz w:val="16"/>
                <w:szCs w:val="16"/>
              </w:rPr>
            </w:pPr>
            <w:r w:rsidRPr="0073260C">
              <w:rPr>
                <w:rFonts w:cstheme="minorHAnsi"/>
                <w:strike/>
                <w:color w:val="00B050"/>
                <w:sz w:val="16"/>
                <w:szCs w:val="16"/>
              </w:rPr>
              <w:t>bol raz vyhlásený minimálne II. stupeň povodňovej aktivity,</w:t>
            </w:r>
          </w:p>
          <w:p w14:paraId="0163CEDD" w14:textId="77777777" w:rsidR="00D51E96" w:rsidRPr="0073260C" w:rsidRDefault="00D51E96" w:rsidP="004800B7">
            <w:pPr>
              <w:pStyle w:val="Odsekzoznamu"/>
              <w:numPr>
                <w:ilvl w:val="0"/>
                <w:numId w:val="188"/>
              </w:numPr>
              <w:spacing w:after="0" w:line="240" w:lineRule="auto"/>
              <w:ind w:left="212" w:hanging="212"/>
              <w:jc w:val="both"/>
              <w:rPr>
                <w:rFonts w:cstheme="minorHAnsi"/>
                <w:strike/>
                <w:color w:val="00B050"/>
                <w:sz w:val="16"/>
                <w:szCs w:val="16"/>
              </w:rPr>
            </w:pPr>
            <w:r w:rsidRPr="0073260C">
              <w:rPr>
                <w:rFonts w:cstheme="minorHAnsi"/>
                <w:strike/>
                <w:color w:val="00B050"/>
                <w:sz w:val="16"/>
                <w:szCs w:val="16"/>
              </w:rPr>
              <w:t>bol viackrát vyhlásený minimálne II. stupeň povodňovej aktivity,</w:t>
            </w:r>
          </w:p>
          <w:p w14:paraId="6D039E64" w14:textId="77777777" w:rsidR="00D51E96" w:rsidRPr="0073260C" w:rsidRDefault="00D51E96" w:rsidP="004800B7">
            <w:pPr>
              <w:pStyle w:val="Odsekzoznamu"/>
              <w:numPr>
                <w:ilvl w:val="0"/>
                <w:numId w:val="188"/>
              </w:numPr>
              <w:spacing w:after="0" w:line="240" w:lineRule="auto"/>
              <w:ind w:left="212" w:hanging="212"/>
              <w:jc w:val="both"/>
              <w:rPr>
                <w:rFonts w:cstheme="minorHAnsi"/>
                <w:strike/>
                <w:color w:val="00B050"/>
                <w:sz w:val="16"/>
                <w:szCs w:val="16"/>
              </w:rPr>
            </w:pPr>
            <w:r w:rsidRPr="0073260C">
              <w:rPr>
                <w:rFonts w:cstheme="minorHAnsi"/>
                <w:strike/>
                <w:color w:val="00B050"/>
                <w:sz w:val="16"/>
                <w:szCs w:val="16"/>
              </w:rPr>
              <w:t>žiadateľ kritérium nesplnil.</w:t>
            </w:r>
          </w:p>
          <w:p w14:paraId="3EE065AE"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1A99343"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21833D05"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42C8ADD3" w14:textId="77777777" w:rsidR="00D51E96" w:rsidRPr="0073260C" w:rsidRDefault="00D51E96"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p w14:paraId="27C15CA8" w14:textId="77777777" w:rsidR="00D51E96" w:rsidRPr="0073260C" w:rsidRDefault="00D51E96"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 xml:space="preserve">overenie prostredníctvom: </w:t>
            </w:r>
            <w:hyperlink r:id="rId90" w:history="1">
              <w:r w:rsidRPr="0073260C">
                <w:rPr>
                  <w:rStyle w:val="Hypertextovprepojenie"/>
                  <w:rFonts w:eastAsia="Arial Unicode MS" w:cstheme="minorHAnsi"/>
                  <w:strike/>
                  <w:color w:val="00B050"/>
                  <w:sz w:val="16"/>
                  <w:szCs w:val="16"/>
                </w:rPr>
                <w:t>http://www.minzp.sk/oblasti/voda/ochrana-pred-povodnami/manazment-povodnovych-rizik/predbezne-hodnotenie-povodnoveho-rizika-2018.html</w:t>
              </w:r>
            </w:hyperlink>
          </w:p>
        </w:tc>
      </w:tr>
      <w:tr w:rsidR="0073260C" w:rsidRPr="0073260C" w14:paraId="1EFAAA7E" w14:textId="77777777" w:rsidTr="00F76ECB">
        <w:trPr>
          <w:trHeight w:val="284"/>
        </w:trPr>
        <w:tc>
          <w:tcPr>
            <w:tcW w:w="202" w:type="pct"/>
            <w:shd w:val="clear" w:color="auto" w:fill="FFFFFF" w:themeFill="background1"/>
            <w:vAlign w:val="center"/>
          </w:tcPr>
          <w:p w14:paraId="37C53083"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8.</w:t>
            </w:r>
          </w:p>
        </w:tc>
        <w:tc>
          <w:tcPr>
            <w:tcW w:w="4798" w:type="pct"/>
            <w:gridSpan w:val="2"/>
            <w:shd w:val="clear" w:color="auto" w:fill="FFFFFF" w:themeFill="background1"/>
            <w:vAlign w:val="center"/>
          </w:tcPr>
          <w:p w14:paraId="22E2F146" w14:textId="77777777" w:rsidR="00D51E96" w:rsidRPr="0073260C" w:rsidRDefault="00D51E96" w:rsidP="00F76ECB">
            <w:pPr>
              <w:tabs>
                <w:tab w:val="num" w:pos="432"/>
              </w:tabs>
              <w:spacing w:after="0" w:line="240" w:lineRule="auto"/>
              <w:rPr>
                <w:rFonts w:cstheme="minorHAnsi"/>
                <w:b/>
                <w:strike/>
                <w:color w:val="00B050"/>
                <w:sz w:val="18"/>
                <w:szCs w:val="18"/>
              </w:rPr>
            </w:pPr>
            <w:r w:rsidRPr="0073260C">
              <w:rPr>
                <w:rFonts w:cstheme="minorHAnsi"/>
                <w:b/>
                <w:strike/>
                <w:color w:val="00B050"/>
                <w:sz w:val="18"/>
                <w:szCs w:val="18"/>
              </w:rPr>
              <w:t>Chránená vodohospodárska oblasť</w:t>
            </w:r>
          </w:p>
          <w:p w14:paraId="774EE28B" w14:textId="77777777" w:rsidR="00D51E96" w:rsidRPr="0073260C" w:rsidRDefault="00D51E96" w:rsidP="00F76ECB">
            <w:pPr>
              <w:tabs>
                <w:tab w:val="num" w:pos="432"/>
              </w:tabs>
              <w:spacing w:after="0" w:line="240" w:lineRule="auto"/>
              <w:rPr>
                <w:rFonts w:cstheme="minorHAnsi"/>
                <w:strike/>
                <w:color w:val="00B050"/>
                <w:sz w:val="16"/>
                <w:szCs w:val="16"/>
              </w:rPr>
            </w:pPr>
            <w:r w:rsidRPr="0073260C">
              <w:rPr>
                <w:rFonts w:cstheme="minorHAnsi"/>
                <w:strike/>
                <w:color w:val="00B050"/>
                <w:sz w:val="16"/>
                <w:szCs w:val="16"/>
              </w:rPr>
              <w:t xml:space="preserve">Katastrálne územie, v ktorom sa projekt realizuje </w:t>
            </w:r>
          </w:p>
          <w:p w14:paraId="2855DFB7" w14:textId="77777777" w:rsidR="00D51E96" w:rsidRPr="0073260C" w:rsidRDefault="00D51E96" w:rsidP="004800B7">
            <w:pPr>
              <w:pStyle w:val="Odsekzoznamu"/>
              <w:numPr>
                <w:ilvl w:val="0"/>
                <w:numId w:val="189"/>
              </w:numPr>
              <w:spacing w:after="0" w:line="240" w:lineRule="auto"/>
              <w:ind w:left="214" w:hanging="214"/>
              <w:rPr>
                <w:rFonts w:cstheme="minorHAnsi"/>
                <w:strike/>
                <w:color w:val="00B050"/>
                <w:sz w:val="16"/>
                <w:szCs w:val="16"/>
              </w:rPr>
            </w:pPr>
            <w:r w:rsidRPr="0073260C">
              <w:rPr>
                <w:rFonts w:cstheme="minorHAnsi"/>
                <w:strike/>
                <w:color w:val="00B050"/>
                <w:sz w:val="16"/>
                <w:szCs w:val="16"/>
              </w:rPr>
              <w:t xml:space="preserve">sa nachádza v chránenej vodohospodárskej oblasti, </w:t>
            </w:r>
          </w:p>
          <w:p w14:paraId="017434A5" w14:textId="77777777" w:rsidR="00D51E96" w:rsidRPr="0073260C" w:rsidRDefault="00D51E96" w:rsidP="004800B7">
            <w:pPr>
              <w:pStyle w:val="Odsekzoznamu"/>
              <w:numPr>
                <w:ilvl w:val="0"/>
                <w:numId w:val="189"/>
              </w:numPr>
              <w:spacing w:after="0" w:line="240" w:lineRule="auto"/>
              <w:ind w:left="214" w:hanging="214"/>
              <w:rPr>
                <w:rFonts w:cstheme="minorHAnsi"/>
                <w:strike/>
                <w:color w:val="00B050"/>
                <w:sz w:val="16"/>
                <w:szCs w:val="16"/>
              </w:rPr>
            </w:pPr>
            <w:r w:rsidRPr="0073260C">
              <w:rPr>
                <w:rFonts w:cstheme="minorHAnsi"/>
                <w:strike/>
                <w:color w:val="00B050"/>
                <w:sz w:val="16"/>
                <w:szCs w:val="16"/>
              </w:rPr>
              <w:t xml:space="preserve">sa nenachádza v chránenej vodohospodárskej oblasti, </w:t>
            </w:r>
          </w:p>
          <w:p w14:paraId="62144427" w14:textId="77777777" w:rsidR="00D51E96" w:rsidRPr="0073260C" w:rsidRDefault="00D51E96" w:rsidP="004800B7">
            <w:pPr>
              <w:pStyle w:val="Odsekzoznamu"/>
              <w:numPr>
                <w:ilvl w:val="0"/>
                <w:numId w:val="189"/>
              </w:numPr>
              <w:spacing w:after="0" w:line="240" w:lineRule="auto"/>
              <w:ind w:left="214" w:hanging="214"/>
              <w:rPr>
                <w:rFonts w:cstheme="minorHAnsi"/>
                <w:strike/>
                <w:color w:val="00B050"/>
                <w:sz w:val="16"/>
                <w:szCs w:val="16"/>
              </w:rPr>
            </w:pPr>
            <w:r w:rsidRPr="0073260C">
              <w:rPr>
                <w:rFonts w:cstheme="minorHAnsi"/>
                <w:strike/>
                <w:color w:val="00B050"/>
                <w:sz w:val="16"/>
                <w:szCs w:val="16"/>
              </w:rPr>
              <w:t>žiadateľ kritérium nesplnil.</w:t>
            </w:r>
          </w:p>
          <w:p w14:paraId="3E877E6F"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6F0A4DB3"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953C303"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1D6D3504"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bCs/>
                <w:strike/>
                <w:color w:val="00B050"/>
                <w:sz w:val="16"/>
                <w:szCs w:val="16"/>
              </w:rPr>
              <w:t xml:space="preserve">Vyjadrenie príslušného orgánu štátnej správy ochrany prírody či sa predložený projekt dotýka alebo nedotýka záujmov ochrany prírody a krajiny,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alebo úradne overenej fotokópie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r w:rsidRPr="0073260C">
              <w:rPr>
                <w:rFonts w:cstheme="minorHAnsi"/>
                <w:bCs/>
                <w:strike/>
                <w:color w:val="00B050"/>
                <w:sz w:val="16"/>
                <w:szCs w:val="16"/>
              </w:rPr>
              <w:t xml:space="preserve"> (nepredkladá sa v prípade strojov a špecializovaných vozidiel) len v prípade, že dokument nie je zverejnený na webovom sídle www.enviroportal.sk </w:t>
            </w:r>
          </w:p>
          <w:p w14:paraId="019795BA"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bCs/>
                <w:strike/>
                <w:color w:val="00B050"/>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alebo úradne overenej fotokópie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r w:rsidRPr="0073260C">
              <w:rPr>
                <w:rFonts w:cstheme="minorHAnsi"/>
                <w:bCs/>
                <w:strike/>
                <w:color w:val="00B050"/>
                <w:sz w:val="16"/>
                <w:szCs w:val="16"/>
              </w:rPr>
              <w:t xml:space="preserve"> len v prípade, že dokument nie je zverejnený na webovom sídle </w:t>
            </w:r>
            <w:hyperlink r:id="rId91" w:history="1">
              <w:r w:rsidRPr="0073260C">
                <w:rPr>
                  <w:rStyle w:val="Hypertextovprepojenie"/>
                  <w:rFonts w:cstheme="minorHAnsi"/>
                  <w:bCs/>
                  <w:strike/>
                  <w:color w:val="00B050"/>
                  <w:sz w:val="16"/>
                  <w:szCs w:val="16"/>
                </w:rPr>
                <w:t>www.enviroportal.sk</w:t>
              </w:r>
            </w:hyperlink>
          </w:p>
          <w:p w14:paraId="2F57A7AF"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bCs/>
                <w:strike/>
                <w:color w:val="00B050"/>
                <w:sz w:val="16"/>
                <w:szCs w:val="16"/>
              </w:rPr>
              <w:t>List vlastníctva, v prípade výlučného vlastníctva žiadateľa - nevyžaduje sa predloženie prílohy</w:t>
            </w:r>
          </w:p>
          <w:p w14:paraId="50C8B75F"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3F2F91D7" w14:textId="77777777" w:rsidR="00D51E96" w:rsidRPr="0073260C" w:rsidRDefault="00D51E96" w:rsidP="004800B7">
            <w:pPr>
              <w:pStyle w:val="Odsekzoznamu"/>
              <w:numPr>
                <w:ilvl w:val="0"/>
                <w:numId w:val="479"/>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7764B65D" w14:textId="77777777" w:rsidTr="00F76ECB">
        <w:trPr>
          <w:trHeight w:val="284"/>
        </w:trPr>
        <w:tc>
          <w:tcPr>
            <w:tcW w:w="202" w:type="pct"/>
            <w:shd w:val="clear" w:color="auto" w:fill="FFFFFF" w:themeFill="background1"/>
            <w:vAlign w:val="center"/>
          </w:tcPr>
          <w:p w14:paraId="116B5EE5"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9.</w:t>
            </w:r>
          </w:p>
        </w:tc>
        <w:tc>
          <w:tcPr>
            <w:tcW w:w="4798" w:type="pct"/>
            <w:gridSpan w:val="2"/>
            <w:shd w:val="clear" w:color="auto" w:fill="FFFFFF" w:themeFill="background1"/>
            <w:vAlign w:val="center"/>
          </w:tcPr>
          <w:p w14:paraId="5F2436BB" w14:textId="77777777" w:rsidR="00D51E96" w:rsidRPr="0073260C" w:rsidRDefault="00D51E96" w:rsidP="00F76ECB">
            <w:pPr>
              <w:spacing w:after="0" w:line="240" w:lineRule="auto"/>
              <w:jc w:val="both"/>
              <w:rPr>
                <w:rFonts w:cstheme="minorHAnsi"/>
                <w:b/>
                <w:strike/>
                <w:color w:val="00B050"/>
                <w:sz w:val="16"/>
                <w:szCs w:val="16"/>
              </w:rPr>
            </w:pPr>
            <w:r w:rsidRPr="0073260C">
              <w:rPr>
                <w:rFonts w:cstheme="minorHAnsi"/>
                <w:b/>
                <w:strike/>
                <w:color w:val="00B050"/>
                <w:sz w:val="16"/>
                <w:szCs w:val="16"/>
              </w:rPr>
              <w:t>Certifikovaný les</w:t>
            </w:r>
          </w:p>
          <w:p w14:paraId="0B547EFA" w14:textId="77777777" w:rsidR="00D51E96" w:rsidRPr="0073260C" w:rsidRDefault="00D51E96" w:rsidP="00F76ECB">
            <w:pPr>
              <w:spacing w:after="0" w:line="240" w:lineRule="auto"/>
              <w:jc w:val="both"/>
              <w:rPr>
                <w:rFonts w:cstheme="minorHAnsi"/>
                <w:strike/>
                <w:color w:val="00B050"/>
                <w:sz w:val="16"/>
                <w:szCs w:val="16"/>
                <w:lang w:bidi="x-none"/>
              </w:rPr>
            </w:pPr>
            <w:r w:rsidRPr="0073260C">
              <w:rPr>
                <w:rFonts w:cstheme="minorHAnsi"/>
                <w:strike/>
                <w:color w:val="00B050"/>
                <w:sz w:val="16"/>
                <w:szCs w:val="16"/>
                <w:lang w:bidi="x-none"/>
              </w:rPr>
              <w:t>Projekt sa realizuje v certifikovanom lese alebo žiadateľ hospodári v certifikovaných lesoch.</w:t>
            </w:r>
          </w:p>
          <w:p w14:paraId="4397E488" w14:textId="77777777" w:rsidR="00D51E96" w:rsidRPr="0073260C" w:rsidRDefault="00D51E96" w:rsidP="00F76ECB">
            <w:pPr>
              <w:pStyle w:val="Odsekzoznamu"/>
              <w:spacing w:after="0" w:line="240" w:lineRule="auto"/>
              <w:ind w:left="0"/>
              <w:jc w:val="both"/>
              <w:rPr>
                <w:rFonts w:cstheme="minorHAnsi"/>
                <w:strike/>
                <w:color w:val="00B050"/>
                <w:sz w:val="16"/>
                <w:szCs w:val="16"/>
              </w:rPr>
            </w:pPr>
            <w:r w:rsidRPr="0073260C">
              <w:rPr>
                <w:rFonts w:cstheme="minorHAnsi"/>
                <w:strike/>
                <w:color w:val="00B050"/>
                <w:sz w:val="16"/>
                <w:szCs w:val="16"/>
              </w:rPr>
              <w:t>a) áno</w:t>
            </w:r>
          </w:p>
          <w:p w14:paraId="35271996" w14:textId="77777777" w:rsidR="00D51E96" w:rsidRPr="0073260C" w:rsidRDefault="00D51E96" w:rsidP="00F76ECB">
            <w:pPr>
              <w:pStyle w:val="Odsekzoznamu"/>
              <w:spacing w:after="0" w:line="240" w:lineRule="auto"/>
              <w:ind w:left="0"/>
              <w:jc w:val="both"/>
              <w:rPr>
                <w:rFonts w:cstheme="minorHAnsi"/>
                <w:strike/>
                <w:color w:val="00B050"/>
                <w:sz w:val="16"/>
                <w:szCs w:val="16"/>
              </w:rPr>
            </w:pPr>
            <w:r w:rsidRPr="0073260C">
              <w:rPr>
                <w:rFonts w:cstheme="minorHAnsi"/>
                <w:strike/>
                <w:color w:val="00B050"/>
                <w:sz w:val="16"/>
                <w:szCs w:val="16"/>
              </w:rPr>
              <w:t>b) nie</w:t>
            </w:r>
          </w:p>
          <w:p w14:paraId="380D63B6"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Ak sa projekt nerealizuje v certifikovanom lese, tak body sa uznajú, ak minimálne 50 % plochy obhospodarovaného lesa žiadateľa je certifikovaný les.</w:t>
            </w:r>
          </w:p>
          <w:p w14:paraId="74B71D3F" w14:textId="77777777" w:rsidR="00D51E96" w:rsidRPr="0073260C" w:rsidRDefault="00D51E96"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2FE9FBD0"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E6E3334"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bCs/>
                <w:strike/>
                <w:color w:val="00B050"/>
                <w:sz w:val="16"/>
                <w:szCs w:val="16"/>
              </w:rPr>
              <w:t xml:space="preserve">Potvrdenie certifikačného orgánu alebo kópia certifikátu o výmere certifikovaných lesov obhospodarovaných žiadateľom,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formáte.pdf prostredníctvom ITMS2014+</w:t>
            </w:r>
          </w:p>
          <w:p w14:paraId="24AF2729"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6E7E1E7E" w14:textId="77777777" w:rsidR="00D51E96" w:rsidRPr="0073260C" w:rsidRDefault="00D51E96" w:rsidP="004800B7">
            <w:pPr>
              <w:pStyle w:val="Odsekzoznamu"/>
              <w:numPr>
                <w:ilvl w:val="0"/>
                <w:numId w:val="480"/>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41C5F68B" w14:textId="77777777" w:rsidTr="00F76ECB">
        <w:trPr>
          <w:trHeight w:val="284"/>
        </w:trPr>
        <w:tc>
          <w:tcPr>
            <w:tcW w:w="202" w:type="pct"/>
            <w:shd w:val="clear" w:color="auto" w:fill="FFFFFF" w:themeFill="background1"/>
            <w:vAlign w:val="center"/>
          </w:tcPr>
          <w:p w14:paraId="6DB511E2"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10.</w:t>
            </w:r>
          </w:p>
        </w:tc>
        <w:tc>
          <w:tcPr>
            <w:tcW w:w="4798" w:type="pct"/>
            <w:gridSpan w:val="2"/>
            <w:shd w:val="clear" w:color="auto" w:fill="FFFFFF" w:themeFill="background1"/>
            <w:vAlign w:val="center"/>
          </w:tcPr>
          <w:p w14:paraId="567BEDEE"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Žiadateľovi doposiaľ nebola v rámci stratégie CLLD schválená v danom </w:t>
            </w:r>
            <w:proofErr w:type="spellStart"/>
            <w:r w:rsidRPr="0073260C">
              <w:rPr>
                <w:rFonts w:cstheme="minorHAnsi"/>
                <w:b/>
                <w:strike/>
                <w:color w:val="00B050"/>
                <w:sz w:val="18"/>
                <w:szCs w:val="18"/>
              </w:rPr>
              <w:t>podopatrení</w:t>
            </w:r>
            <w:proofErr w:type="spellEnd"/>
            <w:r w:rsidRPr="0073260C">
              <w:rPr>
                <w:rFonts w:cstheme="minorHAnsi"/>
                <w:b/>
                <w:strike/>
                <w:color w:val="00B050"/>
                <w:sz w:val="18"/>
                <w:szCs w:val="18"/>
              </w:rPr>
              <w:t xml:space="preserve"> žiadna </w:t>
            </w:r>
            <w:proofErr w:type="spellStart"/>
            <w:r w:rsidRPr="0073260C">
              <w:rPr>
                <w:rFonts w:cstheme="minorHAnsi"/>
                <w:b/>
                <w:strike/>
                <w:color w:val="00B050"/>
                <w:sz w:val="18"/>
                <w:szCs w:val="18"/>
              </w:rPr>
              <w:t>ŽoNFP</w:t>
            </w:r>
            <w:proofErr w:type="spellEnd"/>
          </w:p>
          <w:p w14:paraId="6B63B3C7"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Žiadateľovi doposiaľ nebola v rámci stratégie CLLD schválená v danom pod</w:t>
            </w:r>
          </w:p>
          <w:p w14:paraId="6AF4BDD8"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opatrení žiadna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p>
          <w:p w14:paraId="4A23FEAE" w14:textId="3843AB75"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r w:rsidR="00A62524" w:rsidRPr="0073260C">
              <w:rPr>
                <w:rFonts w:cstheme="minorHAnsi"/>
                <w:strike/>
                <w:color w:val="00B050"/>
                <w:sz w:val="16"/>
                <w:szCs w:val="16"/>
              </w:rPr>
              <w:t>,</w:t>
            </w:r>
            <w:r w:rsidR="00A62524" w:rsidRPr="0073260C">
              <w:rPr>
                <w:strike/>
                <w:color w:val="00B050"/>
                <w:sz w:val="16"/>
                <w:szCs w:val="16"/>
              </w:rPr>
              <w:t xml:space="preserve"> doposiaľ nebola schválená</w:t>
            </w:r>
          </w:p>
          <w:p w14:paraId="61EE32C0" w14:textId="0EF77548"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r w:rsidR="00A62524" w:rsidRPr="0073260C">
              <w:rPr>
                <w:rFonts w:cstheme="minorHAnsi"/>
                <w:strike/>
                <w:color w:val="00B050"/>
                <w:sz w:val="16"/>
                <w:szCs w:val="16"/>
              </w:rPr>
              <w:t>,</w:t>
            </w:r>
            <w:r w:rsidR="00A62524" w:rsidRPr="0073260C">
              <w:rPr>
                <w:strike/>
                <w:color w:val="00B050"/>
                <w:sz w:val="16"/>
                <w:szCs w:val="16"/>
              </w:rPr>
              <w:t xml:space="preserve"> už bola schválená</w:t>
            </w:r>
          </w:p>
          <w:p w14:paraId="0A1DCBEA" w14:textId="77777777" w:rsidR="00D51E96" w:rsidRPr="0073260C" w:rsidRDefault="00D51E96"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34249385"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A3C220A" w14:textId="77777777" w:rsidR="00D51E96" w:rsidRPr="0073260C" w:rsidRDefault="00D51E96" w:rsidP="009F1D61">
            <w:pPr>
              <w:pStyle w:val="Odsekzoznamu"/>
              <w:numPr>
                <w:ilvl w:val="0"/>
                <w:numId w:val="99"/>
              </w:numPr>
              <w:spacing w:after="0" w:line="240" w:lineRule="auto"/>
              <w:ind w:left="196" w:hanging="196"/>
              <w:jc w:val="both"/>
              <w:rPr>
                <w:rFonts w:cstheme="minorHAnsi"/>
                <w:strike/>
                <w:color w:val="00B050"/>
                <w:sz w:val="16"/>
                <w:szCs w:val="16"/>
              </w:rPr>
            </w:pPr>
            <w:r w:rsidRPr="0073260C">
              <w:rPr>
                <w:rFonts w:cstheme="minorHAnsi"/>
                <w:strike/>
                <w:color w:val="00B050"/>
                <w:sz w:val="16"/>
                <w:szCs w:val="16"/>
              </w:rPr>
              <w:t xml:space="preserve">Čestné vyhlásenie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6FF2D9D5"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529BB87D" w14:textId="77777777" w:rsidR="00D51E96" w:rsidRPr="0073260C" w:rsidRDefault="00D51E96"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p w14:paraId="3B0173D8" w14:textId="77777777" w:rsidR="00D51E96" w:rsidRPr="0073260C" w:rsidRDefault="00D51E96"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overenie údajov a informácií v ITMS2014+, alebo prostredníctvom  Centrálneho registra zmlúv na webovom sídle </w:t>
            </w:r>
            <w:hyperlink r:id="rId92" w:history="1">
              <w:r w:rsidRPr="0073260C">
                <w:rPr>
                  <w:rStyle w:val="Hypertextovprepojenie"/>
                  <w:rFonts w:asciiTheme="minorHAnsi" w:hAnsiTheme="minorHAnsi" w:cstheme="minorHAnsi"/>
                  <w:strike/>
                  <w:color w:val="00B050"/>
                  <w:sz w:val="16"/>
                  <w:szCs w:val="16"/>
                </w:rPr>
                <w:t>https://www.crz.gov.sk/</w:t>
              </w:r>
            </w:hyperlink>
            <w:r w:rsidRPr="0073260C">
              <w:rPr>
                <w:rFonts w:asciiTheme="minorHAnsi" w:hAnsiTheme="minorHAnsi" w:cstheme="minorHAnsi"/>
                <w:strike/>
                <w:color w:val="00B050"/>
                <w:sz w:val="16"/>
                <w:szCs w:val="16"/>
              </w:rPr>
              <w:t>.</w:t>
            </w:r>
          </w:p>
        </w:tc>
      </w:tr>
      <w:tr w:rsidR="0073260C" w:rsidRPr="0073260C" w14:paraId="4889EFB2" w14:textId="77777777" w:rsidTr="00F76ECB">
        <w:trPr>
          <w:trHeight w:val="284"/>
        </w:trPr>
        <w:tc>
          <w:tcPr>
            <w:tcW w:w="5000" w:type="pct"/>
            <w:gridSpan w:val="3"/>
            <w:shd w:val="clear" w:color="auto" w:fill="auto"/>
            <w:vAlign w:val="center"/>
          </w:tcPr>
          <w:p w14:paraId="628FFA80" w14:textId="77777777" w:rsidR="00D51E96" w:rsidRPr="0073260C" w:rsidRDefault="00D51E96" w:rsidP="00F76ECB">
            <w:pPr>
              <w:pStyle w:val="Default"/>
              <w:keepLines/>
              <w:widowControl w:val="0"/>
              <w:jc w:val="both"/>
              <w:rPr>
                <w:rFonts w:asciiTheme="minorHAnsi" w:hAnsiTheme="minorHAnsi" w:cstheme="minorHAnsi"/>
                <w:b/>
                <w:strike/>
                <w:color w:val="00B050"/>
                <w:sz w:val="22"/>
                <w:szCs w:val="22"/>
              </w:rPr>
            </w:pPr>
            <w:r w:rsidRPr="0073260C">
              <w:rPr>
                <w:rFonts w:asciiTheme="minorHAnsi" w:hAnsiTheme="minorHAnsi" w:cstheme="minorHAnsi"/>
                <w:b/>
                <w:bCs/>
                <w:strike/>
                <w:color w:val="00B050"/>
                <w:sz w:val="16"/>
                <w:szCs w:val="16"/>
              </w:rPr>
              <w:t xml:space="preserve">Princípy uplatnenia výberu: </w:t>
            </w:r>
            <w:r w:rsidRPr="0073260C">
              <w:rPr>
                <w:rFonts w:asciiTheme="minorHAnsi" w:hAnsiTheme="minorHAnsi" w:cstheme="minorHAnsi"/>
                <w:strike/>
                <w:color w:val="00B050"/>
                <w:sz w:val="16"/>
                <w:szCs w:val="16"/>
                <w:lang w:eastAsia="sk-SK"/>
              </w:rPr>
              <w:t xml:space="preserve">Projekty bude vyberať MAS na základe uplatnenia hodnotiacich kritérií (bodovacieho systému), </w:t>
            </w:r>
            <w:proofErr w:type="spellStart"/>
            <w:r w:rsidRPr="0073260C">
              <w:rPr>
                <w:rFonts w:asciiTheme="minorHAnsi" w:hAnsiTheme="minorHAnsi" w:cstheme="minorHAnsi"/>
                <w:strike/>
                <w:color w:val="00B050"/>
                <w:sz w:val="16"/>
                <w:szCs w:val="16"/>
                <w:lang w:eastAsia="sk-SK"/>
              </w:rPr>
              <w:t>t.j</w:t>
            </w:r>
            <w:proofErr w:type="spellEnd"/>
            <w:r w:rsidRPr="0073260C">
              <w:rPr>
                <w:rFonts w:asciiTheme="minorHAnsi" w:hAnsiTheme="minorHAnsi" w:cstheme="minorHAnsi"/>
                <w:strike/>
                <w:color w:val="00B050"/>
                <w:sz w:val="16"/>
                <w:szCs w:val="16"/>
                <w:lang w:eastAsia="sk-SK"/>
              </w:rPr>
              <w:t xml:space="preserve">. projekty sa zoradia podľa počtu dosiahnutých bodov v zmysle bodovacích kritérií </w:t>
            </w:r>
            <w:r w:rsidRPr="0073260C">
              <w:rPr>
                <w:rFonts w:asciiTheme="minorHAnsi" w:hAnsiTheme="minorHAnsi" w:cstheme="minorHAnsi"/>
                <w:strike/>
                <w:color w:val="00B050"/>
                <w:sz w:val="16"/>
                <w:szCs w:val="16"/>
                <w:lang w:eastAsia="sk-SK"/>
              </w:rPr>
              <w:br/>
            </w:r>
            <w:r w:rsidRPr="0073260C">
              <w:rPr>
                <w:rFonts w:asciiTheme="minorHAnsi" w:hAnsiTheme="minorHAnsi" w:cstheme="minorHAnsi"/>
                <w:strike/>
                <w:color w:val="00B050"/>
                <w:sz w:val="16"/>
                <w:szCs w:val="16"/>
              </w:rPr>
              <w:t xml:space="preserve">a vytvorí sa hranica finančných možností </w:t>
            </w:r>
            <w:r w:rsidRPr="0073260C">
              <w:rPr>
                <w:rFonts w:asciiTheme="minorHAnsi" w:hAnsiTheme="minorHAnsi" w:cstheme="minorHAnsi"/>
                <w:strike/>
                <w:color w:val="00B050"/>
                <w:sz w:val="16"/>
                <w:szCs w:val="16"/>
                <w:lang w:eastAsia="sk-SK"/>
              </w:rPr>
              <w:t>(posúdi sa súčet finančných požiadaviek všetkých zoradených projektov s finančnou alokáciou).</w:t>
            </w:r>
            <w:r w:rsidRPr="0073260C">
              <w:rPr>
                <w:rFonts w:asciiTheme="minorHAnsi" w:hAnsiTheme="minorHAnsi" w:cstheme="minorHAnsi"/>
                <w:b/>
                <w:bCs/>
                <w:strike/>
                <w:color w:val="00B050"/>
                <w:sz w:val="16"/>
                <w:szCs w:val="16"/>
              </w:rPr>
              <w:t xml:space="preserve"> </w:t>
            </w:r>
          </w:p>
        </w:tc>
      </w:tr>
      <w:tr w:rsidR="0073260C" w:rsidRPr="0073260C" w14:paraId="6E901905" w14:textId="77777777" w:rsidTr="00F76ECB">
        <w:trPr>
          <w:trHeight w:val="284"/>
        </w:trPr>
        <w:tc>
          <w:tcPr>
            <w:tcW w:w="5000" w:type="pct"/>
            <w:gridSpan w:val="3"/>
            <w:shd w:val="clear" w:color="auto" w:fill="auto"/>
            <w:vAlign w:val="center"/>
          </w:tcPr>
          <w:p w14:paraId="6EBD486B" w14:textId="77777777" w:rsidR="00D51E96" w:rsidRPr="0073260C" w:rsidRDefault="00D51E96" w:rsidP="00F76ECB">
            <w:pPr>
              <w:spacing w:after="0" w:line="240" w:lineRule="auto"/>
              <w:jc w:val="both"/>
              <w:rPr>
                <w:rFonts w:cstheme="minorHAnsi"/>
                <w:bCs/>
                <w:iCs/>
                <w:strike/>
                <w:color w:val="00B050"/>
                <w:sz w:val="16"/>
                <w:szCs w:val="16"/>
                <w:lang w:eastAsia="sk-SK"/>
              </w:rPr>
            </w:pPr>
            <w:r w:rsidRPr="0073260C">
              <w:rPr>
                <w:rFonts w:cstheme="minorHAnsi"/>
                <w:b/>
                <w:strike/>
                <w:color w:val="00B050"/>
                <w:sz w:val="16"/>
                <w:szCs w:val="16"/>
                <w:lang w:eastAsia="sk-SK"/>
              </w:rPr>
              <w:t xml:space="preserve">Rozlišovacie kritériá: </w:t>
            </w:r>
            <w:r w:rsidRPr="0073260C">
              <w:rPr>
                <w:rFonts w:cstheme="minorHAnsi"/>
                <w:bCs/>
                <w:iCs/>
                <w:strike/>
                <w:color w:val="00B050"/>
                <w:sz w:val="16"/>
                <w:szCs w:val="16"/>
                <w:lang w:eastAsia="sk-SK"/>
              </w:rPr>
              <w:t xml:space="preserve"> </w:t>
            </w:r>
            <w:r w:rsidRPr="0073260C">
              <w:rPr>
                <w:rFonts w:cstheme="minorHAnsi"/>
                <w:strike/>
                <w:color w:val="00B050"/>
                <w:sz w:val="16"/>
                <w:szCs w:val="16"/>
              </w:rPr>
              <w:t xml:space="preserve">V prípade, že požiadavka na finančné prostriedky prevýši finančný limit na kontrahovanie, budú pri výbere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prípade rovnakého počtu bodov uprednostnené kritériá s prideleným väčším počtom bodov za bodovacie kritérium podľa poradia: (</w:t>
            </w:r>
            <w:r w:rsidRPr="0073260C">
              <w:rPr>
                <w:rFonts w:cstheme="minorHAnsi"/>
                <w:b/>
                <w:strike/>
                <w:color w:val="00B050"/>
                <w:sz w:val="16"/>
                <w:szCs w:val="16"/>
              </w:rPr>
              <w:t xml:space="preserve">MAS uvedie rozlišovacie kritéria). </w:t>
            </w:r>
            <w:r w:rsidRPr="0073260C">
              <w:rPr>
                <w:rFonts w:cstheme="minorHAnsi"/>
                <w:strike/>
                <w:color w:val="00B050"/>
                <w:sz w:val="16"/>
                <w:szCs w:val="16"/>
              </w:rPr>
              <w:t>Ak by sa ani pri takomto postupnom uplatnení kritérií nevedelo určiť konečné poradie pri rovnosti bodov,  MAS uplatní princíp nižších oprávnených výdavkov v rámci projektu.</w:t>
            </w:r>
          </w:p>
        </w:tc>
      </w:tr>
      <w:tr w:rsidR="0073260C" w:rsidRPr="0073260C" w14:paraId="4F2E14B4" w14:textId="77777777" w:rsidTr="008B660B">
        <w:trPr>
          <w:trHeight w:val="284"/>
        </w:trPr>
        <w:tc>
          <w:tcPr>
            <w:tcW w:w="5000" w:type="pct"/>
            <w:gridSpan w:val="3"/>
            <w:shd w:val="clear" w:color="auto" w:fill="FFE599" w:themeFill="accent4" w:themeFillTint="66"/>
            <w:vAlign w:val="center"/>
          </w:tcPr>
          <w:p w14:paraId="291CC13D" w14:textId="77777777" w:rsidR="00D51E96" w:rsidRPr="0073260C" w:rsidRDefault="00D51E96" w:rsidP="00F76EC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POVINNÉ KRITÉRIA  - O</w:t>
            </w:r>
            <w:r w:rsidRPr="0073260C">
              <w:rPr>
                <w:rFonts w:asciiTheme="minorHAnsi" w:hAnsiTheme="minorHAnsi" w:cstheme="minorHAnsi"/>
                <w:b/>
                <w:strike/>
                <w:color w:val="00B050"/>
                <w:sz w:val="22"/>
                <w:szCs w:val="22"/>
                <w:lang w:eastAsia="sk-SK"/>
              </w:rPr>
              <w:t xml:space="preserve">blasť: </w:t>
            </w:r>
            <w:r w:rsidRPr="0073260C">
              <w:rPr>
                <w:rFonts w:asciiTheme="minorHAnsi" w:hAnsiTheme="minorHAnsi" w:cstheme="minorHAnsi"/>
                <w:b/>
                <w:bCs/>
                <w:strike/>
                <w:color w:val="00B050"/>
                <w:sz w:val="22"/>
                <w:szCs w:val="22"/>
                <w:lang w:bidi="x-none"/>
              </w:rPr>
              <w:t xml:space="preserve"> Zlepšenie ochrannej protipožiarnej infraštruktúry</w:t>
            </w:r>
          </w:p>
        </w:tc>
      </w:tr>
      <w:tr w:rsidR="0073260C" w:rsidRPr="0073260C" w14:paraId="13217192" w14:textId="77777777" w:rsidTr="008B660B">
        <w:trPr>
          <w:trHeight w:val="284"/>
        </w:trPr>
        <w:tc>
          <w:tcPr>
            <w:tcW w:w="202" w:type="pct"/>
            <w:shd w:val="clear" w:color="auto" w:fill="FFF2CC" w:themeFill="accent4" w:themeFillTint="33"/>
          </w:tcPr>
          <w:p w14:paraId="35DD2B89" w14:textId="77777777" w:rsidR="00D51E96" w:rsidRPr="0073260C" w:rsidRDefault="00D51E96" w:rsidP="00F76EC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98" w:type="pct"/>
            <w:gridSpan w:val="2"/>
            <w:shd w:val="clear" w:color="auto" w:fill="FFF2CC" w:themeFill="accent4" w:themeFillTint="33"/>
            <w:vAlign w:val="center"/>
          </w:tcPr>
          <w:p w14:paraId="00DC0110" w14:textId="77777777" w:rsidR="00D51E96" w:rsidRPr="0073260C" w:rsidRDefault="00D51E96" w:rsidP="00F76ECB">
            <w:pPr>
              <w:spacing w:after="0" w:line="240" w:lineRule="auto"/>
              <w:jc w:val="center"/>
              <w:rPr>
                <w:rFonts w:cstheme="minorHAnsi"/>
                <w:strike/>
                <w:color w:val="00B050"/>
                <w:sz w:val="16"/>
                <w:szCs w:val="16"/>
              </w:rPr>
            </w:pPr>
            <w:r w:rsidRPr="0073260C">
              <w:rPr>
                <w:rFonts w:cstheme="minorHAnsi"/>
                <w:b/>
                <w:strike/>
                <w:color w:val="00B050"/>
                <w:sz w:val="18"/>
                <w:szCs w:val="18"/>
              </w:rPr>
              <w:t>Popis a preukázanie kritéria</w:t>
            </w:r>
          </w:p>
        </w:tc>
      </w:tr>
      <w:tr w:rsidR="0073260C" w:rsidRPr="0073260C" w14:paraId="6948717C" w14:textId="77777777" w:rsidTr="00F76ECB">
        <w:trPr>
          <w:trHeight w:val="284"/>
        </w:trPr>
        <w:tc>
          <w:tcPr>
            <w:tcW w:w="202" w:type="pct"/>
            <w:shd w:val="clear" w:color="auto" w:fill="FFFFFF" w:themeFill="background1"/>
            <w:vAlign w:val="center"/>
          </w:tcPr>
          <w:p w14:paraId="050EAEB5"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798" w:type="pct"/>
            <w:gridSpan w:val="2"/>
            <w:shd w:val="clear" w:color="auto" w:fill="FFFFFF" w:themeFill="background1"/>
            <w:vAlign w:val="center"/>
          </w:tcPr>
          <w:p w14:paraId="1F510B5E"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Kritérium ekonomickej  životaschopnosti</w:t>
            </w:r>
          </w:p>
          <w:p w14:paraId="032DDA6C"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 xml:space="preserve">Posúdenie ekonomickej  životaschopnosti:  </w:t>
            </w:r>
          </w:p>
          <w:p w14:paraId="11212516" w14:textId="77777777" w:rsidR="00D51E96" w:rsidRPr="0073260C" w:rsidRDefault="00D51E96" w:rsidP="004800B7">
            <w:pPr>
              <w:pStyle w:val="Odsekzoznamu"/>
              <w:numPr>
                <w:ilvl w:val="0"/>
                <w:numId w:val="481"/>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žiadateľ nemá ukončený žiadny celý rok činnosti a preto nevie preukázať ekonomickú životaschopnosť,</w:t>
            </w:r>
          </w:p>
          <w:p w14:paraId="3F986F89" w14:textId="77777777" w:rsidR="00D51E96" w:rsidRPr="0073260C" w:rsidRDefault="00D51E96" w:rsidP="004800B7">
            <w:pPr>
              <w:pStyle w:val="Odsekzoznamu"/>
              <w:numPr>
                <w:ilvl w:val="0"/>
                <w:numId w:val="481"/>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žiadateľ spĺňa aspoň jedno kritérium,</w:t>
            </w:r>
          </w:p>
          <w:p w14:paraId="55FBA5E2" w14:textId="77777777" w:rsidR="00D51E96" w:rsidRPr="0073260C" w:rsidRDefault="00D51E96" w:rsidP="004800B7">
            <w:pPr>
              <w:pStyle w:val="Odsekzoznamu"/>
              <w:numPr>
                <w:ilvl w:val="0"/>
                <w:numId w:val="481"/>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žiadateľ spĺňa obidve kritériá,</w:t>
            </w:r>
          </w:p>
          <w:p w14:paraId="3217BFCB" w14:textId="77777777" w:rsidR="00D51E96" w:rsidRPr="0073260C" w:rsidRDefault="00D51E96" w:rsidP="004800B7">
            <w:pPr>
              <w:pStyle w:val="Odsekzoznamu"/>
              <w:numPr>
                <w:ilvl w:val="0"/>
                <w:numId w:val="481"/>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žiadateľ nespĺňa ani jedno ekonomické kritérium.</w:t>
            </w:r>
          </w:p>
          <w:p w14:paraId="5425AFC7"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Forma a spôsob preukázania splnenia kritéria</w:t>
            </w:r>
          </w:p>
          <w:p w14:paraId="44D547C0" w14:textId="77777777" w:rsidR="00D51E96" w:rsidRPr="0073260C" w:rsidRDefault="00D51E96"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t xml:space="preserve">Tabuľková časť projektu – Kritériá ekonomickej životaschopnosti (Príloha č.13B),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452E5E27" w14:textId="77777777" w:rsidR="00D51E96" w:rsidRPr="0073260C" w:rsidRDefault="00D51E96"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t>Účtovná závierka za posledný alebo predposledný účtovný rok</w:t>
            </w:r>
            <w:r w:rsidRPr="0073260C">
              <w:rPr>
                <w:rFonts w:cstheme="minorHAnsi"/>
                <w:b/>
                <w:iCs/>
                <w:strike/>
                <w:color w:val="00B050"/>
                <w:sz w:val="16"/>
                <w:szCs w:val="16"/>
              </w:rPr>
              <w:t xml:space="preserve"> (možnosť využitia integračnej akcie „</w:t>
            </w:r>
            <w:r w:rsidRPr="0073260C">
              <w:rPr>
                <w:rFonts w:cstheme="minorHAnsi"/>
                <w:b/>
                <w:bCs/>
                <w:iCs/>
                <w:strike/>
                <w:color w:val="00B050"/>
                <w:sz w:val="16"/>
                <w:szCs w:val="16"/>
              </w:rPr>
              <w:t>Získanie informácie o účtovných závierkach</w:t>
            </w:r>
            <w:r w:rsidRPr="0073260C">
              <w:rPr>
                <w:rFonts w:cstheme="minorHAnsi"/>
                <w:b/>
                <w:iCs/>
                <w:strike/>
                <w:color w:val="00B050"/>
                <w:sz w:val="16"/>
                <w:szCs w:val="16"/>
              </w:rPr>
              <w:t>“ v ITMS2014+)</w:t>
            </w:r>
          </w:p>
          <w:p w14:paraId="1EDEC9FF" w14:textId="77777777" w:rsidR="00D51E96" w:rsidRPr="0073260C" w:rsidRDefault="00D51E96" w:rsidP="009F1D61">
            <w:pPr>
              <w:pStyle w:val="Default"/>
              <w:keepLines/>
              <w:widowControl w:val="0"/>
              <w:numPr>
                <w:ilvl w:val="0"/>
                <w:numId w:val="116"/>
              </w:numPr>
              <w:ind w:left="216" w:hanging="216"/>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Účtovná závierka za posledný alebo predposledný účtovný rok,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r w:rsidRPr="0073260C">
              <w:rPr>
                <w:rFonts w:asciiTheme="minorHAnsi" w:hAnsiTheme="minorHAnsi" w:cstheme="minorHAnsi"/>
                <w:bCs/>
                <w:strike/>
                <w:color w:val="00B050"/>
                <w:sz w:val="16"/>
                <w:szCs w:val="16"/>
              </w:rPr>
              <w:t>podpísaný štatutárnym orgánom žiadateľa (relevantné, len v prípade neúspešnej integračnej akcie)</w:t>
            </w:r>
          </w:p>
          <w:p w14:paraId="63F80E95"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E5446E4" w14:textId="77777777" w:rsidR="00D51E96" w:rsidRPr="0073260C" w:rsidRDefault="00D51E96"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p w14:paraId="42306DB9" w14:textId="77777777" w:rsidR="00D51E96" w:rsidRPr="0073260C" w:rsidRDefault="00D51E96" w:rsidP="00F76ECB">
            <w:pPr>
              <w:pStyle w:val="Default"/>
              <w:keepLines/>
              <w:widowControl w:val="0"/>
              <w:jc w:val="both"/>
              <w:rPr>
                <w:rFonts w:asciiTheme="minorHAnsi" w:hAnsiTheme="minorHAnsi" w:cstheme="minorHAnsi"/>
                <w:bCs/>
                <w:strike/>
                <w:color w:val="00B050"/>
                <w:sz w:val="16"/>
                <w:szCs w:val="16"/>
              </w:rPr>
            </w:pPr>
          </w:p>
          <w:p w14:paraId="56EE2454" w14:textId="77777777" w:rsidR="00D51E96" w:rsidRPr="0073260C" w:rsidRDefault="00D51E96" w:rsidP="00F76ECB">
            <w:pPr>
              <w:pStyle w:val="Default"/>
              <w:keepLines/>
              <w:widowControl w:val="0"/>
              <w:jc w:val="both"/>
              <w:rPr>
                <w:rFonts w:asciiTheme="minorHAnsi" w:hAnsiTheme="minorHAnsi" w:cstheme="minorHAnsi"/>
                <w:bCs/>
                <w:strike/>
                <w:color w:val="00B050"/>
                <w:sz w:val="16"/>
                <w:szCs w:val="16"/>
              </w:rPr>
            </w:pPr>
            <w:r w:rsidRPr="0073260C">
              <w:rPr>
                <w:rFonts w:asciiTheme="minorHAnsi" w:hAnsiTheme="minorHAnsi" w:cstheme="minorHAnsi"/>
                <w:b/>
                <w:bCs/>
                <w:strike/>
                <w:color w:val="00B050"/>
                <w:sz w:val="16"/>
                <w:szCs w:val="16"/>
              </w:rPr>
              <w:t xml:space="preserve">Schválenou účtovnou závierkou </w:t>
            </w:r>
            <w:r w:rsidRPr="0073260C">
              <w:rPr>
                <w:rFonts w:asciiTheme="minorHAnsi" w:hAnsiTheme="minorHAnsi" w:cstheme="minorHAnsi"/>
                <w:bCs/>
                <w:strike/>
                <w:color w:val="00B050"/>
                <w:sz w:val="16"/>
                <w:szCs w:val="16"/>
              </w:rPr>
              <w:t xml:space="preserve">na tieto účely je skutočnosť, že žiadateľ predložil účtovnú závierku na príslušný daňový úrad.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nachádza </w:t>
            </w:r>
            <w:r w:rsidRPr="0073260C">
              <w:rPr>
                <w:rFonts w:asciiTheme="minorHAnsi" w:hAnsiTheme="minorHAnsi" w:cstheme="minorHAnsi"/>
                <w:b/>
                <w:strike/>
                <w:color w:val="00B050"/>
                <w:sz w:val="16"/>
                <w:szCs w:val="16"/>
              </w:rPr>
              <w:t xml:space="preserve">v Registri účtovných závierok, žiadateľ prílohu nepredkladá.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nenachádza </w:t>
            </w:r>
            <w:r w:rsidRPr="0073260C">
              <w:rPr>
                <w:rFonts w:asciiTheme="minorHAnsi" w:hAnsiTheme="minorHAnsi" w:cstheme="minorHAnsi"/>
                <w:b/>
                <w:strike/>
                <w:color w:val="00B050"/>
                <w:sz w:val="16"/>
                <w:szCs w:val="16"/>
              </w:rPr>
              <w:t xml:space="preserve">v Registri účtovných závierok (napr. z technických dôvodov), </w:t>
            </w:r>
            <w:r w:rsidRPr="0073260C">
              <w:rPr>
                <w:rFonts w:asciiTheme="minorHAnsi" w:hAnsiTheme="minorHAnsi" w:cstheme="minorHAnsi"/>
                <w:b/>
                <w:bCs/>
                <w:strike/>
                <w:color w:val="00B050"/>
                <w:sz w:val="16"/>
                <w:szCs w:val="16"/>
              </w:rPr>
              <w:t xml:space="preserve">príloha musí byť predložená </w:t>
            </w:r>
            <w:r w:rsidRPr="0073260C">
              <w:rPr>
                <w:rFonts w:asciiTheme="minorHAnsi" w:hAnsiTheme="minorHAnsi" w:cstheme="minorHAnsi"/>
                <w:b/>
                <w:strike/>
                <w:color w:val="00B050"/>
                <w:sz w:val="16"/>
                <w:szCs w:val="16"/>
              </w:rPr>
              <w:t xml:space="preserve">v </w:t>
            </w:r>
            <w:r w:rsidRPr="0073260C">
              <w:rPr>
                <w:rFonts w:asciiTheme="minorHAnsi" w:hAnsiTheme="minorHAnsi" w:cstheme="minorHAnsi"/>
                <w:b/>
                <w:bCs/>
                <w:strike/>
                <w:color w:val="00B050"/>
                <w:sz w:val="16"/>
                <w:szCs w:val="16"/>
              </w:rPr>
              <w:t xml:space="preserve">elektronickej forme </w:t>
            </w:r>
            <w:r w:rsidRPr="0073260C">
              <w:rPr>
                <w:rFonts w:asciiTheme="minorHAnsi" w:hAnsiTheme="minorHAnsi" w:cstheme="minorHAnsi"/>
                <w:b/>
                <w:strike/>
                <w:color w:val="00B050"/>
                <w:sz w:val="16"/>
                <w:szCs w:val="16"/>
              </w:rPr>
              <w:t>cez ITMS2014+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p>
          <w:p w14:paraId="08F4875B" w14:textId="77777777" w:rsidR="00D51E96" w:rsidRPr="0073260C" w:rsidRDefault="00D51E96" w:rsidP="00F76ECB">
            <w:pPr>
              <w:spacing w:after="0" w:line="240" w:lineRule="auto"/>
              <w:rPr>
                <w:rFonts w:cstheme="minorHAnsi"/>
                <w:bCs/>
                <w:strike/>
                <w:color w:val="00B050"/>
                <w:sz w:val="16"/>
                <w:szCs w:val="16"/>
              </w:rPr>
            </w:pPr>
            <w:r w:rsidRPr="0073260C">
              <w:rPr>
                <w:rFonts w:cstheme="minorHAnsi"/>
                <w:bCs/>
                <w:strike/>
                <w:color w:val="00B050"/>
                <w:sz w:val="16"/>
                <w:szCs w:val="16"/>
              </w:rPr>
              <w:t>Výpočet ekonomickej životaschopnosti:</w:t>
            </w:r>
          </w:p>
          <w:p w14:paraId="27F9638F" w14:textId="77777777" w:rsidR="00D51E96" w:rsidRPr="0073260C" w:rsidRDefault="00D51E96" w:rsidP="00F76ECB">
            <w:pPr>
              <w:spacing w:after="0" w:line="240" w:lineRule="auto"/>
              <w:rPr>
                <w:rFonts w:cstheme="minorHAnsi"/>
                <w:bCs/>
                <w:strike/>
                <w:color w:val="00B050"/>
                <w:sz w:val="16"/>
                <w:szCs w:val="16"/>
              </w:rPr>
            </w:pPr>
            <w:r w:rsidRPr="0073260C">
              <w:rPr>
                <w:rFonts w:cstheme="minorHAnsi"/>
                <w:strike/>
                <w:color w:val="00B050"/>
                <w:sz w:val="16"/>
                <w:szCs w:val="16"/>
              </w:rPr>
              <w:t>Posúdenie životaschopnosti platí aspoň za jeden rok: za posledný uzatvorený rok, resp. predposledný uzatvorený rok.</w:t>
            </w:r>
          </w:p>
          <w:p w14:paraId="256D32F4" w14:textId="77777777" w:rsidR="00D51E96" w:rsidRPr="0073260C" w:rsidRDefault="00D51E96" w:rsidP="00F76ECB">
            <w:pPr>
              <w:pStyle w:val="Textpoznmkypodiarou"/>
              <w:spacing w:after="0" w:line="240" w:lineRule="auto"/>
              <w:jc w:val="center"/>
              <w:rPr>
                <w:rFonts w:cstheme="minorHAnsi"/>
                <w:strike/>
                <w:color w:val="00B050"/>
                <w:sz w:val="16"/>
                <w:szCs w:val="16"/>
                <w:u w:val="single"/>
              </w:rPr>
            </w:pPr>
            <w:r w:rsidRPr="0073260C">
              <w:rPr>
                <w:rFonts w:cstheme="minorHAnsi"/>
                <w:strike/>
                <w:noProof/>
                <w:color w:val="00B050"/>
                <w:lang w:eastAsia="sk-SK"/>
              </w:rPr>
              <w:drawing>
                <wp:inline distT="0" distB="0" distL="0" distR="0" wp14:anchorId="19CA2AEB" wp14:editId="7BDD3FF3">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73260C">
              <w:rPr>
                <w:rFonts w:cstheme="minorHAnsi"/>
                <w:strike/>
                <w:noProof/>
                <w:color w:val="00B050"/>
                <w:lang w:eastAsia="sk-SK"/>
              </w:rPr>
              <w:drawing>
                <wp:inline distT="0" distB="0" distL="0" distR="0" wp14:anchorId="71EB5186" wp14:editId="6BA372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73260C" w:rsidRPr="0073260C" w14:paraId="0A647172" w14:textId="77777777" w:rsidTr="00F76ECB">
        <w:trPr>
          <w:trHeight w:val="284"/>
        </w:trPr>
        <w:tc>
          <w:tcPr>
            <w:tcW w:w="202" w:type="pct"/>
            <w:shd w:val="clear" w:color="auto" w:fill="FFFFFF" w:themeFill="background1"/>
            <w:vAlign w:val="center"/>
          </w:tcPr>
          <w:p w14:paraId="1B36A0C1"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2.</w:t>
            </w:r>
          </w:p>
        </w:tc>
        <w:tc>
          <w:tcPr>
            <w:tcW w:w="4798" w:type="pct"/>
            <w:gridSpan w:val="2"/>
            <w:shd w:val="clear" w:color="auto" w:fill="FFFFFF" w:themeFill="background1"/>
            <w:vAlign w:val="center"/>
          </w:tcPr>
          <w:p w14:paraId="19C1C583" w14:textId="77777777" w:rsidR="00D51E96" w:rsidRPr="0073260C" w:rsidRDefault="00D51E96" w:rsidP="00F76ECB">
            <w:pPr>
              <w:spacing w:after="0" w:line="240" w:lineRule="auto"/>
              <w:rPr>
                <w:rFonts w:cstheme="minorHAnsi"/>
                <w:strike/>
                <w:color w:val="00B050"/>
                <w:sz w:val="18"/>
                <w:szCs w:val="18"/>
              </w:rPr>
            </w:pPr>
            <w:r w:rsidRPr="0073260C">
              <w:rPr>
                <w:rFonts w:cstheme="minorHAnsi"/>
                <w:b/>
                <w:bCs/>
                <w:strike/>
                <w:color w:val="00B050"/>
                <w:sz w:val="18"/>
                <w:szCs w:val="18"/>
              </w:rPr>
              <w:t>Funkčná typizácia lesa</w:t>
            </w:r>
            <w:r w:rsidRPr="0073260C">
              <w:rPr>
                <w:rFonts w:cstheme="minorHAnsi"/>
                <w:strike/>
                <w:color w:val="00B050"/>
                <w:sz w:val="18"/>
                <w:szCs w:val="18"/>
              </w:rPr>
              <w:t xml:space="preserve"> </w:t>
            </w:r>
          </w:p>
          <w:p w14:paraId="39C2EB50"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 xml:space="preserve">Územie, na ktorom je projekt realizovaný je v rámci funkčnej typizácie lesa klasifikované: </w:t>
            </w:r>
          </w:p>
          <w:p w14:paraId="05CA22CC" w14:textId="77777777" w:rsidR="00D51E96" w:rsidRPr="0073260C" w:rsidRDefault="00D51E96" w:rsidP="004800B7">
            <w:pPr>
              <w:numPr>
                <w:ilvl w:val="0"/>
                <w:numId w:val="335"/>
              </w:numPr>
              <w:spacing w:after="0" w:line="240" w:lineRule="auto"/>
              <w:ind w:left="505" w:hanging="425"/>
              <w:contextualSpacing/>
              <w:jc w:val="both"/>
              <w:rPr>
                <w:rFonts w:cstheme="minorHAnsi"/>
                <w:strike/>
                <w:color w:val="00B050"/>
                <w:sz w:val="16"/>
                <w:szCs w:val="16"/>
              </w:rPr>
            </w:pPr>
            <w:r w:rsidRPr="0073260C">
              <w:rPr>
                <w:rFonts w:cstheme="minorHAnsi"/>
                <w:strike/>
                <w:color w:val="00B050"/>
                <w:sz w:val="16"/>
                <w:szCs w:val="16"/>
              </w:rPr>
              <w:t xml:space="preserve">výlučne ako hospodársky les </w:t>
            </w:r>
          </w:p>
          <w:p w14:paraId="36A5B192" w14:textId="77777777" w:rsidR="00D51E96" w:rsidRPr="0073260C" w:rsidRDefault="00D51E96" w:rsidP="004800B7">
            <w:pPr>
              <w:numPr>
                <w:ilvl w:val="0"/>
                <w:numId w:val="335"/>
              </w:numPr>
              <w:spacing w:after="0" w:line="240" w:lineRule="auto"/>
              <w:ind w:left="505" w:hanging="425"/>
              <w:contextualSpacing/>
              <w:jc w:val="both"/>
              <w:rPr>
                <w:rFonts w:cstheme="minorHAnsi"/>
                <w:strike/>
                <w:color w:val="00B050"/>
                <w:sz w:val="16"/>
                <w:szCs w:val="16"/>
              </w:rPr>
            </w:pPr>
            <w:r w:rsidRPr="0073260C">
              <w:rPr>
                <w:rFonts w:cstheme="minorHAnsi"/>
                <w:strike/>
                <w:color w:val="00B050"/>
                <w:sz w:val="16"/>
                <w:szCs w:val="16"/>
              </w:rPr>
              <w:t xml:space="preserve">ako hospodársky les  v kombinácii lesom ochranným resp. lesom osobitného určenia </w:t>
            </w:r>
          </w:p>
          <w:p w14:paraId="0D99F021" w14:textId="77777777" w:rsidR="00D51E96" w:rsidRPr="0073260C" w:rsidRDefault="00D51E96" w:rsidP="004800B7">
            <w:pPr>
              <w:numPr>
                <w:ilvl w:val="0"/>
                <w:numId w:val="335"/>
              </w:numPr>
              <w:spacing w:after="0" w:line="240" w:lineRule="auto"/>
              <w:ind w:left="505" w:hanging="425"/>
              <w:contextualSpacing/>
              <w:jc w:val="both"/>
              <w:rPr>
                <w:rFonts w:cstheme="minorHAnsi"/>
                <w:strike/>
                <w:color w:val="00B050"/>
                <w:sz w:val="16"/>
                <w:szCs w:val="16"/>
              </w:rPr>
            </w:pPr>
            <w:r w:rsidRPr="0073260C">
              <w:rPr>
                <w:rFonts w:cstheme="minorHAnsi"/>
                <w:strike/>
                <w:color w:val="00B050"/>
                <w:sz w:val="16"/>
                <w:szCs w:val="16"/>
              </w:rPr>
              <w:t>ako výlučne les ochranný resp. les osobitného určenia</w:t>
            </w:r>
          </w:p>
          <w:p w14:paraId="659DDD68" w14:textId="77777777" w:rsidR="00D51E96" w:rsidRPr="0073260C" w:rsidRDefault="00D51E96" w:rsidP="004800B7">
            <w:pPr>
              <w:numPr>
                <w:ilvl w:val="0"/>
                <w:numId w:val="335"/>
              </w:numPr>
              <w:spacing w:after="0" w:line="240" w:lineRule="auto"/>
              <w:ind w:left="505" w:hanging="425"/>
              <w:contextualSpacing/>
              <w:jc w:val="both"/>
              <w:rPr>
                <w:rFonts w:cstheme="minorHAnsi"/>
                <w:strike/>
                <w:color w:val="00B050"/>
                <w:sz w:val="16"/>
                <w:szCs w:val="16"/>
              </w:rPr>
            </w:pPr>
            <w:r w:rsidRPr="0073260C">
              <w:rPr>
                <w:rFonts w:cstheme="minorHAnsi"/>
                <w:strike/>
                <w:color w:val="00B050"/>
                <w:sz w:val="16"/>
                <w:szCs w:val="16"/>
              </w:rPr>
              <w:lastRenderedPageBreak/>
              <w:t>žiadateľ kritérium nesplnil</w:t>
            </w:r>
          </w:p>
          <w:p w14:paraId="7443BA31"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54ADAB7" w14:textId="77777777" w:rsidR="00D51E96" w:rsidRPr="0073260C" w:rsidRDefault="00D51E96" w:rsidP="004800B7">
            <w:pPr>
              <w:pStyle w:val="Odsekzoznamu"/>
              <w:numPr>
                <w:ilvl w:val="0"/>
                <w:numId w:val="334"/>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Potvrdenie príslušného Pozemkového a lesného odboru o kategorizácii lesov územia na ktorom sa realizuje projekt,</w:t>
            </w:r>
            <w:r w:rsidRPr="0073260C">
              <w:rPr>
                <w:rFonts w:cstheme="minorHAnsi"/>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03B5947F" w14:textId="77777777" w:rsidR="00D51E96" w:rsidRPr="0073260C" w:rsidRDefault="00D51E96" w:rsidP="004800B7">
            <w:pPr>
              <w:pStyle w:val="Odsekzoznamu"/>
              <w:numPr>
                <w:ilvl w:val="0"/>
                <w:numId w:val="334"/>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680E82D5"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0FBE1626" w14:textId="77777777" w:rsidR="00D51E96" w:rsidRPr="0073260C" w:rsidRDefault="00D51E96" w:rsidP="004800B7">
            <w:pPr>
              <w:pStyle w:val="Odsekzoznamu"/>
              <w:numPr>
                <w:ilvl w:val="0"/>
                <w:numId w:val="334"/>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136385F6" w14:textId="77777777" w:rsidTr="00F76ECB">
        <w:trPr>
          <w:trHeight w:val="284"/>
        </w:trPr>
        <w:tc>
          <w:tcPr>
            <w:tcW w:w="202" w:type="pct"/>
            <w:shd w:val="clear" w:color="auto" w:fill="FFFFFF" w:themeFill="background1"/>
            <w:vAlign w:val="center"/>
          </w:tcPr>
          <w:p w14:paraId="4A60DA63"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3.</w:t>
            </w:r>
          </w:p>
        </w:tc>
        <w:tc>
          <w:tcPr>
            <w:tcW w:w="4798" w:type="pct"/>
            <w:gridSpan w:val="2"/>
            <w:shd w:val="clear" w:color="auto" w:fill="FFFFFF" w:themeFill="background1"/>
            <w:vAlign w:val="center"/>
          </w:tcPr>
          <w:p w14:paraId="00A6D5BF"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Stupeň ohrozenia požiarom </w:t>
            </w:r>
          </w:p>
          <w:p w14:paraId="1B62A255"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 xml:space="preserve">Projekt sa realizuje: </w:t>
            </w:r>
          </w:p>
          <w:p w14:paraId="31FA5539" w14:textId="77777777" w:rsidR="00D51E96" w:rsidRPr="0073260C" w:rsidRDefault="00D51E96" w:rsidP="004800B7">
            <w:pPr>
              <w:numPr>
                <w:ilvl w:val="0"/>
                <w:numId w:val="190"/>
              </w:numPr>
              <w:spacing w:after="0" w:line="240" w:lineRule="auto"/>
              <w:ind w:left="216" w:hanging="216"/>
              <w:contextualSpacing/>
              <w:jc w:val="both"/>
              <w:rPr>
                <w:rFonts w:cstheme="minorHAnsi"/>
                <w:strike/>
                <w:color w:val="00B050"/>
                <w:sz w:val="16"/>
                <w:szCs w:val="16"/>
              </w:rPr>
            </w:pPr>
            <w:r w:rsidRPr="0073260C">
              <w:rPr>
                <w:rFonts w:cstheme="minorHAnsi"/>
                <w:strike/>
                <w:color w:val="00B050"/>
                <w:sz w:val="16"/>
                <w:szCs w:val="16"/>
              </w:rPr>
              <w:t>výhradne v oblasti s vysokým stupňom ohrozenia požiarom,</w:t>
            </w:r>
          </w:p>
          <w:p w14:paraId="6BA42F7A" w14:textId="77777777" w:rsidR="00D51E96" w:rsidRPr="0073260C" w:rsidRDefault="00D51E96" w:rsidP="004800B7">
            <w:pPr>
              <w:numPr>
                <w:ilvl w:val="0"/>
                <w:numId w:val="190"/>
              </w:numPr>
              <w:spacing w:after="0" w:line="240" w:lineRule="auto"/>
              <w:ind w:left="216" w:hanging="216"/>
              <w:contextualSpacing/>
              <w:jc w:val="both"/>
              <w:rPr>
                <w:rFonts w:cstheme="minorHAnsi"/>
                <w:strike/>
                <w:color w:val="00B050"/>
                <w:sz w:val="16"/>
                <w:szCs w:val="16"/>
              </w:rPr>
            </w:pPr>
            <w:r w:rsidRPr="0073260C">
              <w:rPr>
                <w:rFonts w:cstheme="minorHAnsi"/>
                <w:strike/>
                <w:color w:val="00B050"/>
                <w:sz w:val="16"/>
                <w:szCs w:val="16"/>
              </w:rPr>
              <w:t>v oblasti s vysokým aj stredným stupňom ohrozenia požiarom,</w:t>
            </w:r>
          </w:p>
          <w:p w14:paraId="14BE539F" w14:textId="77777777" w:rsidR="00D51E96" w:rsidRPr="0073260C" w:rsidRDefault="00D51E96" w:rsidP="004800B7">
            <w:pPr>
              <w:numPr>
                <w:ilvl w:val="0"/>
                <w:numId w:val="190"/>
              </w:numPr>
              <w:spacing w:after="0" w:line="240" w:lineRule="auto"/>
              <w:ind w:left="216" w:hanging="216"/>
              <w:contextualSpacing/>
              <w:jc w:val="both"/>
              <w:rPr>
                <w:rFonts w:cstheme="minorHAnsi"/>
                <w:strike/>
                <w:color w:val="00B050"/>
                <w:sz w:val="16"/>
                <w:szCs w:val="16"/>
              </w:rPr>
            </w:pPr>
            <w:r w:rsidRPr="0073260C">
              <w:rPr>
                <w:rFonts w:cstheme="minorHAnsi"/>
                <w:strike/>
                <w:color w:val="00B050"/>
                <w:sz w:val="16"/>
                <w:szCs w:val="16"/>
              </w:rPr>
              <w:t xml:space="preserve">výhradne v oblasti so stredným stupňom ohrozenia požiarom, </w:t>
            </w:r>
          </w:p>
          <w:p w14:paraId="649AB308" w14:textId="77777777" w:rsidR="00D51E96" w:rsidRPr="0073260C" w:rsidRDefault="00D51E96" w:rsidP="004800B7">
            <w:pPr>
              <w:numPr>
                <w:ilvl w:val="0"/>
                <w:numId w:val="190"/>
              </w:numPr>
              <w:spacing w:after="0" w:line="240" w:lineRule="auto"/>
              <w:ind w:left="216" w:hanging="216"/>
              <w:contextualSpacing/>
              <w:jc w:val="both"/>
              <w:rPr>
                <w:rFonts w:cstheme="minorHAnsi"/>
                <w:strike/>
                <w:color w:val="00B050"/>
                <w:sz w:val="16"/>
                <w:szCs w:val="16"/>
              </w:rPr>
            </w:pPr>
            <w:r w:rsidRPr="0073260C">
              <w:rPr>
                <w:rFonts w:cstheme="minorHAnsi"/>
                <w:strike/>
                <w:color w:val="00B050"/>
                <w:sz w:val="16"/>
                <w:szCs w:val="16"/>
              </w:rPr>
              <w:t>žiadateľ kritérium nesplnil.</w:t>
            </w:r>
          </w:p>
          <w:p w14:paraId="1DD3238F"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807DCC5" w14:textId="77777777" w:rsidR="00D51E96" w:rsidRPr="0073260C" w:rsidRDefault="00D51E96" w:rsidP="000E4642">
            <w:pPr>
              <w:pStyle w:val="Odsekzoznamu"/>
              <w:numPr>
                <w:ilvl w:val="0"/>
                <w:numId w:val="52"/>
              </w:numPr>
              <w:spacing w:after="0" w:line="240" w:lineRule="auto"/>
              <w:ind w:left="213" w:hanging="213"/>
              <w:jc w:val="both"/>
              <w:rPr>
                <w:rFonts w:cstheme="minorHAnsi"/>
                <w:strike/>
                <w:color w:val="00B050"/>
                <w:sz w:val="16"/>
                <w:szCs w:val="16"/>
              </w:rPr>
            </w:pPr>
            <w:r w:rsidRPr="0073260C">
              <w:rPr>
                <w:rFonts w:cstheme="minorHAnsi"/>
                <w:bCs/>
                <w:strike/>
                <w:color w:val="00B050"/>
                <w:sz w:val="16"/>
                <w:szCs w:val="16"/>
              </w:rPr>
              <w:t>Potvrdenie Národného lesnícke centra vo Zvolene, že v projekte uvedená investícia sa nachádza výhradne v oblasti s vysokým resp. stredným stupňom ohrozenia (resp. v obidvoch oblastiach)</w:t>
            </w:r>
            <w:r w:rsidRPr="0073260C">
              <w:rPr>
                <w:rFonts w:cstheme="minorHAnsi"/>
                <w:b/>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r w:rsidRPr="0073260C">
              <w:rPr>
                <w:rFonts w:cstheme="minorHAnsi"/>
                <w:bCs/>
                <w:strike/>
                <w:color w:val="00B050"/>
                <w:sz w:val="16"/>
                <w:szCs w:val="16"/>
              </w:rPr>
              <w:t xml:space="preserve">    </w:t>
            </w:r>
          </w:p>
          <w:p w14:paraId="70AD57C4" w14:textId="77777777" w:rsidR="00D51E96" w:rsidRPr="0073260C" w:rsidRDefault="00D51E96" w:rsidP="000E4642">
            <w:pPr>
              <w:pStyle w:val="Odsekzoznamu"/>
              <w:numPr>
                <w:ilvl w:val="0"/>
                <w:numId w:val="52"/>
              </w:numPr>
              <w:spacing w:after="0" w:line="240" w:lineRule="auto"/>
              <w:ind w:left="213" w:hanging="213"/>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450CF11D"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C8AC991" w14:textId="77777777" w:rsidR="00D51E96" w:rsidRPr="0073260C" w:rsidRDefault="00D51E96" w:rsidP="000E4642">
            <w:pPr>
              <w:pStyle w:val="Odsekzoznamu"/>
              <w:numPr>
                <w:ilvl w:val="0"/>
                <w:numId w:val="52"/>
              </w:numPr>
              <w:spacing w:after="0" w:line="240" w:lineRule="auto"/>
              <w:ind w:left="215" w:hanging="142"/>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4C74E437" w14:textId="77777777" w:rsidTr="00F76ECB">
        <w:trPr>
          <w:trHeight w:val="284"/>
        </w:trPr>
        <w:tc>
          <w:tcPr>
            <w:tcW w:w="202" w:type="pct"/>
            <w:shd w:val="clear" w:color="auto" w:fill="FFFFFF" w:themeFill="background1"/>
            <w:vAlign w:val="center"/>
          </w:tcPr>
          <w:p w14:paraId="6C16F060"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4.</w:t>
            </w:r>
          </w:p>
        </w:tc>
        <w:tc>
          <w:tcPr>
            <w:tcW w:w="4798" w:type="pct"/>
            <w:gridSpan w:val="2"/>
            <w:shd w:val="clear" w:color="auto" w:fill="FFFFFF" w:themeFill="background1"/>
            <w:vAlign w:val="center"/>
          </w:tcPr>
          <w:p w14:paraId="4710940D"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Pridaná hodnota projektu</w:t>
            </w:r>
          </w:p>
          <w:p w14:paraId="620C9641"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Projekt má pridanú hodnotu pre územie MAS:</w:t>
            </w:r>
          </w:p>
          <w:p w14:paraId="17ED2C29"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00C3CDA2"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72B45DD2" w14:textId="77777777" w:rsidR="00D51E96" w:rsidRPr="0073260C" w:rsidRDefault="00D51E96" w:rsidP="00F76ECB">
            <w:pPr>
              <w:spacing w:after="0" w:line="240" w:lineRule="auto"/>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 ktorým sa preukáže ako projekt:</w:t>
            </w:r>
          </w:p>
          <w:p w14:paraId="0C80344F" w14:textId="77777777" w:rsidR="00D51E96" w:rsidRPr="0073260C" w:rsidRDefault="00D51E96" w:rsidP="004800B7">
            <w:pPr>
              <w:pStyle w:val="Odsekzoznamu"/>
              <w:numPr>
                <w:ilvl w:val="0"/>
                <w:numId w:val="147"/>
              </w:numPr>
              <w:spacing w:after="0" w:line="240" w:lineRule="auto"/>
              <w:ind w:left="176" w:hanging="176"/>
              <w:jc w:val="both"/>
              <w:rPr>
                <w:rStyle w:val="markedcontent"/>
                <w:rFonts w:cstheme="minorHAnsi"/>
                <w:bCs/>
                <w:strike/>
                <w:color w:val="00B050"/>
                <w:sz w:val="16"/>
                <w:szCs w:val="16"/>
              </w:rPr>
            </w:pPr>
            <w:r w:rsidRPr="0073260C">
              <w:rPr>
                <w:rStyle w:val="markedcontent"/>
                <w:rFonts w:cstheme="minorHAnsi"/>
                <w:strike/>
                <w:color w:val="00B050"/>
                <w:sz w:val="16"/>
                <w:szCs w:val="16"/>
              </w:rPr>
              <w:t xml:space="preserve">prispieva k rozvoju územia príslušnej MAS v nadväznosti na „Zdôvodnenie výberu“ </w:t>
            </w:r>
            <w:proofErr w:type="spellStart"/>
            <w:r w:rsidRPr="0073260C">
              <w:rPr>
                <w:rStyle w:val="markedcontent"/>
                <w:rFonts w:cstheme="minorHAnsi"/>
                <w:strike/>
                <w:color w:val="00B050"/>
                <w:sz w:val="16"/>
                <w:szCs w:val="16"/>
              </w:rPr>
              <w:t>podopatrenia</w:t>
            </w:r>
            <w:proofErr w:type="spellEnd"/>
            <w:r w:rsidRPr="0073260C">
              <w:rPr>
                <w:rStyle w:val="markedcontent"/>
                <w:rFonts w:cstheme="minorHAnsi"/>
                <w:strike/>
                <w:color w:val="00B050"/>
                <w:sz w:val="16"/>
                <w:szCs w:val="16"/>
              </w:rPr>
              <w:t xml:space="preserve"> zo strany MAS  v akčnom pláne stratégie CLLD pre príslušne </w:t>
            </w:r>
            <w:proofErr w:type="spellStart"/>
            <w:r w:rsidRPr="0073260C">
              <w:rPr>
                <w:rStyle w:val="markedcontent"/>
                <w:rFonts w:cstheme="minorHAnsi"/>
                <w:strike/>
                <w:color w:val="00B050"/>
                <w:sz w:val="16"/>
                <w:szCs w:val="16"/>
              </w:rPr>
              <w:t>podopatrenie</w:t>
            </w:r>
            <w:proofErr w:type="spellEnd"/>
            <w:r w:rsidRPr="0073260C">
              <w:rPr>
                <w:rStyle w:val="markedcontent"/>
                <w:rFonts w:cstheme="minorHAnsi"/>
                <w:strike/>
                <w:color w:val="00B050"/>
                <w:sz w:val="16"/>
                <w:szCs w:val="16"/>
              </w:rPr>
              <w:t xml:space="preserve">, </w:t>
            </w:r>
          </w:p>
          <w:p w14:paraId="2D6372D2" w14:textId="77777777" w:rsidR="00D51E96" w:rsidRPr="0073260C" w:rsidRDefault="00D51E96" w:rsidP="004800B7">
            <w:pPr>
              <w:pStyle w:val="Odsekzoznamu"/>
              <w:numPr>
                <w:ilvl w:val="0"/>
                <w:numId w:val="147"/>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vytvára pridanú hodnotu pre územie MAS (čo bude výstupom projektu a jeho pridaná hodnota).</w:t>
            </w:r>
          </w:p>
          <w:p w14:paraId="5B38BE00" w14:textId="77777777" w:rsidR="00D51E96" w:rsidRPr="0073260C" w:rsidRDefault="00D51E96" w:rsidP="00F76ECB">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2ADDEC6E"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EC3F70E"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5EE98550" w14:textId="77777777" w:rsidR="00D51E96" w:rsidRPr="0073260C" w:rsidRDefault="00D51E96"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3FAC34DD" w14:textId="77777777" w:rsidR="00D51E96" w:rsidRPr="0073260C" w:rsidRDefault="00D51E96" w:rsidP="009F1D61">
            <w:pPr>
              <w:pStyle w:val="Odsekzoznamu"/>
              <w:numPr>
                <w:ilvl w:val="0"/>
                <w:numId w:val="98"/>
              </w:numPr>
              <w:spacing w:after="0" w:line="240" w:lineRule="auto"/>
              <w:ind w:left="215" w:hanging="215"/>
              <w:jc w:val="both"/>
              <w:rPr>
                <w:rFonts w:cstheme="minorHAnsi"/>
                <w:bCs/>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0F61A926" w14:textId="77777777" w:rsidTr="00F76ECB">
        <w:trPr>
          <w:trHeight w:val="284"/>
        </w:trPr>
        <w:tc>
          <w:tcPr>
            <w:tcW w:w="202" w:type="pct"/>
            <w:shd w:val="clear" w:color="auto" w:fill="FFFFFF" w:themeFill="background1"/>
            <w:vAlign w:val="center"/>
          </w:tcPr>
          <w:p w14:paraId="3B63FB55"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798" w:type="pct"/>
            <w:gridSpan w:val="2"/>
            <w:shd w:val="clear" w:color="auto" w:fill="FFFFFF" w:themeFill="background1"/>
            <w:vAlign w:val="center"/>
          </w:tcPr>
          <w:p w14:paraId="05ADAE32"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Súlad projektu so stratégiou CLLD</w:t>
            </w:r>
          </w:p>
          <w:p w14:paraId="73005E1F" w14:textId="77777777" w:rsidR="00D51E96" w:rsidRPr="0073260C" w:rsidRDefault="00D51E96" w:rsidP="00F76ECB">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Projekt je v súlade so stratégiou CLLD. </w:t>
            </w:r>
          </w:p>
          <w:p w14:paraId="7027C0AC"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4017789A"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5F7A77FF" w14:textId="77777777" w:rsidR="00D51E96" w:rsidRPr="0073260C" w:rsidRDefault="00D51E96" w:rsidP="00F76ECB">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v Projekte realizácie uvedie:</w:t>
            </w:r>
          </w:p>
          <w:p w14:paraId="785A597C"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problém zo stratégie CLLD, ktorý projekt rieši, </w:t>
            </w:r>
          </w:p>
          <w:p w14:paraId="3D27E0CF"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súlad projektu s  potrebou územia uvedenou v stratégii CLLD,</w:t>
            </w:r>
          </w:p>
          <w:p w14:paraId="3DE83B4B"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spôsob akým projekt rieši problém alebo potrebu územia uvedené v stratégii CLLD, </w:t>
            </w:r>
          </w:p>
          <w:p w14:paraId="11377AC6"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nadväznosť na </w:t>
            </w:r>
            <w:r w:rsidRPr="0073260C">
              <w:rPr>
                <w:rFonts w:cstheme="minorHAnsi"/>
                <w:bCs/>
                <w:strike/>
                <w:color w:val="00B050"/>
                <w:sz w:val="16"/>
                <w:szCs w:val="16"/>
              </w:rPr>
              <w:t xml:space="preserve">špecifický cieľ/prioritu/ </w:t>
            </w:r>
            <w:proofErr w:type="spellStart"/>
            <w:r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stratégie CLLD.</w:t>
            </w:r>
          </w:p>
          <w:p w14:paraId="186DBF32" w14:textId="77777777" w:rsidR="00D51E96" w:rsidRPr="0073260C" w:rsidRDefault="00D51E96"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454C9CA8"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722BB6A"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7A7C97F0"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18DDC881" w14:textId="77777777" w:rsidR="00D51E96" w:rsidRPr="0073260C" w:rsidRDefault="00D51E96"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67F76D24" w14:textId="77777777" w:rsidTr="00F76ECB">
        <w:trPr>
          <w:trHeight w:val="284"/>
        </w:trPr>
        <w:tc>
          <w:tcPr>
            <w:tcW w:w="202" w:type="pct"/>
            <w:shd w:val="clear" w:color="auto" w:fill="FFFFFF" w:themeFill="background1"/>
            <w:vAlign w:val="center"/>
          </w:tcPr>
          <w:p w14:paraId="30A2D7B2"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6.</w:t>
            </w:r>
          </w:p>
        </w:tc>
        <w:tc>
          <w:tcPr>
            <w:tcW w:w="4798" w:type="pct"/>
            <w:gridSpan w:val="2"/>
            <w:shd w:val="clear" w:color="auto" w:fill="FFFFFF" w:themeFill="background1"/>
            <w:vAlign w:val="center"/>
          </w:tcPr>
          <w:p w14:paraId="723986AD"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Počet pracovných miest</w:t>
            </w:r>
          </w:p>
          <w:p w14:paraId="23F091D6"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Realizáciou projektu sa žiadateľ zaviaže zvýšiť počet pracovných miest  a to najneskôr do 6 mesiacov od doby realizácie investície o:</w:t>
            </w:r>
          </w:p>
          <w:p w14:paraId="5F17834D" w14:textId="77777777" w:rsidR="00D51E96" w:rsidRPr="0073260C" w:rsidRDefault="00D51E96" w:rsidP="004800B7">
            <w:pPr>
              <w:pStyle w:val="Odsekzoznamu"/>
              <w:numPr>
                <w:ilvl w:val="0"/>
                <w:numId w:val="482"/>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2 a viac pracovných úväzkov minimálne na 1 rok,  </w:t>
            </w:r>
          </w:p>
          <w:p w14:paraId="24150288" w14:textId="77777777" w:rsidR="00D51E96" w:rsidRPr="0073260C" w:rsidRDefault="00D51E96" w:rsidP="004800B7">
            <w:pPr>
              <w:pStyle w:val="Odsekzoznamu"/>
              <w:numPr>
                <w:ilvl w:val="0"/>
                <w:numId w:val="482"/>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1 a ½ pracovného úväzku  minimálne na 1 rok,  </w:t>
            </w:r>
          </w:p>
          <w:p w14:paraId="550EE1EA" w14:textId="77777777" w:rsidR="00D51E96" w:rsidRPr="0073260C" w:rsidRDefault="00D51E96" w:rsidP="004800B7">
            <w:pPr>
              <w:pStyle w:val="Odsekzoznamu"/>
              <w:numPr>
                <w:ilvl w:val="0"/>
                <w:numId w:val="482"/>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1 pracovný úväzok minimálne na 1 rok,  </w:t>
            </w:r>
          </w:p>
          <w:p w14:paraId="36FDA4ED" w14:textId="77777777" w:rsidR="00D51E96" w:rsidRPr="0073260C" w:rsidRDefault="00D51E96" w:rsidP="004800B7">
            <w:pPr>
              <w:pStyle w:val="Odsekzoznamu"/>
              <w:numPr>
                <w:ilvl w:val="0"/>
                <w:numId w:val="482"/>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 xml:space="preserve">½ pracovného úväzku minimálne na 1 rok,  </w:t>
            </w:r>
          </w:p>
          <w:p w14:paraId="3BACE68C" w14:textId="77777777" w:rsidR="00D51E96" w:rsidRPr="0073260C" w:rsidRDefault="00D51E96" w:rsidP="004800B7">
            <w:pPr>
              <w:pStyle w:val="Odsekzoznamu"/>
              <w:numPr>
                <w:ilvl w:val="0"/>
                <w:numId w:val="482"/>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lastRenderedPageBreak/>
              <w:t>žiadateľ nevytvorí žiadny pracovný úväzok.</w:t>
            </w:r>
          </w:p>
          <w:p w14:paraId="73156984" w14:textId="77777777" w:rsidR="00D51E96" w:rsidRPr="0073260C" w:rsidRDefault="00D51E96" w:rsidP="00F76ECB">
            <w:pPr>
              <w:spacing w:after="0" w:line="240" w:lineRule="auto"/>
              <w:ind w:left="-11"/>
              <w:jc w:val="both"/>
              <w:rPr>
                <w:rFonts w:cstheme="minorHAnsi"/>
                <w:strike/>
                <w:color w:val="00B050"/>
                <w:sz w:val="16"/>
                <w:szCs w:val="16"/>
              </w:rPr>
            </w:pPr>
          </w:p>
          <w:p w14:paraId="177DD2EF"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111D68B" w14:textId="77777777" w:rsidR="00D51E96" w:rsidRPr="0073260C" w:rsidRDefault="00D51E96" w:rsidP="000E4642">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pracovné miesto na celý úväzok </w:t>
            </w:r>
            <w:proofErr w:type="spellStart"/>
            <w:r w:rsidRPr="0073260C">
              <w:rPr>
                <w:rFonts w:asciiTheme="minorHAnsi" w:hAnsiTheme="minorHAnsi" w:cstheme="minorHAnsi"/>
                <w:strike/>
                <w:color w:val="00B050"/>
                <w:sz w:val="16"/>
                <w:szCs w:val="16"/>
              </w:rPr>
              <w:t>t.j</w:t>
            </w:r>
            <w:proofErr w:type="spellEnd"/>
            <w:r w:rsidRPr="0073260C">
              <w:rPr>
                <w:rFonts w:asciiTheme="minorHAnsi" w:hAnsiTheme="minorHAnsi" w:cstheme="minorHAnsi"/>
                <w:strike/>
                <w:color w:val="00B050"/>
                <w:sz w:val="16"/>
                <w:szCs w:val="16"/>
              </w:rPr>
              <w:t>. minimálny hodinový pracovný týždeň v zmysle Zákonníka práce v platnom znení. Miesto sa musí vytvoriť najneskôr do 6 mesiacov od predloženia záverečnej žiadosti o platbu alebo,</w:t>
            </w:r>
          </w:p>
          <w:p w14:paraId="3460636B" w14:textId="77777777" w:rsidR="00D51E96" w:rsidRPr="0073260C" w:rsidRDefault="00D51E96" w:rsidP="000E4642">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0D2E04D" w14:textId="77777777" w:rsidR="00D51E96" w:rsidRPr="0073260C" w:rsidRDefault="00D51E96" w:rsidP="00F76ECB">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Pracovné miesto musí byť s udržateľnosťou minimálne 1 rok. </w:t>
            </w:r>
          </w:p>
          <w:p w14:paraId="64F3E168"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B1B414C"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5FA4FDBD" w14:textId="77777777" w:rsidR="00D51E96" w:rsidRPr="0073260C" w:rsidRDefault="00D51E96" w:rsidP="009F1D61">
            <w:pPr>
              <w:pStyle w:val="Odsekzoznamu"/>
              <w:numPr>
                <w:ilvl w:val="0"/>
                <w:numId w:val="98"/>
              </w:numPr>
              <w:spacing w:after="0" w:line="240" w:lineRule="auto"/>
              <w:ind w:left="176" w:hanging="176"/>
              <w:jc w:val="both"/>
              <w:rPr>
                <w:rFonts w:cstheme="minorHAnsi"/>
                <w:b/>
                <w:bCs/>
                <w:strike/>
                <w:color w:val="00B050"/>
                <w:sz w:val="16"/>
                <w:szCs w:val="16"/>
              </w:rPr>
            </w:pPr>
            <w:r w:rsidRPr="0073260C">
              <w:rPr>
                <w:rFonts w:cstheme="minorHAnsi"/>
                <w:bCs/>
                <w:strike/>
                <w:color w:val="00B050"/>
                <w:sz w:val="16"/>
                <w:szCs w:val="16"/>
              </w:rPr>
              <w:t>Čestné vyhlásenie žiadateľa</w:t>
            </w:r>
            <w:r w:rsidRPr="0073260C">
              <w:rPr>
                <w:rFonts w:cstheme="minorHAnsi"/>
                <w:b/>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57A722AF" w14:textId="77777777" w:rsidR="00D51E96" w:rsidRPr="0073260C" w:rsidRDefault="00D51E96"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Pracovná zmluva pri podávaní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(predkladá sa, len v prípade podmienok v stratégii CLLD príslušnej MAS)</w:t>
            </w:r>
          </w:p>
          <w:p w14:paraId="41EA8A69" w14:textId="77777777" w:rsidR="00D51E96" w:rsidRPr="0073260C" w:rsidRDefault="00D51E96"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Potvrdenia zo sociálnej poisťovne o zaplatení odvodov, zmluva s novým pracovníkom s vyznačením „PRV - CLLD“,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(preukazuje sa po 6 mesiacoch odo dňa predloženia záverečnej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w:t>
            </w:r>
          </w:p>
          <w:p w14:paraId="5DCCBB21"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1233CACA" w14:textId="77777777" w:rsidR="00D51E96" w:rsidRPr="0073260C" w:rsidRDefault="00D51E96" w:rsidP="009F1D61">
            <w:pPr>
              <w:pStyle w:val="Odsekzoznamu"/>
              <w:numPr>
                <w:ilvl w:val="0"/>
                <w:numId w:val="98"/>
              </w:numPr>
              <w:spacing w:after="0" w:line="240" w:lineRule="auto"/>
              <w:ind w:left="215" w:hanging="215"/>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46603CEE" w14:textId="77777777" w:rsidTr="008B660B">
        <w:trPr>
          <w:trHeight w:val="284"/>
        </w:trPr>
        <w:tc>
          <w:tcPr>
            <w:tcW w:w="5000" w:type="pct"/>
            <w:gridSpan w:val="3"/>
            <w:shd w:val="clear" w:color="auto" w:fill="FFE599" w:themeFill="accent4" w:themeFillTint="66"/>
            <w:vAlign w:val="center"/>
          </w:tcPr>
          <w:p w14:paraId="1A22DC0A" w14:textId="77777777" w:rsidR="00D51E96" w:rsidRPr="0073260C" w:rsidRDefault="00D51E96" w:rsidP="00F76EC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lastRenderedPageBreak/>
              <w:t>VOLITEĽNÉ KRITÉRIA  - O</w:t>
            </w:r>
            <w:r w:rsidRPr="0073260C">
              <w:rPr>
                <w:rFonts w:asciiTheme="minorHAnsi" w:hAnsiTheme="minorHAnsi" w:cstheme="minorHAnsi"/>
                <w:b/>
                <w:strike/>
                <w:color w:val="00B050"/>
                <w:sz w:val="22"/>
                <w:szCs w:val="22"/>
                <w:lang w:eastAsia="sk-SK"/>
              </w:rPr>
              <w:t xml:space="preserve">blasť: </w:t>
            </w:r>
            <w:r w:rsidRPr="0073260C">
              <w:rPr>
                <w:rFonts w:asciiTheme="minorHAnsi" w:hAnsiTheme="minorHAnsi" w:cstheme="minorHAnsi"/>
                <w:b/>
                <w:bCs/>
                <w:strike/>
                <w:color w:val="00B050"/>
                <w:sz w:val="22"/>
                <w:szCs w:val="22"/>
                <w:lang w:bidi="x-none"/>
              </w:rPr>
              <w:t xml:space="preserve"> Zlepšenie ochrannej protipožiarnej infraštruktúry</w:t>
            </w:r>
          </w:p>
        </w:tc>
      </w:tr>
      <w:tr w:rsidR="0073260C" w:rsidRPr="0073260C" w14:paraId="631467EC" w14:textId="77777777" w:rsidTr="008B660B">
        <w:trPr>
          <w:trHeight w:val="284"/>
        </w:trPr>
        <w:tc>
          <w:tcPr>
            <w:tcW w:w="202" w:type="pct"/>
            <w:shd w:val="clear" w:color="auto" w:fill="FFF2CC" w:themeFill="accent4" w:themeFillTint="33"/>
          </w:tcPr>
          <w:p w14:paraId="750E535E" w14:textId="77777777" w:rsidR="00D51E96" w:rsidRPr="0073260C" w:rsidRDefault="00D51E96" w:rsidP="00F76EC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98" w:type="pct"/>
            <w:gridSpan w:val="2"/>
            <w:shd w:val="clear" w:color="auto" w:fill="FFF2CC" w:themeFill="accent4" w:themeFillTint="33"/>
            <w:vAlign w:val="center"/>
          </w:tcPr>
          <w:p w14:paraId="41A14658"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8"/>
                <w:szCs w:val="18"/>
              </w:rPr>
              <w:t>Popis a preukázanie kritéria</w:t>
            </w:r>
          </w:p>
        </w:tc>
      </w:tr>
      <w:tr w:rsidR="0073260C" w:rsidRPr="0073260C" w14:paraId="748D90E2" w14:textId="77777777" w:rsidTr="00F76ECB">
        <w:trPr>
          <w:trHeight w:val="284"/>
        </w:trPr>
        <w:tc>
          <w:tcPr>
            <w:tcW w:w="202" w:type="pct"/>
            <w:shd w:val="clear" w:color="auto" w:fill="FFFFFF" w:themeFill="background1"/>
            <w:vAlign w:val="center"/>
          </w:tcPr>
          <w:p w14:paraId="20E3AD4A"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7.</w:t>
            </w:r>
          </w:p>
        </w:tc>
        <w:tc>
          <w:tcPr>
            <w:tcW w:w="4798" w:type="pct"/>
            <w:gridSpan w:val="2"/>
            <w:shd w:val="clear" w:color="auto" w:fill="FFFFFF" w:themeFill="background1"/>
            <w:vAlign w:val="center"/>
          </w:tcPr>
          <w:p w14:paraId="597BC094" w14:textId="77777777" w:rsidR="00D51E96" w:rsidRPr="0073260C" w:rsidRDefault="00D51E96" w:rsidP="00F76ECB">
            <w:pPr>
              <w:spacing w:after="0" w:line="240" w:lineRule="auto"/>
              <w:rPr>
                <w:rFonts w:cstheme="minorHAnsi"/>
                <w:b/>
                <w:bCs/>
                <w:strike/>
                <w:color w:val="00B050"/>
                <w:sz w:val="18"/>
                <w:szCs w:val="18"/>
              </w:rPr>
            </w:pPr>
            <w:r w:rsidRPr="0073260C">
              <w:rPr>
                <w:rFonts w:cstheme="minorHAnsi"/>
                <w:b/>
                <w:bCs/>
                <w:strike/>
                <w:color w:val="00B050"/>
                <w:sz w:val="18"/>
                <w:szCs w:val="18"/>
              </w:rPr>
              <w:t>Zameranie projektu</w:t>
            </w:r>
          </w:p>
          <w:p w14:paraId="7B97DFA7" w14:textId="77777777" w:rsidR="00D51E96" w:rsidRPr="0073260C" w:rsidRDefault="00D51E96" w:rsidP="00F76ECB">
            <w:pPr>
              <w:spacing w:after="0" w:line="240" w:lineRule="auto"/>
              <w:rPr>
                <w:rFonts w:cstheme="minorHAnsi"/>
                <w:bCs/>
                <w:strike/>
                <w:color w:val="00B050"/>
                <w:sz w:val="16"/>
                <w:szCs w:val="16"/>
              </w:rPr>
            </w:pPr>
            <w:r w:rsidRPr="0073260C">
              <w:rPr>
                <w:rFonts w:cstheme="minorHAnsi"/>
                <w:bCs/>
                <w:strike/>
                <w:color w:val="00B050"/>
                <w:sz w:val="16"/>
                <w:szCs w:val="16"/>
              </w:rPr>
              <w:t>Projekt:</w:t>
            </w:r>
          </w:p>
          <w:p w14:paraId="0C6C0D78" w14:textId="77777777" w:rsidR="00D51E96" w:rsidRPr="0073260C" w:rsidRDefault="00D51E96" w:rsidP="004800B7">
            <w:pPr>
              <w:numPr>
                <w:ilvl w:val="0"/>
                <w:numId w:val="191"/>
              </w:numPr>
              <w:spacing w:after="0" w:line="240" w:lineRule="auto"/>
              <w:ind w:left="216" w:hanging="216"/>
              <w:contextualSpacing/>
              <w:jc w:val="both"/>
              <w:rPr>
                <w:rFonts w:cstheme="minorHAnsi"/>
                <w:bCs/>
                <w:strike/>
                <w:color w:val="00B050"/>
                <w:sz w:val="16"/>
                <w:szCs w:val="16"/>
              </w:rPr>
            </w:pPr>
            <w:r w:rsidRPr="0073260C">
              <w:rPr>
                <w:rFonts w:cstheme="minorHAnsi"/>
                <w:bCs/>
                <w:strike/>
                <w:color w:val="00B050"/>
                <w:sz w:val="16"/>
                <w:szCs w:val="16"/>
              </w:rPr>
              <w:t>je zameraný prioritne na rekonštrukciu, modernizáciu alebo výstavbu protipožiarnych ciest  spolu s vybudovaním protipožiarnych nádrži alebo monitorovacích kamerových veží na nich nadväzujúcich</w:t>
            </w:r>
          </w:p>
          <w:p w14:paraId="284D7B8D" w14:textId="77777777" w:rsidR="00D51E96" w:rsidRPr="0073260C" w:rsidRDefault="00D51E96" w:rsidP="004800B7">
            <w:pPr>
              <w:numPr>
                <w:ilvl w:val="0"/>
                <w:numId w:val="191"/>
              </w:numPr>
              <w:spacing w:after="0" w:line="240" w:lineRule="auto"/>
              <w:ind w:left="216" w:hanging="216"/>
              <w:contextualSpacing/>
              <w:jc w:val="both"/>
              <w:rPr>
                <w:rFonts w:cstheme="minorHAnsi"/>
                <w:bCs/>
                <w:strike/>
                <w:color w:val="00B050"/>
                <w:sz w:val="16"/>
                <w:szCs w:val="16"/>
              </w:rPr>
            </w:pPr>
            <w:r w:rsidRPr="0073260C">
              <w:rPr>
                <w:rFonts w:cstheme="minorHAnsi"/>
                <w:bCs/>
                <w:strike/>
                <w:color w:val="00B050"/>
                <w:sz w:val="16"/>
                <w:szCs w:val="16"/>
              </w:rPr>
              <w:t>je zameraný prioritne na monitorovacie veže</w:t>
            </w:r>
          </w:p>
          <w:p w14:paraId="3F89AA96" w14:textId="77777777" w:rsidR="00D51E96" w:rsidRPr="0073260C" w:rsidRDefault="00D51E96" w:rsidP="004800B7">
            <w:pPr>
              <w:numPr>
                <w:ilvl w:val="0"/>
                <w:numId w:val="191"/>
              </w:numPr>
              <w:spacing w:after="0" w:line="240" w:lineRule="auto"/>
              <w:ind w:left="216" w:hanging="216"/>
              <w:contextualSpacing/>
              <w:jc w:val="both"/>
              <w:rPr>
                <w:rFonts w:cstheme="minorHAnsi"/>
                <w:bCs/>
                <w:strike/>
                <w:color w:val="00B050"/>
                <w:sz w:val="16"/>
                <w:szCs w:val="16"/>
              </w:rPr>
            </w:pPr>
            <w:r w:rsidRPr="0073260C">
              <w:rPr>
                <w:rFonts w:cstheme="minorHAnsi"/>
                <w:bCs/>
                <w:strike/>
                <w:color w:val="00B050"/>
                <w:sz w:val="16"/>
                <w:szCs w:val="16"/>
              </w:rPr>
              <w:t xml:space="preserve"> je zameraný prioritne na kamerové monitorovacie systémy </w:t>
            </w:r>
          </w:p>
          <w:p w14:paraId="1F621895" w14:textId="77777777" w:rsidR="00D51E96" w:rsidRPr="0073260C" w:rsidRDefault="00D51E96" w:rsidP="004800B7">
            <w:pPr>
              <w:numPr>
                <w:ilvl w:val="0"/>
                <w:numId w:val="191"/>
              </w:numPr>
              <w:spacing w:after="0" w:line="240" w:lineRule="auto"/>
              <w:ind w:left="216" w:hanging="216"/>
              <w:contextualSpacing/>
              <w:jc w:val="both"/>
              <w:rPr>
                <w:rFonts w:cstheme="minorHAnsi"/>
                <w:bCs/>
                <w:strike/>
                <w:color w:val="00B050"/>
                <w:sz w:val="16"/>
                <w:szCs w:val="16"/>
              </w:rPr>
            </w:pPr>
            <w:r w:rsidRPr="0073260C">
              <w:rPr>
                <w:rFonts w:cstheme="minorHAnsi"/>
                <w:strike/>
                <w:color w:val="00B050"/>
                <w:sz w:val="16"/>
                <w:szCs w:val="16"/>
              </w:rPr>
              <w:t>žiadateľ kritérium nesplnil</w:t>
            </w:r>
          </w:p>
          <w:p w14:paraId="1155C8AD" w14:textId="77777777" w:rsidR="00D51E96" w:rsidRPr="0073260C" w:rsidRDefault="00D51E96" w:rsidP="00F76ECB">
            <w:pPr>
              <w:pStyle w:val="Textpoznmkypodiarou"/>
              <w:spacing w:after="0" w:line="240" w:lineRule="auto"/>
              <w:jc w:val="both"/>
              <w:rPr>
                <w:rFonts w:cstheme="minorHAnsi"/>
                <w:strike/>
                <w:color w:val="00B050"/>
                <w:sz w:val="16"/>
                <w:szCs w:val="16"/>
              </w:rPr>
            </w:pPr>
            <w:r w:rsidRPr="0073260C">
              <w:rPr>
                <w:rFonts w:cstheme="minorHAnsi"/>
                <w:strike/>
                <w:color w:val="00B050"/>
                <w:sz w:val="16"/>
                <w:szCs w:val="16"/>
              </w:rPr>
              <w:t xml:space="preserve">Pri viacerých aktivitách sa urobí vážený aritmetický priemer. Súčasťou projektu môžu byť nadväzujúce investície v rámci </w:t>
            </w:r>
            <w:proofErr w:type="spellStart"/>
            <w:r w:rsidRPr="0073260C">
              <w:rPr>
                <w:rFonts w:cstheme="minorHAnsi"/>
                <w:strike/>
                <w:color w:val="00B050"/>
                <w:sz w:val="16"/>
                <w:szCs w:val="16"/>
              </w:rPr>
              <w:t>podopatrenia</w:t>
            </w:r>
            <w:proofErr w:type="spellEnd"/>
          </w:p>
          <w:p w14:paraId="23003F56" w14:textId="77777777" w:rsidR="00D51E96" w:rsidRPr="0073260C" w:rsidRDefault="00D51E96" w:rsidP="00F76ECB">
            <w:pPr>
              <w:pStyle w:val="Textpoznmkypodiarou"/>
              <w:spacing w:after="0" w:line="240" w:lineRule="auto"/>
              <w:ind w:left="0" w:firstLine="0"/>
              <w:jc w:val="both"/>
              <w:rPr>
                <w:rFonts w:cstheme="minorHAnsi"/>
                <w:strike/>
                <w:color w:val="00B050"/>
                <w:sz w:val="16"/>
                <w:szCs w:val="16"/>
              </w:rPr>
            </w:pPr>
          </w:p>
          <w:p w14:paraId="5B8A7958" w14:textId="77777777" w:rsidR="00D51E96" w:rsidRPr="0073260C" w:rsidRDefault="00D51E96" w:rsidP="00F76ECB">
            <w:pPr>
              <w:pStyle w:val="Textpoznmkypodiarou"/>
              <w:spacing w:after="0" w:line="240" w:lineRule="auto"/>
              <w:ind w:left="0" w:firstLine="0"/>
              <w:jc w:val="both"/>
              <w:rPr>
                <w:rFonts w:cstheme="minorHAnsi"/>
                <w:strike/>
                <w:color w:val="00B050"/>
                <w:sz w:val="16"/>
                <w:szCs w:val="16"/>
              </w:rPr>
            </w:pPr>
            <w:r w:rsidRPr="0073260C">
              <w:rPr>
                <w:rFonts w:cstheme="minorHAnsi"/>
                <w:strike/>
                <w:color w:val="00B050"/>
                <w:sz w:val="16"/>
                <w:szCs w:val="16"/>
              </w:rPr>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tak, aby plnenie kritéria zostalo zachované.</w:t>
            </w:r>
          </w:p>
          <w:p w14:paraId="6A5DFA29"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252E4E4" w14:textId="77777777" w:rsidR="00D51E96" w:rsidRPr="0073260C" w:rsidRDefault="00D51E96" w:rsidP="000E4642">
            <w:pPr>
              <w:pStyle w:val="Odsekzoznamu"/>
              <w:numPr>
                <w:ilvl w:val="0"/>
                <w:numId w:val="34"/>
              </w:numPr>
              <w:spacing w:after="0" w:line="240" w:lineRule="auto"/>
              <w:ind w:left="364" w:hanging="364"/>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3123CB2E" w14:textId="77777777" w:rsidR="00D51E96" w:rsidRPr="0073260C" w:rsidRDefault="00D51E96" w:rsidP="000E4642">
            <w:pPr>
              <w:pStyle w:val="Odsekzoznamu"/>
              <w:numPr>
                <w:ilvl w:val="0"/>
                <w:numId w:val="34"/>
              </w:numPr>
              <w:spacing w:after="0" w:line="240" w:lineRule="auto"/>
              <w:ind w:left="364" w:hanging="364"/>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45368112" w14:textId="77777777" w:rsidR="00D51E96" w:rsidRPr="0073260C" w:rsidRDefault="00D51E96" w:rsidP="000E4642">
            <w:pPr>
              <w:pStyle w:val="Odsekzoznamu"/>
              <w:numPr>
                <w:ilvl w:val="0"/>
                <w:numId w:val="34"/>
              </w:numPr>
              <w:spacing w:after="0" w:line="240" w:lineRule="auto"/>
              <w:ind w:left="364" w:hanging="364"/>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570275D1"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46EAA72" w14:textId="77777777" w:rsidR="00D51E96" w:rsidRPr="0073260C" w:rsidRDefault="00D51E96"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35ED364B" w14:textId="77777777" w:rsidTr="00F76ECB">
        <w:trPr>
          <w:trHeight w:val="284"/>
        </w:trPr>
        <w:tc>
          <w:tcPr>
            <w:tcW w:w="202" w:type="pct"/>
            <w:shd w:val="clear" w:color="auto" w:fill="FFFFFF" w:themeFill="background1"/>
            <w:vAlign w:val="center"/>
          </w:tcPr>
          <w:p w14:paraId="75FC1427"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8.</w:t>
            </w:r>
          </w:p>
        </w:tc>
        <w:tc>
          <w:tcPr>
            <w:tcW w:w="4798" w:type="pct"/>
            <w:gridSpan w:val="2"/>
            <w:shd w:val="clear" w:color="auto" w:fill="FFFFFF" w:themeFill="background1"/>
            <w:vAlign w:val="center"/>
          </w:tcPr>
          <w:p w14:paraId="629E054A"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Inovatívny charakter projektu</w:t>
            </w:r>
          </w:p>
          <w:p w14:paraId="633DE217"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strike/>
                <w:color w:val="00B050"/>
                <w:sz w:val="16"/>
                <w:szCs w:val="16"/>
              </w:rPr>
              <w:t>Projekt má inovatívny charakter:</w:t>
            </w:r>
          </w:p>
          <w:p w14:paraId="58177002"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1630ECE6"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6DFCE3CE" w14:textId="77777777" w:rsidR="00D51E96" w:rsidRPr="0073260C" w:rsidRDefault="00D51E96" w:rsidP="00F76ECB">
            <w:pPr>
              <w:pStyle w:val="Odsekzoznamu"/>
              <w:spacing w:after="0" w:line="240" w:lineRule="auto"/>
              <w:ind w:left="273"/>
              <w:jc w:val="both"/>
              <w:rPr>
                <w:rFonts w:cstheme="minorHAnsi"/>
                <w:strike/>
                <w:color w:val="00B050"/>
                <w:sz w:val="16"/>
                <w:szCs w:val="16"/>
              </w:rPr>
            </w:pPr>
          </w:p>
          <w:p w14:paraId="19BC5524" w14:textId="77777777" w:rsidR="00D51E96" w:rsidRPr="0073260C" w:rsidRDefault="00D51E96" w:rsidP="00F76ECB">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uvedie v Projekte realizácie uvedie jednoznačný merateľný údaj (ukazovateľ), ktorým sa preukáže inovatívny charakter, napr.:</w:t>
            </w:r>
          </w:p>
          <w:p w14:paraId="691B10EE" w14:textId="77777777" w:rsidR="00D51E96" w:rsidRPr="0073260C" w:rsidRDefault="00D51E96" w:rsidP="004800B7">
            <w:pPr>
              <w:pStyle w:val="Odsekzoznamu"/>
              <w:numPr>
                <w:ilvl w:val="0"/>
                <w:numId w:val="213"/>
              </w:numPr>
              <w:spacing w:after="0" w:line="240" w:lineRule="auto"/>
              <w:ind w:left="314" w:hanging="284"/>
              <w:jc w:val="both"/>
              <w:rPr>
                <w:rStyle w:val="markedcontent"/>
                <w:rFonts w:cstheme="minorHAnsi"/>
                <w:strike/>
                <w:color w:val="00B050"/>
                <w:sz w:val="16"/>
                <w:szCs w:val="16"/>
              </w:rPr>
            </w:pPr>
            <w:r w:rsidRPr="0073260C">
              <w:rPr>
                <w:rStyle w:val="markedcontent"/>
                <w:rFonts w:cstheme="minorHAnsi"/>
                <w:strike/>
                <w:color w:val="00B050"/>
                <w:sz w:val="16"/>
                <w:szCs w:val="16"/>
              </w:rPr>
              <w:t>zvýšenie technických a úžitkových hodnôt technológií ,</w:t>
            </w:r>
          </w:p>
          <w:p w14:paraId="4E6565E8" w14:textId="77777777" w:rsidR="00D51E96" w:rsidRPr="0073260C" w:rsidRDefault="00D51E96" w:rsidP="004800B7">
            <w:pPr>
              <w:pStyle w:val="Odsekzoznamu"/>
              <w:numPr>
                <w:ilvl w:val="0"/>
                <w:numId w:val="213"/>
              </w:numPr>
              <w:spacing w:after="0" w:line="240" w:lineRule="auto"/>
              <w:ind w:left="314" w:hanging="284"/>
              <w:jc w:val="both"/>
              <w:rPr>
                <w:rStyle w:val="markedcontent"/>
                <w:rFonts w:cstheme="minorHAnsi"/>
                <w:strike/>
                <w:color w:val="00B050"/>
                <w:sz w:val="16"/>
                <w:szCs w:val="16"/>
              </w:rPr>
            </w:pPr>
            <w:r w:rsidRPr="0073260C">
              <w:rPr>
                <w:rStyle w:val="markedcontent"/>
                <w:rFonts w:cstheme="minorHAnsi"/>
                <w:strike/>
                <w:color w:val="00B050"/>
                <w:sz w:val="16"/>
                <w:szCs w:val="16"/>
              </w:rPr>
              <w:t>zvýšenie efektívnosti procesov výroby,</w:t>
            </w:r>
          </w:p>
          <w:p w14:paraId="23036141" w14:textId="77777777" w:rsidR="00D51E96" w:rsidRPr="0073260C" w:rsidRDefault="00D51E96" w:rsidP="004800B7">
            <w:pPr>
              <w:pStyle w:val="Odsekzoznamu"/>
              <w:numPr>
                <w:ilvl w:val="0"/>
                <w:numId w:val="213"/>
              </w:numPr>
              <w:spacing w:after="0" w:line="240" w:lineRule="auto"/>
              <w:ind w:left="314" w:hanging="284"/>
              <w:jc w:val="both"/>
              <w:rPr>
                <w:rFonts w:cstheme="minorHAnsi"/>
                <w:strike/>
                <w:color w:val="00B050"/>
                <w:sz w:val="16"/>
                <w:szCs w:val="16"/>
              </w:rPr>
            </w:pPr>
            <w:r w:rsidRPr="0073260C">
              <w:rPr>
                <w:rFonts w:cstheme="minorHAnsi"/>
                <w:strike/>
                <w:color w:val="00B050"/>
                <w:sz w:val="16"/>
                <w:szCs w:val="16"/>
              </w:rPr>
              <w:t>zavedenie nových metód organizácie firemných procesov prostredníctvom zavádzania nových informačných systémov zamerané na inováciu výroby,</w:t>
            </w:r>
          </w:p>
          <w:p w14:paraId="53B6CAA3" w14:textId="77777777" w:rsidR="00D51E96" w:rsidRPr="0073260C" w:rsidRDefault="00D51E96" w:rsidP="004800B7">
            <w:pPr>
              <w:pStyle w:val="Odsekzoznamu"/>
              <w:numPr>
                <w:ilvl w:val="0"/>
                <w:numId w:val="213"/>
              </w:numPr>
              <w:spacing w:after="0" w:line="240" w:lineRule="auto"/>
              <w:ind w:left="314" w:hanging="284"/>
              <w:jc w:val="both"/>
              <w:rPr>
                <w:rStyle w:val="markedcontent"/>
                <w:rFonts w:cstheme="minorHAnsi"/>
                <w:strike/>
                <w:color w:val="00B050"/>
                <w:sz w:val="16"/>
                <w:szCs w:val="16"/>
              </w:rPr>
            </w:pPr>
            <w:r w:rsidRPr="0073260C">
              <w:rPr>
                <w:rFonts w:cstheme="minorHAnsi"/>
                <w:strike/>
                <w:color w:val="00B050"/>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688A8C2" w14:textId="77777777" w:rsidR="00D51E96" w:rsidRPr="0073260C" w:rsidRDefault="00D51E96" w:rsidP="00F76ECB">
            <w:pPr>
              <w:spacing w:after="0" w:line="240" w:lineRule="auto"/>
              <w:jc w:val="both"/>
              <w:rPr>
                <w:rFonts w:cstheme="minorHAnsi"/>
                <w:strike/>
                <w:color w:val="00B050"/>
                <w:sz w:val="16"/>
                <w:szCs w:val="16"/>
              </w:rPr>
            </w:pPr>
            <w:r w:rsidRPr="0073260C">
              <w:rPr>
                <w:rStyle w:val="markedcontent"/>
                <w:rFonts w:cstheme="minorHAnsi"/>
                <w:strike/>
                <w:color w:val="00B050"/>
                <w:sz w:val="16"/>
                <w:szCs w:val="16"/>
              </w:rPr>
              <w:lastRenderedPageBreak/>
              <w:t xml:space="preserve">Inovácia - výrobok/technológia/služby s podstatnou zmenou spočívajúca v zdokonalených vlastnostiach alebo účele využitia. Patria sem </w:t>
            </w:r>
            <w:r w:rsidRPr="0073260C">
              <w:rPr>
                <w:rFonts w:cstheme="minorHAnsi"/>
                <w:strike/>
                <w:color w:val="00B050"/>
                <w:sz w:val="16"/>
                <w:szCs w:val="16"/>
              </w:rPr>
              <w:t xml:space="preserve">významné zmeny najmä kvalitatívnych charakteristík,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xml:space="preserve">. technických špecifikácií, komponentov a materiálov, začleneného softvéru, užívateľskej prijateľnosti alebo iných funkčných alebo užívateľských charakteristík. </w:t>
            </w:r>
          </w:p>
          <w:p w14:paraId="63BED046" w14:textId="77777777" w:rsidR="00D51E96" w:rsidRPr="0073260C" w:rsidRDefault="00D51E96" w:rsidP="00F76ECB">
            <w:pPr>
              <w:spacing w:after="0" w:line="240" w:lineRule="auto"/>
              <w:jc w:val="both"/>
              <w:rPr>
                <w:rStyle w:val="markedcontent"/>
                <w:rFonts w:cstheme="minorHAnsi"/>
                <w:strike/>
                <w:color w:val="00B050"/>
                <w:sz w:val="16"/>
                <w:szCs w:val="16"/>
              </w:rPr>
            </w:pPr>
            <w:r w:rsidRPr="0073260C">
              <w:rPr>
                <w:rFonts w:cstheme="minorHAnsi"/>
                <w:strike/>
                <w:color w:val="00B050"/>
                <w:sz w:val="16"/>
                <w:szCs w:val="16"/>
              </w:rPr>
              <w:t xml:space="preserve">Za inovovaný produkt sa nepovažuje zmena estetických charakteristík. </w:t>
            </w:r>
            <w:r w:rsidRPr="0073260C">
              <w:rPr>
                <w:rStyle w:val="markedcontent"/>
                <w:rFonts w:cstheme="minorHAnsi"/>
                <w:strike/>
                <w:color w:val="00B050"/>
                <w:sz w:val="16"/>
                <w:szCs w:val="16"/>
              </w:rPr>
              <w:t xml:space="preserve"> </w:t>
            </w:r>
          </w:p>
          <w:p w14:paraId="2A48F74E"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bez jeho náhrady), ak sa jedná iba o jednoduchú náhradu.</w:t>
            </w:r>
          </w:p>
          <w:p w14:paraId="4C443810"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Organizačné a manažérske zmeny sa nepovažujú za inovácie procesu.</w:t>
            </w:r>
          </w:p>
          <w:p w14:paraId="702797A6" w14:textId="77777777" w:rsidR="00D51E96" w:rsidRPr="0073260C" w:rsidRDefault="00D51E96"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39F1B357" w14:textId="77777777" w:rsidR="00D51E96" w:rsidRPr="0073260C" w:rsidRDefault="00D51E96"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879EA26"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4818699A"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Stanovisko NPPC – VUP  alebo ÚKSÚP – Sekcia laboratórnych činností - TSUP Rovinka,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(týka sa len investície, pri ktorej sa zavádza inovatívna technológia)</w:t>
            </w:r>
          </w:p>
          <w:p w14:paraId="6B9822D1"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467C9F04" w14:textId="77777777" w:rsidR="00D51E96" w:rsidRPr="0073260C" w:rsidRDefault="00D51E96"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29009674" w14:textId="77777777" w:rsidTr="00F76ECB">
        <w:trPr>
          <w:trHeight w:val="284"/>
        </w:trPr>
        <w:tc>
          <w:tcPr>
            <w:tcW w:w="202" w:type="pct"/>
            <w:shd w:val="clear" w:color="auto" w:fill="FFFFFF" w:themeFill="background1"/>
            <w:vAlign w:val="center"/>
          </w:tcPr>
          <w:p w14:paraId="6848ACEA"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9.</w:t>
            </w:r>
          </w:p>
        </w:tc>
        <w:tc>
          <w:tcPr>
            <w:tcW w:w="4798" w:type="pct"/>
            <w:gridSpan w:val="2"/>
            <w:shd w:val="clear" w:color="auto" w:fill="FFFFFF" w:themeFill="background1"/>
            <w:vAlign w:val="center"/>
          </w:tcPr>
          <w:p w14:paraId="471E8CC3" w14:textId="77777777" w:rsidR="00D51E96" w:rsidRPr="0073260C" w:rsidRDefault="00D51E96" w:rsidP="00F76ECB">
            <w:pPr>
              <w:tabs>
                <w:tab w:val="num" w:pos="432"/>
              </w:tabs>
              <w:spacing w:after="0" w:line="240" w:lineRule="auto"/>
              <w:jc w:val="both"/>
              <w:rPr>
                <w:rFonts w:cstheme="minorHAnsi"/>
                <w:b/>
                <w:strike/>
                <w:color w:val="00B050"/>
                <w:sz w:val="18"/>
                <w:szCs w:val="18"/>
              </w:rPr>
            </w:pPr>
            <w:r w:rsidRPr="0073260C">
              <w:rPr>
                <w:rFonts w:cstheme="minorHAnsi"/>
                <w:b/>
                <w:strike/>
                <w:color w:val="00B050"/>
                <w:sz w:val="18"/>
                <w:szCs w:val="18"/>
              </w:rPr>
              <w:t xml:space="preserve">Ekonomická primeranosť projektu </w:t>
            </w:r>
          </w:p>
          <w:p w14:paraId="7A0AE310" w14:textId="77777777" w:rsidR="00D51E96" w:rsidRPr="0073260C" w:rsidRDefault="00D51E96" w:rsidP="00F76ECB">
            <w:pPr>
              <w:tabs>
                <w:tab w:val="num" w:pos="432"/>
              </w:tabs>
              <w:spacing w:after="0" w:line="240" w:lineRule="auto"/>
              <w:jc w:val="both"/>
              <w:rPr>
                <w:rFonts w:cstheme="minorHAnsi"/>
                <w:strike/>
                <w:color w:val="00B050"/>
                <w:sz w:val="16"/>
                <w:szCs w:val="16"/>
              </w:rPr>
            </w:pPr>
            <w:r w:rsidRPr="0073260C">
              <w:rPr>
                <w:rFonts w:cstheme="minorHAnsi"/>
                <w:strike/>
                <w:color w:val="00B050"/>
                <w:sz w:val="16"/>
                <w:szCs w:val="16"/>
              </w:rPr>
              <w:t>Ekonomická primeranosť projektu v prepočte na výmeru lesa je:</w:t>
            </w:r>
          </w:p>
          <w:p w14:paraId="0EB5CEEE" w14:textId="77777777" w:rsidR="00D51E96" w:rsidRPr="0073260C" w:rsidRDefault="00D51E96" w:rsidP="004800B7">
            <w:pPr>
              <w:numPr>
                <w:ilvl w:val="0"/>
                <w:numId w:val="192"/>
              </w:numPr>
              <w:tabs>
                <w:tab w:val="num" w:pos="432"/>
              </w:tabs>
              <w:spacing w:after="0" w:line="240" w:lineRule="auto"/>
              <w:ind w:left="216" w:hanging="142"/>
              <w:contextualSpacing/>
              <w:jc w:val="both"/>
              <w:rPr>
                <w:rFonts w:cstheme="minorHAnsi"/>
                <w:strike/>
                <w:color w:val="00B050"/>
                <w:sz w:val="16"/>
                <w:szCs w:val="16"/>
              </w:rPr>
            </w:pPr>
            <w:r w:rsidRPr="0073260C">
              <w:rPr>
                <w:rFonts w:cstheme="minorHAnsi"/>
                <w:strike/>
                <w:color w:val="00B050"/>
                <w:sz w:val="16"/>
                <w:szCs w:val="16"/>
              </w:rPr>
              <w:t>nad 3000 EUR/ha,</w:t>
            </w:r>
          </w:p>
          <w:p w14:paraId="6FD04C83" w14:textId="77777777" w:rsidR="00D51E96" w:rsidRPr="0073260C" w:rsidRDefault="00D51E96" w:rsidP="004800B7">
            <w:pPr>
              <w:numPr>
                <w:ilvl w:val="0"/>
                <w:numId w:val="192"/>
              </w:numPr>
              <w:tabs>
                <w:tab w:val="num" w:pos="432"/>
              </w:tabs>
              <w:spacing w:after="0" w:line="240" w:lineRule="auto"/>
              <w:ind w:left="216" w:hanging="142"/>
              <w:contextualSpacing/>
              <w:jc w:val="both"/>
              <w:rPr>
                <w:rFonts w:cstheme="minorHAnsi"/>
                <w:strike/>
                <w:color w:val="00B050"/>
                <w:sz w:val="16"/>
                <w:szCs w:val="16"/>
              </w:rPr>
            </w:pPr>
            <w:r w:rsidRPr="0073260C">
              <w:rPr>
                <w:rFonts w:cstheme="minorHAnsi"/>
                <w:strike/>
                <w:color w:val="00B050"/>
                <w:sz w:val="16"/>
                <w:szCs w:val="16"/>
              </w:rPr>
              <w:t>do 3000 EUR/ha vrátane,</w:t>
            </w:r>
          </w:p>
          <w:p w14:paraId="25142571" w14:textId="77777777" w:rsidR="00D51E96" w:rsidRPr="0073260C" w:rsidRDefault="00D51E96" w:rsidP="004800B7">
            <w:pPr>
              <w:numPr>
                <w:ilvl w:val="0"/>
                <w:numId w:val="192"/>
              </w:numPr>
              <w:tabs>
                <w:tab w:val="num" w:pos="432"/>
              </w:tabs>
              <w:spacing w:after="0" w:line="240" w:lineRule="auto"/>
              <w:ind w:left="216" w:hanging="142"/>
              <w:contextualSpacing/>
              <w:jc w:val="both"/>
              <w:rPr>
                <w:rFonts w:cstheme="minorHAnsi"/>
                <w:strike/>
                <w:color w:val="00B050"/>
                <w:sz w:val="16"/>
                <w:szCs w:val="16"/>
              </w:rPr>
            </w:pPr>
            <w:r w:rsidRPr="0073260C">
              <w:rPr>
                <w:rFonts w:cstheme="minorHAnsi"/>
                <w:strike/>
                <w:color w:val="00B050"/>
                <w:sz w:val="16"/>
                <w:szCs w:val="16"/>
              </w:rPr>
              <w:t>do 1000 EUR/ha vrátane,</w:t>
            </w:r>
          </w:p>
          <w:p w14:paraId="10ED309A" w14:textId="77777777" w:rsidR="00D51E96" w:rsidRPr="0073260C" w:rsidRDefault="00D51E96" w:rsidP="004800B7">
            <w:pPr>
              <w:numPr>
                <w:ilvl w:val="0"/>
                <w:numId w:val="192"/>
              </w:numPr>
              <w:tabs>
                <w:tab w:val="num" w:pos="432"/>
              </w:tabs>
              <w:spacing w:after="0" w:line="240" w:lineRule="auto"/>
              <w:ind w:left="216" w:hanging="142"/>
              <w:contextualSpacing/>
              <w:jc w:val="both"/>
              <w:rPr>
                <w:rFonts w:cstheme="minorHAnsi"/>
                <w:strike/>
                <w:color w:val="00B050"/>
                <w:sz w:val="16"/>
                <w:szCs w:val="16"/>
              </w:rPr>
            </w:pPr>
            <w:r w:rsidRPr="0073260C">
              <w:rPr>
                <w:rFonts w:cstheme="minorHAnsi"/>
                <w:strike/>
                <w:color w:val="00B050"/>
                <w:sz w:val="16"/>
                <w:szCs w:val="16"/>
              </w:rPr>
              <w:t>žiadateľ kritérium nesplnil.</w:t>
            </w:r>
          </w:p>
          <w:p w14:paraId="766E4189"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na danú oblasť, hodnota sa vypočíta ako podiel súčtu výšky žiadaných prostriedkov </w:t>
            </w:r>
            <w:r w:rsidRPr="0073260C">
              <w:rPr>
                <w:rFonts w:cstheme="minorHAnsi"/>
                <w:strike/>
                <w:color w:val="00B050"/>
                <w:sz w:val="16"/>
                <w:szCs w:val="16"/>
              </w:rPr>
              <w:br/>
              <w:t xml:space="preserve">v danej výzve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na danú oblasť k sume celkovej plochy obhospodarovaného lesa k 31.12. roka predchádzajúceho výzve. </w:t>
            </w:r>
          </w:p>
          <w:p w14:paraId="7ED50A72" w14:textId="77777777" w:rsidR="00D51E96" w:rsidRPr="0073260C" w:rsidRDefault="00D51E96"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DFEA3FC"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 vrátane výpočtu  ekonomickej primeranosti</w:t>
            </w:r>
          </w:p>
          <w:p w14:paraId="3CE5DC07"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5936DE72" w14:textId="77777777" w:rsidR="00D51E96" w:rsidRPr="0073260C" w:rsidRDefault="00D51E96" w:rsidP="009F1D61">
            <w:pPr>
              <w:pStyle w:val="Odsekzoznamu"/>
              <w:numPr>
                <w:ilvl w:val="0"/>
                <w:numId w:val="98"/>
              </w:numPr>
              <w:spacing w:after="0" w:line="240" w:lineRule="auto"/>
              <w:ind w:left="215" w:hanging="142"/>
              <w:jc w:val="both"/>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48EC5A99" w14:textId="77777777" w:rsidTr="00F76ECB">
        <w:trPr>
          <w:trHeight w:val="284"/>
        </w:trPr>
        <w:tc>
          <w:tcPr>
            <w:tcW w:w="202" w:type="pct"/>
            <w:shd w:val="clear" w:color="auto" w:fill="FFFFFF" w:themeFill="background1"/>
            <w:vAlign w:val="center"/>
          </w:tcPr>
          <w:p w14:paraId="1698AE38"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10.</w:t>
            </w:r>
          </w:p>
        </w:tc>
        <w:tc>
          <w:tcPr>
            <w:tcW w:w="4798" w:type="pct"/>
            <w:gridSpan w:val="2"/>
            <w:shd w:val="clear" w:color="auto" w:fill="FFFFFF" w:themeFill="background1"/>
            <w:vAlign w:val="center"/>
          </w:tcPr>
          <w:p w14:paraId="7A605828"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Žiadateľovi doposiaľ nebola v rámci stratégie CLLD schválená v danom </w:t>
            </w:r>
            <w:proofErr w:type="spellStart"/>
            <w:r w:rsidRPr="0073260C">
              <w:rPr>
                <w:rFonts w:cstheme="minorHAnsi"/>
                <w:b/>
                <w:strike/>
                <w:color w:val="00B050"/>
                <w:sz w:val="18"/>
                <w:szCs w:val="18"/>
              </w:rPr>
              <w:t>podopatrení</w:t>
            </w:r>
            <w:proofErr w:type="spellEnd"/>
            <w:r w:rsidRPr="0073260C">
              <w:rPr>
                <w:rFonts w:cstheme="minorHAnsi"/>
                <w:b/>
                <w:strike/>
                <w:color w:val="00B050"/>
                <w:sz w:val="18"/>
                <w:szCs w:val="18"/>
              </w:rPr>
              <w:t xml:space="preserve"> žiadna </w:t>
            </w:r>
            <w:proofErr w:type="spellStart"/>
            <w:r w:rsidRPr="0073260C">
              <w:rPr>
                <w:rFonts w:cstheme="minorHAnsi"/>
                <w:b/>
                <w:strike/>
                <w:color w:val="00B050"/>
                <w:sz w:val="18"/>
                <w:szCs w:val="18"/>
              </w:rPr>
              <w:t>ŽoNFP</w:t>
            </w:r>
            <w:proofErr w:type="spellEnd"/>
          </w:p>
          <w:p w14:paraId="5D22F11D"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Žiadateľovi doposiaľ nebola v rámci stratégie CLLD schválená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žiadna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p>
          <w:p w14:paraId="2088C5AC" w14:textId="16C4D630"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r w:rsidR="00A62524" w:rsidRPr="0073260C">
              <w:rPr>
                <w:rFonts w:cstheme="minorHAnsi"/>
                <w:strike/>
                <w:color w:val="00B050"/>
                <w:sz w:val="16"/>
                <w:szCs w:val="16"/>
              </w:rPr>
              <w:t>,</w:t>
            </w:r>
            <w:r w:rsidR="00A62524" w:rsidRPr="0073260C">
              <w:rPr>
                <w:strike/>
                <w:color w:val="00B050"/>
                <w:sz w:val="16"/>
                <w:szCs w:val="16"/>
              </w:rPr>
              <w:t xml:space="preserve"> doposiaľ nebola schválená</w:t>
            </w:r>
          </w:p>
          <w:p w14:paraId="3A140CAF" w14:textId="7DD73D39"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r w:rsidR="00A62524" w:rsidRPr="0073260C">
              <w:rPr>
                <w:rFonts w:cstheme="minorHAnsi"/>
                <w:strike/>
                <w:color w:val="00B050"/>
                <w:sz w:val="16"/>
                <w:szCs w:val="16"/>
              </w:rPr>
              <w:t>,</w:t>
            </w:r>
            <w:r w:rsidR="00A62524" w:rsidRPr="0073260C">
              <w:rPr>
                <w:strike/>
                <w:color w:val="00B050"/>
                <w:sz w:val="16"/>
                <w:szCs w:val="16"/>
              </w:rPr>
              <w:t xml:space="preserve"> už bola schválená</w:t>
            </w:r>
          </w:p>
          <w:p w14:paraId="2E376E11" w14:textId="77777777" w:rsidR="00D51E96" w:rsidRPr="0073260C" w:rsidRDefault="00D51E96"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1F864983"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DBED711" w14:textId="77777777" w:rsidR="00D51E96" w:rsidRPr="0073260C" w:rsidRDefault="00D51E96" w:rsidP="009F1D61">
            <w:pPr>
              <w:pStyle w:val="Odsekzoznamu"/>
              <w:numPr>
                <w:ilvl w:val="0"/>
                <w:numId w:val="99"/>
              </w:numPr>
              <w:spacing w:after="0" w:line="240" w:lineRule="auto"/>
              <w:ind w:left="196" w:hanging="196"/>
              <w:jc w:val="both"/>
              <w:rPr>
                <w:rFonts w:cstheme="minorHAnsi"/>
                <w:strike/>
                <w:color w:val="00B050"/>
                <w:sz w:val="16"/>
                <w:szCs w:val="16"/>
              </w:rPr>
            </w:pPr>
            <w:r w:rsidRPr="0073260C">
              <w:rPr>
                <w:rFonts w:cstheme="minorHAnsi"/>
                <w:strike/>
                <w:color w:val="00B050"/>
                <w:sz w:val="16"/>
                <w:szCs w:val="16"/>
              </w:rPr>
              <w:t xml:space="preserve">Čestné vyhlásenie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1D4D9506"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445AC5BF" w14:textId="77777777" w:rsidR="00D51E96" w:rsidRPr="0073260C" w:rsidRDefault="00D51E96"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p w14:paraId="6960FD90" w14:textId="77777777" w:rsidR="00D51E96" w:rsidRPr="0073260C" w:rsidRDefault="00D51E96"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overenie údajov a informácií v ITMS2014+, alebo prostredníctvom  Centrálneho registra zmlúv na webovom sídle </w:t>
            </w:r>
            <w:hyperlink r:id="rId93" w:history="1">
              <w:r w:rsidRPr="0073260C">
                <w:rPr>
                  <w:rStyle w:val="Hypertextovprepojenie"/>
                  <w:rFonts w:asciiTheme="minorHAnsi" w:hAnsiTheme="minorHAnsi" w:cstheme="minorHAnsi"/>
                  <w:strike/>
                  <w:color w:val="00B050"/>
                  <w:sz w:val="16"/>
                  <w:szCs w:val="16"/>
                </w:rPr>
                <w:t>https://www.crz.gov.sk/</w:t>
              </w:r>
            </w:hyperlink>
            <w:r w:rsidRPr="0073260C">
              <w:rPr>
                <w:rFonts w:asciiTheme="minorHAnsi" w:hAnsiTheme="minorHAnsi" w:cstheme="minorHAnsi"/>
                <w:strike/>
                <w:color w:val="00B050"/>
                <w:sz w:val="16"/>
                <w:szCs w:val="16"/>
              </w:rPr>
              <w:t>.</w:t>
            </w:r>
          </w:p>
        </w:tc>
      </w:tr>
      <w:tr w:rsidR="0073260C" w:rsidRPr="0073260C" w14:paraId="2D7CCC78" w14:textId="77777777" w:rsidTr="00F76ECB">
        <w:trPr>
          <w:trHeight w:val="284"/>
        </w:trPr>
        <w:tc>
          <w:tcPr>
            <w:tcW w:w="5000" w:type="pct"/>
            <w:gridSpan w:val="3"/>
            <w:shd w:val="clear" w:color="auto" w:fill="auto"/>
            <w:vAlign w:val="center"/>
          </w:tcPr>
          <w:p w14:paraId="2E5C7EE4" w14:textId="77777777" w:rsidR="00D51E96" w:rsidRPr="0073260C" w:rsidRDefault="00D51E96" w:rsidP="00F76ECB">
            <w:pPr>
              <w:pStyle w:val="Default"/>
              <w:keepLines/>
              <w:widowControl w:val="0"/>
              <w:jc w:val="both"/>
              <w:rPr>
                <w:rFonts w:asciiTheme="minorHAnsi" w:hAnsiTheme="minorHAnsi" w:cstheme="minorHAnsi"/>
                <w:b/>
                <w:strike/>
                <w:color w:val="00B050"/>
                <w:sz w:val="22"/>
                <w:szCs w:val="22"/>
              </w:rPr>
            </w:pPr>
            <w:r w:rsidRPr="0073260C">
              <w:rPr>
                <w:rFonts w:asciiTheme="minorHAnsi" w:hAnsiTheme="minorHAnsi" w:cstheme="minorHAnsi"/>
                <w:b/>
                <w:bCs/>
                <w:strike/>
                <w:color w:val="00B050"/>
                <w:sz w:val="16"/>
                <w:szCs w:val="16"/>
              </w:rPr>
              <w:t xml:space="preserve">Princípy uplatnenia výberu: </w:t>
            </w:r>
            <w:r w:rsidRPr="0073260C">
              <w:rPr>
                <w:rFonts w:asciiTheme="minorHAnsi" w:hAnsiTheme="minorHAnsi" w:cstheme="minorHAnsi"/>
                <w:strike/>
                <w:color w:val="00B050"/>
                <w:sz w:val="16"/>
                <w:szCs w:val="16"/>
                <w:lang w:eastAsia="sk-SK"/>
              </w:rPr>
              <w:t xml:space="preserve">Projekty bude vyberať MAS na základe uplatnenia hodnotiacich kritérií (bodovacieho systému), </w:t>
            </w:r>
            <w:proofErr w:type="spellStart"/>
            <w:r w:rsidRPr="0073260C">
              <w:rPr>
                <w:rFonts w:asciiTheme="minorHAnsi" w:hAnsiTheme="minorHAnsi" w:cstheme="minorHAnsi"/>
                <w:strike/>
                <w:color w:val="00B050"/>
                <w:sz w:val="16"/>
                <w:szCs w:val="16"/>
                <w:lang w:eastAsia="sk-SK"/>
              </w:rPr>
              <w:t>t.j</w:t>
            </w:r>
            <w:proofErr w:type="spellEnd"/>
            <w:r w:rsidRPr="0073260C">
              <w:rPr>
                <w:rFonts w:asciiTheme="minorHAnsi" w:hAnsiTheme="minorHAnsi" w:cstheme="minorHAnsi"/>
                <w:strike/>
                <w:color w:val="00B050"/>
                <w:sz w:val="16"/>
                <w:szCs w:val="16"/>
                <w:lang w:eastAsia="sk-SK"/>
              </w:rPr>
              <w:t xml:space="preserve">. projekty sa zoradia podľa počtu dosiahnutých bodov v zmysle bodovacích kritérií </w:t>
            </w:r>
            <w:r w:rsidRPr="0073260C">
              <w:rPr>
                <w:rFonts w:asciiTheme="minorHAnsi" w:hAnsiTheme="minorHAnsi" w:cstheme="minorHAnsi"/>
                <w:strike/>
                <w:color w:val="00B050"/>
                <w:sz w:val="16"/>
                <w:szCs w:val="16"/>
                <w:lang w:eastAsia="sk-SK"/>
              </w:rPr>
              <w:br/>
            </w:r>
            <w:r w:rsidRPr="0073260C">
              <w:rPr>
                <w:rFonts w:asciiTheme="minorHAnsi" w:hAnsiTheme="minorHAnsi" w:cstheme="minorHAnsi"/>
                <w:strike/>
                <w:color w:val="00B050"/>
                <w:sz w:val="16"/>
                <w:szCs w:val="16"/>
              </w:rPr>
              <w:t xml:space="preserve">a vytvorí sa hranica finančných možností </w:t>
            </w:r>
            <w:r w:rsidRPr="0073260C">
              <w:rPr>
                <w:rFonts w:asciiTheme="minorHAnsi" w:hAnsiTheme="minorHAnsi" w:cstheme="minorHAnsi"/>
                <w:strike/>
                <w:color w:val="00B050"/>
                <w:sz w:val="16"/>
                <w:szCs w:val="16"/>
                <w:lang w:eastAsia="sk-SK"/>
              </w:rPr>
              <w:t>(posúdi sa súčet finančných požiadaviek všetkých zoradených projektov s finančnou alokáciou).</w:t>
            </w:r>
            <w:r w:rsidRPr="0073260C">
              <w:rPr>
                <w:rFonts w:asciiTheme="minorHAnsi" w:hAnsiTheme="minorHAnsi" w:cstheme="minorHAnsi"/>
                <w:b/>
                <w:bCs/>
                <w:strike/>
                <w:color w:val="00B050"/>
                <w:sz w:val="16"/>
                <w:szCs w:val="16"/>
              </w:rPr>
              <w:t xml:space="preserve"> </w:t>
            </w:r>
          </w:p>
        </w:tc>
      </w:tr>
      <w:tr w:rsidR="0073260C" w:rsidRPr="0073260C" w14:paraId="160B4DCF" w14:textId="77777777" w:rsidTr="00F76ECB">
        <w:trPr>
          <w:trHeight w:val="284"/>
        </w:trPr>
        <w:tc>
          <w:tcPr>
            <w:tcW w:w="5000" w:type="pct"/>
            <w:gridSpan w:val="3"/>
            <w:shd w:val="clear" w:color="auto" w:fill="auto"/>
            <w:vAlign w:val="center"/>
          </w:tcPr>
          <w:p w14:paraId="27BCD0B1" w14:textId="77777777" w:rsidR="00D51E96" w:rsidRPr="0073260C" w:rsidRDefault="00D51E96" w:rsidP="00F76ECB">
            <w:pPr>
              <w:spacing w:after="0" w:line="240" w:lineRule="auto"/>
              <w:jc w:val="both"/>
              <w:rPr>
                <w:rFonts w:cstheme="minorHAnsi"/>
                <w:bCs/>
                <w:iCs/>
                <w:strike/>
                <w:color w:val="00B050"/>
                <w:sz w:val="16"/>
                <w:szCs w:val="16"/>
                <w:lang w:eastAsia="sk-SK"/>
              </w:rPr>
            </w:pPr>
            <w:r w:rsidRPr="0073260C">
              <w:rPr>
                <w:rFonts w:cstheme="minorHAnsi"/>
                <w:b/>
                <w:strike/>
                <w:color w:val="00B050"/>
                <w:sz w:val="16"/>
                <w:szCs w:val="16"/>
                <w:lang w:eastAsia="sk-SK"/>
              </w:rPr>
              <w:t xml:space="preserve">Rozlišovacie kritériá: </w:t>
            </w:r>
            <w:r w:rsidRPr="0073260C">
              <w:rPr>
                <w:rFonts w:cstheme="minorHAnsi"/>
                <w:bCs/>
                <w:iCs/>
                <w:strike/>
                <w:color w:val="00B050"/>
                <w:sz w:val="16"/>
                <w:szCs w:val="16"/>
                <w:lang w:eastAsia="sk-SK"/>
              </w:rPr>
              <w:t xml:space="preserve"> </w:t>
            </w:r>
            <w:r w:rsidRPr="0073260C">
              <w:rPr>
                <w:rFonts w:cstheme="minorHAnsi"/>
                <w:strike/>
                <w:color w:val="00B050"/>
                <w:sz w:val="16"/>
                <w:szCs w:val="16"/>
              </w:rPr>
              <w:t xml:space="preserve">V prípade, že požiadavka na finančné prostriedky prevýši finančný limit na kontrahovanie, budú pri výbere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prípade rovnakého počtu bodov uprednostnené kritériá s prideleným  väčším počtom bodov za bodovacie kritérium podľa poradia: (</w:t>
            </w:r>
            <w:r w:rsidRPr="0073260C">
              <w:rPr>
                <w:rFonts w:cstheme="minorHAnsi"/>
                <w:b/>
                <w:strike/>
                <w:color w:val="00B050"/>
                <w:sz w:val="16"/>
                <w:szCs w:val="16"/>
              </w:rPr>
              <w:t>MAS uvedie rozlišovacie kritéria)</w:t>
            </w:r>
          </w:p>
          <w:p w14:paraId="119ED984" w14:textId="77777777" w:rsidR="00D51E96" w:rsidRPr="0073260C" w:rsidRDefault="00D51E96" w:rsidP="00F76ECB">
            <w:pPr>
              <w:pStyle w:val="Default"/>
              <w:keepLines/>
              <w:widowControl w:val="0"/>
              <w:jc w:val="both"/>
              <w:rPr>
                <w:rFonts w:asciiTheme="minorHAnsi" w:hAnsiTheme="minorHAnsi" w:cstheme="minorHAnsi"/>
                <w:b/>
                <w:strike/>
                <w:color w:val="00B050"/>
                <w:sz w:val="22"/>
                <w:szCs w:val="22"/>
              </w:rPr>
            </w:pPr>
            <w:r w:rsidRPr="0073260C">
              <w:rPr>
                <w:rFonts w:asciiTheme="minorHAnsi" w:hAnsiTheme="minorHAnsi" w:cstheme="minorHAnsi"/>
                <w:strike/>
                <w:color w:val="00B050"/>
                <w:sz w:val="16"/>
                <w:szCs w:val="16"/>
              </w:rPr>
              <w:t>Ak by sa ani pri takomto postupnom uplatnení kritérií nevedelo určiť konečné poradie pri rovnosti bodov,  MAS uplatní princíp nižších oprávnených výdavkov v rámci projektu.</w:t>
            </w:r>
          </w:p>
        </w:tc>
      </w:tr>
      <w:tr w:rsidR="0073260C" w:rsidRPr="0073260C" w14:paraId="13896F12" w14:textId="77777777" w:rsidTr="008B660B">
        <w:trPr>
          <w:trHeight w:val="284"/>
        </w:trPr>
        <w:tc>
          <w:tcPr>
            <w:tcW w:w="5000" w:type="pct"/>
            <w:gridSpan w:val="3"/>
            <w:shd w:val="clear" w:color="auto" w:fill="FFE599" w:themeFill="accent4" w:themeFillTint="66"/>
            <w:vAlign w:val="center"/>
          </w:tcPr>
          <w:p w14:paraId="4AB4C229" w14:textId="77777777" w:rsidR="00D51E96" w:rsidRPr="0073260C" w:rsidRDefault="00D51E96" w:rsidP="00F76EC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POVINNÉ KRITÉRIA - O</w:t>
            </w:r>
            <w:r w:rsidRPr="0073260C">
              <w:rPr>
                <w:rFonts w:asciiTheme="minorHAnsi" w:hAnsiTheme="minorHAnsi" w:cstheme="minorHAnsi"/>
                <w:b/>
                <w:strike/>
                <w:color w:val="00B050"/>
                <w:sz w:val="22"/>
                <w:szCs w:val="22"/>
                <w:lang w:eastAsia="sk-SK"/>
              </w:rPr>
              <w:t xml:space="preserve">blasť: </w:t>
            </w:r>
            <w:r w:rsidRPr="0073260C">
              <w:rPr>
                <w:rFonts w:asciiTheme="minorHAnsi" w:hAnsiTheme="minorHAnsi" w:cstheme="minorHAnsi"/>
                <w:b/>
                <w:bCs/>
                <w:strike/>
                <w:color w:val="00B050"/>
                <w:sz w:val="22"/>
                <w:szCs w:val="22"/>
                <w:lang w:bidi="x-none"/>
              </w:rPr>
              <w:t xml:space="preserve">  Zlepšenie zdravotného stavu lesov</w:t>
            </w:r>
          </w:p>
        </w:tc>
      </w:tr>
      <w:tr w:rsidR="0073260C" w:rsidRPr="0073260C" w14:paraId="47AF0D1D" w14:textId="77777777" w:rsidTr="008B660B">
        <w:trPr>
          <w:trHeight w:val="284"/>
        </w:trPr>
        <w:tc>
          <w:tcPr>
            <w:tcW w:w="202" w:type="pct"/>
            <w:shd w:val="clear" w:color="auto" w:fill="FFF2CC" w:themeFill="accent4" w:themeFillTint="33"/>
          </w:tcPr>
          <w:p w14:paraId="1A76C6A8" w14:textId="77777777" w:rsidR="00D51E96" w:rsidRPr="0073260C" w:rsidRDefault="00D51E96" w:rsidP="00F76EC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98" w:type="pct"/>
            <w:gridSpan w:val="2"/>
            <w:shd w:val="clear" w:color="auto" w:fill="FFF2CC" w:themeFill="accent4" w:themeFillTint="33"/>
            <w:vAlign w:val="center"/>
          </w:tcPr>
          <w:p w14:paraId="59AFC896" w14:textId="77777777" w:rsidR="00D51E96" w:rsidRPr="0073260C" w:rsidRDefault="00D51E96" w:rsidP="00F76ECB">
            <w:pPr>
              <w:spacing w:after="0" w:line="240" w:lineRule="auto"/>
              <w:jc w:val="center"/>
              <w:rPr>
                <w:rFonts w:cstheme="minorHAnsi"/>
                <w:strike/>
                <w:color w:val="00B050"/>
                <w:sz w:val="16"/>
                <w:szCs w:val="16"/>
              </w:rPr>
            </w:pPr>
            <w:r w:rsidRPr="0073260C">
              <w:rPr>
                <w:rFonts w:cstheme="minorHAnsi"/>
                <w:b/>
                <w:strike/>
                <w:color w:val="00B050"/>
                <w:sz w:val="18"/>
                <w:szCs w:val="18"/>
              </w:rPr>
              <w:t>Popis a preukázanie kritéria</w:t>
            </w:r>
          </w:p>
        </w:tc>
      </w:tr>
      <w:tr w:rsidR="0073260C" w:rsidRPr="0073260C" w14:paraId="6DA9F625" w14:textId="77777777" w:rsidTr="00F76ECB">
        <w:trPr>
          <w:trHeight w:val="284"/>
        </w:trPr>
        <w:tc>
          <w:tcPr>
            <w:tcW w:w="202" w:type="pct"/>
            <w:shd w:val="clear" w:color="auto" w:fill="FFFFFF" w:themeFill="background1"/>
            <w:vAlign w:val="center"/>
          </w:tcPr>
          <w:p w14:paraId="2196FD95"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798" w:type="pct"/>
            <w:gridSpan w:val="2"/>
            <w:shd w:val="clear" w:color="auto" w:fill="FFFFFF" w:themeFill="background1"/>
            <w:vAlign w:val="center"/>
          </w:tcPr>
          <w:p w14:paraId="388B141F"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Kritérium ekonomickej  životaschopnosti</w:t>
            </w:r>
          </w:p>
          <w:p w14:paraId="4A8FBEAE"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 xml:space="preserve">Posúdenie ekonomickej  životaschopnosti:  </w:t>
            </w:r>
          </w:p>
          <w:p w14:paraId="0792F5C0" w14:textId="77777777" w:rsidR="00D51E96" w:rsidRPr="0073260C" w:rsidRDefault="00D51E96" w:rsidP="004800B7">
            <w:pPr>
              <w:pStyle w:val="Odsekzoznamu"/>
              <w:numPr>
                <w:ilvl w:val="0"/>
                <w:numId w:val="336"/>
              </w:numPr>
              <w:spacing w:after="0" w:line="240" w:lineRule="auto"/>
              <w:ind w:left="364" w:hanging="364"/>
              <w:jc w:val="both"/>
              <w:rPr>
                <w:rFonts w:cstheme="minorHAnsi"/>
                <w:strike/>
                <w:color w:val="00B050"/>
                <w:sz w:val="16"/>
                <w:szCs w:val="16"/>
              </w:rPr>
            </w:pPr>
            <w:r w:rsidRPr="0073260C">
              <w:rPr>
                <w:rFonts w:cstheme="minorHAnsi"/>
                <w:strike/>
                <w:color w:val="00B050"/>
                <w:sz w:val="16"/>
                <w:szCs w:val="16"/>
              </w:rPr>
              <w:t>žiadateľ nemá ukončený žiadny celý rok činnosti a preto nevie preukázať ekonomickú životaschopnosť,</w:t>
            </w:r>
          </w:p>
          <w:p w14:paraId="2BEA86BE" w14:textId="77777777" w:rsidR="00D51E96" w:rsidRPr="0073260C" w:rsidRDefault="00D51E96" w:rsidP="004800B7">
            <w:pPr>
              <w:pStyle w:val="Odsekzoznamu"/>
              <w:numPr>
                <w:ilvl w:val="0"/>
                <w:numId w:val="336"/>
              </w:numPr>
              <w:spacing w:after="0" w:line="240" w:lineRule="auto"/>
              <w:ind w:left="364" w:hanging="364"/>
              <w:jc w:val="both"/>
              <w:rPr>
                <w:rFonts w:cstheme="minorHAnsi"/>
                <w:strike/>
                <w:color w:val="00B050"/>
                <w:sz w:val="16"/>
                <w:szCs w:val="16"/>
              </w:rPr>
            </w:pPr>
            <w:r w:rsidRPr="0073260C">
              <w:rPr>
                <w:rFonts w:cstheme="minorHAnsi"/>
                <w:strike/>
                <w:color w:val="00B050"/>
                <w:sz w:val="16"/>
                <w:szCs w:val="16"/>
              </w:rPr>
              <w:t>žiadateľ spĺňa aspoň jedno kritérium,</w:t>
            </w:r>
          </w:p>
          <w:p w14:paraId="5F3FDF25" w14:textId="77777777" w:rsidR="00D51E96" w:rsidRPr="0073260C" w:rsidRDefault="00D51E96" w:rsidP="004800B7">
            <w:pPr>
              <w:pStyle w:val="Odsekzoznamu"/>
              <w:numPr>
                <w:ilvl w:val="0"/>
                <w:numId w:val="336"/>
              </w:numPr>
              <w:spacing w:after="0" w:line="240" w:lineRule="auto"/>
              <w:ind w:left="364" w:hanging="364"/>
              <w:jc w:val="both"/>
              <w:rPr>
                <w:rFonts w:cstheme="minorHAnsi"/>
                <w:strike/>
                <w:color w:val="00B050"/>
                <w:sz w:val="16"/>
                <w:szCs w:val="16"/>
              </w:rPr>
            </w:pPr>
            <w:r w:rsidRPr="0073260C">
              <w:rPr>
                <w:rFonts w:cstheme="minorHAnsi"/>
                <w:strike/>
                <w:color w:val="00B050"/>
                <w:sz w:val="16"/>
                <w:szCs w:val="16"/>
              </w:rPr>
              <w:t>žiadateľ spĺňa obidve kritériá,</w:t>
            </w:r>
          </w:p>
          <w:p w14:paraId="30606A28" w14:textId="77777777" w:rsidR="00D51E96" w:rsidRPr="0073260C" w:rsidRDefault="00D51E96" w:rsidP="004800B7">
            <w:pPr>
              <w:pStyle w:val="Odsekzoznamu"/>
              <w:numPr>
                <w:ilvl w:val="0"/>
                <w:numId w:val="336"/>
              </w:numPr>
              <w:spacing w:after="0" w:line="240" w:lineRule="auto"/>
              <w:ind w:left="364" w:hanging="364"/>
              <w:jc w:val="both"/>
              <w:rPr>
                <w:rFonts w:cstheme="minorHAnsi"/>
                <w:strike/>
                <w:color w:val="00B050"/>
                <w:sz w:val="16"/>
                <w:szCs w:val="16"/>
              </w:rPr>
            </w:pPr>
            <w:r w:rsidRPr="0073260C">
              <w:rPr>
                <w:rFonts w:cstheme="minorHAnsi"/>
                <w:strike/>
                <w:color w:val="00B050"/>
                <w:sz w:val="16"/>
                <w:szCs w:val="16"/>
              </w:rPr>
              <w:t>žiadateľ nespĺňa ani jedno ekonomické kritérium.</w:t>
            </w:r>
          </w:p>
          <w:p w14:paraId="7DD54097"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lastRenderedPageBreak/>
              <w:t>Forma a spôsob preukázania splnenia kritéria</w:t>
            </w:r>
          </w:p>
          <w:p w14:paraId="791BECAB" w14:textId="77777777" w:rsidR="00D51E96" w:rsidRPr="0073260C" w:rsidRDefault="00D51E96"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t xml:space="preserve">Tabuľková časť projektu – Kritériá ekonomickej životaschopnosti (Príloha č.13B),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3F535A3A" w14:textId="77777777" w:rsidR="00D51E96" w:rsidRPr="0073260C" w:rsidRDefault="00D51E96"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t>Účtovná závierka za posledný alebo predposledný účtovný rok</w:t>
            </w:r>
            <w:r w:rsidRPr="0073260C">
              <w:rPr>
                <w:rFonts w:cstheme="minorHAnsi"/>
                <w:b/>
                <w:iCs/>
                <w:strike/>
                <w:color w:val="00B050"/>
                <w:sz w:val="16"/>
                <w:szCs w:val="16"/>
              </w:rPr>
              <w:t xml:space="preserve"> (možnosť využitia integračnej akcie „</w:t>
            </w:r>
            <w:r w:rsidRPr="0073260C">
              <w:rPr>
                <w:rFonts w:cstheme="minorHAnsi"/>
                <w:b/>
                <w:bCs/>
                <w:iCs/>
                <w:strike/>
                <w:color w:val="00B050"/>
                <w:sz w:val="16"/>
                <w:szCs w:val="16"/>
              </w:rPr>
              <w:t>Získanie informácie o účtovných závierkach</w:t>
            </w:r>
            <w:r w:rsidRPr="0073260C">
              <w:rPr>
                <w:rFonts w:cstheme="minorHAnsi"/>
                <w:b/>
                <w:iCs/>
                <w:strike/>
                <w:color w:val="00B050"/>
                <w:sz w:val="16"/>
                <w:szCs w:val="16"/>
              </w:rPr>
              <w:t>“ v ITMS2014+)</w:t>
            </w:r>
          </w:p>
          <w:p w14:paraId="7BB93184" w14:textId="77777777" w:rsidR="00D51E96" w:rsidRPr="0073260C" w:rsidRDefault="00D51E96" w:rsidP="009F1D61">
            <w:pPr>
              <w:pStyle w:val="Default"/>
              <w:keepLines/>
              <w:widowControl w:val="0"/>
              <w:numPr>
                <w:ilvl w:val="0"/>
                <w:numId w:val="116"/>
              </w:numPr>
              <w:ind w:left="216" w:hanging="216"/>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Účtovná závierka za posledný alebo predposledný účtovný rok,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r w:rsidRPr="0073260C">
              <w:rPr>
                <w:rFonts w:asciiTheme="minorHAnsi" w:hAnsiTheme="minorHAnsi" w:cstheme="minorHAnsi"/>
                <w:bCs/>
                <w:strike/>
                <w:color w:val="00B050"/>
                <w:sz w:val="16"/>
                <w:szCs w:val="16"/>
              </w:rPr>
              <w:t>podpísaný štatutárnym orgánom žiadateľa (relevantné, len v prípade neúspešnej integračnej akcie)</w:t>
            </w:r>
          </w:p>
          <w:p w14:paraId="0AAD9BFA"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1458596" w14:textId="77777777" w:rsidR="00D51E96" w:rsidRPr="0073260C" w:rsidRDefault="00D51E96"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p w14:paraId="23229513" w14:textId="77777777" w:rsidR="00D51E96" w:rsidRPr="0073260C" w:rsidRDefault="00D51E96" w:rsidP="00F76ECB">
            <w:pPr>
              <w:pStyle w:val="Default"/>
              <w:keepLines/>
              <w:widowControl w:val="0"/>
              <w:jc w:val="both"/>
              <w:rPr>
                <w:rFonts w:asciiTheme="minorHAnsi" w:hAnsiTheme="minorHAnsi" w:cstheme="minorHAnsi"/>
                <w:bCs/>
                <w:strike/>
                <w:color w:val="00B050"/>
                <w:sz w:val="16"/>
                <w:szCs w:val="16"/>
              </w:rPr>
            </w:pPr>
          </w:p>
          <w:p w14:paraId="00BDBB9E" w14:textId="77777777" w:rsidR="00D51E96" w:rsidRPr="0073260C" w:rsidRDefault="00D51E96" w:rsidP="00F76ECB">
            <w:pPr>
              <w:pStyle w:val="Default"/>
              <w:keepLines/>
              <w:widowControl w:val="0"/>
              <w:jc w:val="both"/>
              <w:rPr>
                <w:rFonts w:asciiTheme="minorHAnsi" w:hAnsiTheme="minorHAnsi" w:cstheme="minorHAnsi"/>
                <w:bCs/>
                <w:strike/>
                <w:color w:val="00B050"/>
                <w:sz w:val="16"/>
                <w:szCs w:val="16"/>
              </w:rPr>
            </w:pPr>
            <w:r w:rsidRPr="0073260C">
              <w:rPr>
                <w:rFonts w:asciiTheme="minorHAnsi" w:hAnsiTheme="minorHAnsi" w:cstheme="minorHAnsi"/>
                <w:b/>
                <w:bCs/>
                <w:strike/>
                <w:color w:val="00B050"/>
                <w:sz w:val="16"/>
                <w:szCs w:val="16"/>
              </w:rPr>
              <w:t xml:space="preserve">Schválenou účtovnou závierkou </w:t>
            </w:r>
            <w:r w:rsidRPr="0073260C">
              <w:rPr>
                <w:rFonts w:asciiTheme="minorHAnsi" w:hAnsiTheme="minorHAnsi" w:cstheme="minorHAnsi"/>
                <w:bCs/>
                <w:strike/>
                <w:color w:val="00B050"/>
                <w:sz w:val="16"/>
                <w:szCs w:val="16"/>
              </w:rPr>
              <w:t xml:space="preserve">na tieto účely je skutočnosť, že žiadateľ predložil účtovnú závierku na príslušný daňový úrad.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nachádza </w:t>
            </w:r>
            <w:r w:rsidRPr="0073260C">
              <w:rPr>
                <w:rFonts w:asciiTheme="minorHAnsi" w:hAnsiTheme="minorHAnsi" w:cstheme="minorHAnsi"/>
                <w:b/>
                <w:strike/>
                <w:color w:val="00B050"/>
                <w:sz w:val="16"/>
                <w:szCs w:val="16"/>
              </w:rPr>
              <w:t xml:space="preserve">v Registri účtovných závierok, žiadateľ prílohu nepredkladá. </w:t>
            </w:r>
            <w:r w:rsidRPr="0073260C">
              <w:rPr>
                <w:rFonts w:asciiTheme="minorHAnsi" w:hAnsiTheme="minorHAnsi" w:cstheme="minorHAnsi"/>
                <w:bCs/>
                <w:strike/>
                <w:color w:val="00B050"/>
                <w:sz w:val="16"/>
                <w:szCs w:val="16"/>
              </w:rPr>
              <w:t xml:space="preserve">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nenachádza </w:t>
            </w:r>
            <w:r w:rsidRPr="0073260C">
              <w:rPr>
                <w:rFonts w:asciiTheme="minorHAnsi" w:hAnsiTheme="minorHAnsi" w:cstheme="minorHAnsi"/>
                <w:b/>
                <w:strike/>
                <w:color w:val="00B050"/>
                <w:sz w:val="16"/>
                <w:szCs w:val="16"/>
              </w:rPr>
              <w:t xml:space="preserve">v Registri účtovných závierok (napr. z technických dôvodov), </w:t>
            </w:r>
            <w:r w:rsidRPr="0073260C">
              <w:rPr>
                <w:rFonts w:asciiTheme="minorHAnsi" w:hAnsiTheme="minorHAnsi" w:cstheme="minorHAnsi"/>
                <w:b/>
                <w:bCs/>
                <w:strike/>
                <w:color w:val="00B050"/>
                <w:sz w:val="16"/>
                <w:szCs w:val="16"/>
              </w:rPr>
              <w:t xml:space="preserve">príloha musí byť predložená </w:t>
            </w:r>
            <w:r w:rsidRPr="0073260C">
              <w:rPr>
                <w:rFonts w:asciiTheme="minorHAnsi" w:hAnsiTheme="minorHAnsi" w:cstheme="minorHAnsi"/>
                <w:b/>
                <w:strike/>
                <w:color w:val="00B050"/>
                <w:sz w:val="16"/>
                <w:szCs w:val="16"/>
              </w:rPr>
              <w:t xml:space="preserve">v </w:t>
            </w:r>
            <w:r w:rsidRPr="0073260C">
              <w:rPr>
                <w:rFonts w:asciiTheme="minorHAnsi" w:hAnsiTheme="minorHAnsi" w:cstheme="minorHAnsi"/>
                <w:b/>
                <w:bCs/>
                <w:strike/>
                <w:color w:val="00B050"/>
                <w:sz w:val="16"/>
                <w:szCs w:val="16"/>
              </w:rPr>
              <w:t xml:space="preserve">elektronickej forme </w:t>
            </w:r>
            <w:r w:rsidRPr="0073260C">
              <w:rPr>
                <w:rFonts w:asciiTheme="minorHAnsi" w:hAnsiTheme="minorHAnsi" w:cstheme="minorHAnsi"/>
                <w:b/>
                <w:strike/>
                <w:color w:val="00B050"/>
                <w:sz w:val="16"/>
                <w:szCs w:val="16"/>
              </w:rPr>
              <w:t>cez ITMS2014+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p>
          <w:p w14:paraId="09D35B58" w14:textId="77777777" w:rsidR="00D51E96" w:rsidRPr="0073260C" w:rsidRDefault="00D51E96" w:rsidP="00F76ECB">
            <w:pPr>
              <w:spacing w:after="0" w:line="240" w:lineRule="auto"/>
              <w:rPr>
                <w:rFonts w:cstheme="minorHAnsi"/>
                <w:bCs/>
                <w:strike/>
                <w:color w:val="00B050"/>
                <w:sz w:val="16"/>
                <w:szCs w:val="16"/>
              </w:rPr>
            </w:pPr>
            <w:r w:rsidRPr="0073260C">
              <w:rPr>
                <w:rFonts w:cstheme="minorHAnsi"/>
                <w:bCs/>
                <w:strike/>
                <w:color w:val="00B050"/>
                <w:sz w:val="16"/>
                <w:szCs w:val="16"/>
              </w:rPr>
              <w:t>Výpočet ekonomickej životaschopnosti:</w:t>
            </w:r>
          </w:p>
          <w:p w14:paraId="0C63E244" w14:textId="77777777" w:rsidR="00D51E96" w:rsidRPr="0073260C" w:rsidRDefault="00D51E96" w:rsidP="00F76ECB">
            <w:pPr>
              <w:spacing w:after="0" w:line="240" w:lineRule="auto"/>
              <w:rPr>
                <w:rFonts w:cstheme="minorHAnsi"/>
                <w:bCs/>
                <w:strike/>
                <w:color w:val="00B050"/>
                <w:sz w:val="16"/>
                <w:szCs w:val="16"/>
              </w:rPr>
            </w:pPr>
            <w:r w:rsidRPr="0073260C">
              <w:rPr>
                <w:rFonts w:cstheme="minorHAnsi"/>
                <w:strike/>
                <w:color w:val="00B050"/>
                <w:sz w:val="16"/>
                <w:szCs w:val="16"/>
              </w:rPr>
              <w:t>Posúdenie životaschopnosti platí aspoň za jeden rok: za posledný uzatvorený rok, resp. predposledný uzatvorený rok</w:t>
            </w:r>
          </w:p>
          <w:p w14:paraId="6EEBF885" w14:textId="77777777" w:rsidR="00D51E96" w:rsidRPr="0073260C" w:rsidRDefault="00D51E96" w:rsidP="00F76ECB">
            <w:pPr>
              <w:pStyle w:val="Textpoznmkypodiarou"/>
              <w:spacing w:after="0" w:line="240" w:lineRule="auto"/>
              <w:rPr>
                <w:rFonts w:cstheme="minorHAnsi"/>
                <w:strike/>
                <w:color w:val="00B050"/>
                <w:sz w:val="16"/>
                <w:szCs w:val="16"/>
                <w:u w:val="single"/>
              </w:rPr>
            </w:pPr>
            <w:r w:rsidRPr="0073260C">
              <w:rPr>
                <w:rFonts w:cstheme="minorHAnsi"/>
                <w:strike/>
                <w:noProof/>
                <w:color w:val="00B050"/>
                <w:lang w:eastAsia="sk-SK"/>
              </w:rPr>
              <w:drawing>
                <wp:inline distT="0" distB="0" distL="0" distR="0" wp14:anchorId="786A677D" wp14:editId="25110BCA">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73260C" w:rsidRPr="0073260C" w14:paraId="45CB85BD" w14:textId="77777777" w:rsidTr="00F76ECB">
        <w:trPr>
          <w:trHeight w:val="284"/>
        </w:trPr>
        <w:tc>
          <w:tcPr>
            <w:tcW w:w="202" w:type="pct"/>
            <w:shd w:val="clear" w:color="auto" w:fill="FFFFFF" w:themeFill="background1"/>
            <w:vAlign w:val="center"/>
          </w:tcPr>
          <w:p w14:paraId="2C54DA5C"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2.</w:t>
            </w:r>
          </w:p>
        </w:tc>
        <w:tc>
          <w:tcPr>
            <w:tcW w:w="4798" w:type="pct"/>
            <w:gridSpan w:val="2"/>
            <w:shd w:val="clear" w:color="auto" w:fill="FFFFFF" w:themeFill="background1"/>
            <w:vAlign w:val="center"/>
          </w:tcPr>
          <w:p w14:paraId="4E49CB12" w14:textId="77777777" w:rsidR="00D51E96" w:rsidRPr="0073260C" w:rsidRDefault="00D51E96" w:rsidP="00F76ECB">
            <w:pPr>
              <w:spacing w:after="0" w:line="240" w:lineRule="auto"/>
              <w:rPr>
                <w:rFonts w:cstheme="minorHAnsi"/>
                <w:strike/>
                <w:color w:val="00B050"/>
                <w:sz w:val="18"/>
                <w:szCs w:val="18"/>
              </w:rPr>
            </w:pPr>
            <w:r w:rsidRPr="0073260C">
              <w:rPr>
                <w:rFonts w:cstheme="minorHAnsi"/>
                <w:b/>
                <w:bCs/>
                <w:strike/>
                <w:color w:val="00B050"/>
                <w:sz w:val="18"/>
                <w:szCs w:val="18"/>
              </w:rPr>
              <w:t>Funkčná typizácia lesa</w:t>
            </w:r>
            <w:r w:rsidRPr="0073260C">
              <w:rPr>
                <w:rFonts w:cstheme="minorHAnsi"/>
                <w:strike/>
                <w:color w:val="00B050"/>
                <w:sz w:val="18"/>
                <w:szCs w:val="18"/>
              </w:rPr>
              <w:t xml:space="preserve"> </w:t>
            </w:r>
          </w:p>
          <w:p w14:paraId="00004E9B"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 xml:space="preserve">Územie, na ktorom je projekt realizovaný je v rámci funkčnej typizácie lesa klasifikované: </w:t>
            </w:r>
          </w:p>
          <w:p w14:paraId="26D4345A" w14:textId="77777777" w:rsidR="00D51E96" w:rsidRPr="0073260C" w:rsidRDefault="00D51E96" w:rsidP="004800B7">
            <w:pPr>
              <w:numPr>
                <w:ilvl w:val="0"/>
                <w:numId w:val="483"/>
              </w:numPr>
              <w:spacing w:after="0" w:line="240" w:lineRule="auto"/>
              <w:ind w:left="357" w:hanging="357"/>
              <w:contextualSpacing/>
              <w:jc w:val="both"/>
              <w:rPr>
                <w:rFonts w:cstheme="minorHAnsi"/>
                <w:strike/>
                <w:color w:val="00B050"/>
                <w:sz w:val="16"/>
                <w:szCs w:val="16"/>
              </w:rPr>
            </w:pPr>
            <w:r w:rsidRPr="0073260C">
              <w:rPr>
                <w:rFonts w:cstheme="minorHAnsi"/>
                <w:strike/>
                <w:color w:val="00B050"/>
                <w:sz w:val="16"/>
                <w:szCs w:val="16"/>
              </w:rPr>
              <w:t xml:space="preserve">výlučne ako hospodársky les </w:t>
            </w:r>
          </w:p>
          <w:p w14:paraId="35E92256" w14:textId="77777777" w:rsidR="00D51E96" w:rsidRPr="0073260C" w:rsidRDefault="00D51E96" w:rsidP="004800B7">
            <w:pPr>
              <w:numPr>
                <w:ilvl w:val="0"/>
                <w:numId w:val="483"/>
              </w:numPr>
              <w:spacing w:after="0" w:line="240" w:lineRule="auto"/>
              <w:ind w:left="357" w:hanging="357"/>
              <w:contextualSpacing/>
              <w:jc w:val="both"/>
              <w:rPr>
                <w:rFonts w:cstheme="minorHAnsi"/>
                <w:strike/>
                <w:color w:val="00B050"/>
                <w:sz w:val="16"/>
                <w:szCs w:val="16"/>
              </w:rPr>
            </w:pPr>
            <w:r w:rsidRPr="0073260C">
              <w:rPr>
                <w:rFonts w:cstheme="minorHAnsi"/>
                <w:strike/>
                <w:color w:val="00B050"/>
                <w:sz w:val="16"/>
                <w:szCs w:val="16"/>
              </w:rPr>
              <w:t xml:space="preserve">ako hospodársky les  v kombinácii lesom ochranným resp. lesom osobitného určenia </w:t>
            </w:r>
          </w:p>
          <w:p w14:paraId="4BD70300" w14:textId="77777777" w:rsidR="00D51E96" w:rsidRPr="0073260C" w:rsidRDefault="00D51E96" w:rsidP="004800B7">
            <w:pPr>
              <w:numPr>
                <w:ilvl w:val="0"/>
                <w:numId w:val="483"/>
              </w:numPr>
              <w:spacing w:after="0" w:line="240" w:lineRule="auto"/>
              <w:ind w:left="357" w:hanging="357"/>
              <w:contextualSpacing/>
              <w:jc w:val="both"/>
              <w:rPr>
                <w:rFonts w:cstheme="minorHAnsi"/>
                <w:strike/>
                <w:color w:val="00B050"/>
                <w:sz w:val="16"/>
                <w:szCs w:val="16"/>
              </w:rPr>
            </w:pPr>
            <w:r w:rsidRPr="0073260C">
              <w:rPr>
                <w:rFonts w:cstheme="minorHAnsi"/>
                <w:strike/>
                <w:color w:val="00B050"/>
                <w:sz w:val="16"/>
                <w:szCs w:val="16"/>
              </w:rPr>
              <w:t>ako výlučne les ochranný resp. les osobitného určenia</w:t>
            </w:r>
          </w:p>
          <w:p w14:paraId="129AF4F7" w14:textId="77777777" w:rsidR="00D51E96" w:rsidRPr="0073260C" w:rsidRDefault="00D51E96" w:rsidP="004800B7">
            <w:pPr>
              <w:numPr>
                <w:ilvl w:val="0"/>
                <w:numId w:val="483"/>
              </w:numPr>
              <w:spacing w:after="0" w:line="240" w:lineRule="auto"/>
              <w:ind w:left="357" w:hanging="357"/>
              <w:contextualSpacing/>
              <w:jc w:val="both"/>
              <w:rPr>
                <w:rFonts w:cstheme="minorHAnsi"/>
                <w:strike/>
                <w:color w:val="00B050"/>
                <w:sz w:val="16"/>
                <w:szCs w:val="16"/>
              </w:rPr>
            </w:pPr>
            <w:r w:rsidRPr="0073260C">
              <w:rPr>
                <w:rFonts w:cstheme="minorHAnsi"/>
                <w:strike/>
                <w:color w:val="00B050"/>
                <w:sz w:val="16"/>
                <w:szCs w:val="16"/>
              </w:rPr>
              <w:t>žiadateľ kritérium nesplnil</w:t>
            </w:r>
          </w:p>
          <w:p w14:paraId="5DB452AA"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9D420AB" w14:textId="77777777" w:rsidR="00D51E96" w:rsidRPr="0073260C" w:rsidRDefault="00D51E96" w:rsidP="004800B7">
            <w:pPr>
              <w:pStyle w:val="Odsekzoznamu"/>
              <w:numPr>
                <w:ilvl w:val="0"/>
                <w:numId w:val="334"/>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Potvrdenie príslušného Pozemkového a lesného odboru o kategorizácii lesov územia na ktorom sa realizuje projekt,</w:t>
            </w:r>
            <w:r w:rsidRPr="0073260C">
              <w:rPr>
                <w:rFonts w:cstheme="minorHAnsi"/>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09F622F5" w14:textId="77777777" w:rsidR="00D51E96" w:rsidRPr="0073260C" w:rsidRDefault="00D51E96" w:rsidP="004800B7">
            <w:pPr>
              <w:pStyle w:val="Odsekzoznamu"/>
              <w:numPr>
                <w:ilvl w:val="0"/>
                <w:numId w:val="334"/>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42A7B485"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6C52FE7" w14:textId="77777777" w:rsidR="00D51E96" w:rsidRPr="0073260C" w:rsidRDefault="00D51E96" w:rsidP="004800B7">
            <w:pPr>
              <w:pStyle w:val="Odsekzoznamu"/>
              <w:numPr>
                <w:ilvl w:val="0"/>
                <w:numId w:val="334"/>
              </w:numPr>
              <w:spacing w:after="0" w:line="240" w:lineRule="auto"/>
              <w:ind w:left="215" w:hanging="284"/>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4C61A721" w14:textId="77777777" w:rsidTr="00F76ECB">
        <w:trPr>
          <w:trHeight w:val="284"/>
        </w:trPr>
        <w:tc>
          <w:tcPr>
            <w:tcW w:w="202" w:type="pct"/>
            <w:shd w:val="clear" w:color="auto" w:fill="FFFFFF" w:themeFill="background1"/>
            <w:vAlign w:val="center"/>
          </w:tcPr>
          <w:p w14:paraId="2BD66ED1"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3.</w:t>
            </w:r>
          </w:p>
        </w:tc>
        <w:tc>
          <w:tcPr>
            <w:tcW w:w="4798" w:type="pct"/>
            <w:gridSpan w:val="2"/>
            <w:shd w:val="clear" w:color="auto" w:fill="FFFFFF" w:themeFill="background1"/>
            <w:vAlign w:val="center"/>
          </w:tcPr>
          <w:p w14:paraId="5C660285" w14:textId="77777777" w:rsidR="00D51E96" w:rsidRPr="0073260C" w:rsidRDefault="00D51E96" w:rsidP="00F76ECB">
            <w:pPr>
              <w:spacing w:after="0" w:line="240" w:lineRule="auto"/>
              <w:rPr>
                <w:rFonts w:cstheme="minorHAnsi"/>
                <w:b/>
                <w:bCs/>
                <w:strike/>
                <w:color w:val="00B050"/>
                <w:sz w:val="18"/>
                <w:szCs w:val="18"/>
              </w:rPr>
            </w:pPr>
            <w:r w:rsidRPr="0073260C">
              <w:rPr>
                <w:rFonts w:cstheme="minorHAnsi"/>
                <w:b/>
                <w:bCs/>
                <w:strike/>
                <w:color w:val="00B050"/>
                <w:sz w:val="18"/>
                <w:szCs w:val="18"/>
              </w:rPr>
              <w:t>Zameranie projektu</w:t>
            </w:r>
          </w:p>
          <w:p w14:paraId="507B83CE" w14:textId="77777777" w:rsidR="00D51E96" w:rsidRPr="0073260C" w:rsidRDefault="00D51E96" w:rsidP="00F76ECB">
            <w:pPr>
              <w:spacing w:after="0" w:line="240" w:lineRule="auto"/>
              <w:rPr>
                <w:rFonts w:cstheme="minorHAnsi"/>
                <w:bCs/>
                <w:strike/>
                <w:color w:val="00B050"/>
                <w:sz w:val="16"/>
                <w:szCs w:val="16"/>
              </w:rPr>
            </w:pPr>
            <w:r w:rsidRPr="0073260C">
              <w:rPr>
                <w:rFonts w:cstheme="minorHAnsi"/>
                <w:bCs/>
                <w:strike/>
                <w:color w:val="00B050"/>
                <w:sz w:val="16"/>
                <w:szCs w:val="16"/>
              </w:rPr>
              <w:t>Projekt:</w:t>
            </w:r>
          </w:p>
          <w:p w14:paraId="2D7C475C" w14:textId="77777777" w:rsidR="00D51E96" w:rsidRPr="0073260C" w:rsidRDefault="00D51E96" w:rsidP="004800B7">
            <w:pPr>
              <w:numPr>
                <w:ilvl w:val="0"/>
                <w:numId w:val="193"/>
              </w:numPr>
              <w:spacing w:after="0" w:line="240" w:lineRule="auto"/>
              <w:ind w:left="212" w:hanging="212"/>
              <w:contextualSpacing/>
              <w:jc w:val="both"/>
              <w:rPr>
                <w:rFonts w:cstheme="minorHAnsi"/>
                <w:bCs/>
                <w:strike/>
                <w:color w:val="00B050"/>
                <w:sz w:val="16"/>
                <w:szCs w:val="16"/>
              </w:rPr>
            </w:pPr>
            <w:r w:rsidRPr="0073260C">
              <w:rPr>
                <w:rFonts w:cstheme="minorHAnsi"/>
                <w:bCs/>
                <w:strike/>
                <w:color w:val="00B050"/>
                <w:sz w:val="16"/>
                <w:szCs w:val="16"/>
              </w:rPr>
              <w:t>je zameraný hlavne na aplikáciu chemických prípravkov  resp. na aktivity  neuvedené v písm. b) a písm. c),</w:t>
            </w:r>
          </w:p>
          <w:p w14:paraId="13CA5FE1" w14:textId="77777777" w:rsidR="00D51E96" w:rsidRPr="0073260C" w:rsidRDefault="00D51E96" w:rsidP="004800B7">
            <w:pPr>
              <w:numPr>
                <w:ilvl w:val="0"/>
                <w:numId w:val="193"/>
              </w:numPr>
              <w:spacing w:after="0" w:line="240" w:lineRule="auto"/>
              <w:ind w:left="212" w:hanging="212"/>
              <w:contextualSpacing/>
              <w:jc w:val="both"/>
              <w:rPr>
                <w:rFonts w:cstheme="minorHAnsi"/>
                <w:bCs/>
                <w:strike/>
                <w:color w:val="00B050"/>
                <w:sz w:val="16"/>
                <w:szCs w:val="16"/>
              </w:rPr>
            </w:pPr>
            <w:r w:rsidRPr="0073260C">
              <w:rPr>
                <w:rFonts w:cstheme="minorHAnsi"/>
                <w:bCs/>
                <w:strike/>
                <w:color w:val="00B050"/>
                <w:sz w:val="16"/>
                <w:szCs w:val="16"/>
              </w:rPr>
              <w:t xml:space="preserve">je zameraný hlavne na aplikáciu biologických  prípravkov,  </w:t>
            </w:r>
          </w:p>
          <w:p w14:paraId="55CCEAD7" w14:textId="77777777" w:rsidR="00D51E96" w:rsidRPr="0073260C" w:rsidRDefault="00D51E96" w:rsidP="004800B7">
            <w:pPr>
              <w:numPr>
                <w:ilvl w:val="0"/>
                <w:numId w:val="193"/>
              </w:numPr>
              <w:spacing w:after="0" w:line="240" w:lineRule="auto"/>
              <w:ind w:left="212" w:hanging="212"/>
              <w:contextualSpacing/>
              <w:jc w:val="both"/>
              <w:rPr>
                <w:rFonts w:cstheme="minorHAnsi"/>
                <w:bCs/>
                <w:strike/>
                <w:color w:val="00B050"/>
                <w:sz w:val="16"/>
                <w:szCs w:val="16"/>
              </w:rPr>
            </w:pPr>
            <w:r w:rsidRPr="0073260C">
              <w:rPr>
                <w:rFonts w:cstheme="minorHAnsi"/>
                <w:bCs/>
                <w:strike/>
                <w:color w:val="00B050"/>
                <w:sz w:val="16"/>
                <w:szCs w:val="16"/>
              </w:rPr>
              <w:t>je zameraný hlavne na mechanické odkôrnenie ležiacej hmoty a  kladenie  lapákov,</w:t>
            </w:r>
          </w:p>
          <w:p w14:paraId="315A2B79" w14:textId="77777777" w:rsidR="00D51E96" w:rsidRPr="0073260C" w:rsidRDefault="00D51E96" w:rsidP="004800B7">
            <w:pPr>
              <w:numPr>
                <w:ilvl w:val="0"/>
                <w:numId w:val="193"/>
              </w:numPr>
              <w:spacing w:after="0" w:line="240" w:lineRule="auto"/>
              <w:ind w:left="212" w:hanging="212"/>
              <w:contextualSpacing/>
              <w:jc w:val="both"/>
              <w:rPr>
                <w:rFonts w:cstheme="minorHAnsi"/>
                <w:bCs/>
                <w:strike/>
                <w:color w:val="00B050"/>
                <w:sz w:val="16"/>
                <w:szCs w:val="16"/>
              </w:rPr>
            </w:pPr>
            <w:r w:rsidRPr="0073260C">
              <w:rPr>
                <w:rFonts w:cstheme="minorHAnsi"/>
                <w:strike/>
                <w:color w:val="00B050"/>
                <w:sz w:val="16"/>
                <w:szCs w:val="16"/>
              </w:rPr>
              <w:t>žiadateľ kritérium nesplnil.</w:t>
            </w:r>
          </w:p>
          <w:p w14:paraId="6B4293FA" w14:textId="77777777" w:rsidR="00D51E96" w:rsidRPr="0073260C" w:rsidRDefault="00D51E96" w:rsidP="00F76EC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Pri výbere viacerých aktivít sa zoberie prevažujúca aktivita.</w:t>
            </w:r>
          </w:p>
          <w:p w14:paraId="7433C18C" w14:textId="77777777" w:rsidR="00D51E96" w:rsidRPr="0073260C" w:rsidRDefault="00D51E96" w:rsidP="00F76ECB">
            <w:pPr>
              <w:pStyle w:val="Default"/>
              <w:keepLines/>
              <w:widowControl w:val="0"/>
              <w:jc w:val="both"/>
              <w:rPr>
                <w:rFonts w:asciiTheme="minorHAnsi" w:hAnsiTheme="minorHAnsi" w:cstheme="minorHAnsi"/>
                <w:strike/>
                <w:color w:val="00B050"/>
                <w:sz w:val="16"/>
                <w:szCs w:val="16"/>
              </w:rPr>
            </w:pPr>
          </w:p>
          <w:p w14:paraId="00950F13" w14:textId="082D2F48" w:rsidR="00D51E96" w:rsidRPr="0073260C" w:rsidRDefault="00D51E96" w:rsidP="00F76ECB">
            <w:pPr>
              <w:pStyle w:val="Textpoznmkypodiarou"/>
              <w:spacing w:after="0" w:line="240" w:lineRule="auto"/>
              <w:ind w:left="0" w:firstLine="0"/>
              <w:jc w:val="both"/>
              <w:rPr>
                <w:rFonts w:cstheme="minorHAnsi"/>
                <w:strike/>
                <w:color w:val="00B050"/>
                <w:sz w:val="16"/>
                <w:szCs w:val="16"/>
              </w:rPr>
            </w:pPr>
            <w:r w:rsidRPr="0073260C">
              <w:rPr>
                <w:rFonts w:cstheme="minorHAnsi"/>
                <w:strike/>
                <w:color w:val="00B050"/>
                <w:sz w:val="16"/>
                <w:szCs w:val="16"/>
              </w:rPr>
              <w:lastRenderedPageBreak/>
              <w:t>Hlavné zameranie sa určí podľa výšky oprávnených výdavkov, ak je predmetom viac investícií (body sa nespočítavajú). Hlavné zameranie predstavuje tá oblasť podľa písm</w:t>
            </w:r>
            <w:r w:rsidR="00A86226" w:rsidRPr="0073260C">
              <w:rPr>
                <w:rFonts w:cstheme="minorHAnsi"/>
                <w:strike/>
                <w:color w:val="00B050"/>
                <w:sz w:val="16"/>
                <w:szCs w:val="16"/>
              </w:rPr>
              <w:t>.</w:t>
            </w:r>
            <w:r w:rsidRPr="0073260C">
              <w:rPr>
                <w:rFonts w:cstheme="minorHAnsi"/>
                <w:strike/>
                <w:color w:val="00B050"/>
                <w:sz w:val="16"/>
                <w:szCs w:val="16"/>
              </w:rPr>
              <w:t xml:space="preserve">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tak, aby plnenie kritéria zostalo zachované.</w:t>
            </w:r>
          </w:p>
          <w:p w14:paraId="716FFF13"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0997E6D" w14:textId="77777777" w:rsidR="00D51E96" w:rsidRPr="0073260C" w:rsidRDefault="00D51E96" w:rsidP="000E4642">
            <w:pPr>
              <w:pStyle w:val="Odsekzoznamu"/>
              <w:numPr>
                <w:ilvl w:val="0"/>
                <w:numId w:val="34"/>
              </w:numPr>
              <w:spacing w:after="0" w:line="240" w:lineRule="auto"/>
              <w:ind w:left="364" w:hanging="364"/>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4B941103" w14:textId="77777777" w:rsidR="00D51E96" w:rsidRPr="0073260C" w:rsidRDefault="00D51E96" w:rsidP="000E4642">
            <w:pPr>
              <w:pStyle w:val="Odsekzoznamu"/>
              <w:numPr>
                <w:ilvl w:val="0"/>
                <w:numId w:val="34"/>
              </w:numPr>
              <w:spacing w:after="0" w:line="240" w:lineRule="auto"/>
              <w:ind w:left="364" w:hanging="364"/>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0A5D6BD9" w14:textId="77777777" w:rsidR="00D51E96" w:rsidRPr="0073260C" w:rsidRDefault="00D51E96" w:rsidP="000E4642">
            <w:pPr>
              <w:pStyle w:val="Odsekzoznamu"/>
              <w:numPr>
                <w:ilvl w:val="0"/>
                <w:numId w:val="34"/>
              </w:numPr>
              <w:spacing w:after="0" w:line="240" w:lineRule="auto"/>
              <w:ind w:left="364" w:hanging="364"/>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3CFF0972" w14:textId="77777777" w:rsidR="00D51E96" w:rsidRPr="0073260C" w:rsidRDefault="00D51E96"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F1A3B4C" w14:textId="77777777" w:rsidR="00D51E96" w:rsidRPr="0073260C" w:rsidRDefault="00D51E96"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0C13A683" w14:textId="77777777" w:rsidTr="00F76ECB">
        <w:trPr>
          <w:trHeight w:val="284"/>
        </w:trPr>
        <w:tc>
          <w:tcPr>
            <w:tcW w:w="202" w:type="pct"/>
            <w:shd w:val="clear" w:color="auto" w:fill="FFFFFF" w:themeFill="background1"/>
            <w:vAlign w:val="center"/>
          </w:tcPr>
          <w:p w14:paraId="595572A1"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4.</w:t>
            </w:r>
          </w:p>
        </w:tc>
        <w:tc>
          <w:tcPr>
            <w:tcW w:w="4798" w:type="pct"/>
            <w:gridSpan w:val="2"/>
            <w:shd w:val="clear" w:color="auto" w:fill="FFFFFF" w:themeFill="background1"/>
            <w:vAlign w:val="center"/>
          </w:tcPr>
          <w:p w14:paraId="3E1B7BEE"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Pridaná hodnota projektu</w:t>
            </w:r>
          </w:p>
          <w:p w14:paraId="3F6E3373"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Projekt má pridanú hodnotu pre územie MAS:</w:t>
            </w:r>
          </w:p>
          <w:p w14:paraId="01B8A264"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233A811D"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16780484" w14:textId="77777777" w:rsidR="00D51E96" w:rsidRPr="0073260C" w:rsidRDefault="00D51E96" w:rsidP="00F76ECB">
            <w:pPr>
              <w:spacing w:after="0" w:line="240" w:lineRule="auto"/>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 ktorým sa preukáže ako projekt:</w:t>
            </w:r>
          </w:p>
          <w:p w14:paraId="1551F14E" w14:textId="77777777" w:rsidR="00D51E96" w:rsidRPr="0073260C" w:rsidRDefault="00D51E96" w:rsidP="004800B7">
            <w:pPr>
              <w:pStyle w:val="Odsekzoznamu"/>
              <w:numPr>
                <w:ilvl w:val="0"/>
                <w:numId w:val="147"/>
              </w:numPr>
              <w:spacing w:after="0" w:line="240" w:lineRule="auto"/>
              <w:ind w:left="176" w:hanging="176"/>
              <w:jc w:val="both"/>
              <w:rPr>
                <w:rStyle w:val="markedcontent"/>
                <w:rFonts w:cstheme="minorHAnsi"/>
                <w:bCs/>
                <w:strike/>
                <w:color w:val="00B050"/>
                <w:sz w:val="16"/>
                <w:szCs w:val="16"/>
              </w:rPr>
            </w:pPr>
            <w:r w:rsidRPr="0073260C">
              <w:rPr>
                <w:rStyle w:val="markedcontent"/>
                <w:rFonts w:cstheme="minorHAnsi"/>
                <w:strike/>
                <w:color w:val="00B050"/>
                <w:sz w:val="16"/>
                <w:szCs w:val="16"/>
              </w:rPr>
              <w:t xml:space="preserve">prispieva k rozvoju územia príslušnej MAS v nadväznosti na „Zdôvodnenie výberu“ </w:t>
            </w:r>
            <w:proofErr w:type="spellStart"/>
            <w:r w:rsidRPr="0073260C">
              <w:rPr>
                <w:rStyle w:val="markedcontent"/>
                <w:rFonts w:cstheme="minorHAnsi"/>
                <w:strike/>
                <w:color w:val="00B050"/>
                <w:sz w:val="16"/>
                <w:szCs w:val="16"/>
              </w:rPr>
              <w:t>podopatrenia</w:t>
            </w:r>
            <w:proofErr w:type="spellEnd"/>
            <w:r w:rsidRPr="0073260C">
              <w:rPr>
                <w:rStyle w:val="markedcontent"/>
                <w:rFonts w:cstheme="minorHAnsi"/>
                <w:strike/>
                <w:color w:val="00B050"/>
                <w:sz w:val="16"/>
                <w:szCs w:val="16"/>
              </w:rPr>
              <w:t xml:space="preserve"> zo strany MAS  v akčnom pláne stratégie CLLD pre príslušne </w:t>
            </w:r>
            <w:proofErr w:type="spellStart"/>
            <w:r w:rsidRPr="0073260C">
              <w:rPr>
                <w:rStyle w:val="markedcontent"/>
                <w:rFonts w:cstheme="minorHAnsi"/>
                <w:strike/>
                <w:color w:val="00B050"/>
                <w:sz w:val="16"/>
                <w:szCs w:val="16"/>
              </w:rPr>
              <w:t>podopatrenie</w:t>
            </w:r>
            <w:proofErr w:type="spellEnd"/>
            <w:r w:rsidRPr="0073260C">
              <w:rPr>
                <w:rStyle w:val="markedcontent"/>
                <w:rFonts w:cstheme="minorHAnsi"/>
                <w:strike/>
                <w:color w:val="00B050"/>
                <w:sz w:val="16"/>
                <w:szCs w:val="16"/>
              </w:rPr>
              <w:t xml:space="preserve">, </w:t>
            </w:r>
          </w:p>
          <w:p w14:paraId="03A2FD67" w14:textId="77777777" w:rsidR="00D51E96" w:rsidRPr="0073260C" w:rsidRDefault="00D51E96" w:rsidP="004800B7">
            <w:pPr>
              <w:pStyle w:val="Odsekzoznamu"/>
              <w:numPr>
                <w:ilvl w:val="0"/>
                <w:numId w:val="147"/>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vytvára pridanú hodnotu pre územie MAS (čo bude výstupom projektu a jeho pridaná hodnota).</w:t>
            </w:r>
          </w:p>
          <w:p w14:paraId="1EE01783" w14:textId="77777777" w:rsidR="00D51E96" w:rsidRPr="0073260C" w:rsidRDefault="00D51E96" w:rsidP="00F76ECB">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15F2ADD2"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A0311BB"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02CBEE81" w14:textId="77777777" w:rsidR="00D51E96" w:rsidRPr="0073260C" w:rsidRDefault="00D51E96"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64898DD9" w14:textId="77777777" w:rsidR="00D51E96" w:rsidRPr="0073260C" w:rsidRDefault="00D51E96" w:rsidP="009F1D61">
            <w:pPr>
              <w:pStyle w:val="Odsekzoznamu"/>
              <w:numPr>
                <w:ilvl w:val="0"/>
                <w:numId w:val="98"/>
              </w:numPr>
              <w:spacing w:after="0" w:line="240" w:lineRule="auto"/>
              <w:ind w:left="215" w:hanging="215"/>
              <w:jc w:val="both"/>
              <w:rPr>
                <w:rFonts w:cstheme="minorHAnsi"/>
                <w:bCs/>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4E0ED83E" w14:textId="77777777" w:rsidTr="00F76ECB">
        <w:trPr>
          <w:trHeight w:val="284"/>
        </w:trPr>
        <w:tc>
          <w:tcPr>
            <w:tcW w:w="202" w:type="pct"/>
            <w:shd w:val="clear" w:color="auto" w:fill="FFFFFF" w:themeFill="background1"/>
            <w:vAlign w:val="center"/>
          </w:tcPr>
          <w:p w14:paraId="68E7B08D"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798" w:type="pct"/>
            <w:gridSpan w:val="2"/>
            <w:shd w:val="clear" w:color="auto" w:fill="FFFFFF" w:themeFill="background1"/>
            <w:vAlign w:val="center"/>
          </w:tcPr>
          <w:p w14:paraId="1B6CFD92"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Súlad projektu so stratégiou CLLD</w:t>
            </w:r>
          </w:p>
          <w:p w14:paraId="3F48968B" w14:textId="77777777" w:rsidR="00D51E96" w:rsidRPr="0073260C" w:rsidRDefault="00D51E96" w:rsidP="00F76ECB">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Projekt je v súlade so stratégiou CLLD. </w:t>
            </w:r>
          </w:p>
          <w:p w14:paraId="5EC4176E"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23C3B4FF"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260372E7" w14:textId="77777777" w:rsidR="00D51E96" w:rsidRPr="0073260C" w:rsidRDefault="00D51E96" w:rsidP="00F76ECB">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v Projekte realizácie uvedie:</w:t>
            </w:r>
          </w:p>
          <w:p w14:paraId="6D5BE0B5"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problém zo stratégie CLLD, ktorý projekt rieši, </w:t>
            </w:r>
          </w:p>
          <w:p w14:paraId="78C862F5"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súlad projektu s  potrebou územia uvedenou v stratégii CLLD,</w:t>
            </w:r>
          </w:p>
          <w:p w14:paraId="3A893DBA"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spôsob akým projekt rieši problém alebo potrebu územia uvedené v stratégii CLLD, </w:t>
            </w:r>
          </w:p>
          <w:p w14:paraId="3E11D1A0" w14:textId="77777777" w:rsidR="00D51E96" w:rsidRPr="0073260C" w:rsidRDefault="00D51E96"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nadväznosť na </w:t>
            </w:r>
            <w:r w:rsidRPr="0073260C">
              <w:rPr>
                <w:rFonts w:cstheme="minorHAnsi"/>
                <w:bCs/>
                <w:strike/>
                <w:color w:val="00B050"/>
                <w:sz w:val="16"/>
                <w:szCs w:val="16"/>
              </w:rPr>
              <w:t xml:space="preserve">špecifický cieľ/prioritu/ </w:t>
            </w:r>
            <w:proofErr w:type="spellStart"/>
            <w:r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stratégie CLLD.</w:t>
            </w:r>
          </w:p>
          <w:p w14:paraId="4CA3C4C9"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Žiadateľ splnenie kritéria popíše v projekte realizácie (Príloha 2B k príručke pre prijímateľa LEADER).</w:t>
            </w:r>
          </w:p>
          <w:p w14:paraId="41C12ECF" w14:textId="77777777" w:rsidR="00D51E96" w:rsidRPr="0073260C" w:rsidRDefault="00D51E96"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2B2D823C"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BE9F2C5"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2913212C"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5DEC51E6" w14:textId="77777777" w:rsidR="00D51E96" w:rsidRPr="0073260C" w:rsidRDefault="00D51E96"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5373D658" w14:textId="77777777" w:rsidTr="00F76ECB">
        <w:trPr>
          <w:trHeight w:val="284"/>
        </w:trPr>
        <w:tc>
          <w:tcPr>
            <w:tcW w:w="202" w:type="pct"/>
            <w:shd w:val="clear" w:color="auto" w:fill="FFFFFF" w:themeFill="background1"/>
            <w:vAlign w:val="center"/>
          </w:tcPr>
          <w:p w14:paraId="2A8AADBF"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6.</w:t>
            </w:r>
          </w:p>
        </w:tc>
        <w:tc>
          <w:tcPr>
            <w:tcW w:w="4798" w:type="pct"/>
            <w:gridSpan w:val="2"/>
            <w:shd w:val="clear" w:color="auto" w:fill="FFFFFF" w:themeFill="background1"/>
            <w:vAlign w:val="center"/>
          </w:tcPr>
          <w:p w14:paraId="25384F75"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Počet pracovných miest</w:t>
            </w:r>
          </w:p>
          <w:p w14:paraId="7C4CF186"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Realizáciou projektu sa žiadateľ zaviaže zvýšiť počet pracovných miest  a to najneskôr do 6 mesiacov od doby realizácie investície o:</w:t>
            </w:r>
          </w:p>
          <w:p w14:paraId="2EDAA076" w14:textId="77777777" w:rsidR="00D51E96" w:rsidRPr="0073260C" w:rsidRDefault="00D51E96" w:rsidP="004800B7">
            <w:pPr>
              <w:pStyle w:val="Odsekzoznamu"/>
              <w:numPr>
                <w:ilvl w:val="0"/>
                <w:numId w:val="484"/>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 xml:space="preserve">2 a viac pracovných úväzkov minimálne na 1 rok,  </w:t>
            </w:r>
          </w:p>
          <w:p w14:paraId="144A8F3C" w14:textId="77777777" w:rsidR="00D51E96" w:rsidRPr="0073260C" w:rsidRDefault="00D51E96" w:rsidP="004800B7">
            <w:pPr>
              <w:pStyle w:val="Odsekzoznamu"/>
              <w:numPr>
                <w:ilvl w:val="0"/>
                <w:numId w:val="484"/>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 xml:space="preserve">1 a ½ pracovného úväzku  minimálne na 1 rok,  </w:t>
            </w:r>
          </w:p>
          <w:p w14:paraId="0B65A566" w14:textId="77777777" w:rsidR="00D51E96" w:rsidRPr="0073260C" w:rsidRDefault="00D51E96" w:rsidP="004800B7">
            <w:pPr>
              <w:pStyle w:val="Odsekzoznamu"/>
              <w:numPr>
                <w:ilvl w:val="0"/>
                <w:numId w:val="484"/>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 xml:space="preserve">1 pracovný úväzok minimálne na 1 rok,  </w:t>
            </w:r>
          </w:p>
          <w:p w14:paraId="55870129" w14:textId="77777777" w:rsidR="00D51E96" w:rsidRPr="0073260C" w:rsidRDefault="00D51E96" w:rsidP="004800B7">
            <w:pPr>
              <w:pStyle w:val="Odsekzoznamu"/>
              <w:numPr>
                <w:ilvl w:val="0"/>
                <w:numId w:val="484"/>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 xml:space="preserve">½ pracovného úväzku minimálne na 1 rok,  </w:t>
            </w:r>
          </w:p>
          <w:p w14:paraId="37446A32" w14:textId="77777777" w:rsidR="00D51E96" w:rsidRPr="0073260C" w:rsidRDefault="00D51E96" w:rsidP="004800B7">
            <w:pPr>
              <w:pStyle w:val="Odsekzoznamu"/>
              <w:numPr>
                <w:ilvl w:val="0"/>
                <w:numId w:val="484"/>
              </w:numPr>
              <w:spacing w:after="0" w:line="240" w:lineRule="auto"/>
              <w:ind w:left="357" w:hanging="284"/>
              <w:jc w:val="both"/>
              <w:rPr>
                <w:rFonts w:cstheme="minorHAnsi"/>
                <w:strike/>
                <w:color w:val="00B050"/>
                <w:sz w:val="16"/>
                <w:szCs w:val="16"/>
              </w:rPr>
            </w:pPr>
            <w:r w:rsidRPr="0073260C">
              <w:rPr>
                <w:rFonts w:cstheme="minorHAnsi"/>
                <w:strike/>
                <w:color w:val="00B050"/>
                <w:sz w:val="16"/>
                <w:szCs w:val="16"/>
              </w:rPr>
              <w:t>žiadateľ nevytvorí žiadny pracovný úväzok.</w:t>
            </w:r>
          </w:p>
          <w:p w14:paraId="56AAD402" w14:textId="77777777" w:rsidR="00D51E96" w:rsidRPr="0073260C" w:rsidRDefault="00D51E96" w:rsidP="00F76ECB">
            <w:pPr>
              <w:spacing w:after="0" w:line="240" w:lineRule="auto"/>
              <w:ind w:left="-11"/>
              <w:jc w:val="both"/>
              <w:rPr>
                <w:rFonts w:cstheme="minorHAnsi"/>
                <w:strike/>
                <w:color w:val="00B050"/>
                <w:sz w:val="16"/>
                <w:szCs w:val="16"/>
              </w:rPr>
            </w:pPr>
          </w:p>
          <w:p w14:paraId="72943461"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AA5D68" w14:textId="77777777" w:rsidR="00D51E96" w:rsidRPr="0073260C" w:rsidRDefault="00D51E96" w:rsidP="000E4642">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pracovné miesto na celý úväzok </w:t>
            </w:r>
            <w:proofErr w:type="spellStart"/>
            <w:r w:rsidRPr="0073260C">
              <w:rPr>
                <w:rFonts w:asciiTheme="minorHAnsi" w:hAnsiTheme="minorHAnsi" w:cstheme="minorHAnsi"/>
                <w:strike/>
                <w:color w:val="00B050"/>
                <w:sz w:val="16"/>
                <w:szCs w:val="16"/>
              </w:rPr>
              <w:t>t.j</w:t>
            </w:r>
            <w:proofErr w:type="spellEnd"/>
            <w:r w:rsidRPr="0073260C">
              <w:rPr>
                <w:rFonts w:asciiTheme="minorHAnsi" w:hAnsiTheme="minorHAnsi" w:cstheme="minorHAnsi"/>
                <w:strike/>
                <w:color w:val="00B050"/>
                <w:sz w:val="16"/>
                <w:szCs w:val="16"/>
              </w:rPr>
              <w:t>. minimálny hodinový pracovný týždeň v zmysle Zákonníka práce v platnom znení. Miesto sa musí vytvoriť najneskôr do 6 mesiacov od predloženia záverečnej žiadosti o platbu alebo,</w:t>
            </w:r>
          </w:p>
          <w:p w14:paraId="34CE3579" w14:textId="77777777" w:rsidR="00D51E96" w:rsidRPr="0073260C" w:rsidRDefault="00D51E96" w:rsidP="000E4642">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5E642DD" w14:textId="77777777" w:rsidR="00D51E96" w:rsidRPr="0073260C" w:rsidRDefault="00D51E96" w:rsidP="00F76ECB">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Pracovné miesto musí byť s udržateľnosťou minimálne 1 rok. </w:t>
            </w:r>
          </w:p>
          <w:p w14:paraId="4DA0054E"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EF86631"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6A752C02"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bCs/>
                <w:strike/>
                <w:color w:val="00B050"/>
                <w:sz w:val="16"/>
                <w:szCs w:val="16"/>
              </w:rPr>
              <w:t xml:space="preserve">Čestné vyhlásenie žiadateľa,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2C262A23" w14:textId="77777777" w:rsidR="00D51E96" w:rsidRPr="0073260C" w:rsidRDefault="00D51E96"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Pracovná zmluva pri podávaní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(predkladá sa, len v prípade podmienok v stratégii CLLD príslušnej MAS)</w:t>
            </w:r>
          </w:p>
          <w:p w14:paraId="4F2B3949" w14:textId="77777777" w:rsidR="00D51E96" w:rsidRPr="0073260C" w:rsidRDefault="00D51E96"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Potvrdenia zo sociálnej poisťovne o zaplatení odvodov, zmluva s novým pracovníkom s vyznačením „PRV - CLLD“,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(preukazuje sa po 6 mesiacoch odo dňa predloženia záverečnej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w:t>
            </w:r>
          </w:p>
          <w:p w14:paraId="484184AE"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148BD4EA" w14:textId="77777777" w:rsidR="00D51E96" w:rsidRPr="0073260C" w:rsidRDefault="00D51E96"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08270802" w14:textId="77777777" w:rsidTr="008B660B">
        <w:trPr>
          <w:trHeight w:val="284"/>
        </w:trPr>
        <w:tc>
          <w:tcPr>
            <w:tcW w:w="5000" w:type="pct"/>
            <w:gridSpan w:val="3"/>
            <w:shd w:val="clear" w:color="auto" w:fill="FFE599" w:themeFill="accent4" w:themeFillTint="66"/>
            <w:vAlign w:val="center"/>
          </w:tcPr>
          <w:p w14:paraId="1DF2D6CC" w14:textId="77777777" w:rsidR="00D51E96" w:rsidRPr="0073260C" w:rsidRDefault="00D51E96" w:rsidP="00F76EC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lastRenderedPageBreak/>
              <w:t>VOLITEĽNÉ KRITÉRIA  - O</w:t>
            </w:r>
            <w:r w:rsidRPr="0073260C">
              <w:rPr>
                <w:rFonts w:asciiTheme="minorHAnsi" w:hAnsiTheme="minorHAnsi" w:cstheme="minorHAnsi"/>
                <w:b/>
                <w:strike/>
                <w:color w:val="00B050"/>
                <w:sz w:val="22"/>
                <w:szCs w:val="22"/>
                <w:lang w:eastAsia="sk-SK"/>
              </w:rPr>
              <w:t xml:space="preserve">blasť: </w:t>
            </w:r>
            <w:r w:rsidRPr="0073260C">
              <w:rPr>
                <w:rFonts w:asciiTheme="minorHAnsi" w:hAnsiTheme="minorHAnsi" w:cstheme="minorHAnsi"/>
                <w:b/>
                <w:bCs/>
                <w:strike/>
                <w:color w:val="00B050"/>
                <w:sz w:val="22"/>
                <w:szCs w:val="22"/>
                <w:lang w:bidi="x-none"/>
              </w:rPr>
              <w:t xml:space="preserve"> Zlepšenie zdravotného stavu lesov</w:t>
            </w:r>
          </w:p>
        </w:tc>
      </w:tr>
      <w:tr w:rsidR="0073260C" w:rsidRPr="0073260C" w14:paraId="38F5F97E" w14:textId="77777777" w:rsidTr="008B660B">
        <w:trPr>
          <w:trHeight w:val="284"/>
        </w:trPr>
        <w:tc>
          <w:tcPr>
            <w:tcW w:w="202" w:type="pct"/>
            <w:shd w:val="clear" w:color="auto" w:fill="FFF2CC" w:themeFill="accent4" w:themeFillTint="33"/>
          </w:tcPr>
          <w:p w14:paraId="5C6AFB88" w14:textId="77777777" w:rsidR="00D51E96" w:rsidRPr="0073260C" w:rsidRDefault="00D51E96" w:rsidP="00F76EC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798" w:type="pct"/>
            <w:gridSpan w:val="2"/>
            <w:shd w:val="clear" w:color="auto" w:fill="FFF2CC" w:themeFill="accent4" w:themeFillTint="33"/>
            <w:vAlign w:val="center"/>
          </w:tcPr>
          <w:p w14:paraId="0F408333" w14:textId="77777777" w:rsidR="00D51E96" w:rsidRPr="0073260C" w:rsidRDefault="00D51E96" w:rsidP="00F76ECB">
            <w:pPr>
              <w:tabs>
                <w:tab w:val="num" w:pos="432"/>
              </w:tabs>
              <w:spacing w:after="0" w:line="240" w:lineRule="auto"/>
              <w:jc w:val="center"/>
              <w:rPr>
                <w:rFonts w:cstheme="minorHAnsi"/>
                <w:strike/>
                <w:color w:val="00B050"/>
                <w:sz w:val="16"/>
                <w:szCs w:val="16"/>
              </w:rPr>
            </w:pPr>
            <w:r w:rsidRPr="0073260C">
              <w:rPr>
                <w:rFonts w:cstheme="minorHAnsi"/>
                <w:b/>
                <w:strike/>
                <w:color w:val="00B050"/>
                <w:sz w:val="18"/>
                <w:szCs w:val="18"/>
              </w:rPr>
              <w:t>Popis a preukázanie kritéria</w:t>
            </w:r>
          </w:p>
        </w:tc>
      </w:tr>
      <w:tr w:rsidR="0073260C" w:rsidRPr="0073260C" w14:paraId="3155E708" w14:textId="77777777" w:rsidTr="00F76ECB">
        <w:trPr>
          <w:trHeight w:val="284"/>
        </w:trPr>
        <w:tc>
          <w:tcPr>
            <w:tcW w:w="202" w:type="pct"/>
            <w:shd w:val="clear" w:color="auto" w:fill="FFFFFF" w:themeFill="background1"/>
            <w:vAlign w:val="center"/>
          </w:tcPr>
          <w:p w14:paraId="4F7138EE"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7.</w:t>
            </w:r>
          </w:p>
        </w:tc>
        <w:tc>
          <w:tcPr>
            <w:tcW w:w="4798" w:type="pct"/>
            <w:gridSpan w:val="2"/>
            <w:shd w:val="clear" w:color="auto" w:fill="FFFFFF" w:themeFill="background1"/>
            <w:vAlign w:val="center"/>
          </w:tcPr>
          <w:p w14:paraId="45A1DA5A" w14:textId="77777777" w:rsidR="00D51E96" w:rsidRPr="0073260C" w:rsidRDefault="00D51E96" w:rsidP="00F76ECB">
            <w:pPr>
              <w:tabs>
                <w:tab w:val="num" w:pos="432"/>
              </w:tabs>
              <w:spacing w:after="0" w:line="240" w:lineRule="auto"/>
              <w:rPr>
                <w:rFonts w:cstheme="minorHAnsi"/>
                <w:strike/>
                <w:color w:val="00B050"/>
                <w:sz w:val="16"/>
                <w:szCs w:val="16"/>
              </w:rPr>
            </w:pPr>
            <w:r w:rsidRPr="0073260C">
              <w:rPr>
                <w:rFonts w:cstheme="minorHAnsi"/>
                <w:strike/>
                <w:color w:val="00B050"/>
                <w:sz w:val="16"/>
                <w:szCs w:val="16"/>
              </w:rPr>
              <w:t>Ekonomická primeranosť projektu v prepočte na výmeru lesa je:</w:t>
            </w:r>
          </w:p>
          <w:p w14:paraId="6D428B01" w14:textId="77777777" w:rsidR="00D51E96" w:rsidRPr="0073260C" w:rsidRDefault="00D51E96" w:rsidP="004800B7">
            <w:pPr>
              <w:numPr>
                <w:ilvl w:val="0"/>
                <w:numId w:val="192"/>
              </w:numPr>
              <w:tabs>
                <w:tab w:val="num" w:pos="432"/>
              </w:tabs>
              <w:spacing w:after="0" w:line="240" w:lineRule="auto"/>
              <w:ind w:left="222" w:hanging="142"/>
              <w:contextualSpacing/>
              <w:jc w:val="both"/>
              <w:rPr>
                <w:rFonts w:cstheme="minorHAnsi"/>
                <w:strike/>
                <w:color w:val="00B050"/>
                <w:sz w:val="16"/>
                <w:szCs w:val="16"/>
              </w:rPr>
            </w:pPr>
            <w:r w:rsidRPr="0073260C">
              <w:rPr>
                <w:rFonts w:cstheme="minorHAnsi"/>
                <w:strike/>
                <w:color w:val="00B050"/>
                <w:sz w:val="16"/>
                <w:szCs w:val="16"/>
              </w:rPr>
              <w:t xml:space="preserve">nad 2000 EUR/ha,  </w:t>
            </w:r>
          </w:p>
          <w:p w14:paraId="2CDB9D2D" w14:textId="77777777" w:rsidR="00D51E96" w:rsidRPr="0073260C" w:rsidRDefault="00D51E96" w:rsidP="004800B7">
            <w:pPr>
              <w:numPr>
                <w:ilvl w:val="0"/>
                <w:numId w:val="192"/>
              </w:numPr>
              <w:tabs>
                <w:tab w:val="num" w:pos="432"/>
              </w:tabs>
              <w:spacing w:after="0" w:line="240" w:lineRule="auto"/>
              <w:ind w:left="222" w:hanging="142"/>
              <w:contextualSpacing/>
              <w:jc w:val="both"/>
              <w:rPr>
                <w:rFonts w:cstheme="minorHAnsi"/>
                <w:strike/>
                <w:color w:val="00B050"/>
                <w:sz w:val="16"/>
                <w:szCs w:val="16"/>
              </w:rPr>
            </w:pPr>
            <w:r w:rsidRPr="0073260C">
              <w:rPr>
                <w:rFonts w:cstheme="minorHAnsi"/>
                <w:strike/>
                <w:color w:val="00B050"/>
                <w:sz w:val="16"/>
                <w:szCs w:val="16"/>
              </w:rPr>
              <w:t>do 2000 EUR/ha vrátane,</w:t>
            </w:r>
          </w:p>
          <w:p w14:paraId="00298BE9" w14:textId="77777777" w:rsidR="00D51E96" w:rsidRPr="0073260C" w:rsidRDefault="00D51E96" w:rsidP="004800B7">
            <w:pPr>
              <w:numPr>
                <w:ilvl w:val="0"/>
                <w:numId w:val="192"/>
              </w:numPr>
              <w:tabs>
                <w:tab w:val="num" w:pos="432"/>
              </w:tabs>
              <w:spacing w:after="0" w:line="240" w:lineRule="auto"/>
              <w:ind w:left="222" w:hanging="142"/>
              <w:contextualSpacing/>
              <w:jc w:val="both"/>
              <w:rPr>
                <w:rFonts w:cstheme="minorHAnsi"/>
                <w:strike/>
                <w:color w:val="00B050"/>
                <w:sz w:val="16"/>
                <w:szCs w:val="16"/>
              </w:rPr>
            </w:pPr>
            <w:r w:rsidRPr="0073260C">
              <w:rPr>
                <w:rFonts w:cstheme="minorHAnsi"/>
                <w:strike/>
                <w:color w:val="00B050"/>
                <w:sz w:val="16"/>
                <w:szCs w:val="16"/>
              </w:rPr>
              <w:t>do 1000 EUR/ha vrátane,</w:t>
            </w:r>
          </w:p>
          <w:p w14:paraId="54E924D6" w14:textId="77777777" w:rsidR="00D51E96" w:rsidRPr="0073260C" w:rsidRDefault="00D51E96" w:rsidP="004800B7">
            <w:pPr>
              <w:numPr>
                <w:ilvl w:val="0"/>
                <w:numId w:val="192"/>
              </w:numPr>
              <w:tabs>
                <w:tab w:val="num" w:pos="432"/>
              </w:tabs>
              <w:spacing w:after="0" w:line="240" w:lineRule="auto"/>
              <w:ind w:left="222" w:hanging="142"/>
              <w:contextualSpacing/>
              <w:jc w:val="both"/>
              <w:rPr>
                <w:rFonts w:cstheme="minorHAnsi"/>
                <w:strike/>
                <w:color w:val="00B050"/>
                <w:sz w:val="16"/>
                <w:szCs w:val="16"/>
              </w:rPr>
            </w:pPr>
            <w:r w:rsidRPr="0073260C">
              <w:rPr>
                <w:rFonts w:cstheme="minorHAnsi"/>
                <w:strike/>
                <w:color w:val="00B050"/>
                <w:sz w:val="16"/>
                <w:szCs w:val="16"/>
              </w:rPr>
              <w:t xml:space="preserve"> žiadateľ kritérium nesplnil.</w:t>
            </w:r>
          </w:p>
          <w:p w14:paraId="0F37129E"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na danú oblasť, hodnota sa vypočíta ako podiel súčtu výšky žiadaných prostriedkov v danej výzve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na danú oblasť k sume celkovej plochy obhospodarovaného lesa k 31.12. roka predchádzajúceho výzve.</w:t>
            </w:r>
          </w:p>
          <w:p w14:paraId="4ED1F656" w14:textId="77777777" w:rsidR="00D51E96" w:rsidRPr="0073260C" w:rsidRDefault="00D51E96"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7E43142" w14:textId="77777777" w:rsidR="00D51E96" w:rsidRPr="0073260C" w:rsidRDefault="00D51E96" w:rsidP="009F1D61">
            <w:pPr>
              <w:pStyle w:val="Odsekzoznamu"/>
              <w:numPr>
                <w:ilvl w:val="0"/>
                <w:numId w:val="101"/>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 vrátane výpočtu  ekonomickej primeranosti</w:t>
            </w:r>
          </w:p>
          <w:p w14:paraId="3842A005"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6F01C0FF" w14:textId="77777777" w:rsidR="00D51E96" w:rsidRPr="0073260C" w:rsidRDefault="00D51E96" w:rsidP="009F1D61">
            <w:pPr>
              <w:pStyle w:val="Odsekzoznamu"/>
              <w:numPr>
                <w:ilvl w:val="0"/>
                <w:numId w:val="98"/>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42E6C1D4" w14:textId="77777777" w:rsidTr="00F76ECB">
        <w:trPr>
          <w:trHeight w:val="284"/>
        </w:trPr>
        <w:tc>
          <w:tcPr>
            <w:tcW w:w="202" w:type="pct"/>
            <w:shd w:val="clear" w:color="auto" w:fill="FFFFFF" w:themeFill="background1"/>
            <w:vAlign w:val="center"/>
          </w:tcPr>
          <w:p w14:paraId="478CE311"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8.</w:t>
            </w:r>
          </w:p>
        </w:tc>
        <w:tc>
          <w:tcPr>
            <w:tcW w:w="4798" w:type="pct"/>
            <w:gridSpan w:val="2"/>
            <w:shd w:val="clear" w:color="auto" w:fill="FFFFFF" w:themeFill="background1"/>
            <w:vAlign w:val="center"/>
          </w:tcPr>
          <w:p w14:paraId="02EFCFC2" w14:textId="77777777" w:rsidR="00D51E96" w:rsidRPr="0073260C" w:rsidRDefault="00D51E96" w:rsidP="00F76ECB">
            <w:pPr>
              <w:spacing w:after="0" w:line="240" w:lineRule="auto"/>
              <w:rPr>
                <w:rFonts w:cstheme="minorHAnsi"/>
                <w:b/>
                <w:strike/>
                <w:color w:val="00B050"/>
                <w:sz w:val="16"/>
                <w:szCs w:val="16"/>
              </w:rPr>
            </w:pPr>
            <w:r w:rsidRPr="0073260C">
              <w:rPr>
                <w:rFonts w:cstheme="minorHAnsi"/>
                <w:b/>
                <w:strike/>
                <w:color w:val="00B050"/>
                <w:sz w:val="16"/>
                <w:szCs w:val="16"/>
              </w:rPr>
              <w:t>Certifikovaný les</w:t>
            </w:r>
          </w:p>
          <w:p w14:paraId="4501EB04" w14:textId="77777777" w:rsidR="00D51E96" w:rsidRPr="0073260C" w:rsidRDefault="00D51E96" w:rsidP="00F76ECB">
            <w:pPr>
              <w:spacing w:after="0" w:line="240" w:lineRule="auto"/>
              <w:jc w:val="both"/>
              <w:rPr>
                <w:rFonts w:cstheme="minorHAnsi"/>
                <w:strike/>
                <w:color w:val="00B050"/>
                <w:sz w:val="16"/>
                <w:szCs w:val="16"/>
                <w:lang w:bidi="x-none"/>
              </w:rPr>
            </w:pPr>
            <w:r w:rsidRPr="0073260C">
              <w:rPr>
                <w:rFonts w:cstheme="minorHAnsi"/>
                <w:strike/>
                <w:color w:val="00B050"/>
                <w:sz w:val="16"/>
                <w:szCs w:val="16"/>
                <w:lang w:bidi="x-none"/>
              </w:rPr>
              <w:t>Projekt sa realizuje v certifikovanom lese alebo žiadateľ hospodári v certifikovaných lesoch.</w:t>
            </w:r>
          </w:p>
          <w:p w14:paraId="75A1D25E"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5C104FCA"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78D1EB18" w14:textId="77777777" w:rsidR="00D51E96" w:rsidRPr="0073260C" w:rsidRDefault="00D51E96" w:rsidP="00F76ECB">
            <w:pPr>
              <w:spacing w:after="0" w:line="240" w:lineRule="auto"/>
              <w:rPr>
                <w:rFonts w:cstheme="minorHAnsi"/>
                <w:strike/>
                <w:color w:val="00B050"/>
                <w:sz w:val="16"/>
                <w:szCs w:val="16"/>
              </w:rPr>
            </w:pPr>
            <w:r w:rsidRPr="0073260C">
              <w:rPr>
                <w:rFonts w:cstheme="minorHAnsi"/>
                <w:strike/>
                <w:color w:val="00B050"/>
                <w:sz w:val="16"/>
                <w:szCs w:val="16"/>
              </w:rPr>
              <w:t>Ak sa projekt nerealizuje v certifikovanom lese, tak body sa uznajú, ak minimálne 50 % plochy obhospodarovaného lesa žiadateľa je certifikovaný les.</w:t>
            </w:r>
          </w:p>
          <w:p w14:paraId="2834FB72" w14:textId="77777777" w:rsidR="00D51E96" w:rsidRPr="0073260C" w:rsidRDefault="00D51E96" w:rsidP="00F76ECB">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139F047B" w14:textId="77777777" w:rsidR="00D51E96" w:rsidRPr="0073260C" w:rsidRDefault="00D51E96"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67BA1C6" w14:textId="77777777" w:rsidR="00D51E96" w:rsidRPr="0073260C" w:rsidRDefault="00D51E96" w:rsidP="009F1D61">
            <w:pPr>
              <w:pStyle w:val="Odsekzoznamu"/>
              <w:numPr>
                <w:ilvl w:val="0"/>
                <w:numId w:val="101"/>
              </w:numPr>
              <w:spacing w:after="0" w:line="240" w:lineRule="auto"/>
              <w:ind w:left="176" w:hanging="176"/>
              <w:jc w:val="both"/>
              <w:rPr>
                <w:rFonts w:cstheme="minorHAnsi"/>
                <w:b/>
                <w:bCs/>
                <w:strike/>
                <w:color w:val="00B050"/>
                <w:sz w:val="16"/>
                <w:szCs w:val="16"/>
              </w:rPr>
            </w:pPr>
            <w:r w:rsidRPr="0073260C">
              <w:rPr>
                <w:rFonts w:cstheme="minorHAnsi"/>
                <w:bCs/>
                <w:strike/>
                <w:color w:val="00B050"/>
                <w:sz w:val="16"/>
                <w:szCs w:val="16"/>
              </w:rPr>
              <w:t xml:space="preserve">Potvrdenie certifikačného orgánu alebo kópia certifikátu o výmere certifikovaných lesov obhospodarovaných žiadateľom,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formáte.pdf prostredníctvom ITMS2014+</w:t>
            </w:r>
          </w:p>
          <w:p w14:paraId="5FFA0085"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14F2D51F" w14:textId="77777777" w:rsidR="00D51E96" w:rsidRPr="0073260C" w:rsidRDefault="00D51E96" w:rsidP="00F76ECB">
            <w:pPr>
              <w:spacing w:after="0" w:line="240" w:lineRule="auto"/>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622C0DAF" w14:textId="77777777" w:rsidTr="00F76ECB">
        <w:trPr>
          <w:trHeight w:val="284"/>
        </w:trPr>
        <w:tc>
          <w:tcPr>
            <w:tcW w:w="202" w:type="pct"/>
            <w:shd w:val="clear" w:color="auto" w:fill="FFFFFF" w:themeFill="background1"/>
            <w:vAlign w:val="center"/>
          </w:tcPr>
          <w:p w14:paraId="29A6CB5E"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9.</w:t>
            </w:r>
          </w:p>
        </w:tc>
        <w:tc>
          <w:tcPr>
            <w:tcW w:w="4798" w:type="pct"/>
            <w:gridSpan w:val="2"/>
            <w:shd w:val="clear" w:color="auto" w:fill="FFFFFF" w:themeFill="background1"/>
            <w:vAlign w:val="center"/>
          </w:tcPr>
          <w:p w14:paraId="7ED49775"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Inovatívny charakter projektu</w:t>
            </w:r>
          </w:p>
          <w:p w14:paraId="3CC35A31"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strike/>
                <w:color w:val="00B050"/>
                <w:sz w:val="16"/>
                <w:szCs w:val="16"/>
              </w:rPr>
              <w:t>Projekt má inovatívny charakter:</w:t>
            </w:r>
          </w:p>
          <w:p w14:paraId="2D67D8DA"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03F6EEE0" w14:textId="77777777"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3336CC63" w14:textId="77777777" w:rsidR="00D51E96" w:rsidRPr="0073260C" w:rsidRDefault="00D51E96" w:rsidP="00F76ECB">
            <w:pPr>
              <w:spacing w:after="0" w:line="240" w:lineRule="auto"/>
              <w:jc w:val="both"/>
              <w:rPr>
                <w:rFonts w:cstheme="minorHAnsi"/>
                <w:strike/>
                <w:color w:val="00B050"/>
                <w:sz w:val="16"/>
                <w:szCs w:val="16"/>
              </w:rPr>
            </w:pPr>
          </w:p>
          <w:p w14:paraId="584BB09B" w14:textId="77777777" w:rsidR="00D51E96" w:rsidRPr="0073260C" w:rsidRDefault="00D51E96" w:rsidP="00F76ECB">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AC2FE73" w14:textId="77777777" w:rsidR="00D51E96" w:rsidRPr="0073260C" w:rsidRDefault="00D51E96" w:rsidP="004800B7">
            <w:pPr>
              <w:pStyle w:val="Odsekzoznamu"/>
              <w:numPr>
                <w:ilvl w:val="0"/>
                <w:numId w:val="213"/>
              </w:numPr>
              <w:spacing w:after="0" w:line="240" w:lineRule="auto"/>
              <w:ind w:left="314" w:hanging="284"/>
              <w:jc w:val="both"/>
              <w:rPr>
                <w:rStyle w:val="markedcontent"/>
                <w:rFonts w:cstheme="minorHAnsi"/>
                <w:strike/>
                <w:color w:val="00B050"/>
                <w:sz w:val="16"/>
                <w:szCs w:val="16"/>
              </w:rPr>
            </w:pPr>
            <w:r w:rsidRPr="0073260C">
              <w:rPr>
                <w:rStyle w:val="markedcontent"/>
                <w:rFonts w:cstheme="minorHAnsi"/>
                <w:strike/>
                <w:color w:val="00B050"/>
                <w:sz w:val="16"/>
                <w:szCs w:val="16"/>
              </w:rPr>
              <w:t>zvýšenie technických a úžitkových hodnôt technológií ,</w:t>
            </w:r>
          </w:p>
          <w:p w14:paraId="55A8814E" w14:textId="77777777" w:rsidR="00D51E96" w:rsidRPr="0073260C" w:rsidRDefault="00D51E96" w:rsidP="004800B7">
            <w:pPr>
              <w:pStyle w:val="Odsekzoznamu"/>
              <w:numPr>
                <w:ilvl w:val="0"/>
                <w:numId w:val="213"/>
              </w:numPr>
              <w:spacing w:after="0" w:line="240" w:lineRule="auto"/>
              <w:ind w:left="314" w:hanging="284"/>
              <w:jc w:val="both"/>
              <w:rPr>
                <w:rStyle w:val="markedcontent"/>
                <w:rFonts w:cstheme="minorHAnsi"/>
                <w:strike/>
                <w:color w:val="00B050"/>
                <w:sz w:val="16"/>
                <w:szCs w:val="16"/>
              </w:rPr>
            </w:pPr>
            <w:r w:rsidRPr="0073260C">
              <w:rPr>
                <w:rStyle w:val="markedcontent"/>
                <w:rFonts w:cstheme="minorHAnsi"/>
                <w:strike/>
                <w:color w:val="00B050"/>
                <w:sz w:val="16"/>
                <w:szCs w:val="16"/>
              </w:rPr>
              <w:t>zvýšenie efektívnosti procesov výroby,</w:t>
            </w:r>
          </w:p>
          <w:p w14:paraId="3C756D05" w14:textId="77777777" w:rsidR="00D51E96" w:rsidRPr="0073260C" w:rsidRDefault="00D51E96" w:rsidP="004800B7">
            <w:pPr>
              <w:pStyle w:val="Odsekzoznamu"/>
              <w:numPr>
                <w:ilvl w:val="0"/>
                <w:numId w:val="213"/>
              </w:numPr>
              <w:spacing w:after="0" w:line="240" w:lineRule="auto"/>
              <w:ind w:left="314" w:hanging="284"/>
              <w:jc w:val="both"/>
              <w:rPr>
                <w:rFonts w:cstheme="minorHAnsi"/>
                <w:strike/>
                <w:color w:val="00B050"/>
                <w:sz w:val="16"/>
                <w:szCs w:val="16"/>
              </w:rPr>
            </w:pPr>
            <w:r w:rsidRPr="0073260C">
              <w:rPr>
                <w:rFonts w:cstheme="minorHAnsi"/>
                <w:strike/>
                <w:color w:val="00B050"/>
                <w:sz w:val="16"/>
                <w:szCs w:val="16"/>
              </w:rPr>
              <w:t>zavedenie nových metód organizácie firemných procesov prostredníctvom zavádzania nových informačných systémov zamerané na inováciu výroby,</w:t>
            </w:r>
          </w:p>
          <w:p w14:paraId="7FE430EE" w14:textId="77777777" w:rsidR="00D51E96" w:rsidRPr="0073260C" w:rsidRDefault="00D51E96" w:rsidP="004800B7">
            <w:pPr>
              <w:pStyle w:val="Odsekzoznamu"/>
              <w:numPr>
                <w:ilvl w:val="0"/>
                <w:numId w:val="213"/>
              </w:numPr>
              <w:spacing w:after="0" w:line="240" w:lineRule="auto"/>
              <w:ind w:left="314" w:hanging="284"/>
              <w:jc w:val="both"/>
              <w:rPr>
                <w:rFonts w:cstheme="minorHAnsi"/>
                <w:strike/>
                <w:color w:val="00B050"/>
                <w:sz w:val="16"/>
                <w:szCs w:val="16"/>
              </w:rPr>
            </w:pPr>
            <w:r w:rsidRPr="0073260C">
              <w:rPr>
                <w:rFonts w:cstheme="minorHAnsi"/>
                <w:strike/>
                <w:color w:val="00B050"/>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360BAD" w14:textId="77777777" w:rsidR="00D51E96" w:rsidRPr="0073260C" w:rsidRDefault="00D51E96" w:rsidP="00F76ECB">
            <w:pPr>
              <w:spacing w:after="0" w:line="240" w:lineRule="auto"/>
              <w:jc w:val="both"/>
              <w:rPr>
                <w:rFonts w:cstheme="minorHAnsi"/>
                <w:strike/>
                <w:color w:val="00B050"/>
                <w:sz w:val="16"/>
                <w:szCs w:val="16"/>
                <w:u w:val="single"/>
              </w:rPr>
            </w:pPr>
          </w:p>
          <w:p w14:paraId="646AD75E" w14:textId="77777777" w:rsidR="00D51E96" w:rsidRPr="0073260C" w:rsidRDefault="00D51E96" w:rsidP="00F76ECB">
            <w:pPr>
              <w:spacing w:after="0" w:line="240" w:lineRule="auto"/>
              <w:jc w:val="both"/>
              <w:rPr>
                <w:rFonts w:cstheme="minorHAnsi"/>
                <w:strike/>
                <w:color w:val="00B050"/>
                <w:sz w:val="16"/>
                <w:szCs w:val="16"/>
              </w:rPr>
            </w:pPr>
            <w:r w:rsidRPr="0073260C">
              <w:rPr>
                <w:rStyle w:val="markedcontent"/>
                <w:rFonts w:cstheme="minorHAnsi"/>
                <w:strike/>
                <w:color w:val="00B050"/>
                <w:sz w:val="16"/>
                <w:szCs w:val="16"/>
              </w:rPr>
              <w:lastRenderedPageBreak/>
              <w:t xml:space="preserve">Inovácia - výrobok/technológia/služby s podstatnou zmenou spočívajúca v zdokonalených vlastnostiach alebo účele využitia. Patria sem </w:t>
            </w:r>
            <w:r w:rsidRPr="0073260C">
              <w:rPr>
                <w:rFonts w:cstheme="minorHAnsi"/>
                <w:strike/>
                <w:color w:val="00B050"/>
                <w:sz w:val="16"/>
                <w:szCs w:val="16"/>
              </w:rPr>
              <w:t xml:space="preserve">významné zmeny najmä kvalitatívnych charakteristík,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xml:space="preserve">. technických špecifikácií, komponentov a materiálov, začleneného softvéru, užívateľskej prijateľnosti alebo iných funkčných alebo užívateľských charakteristík. </w:t>
            </w:r>
          </w:p>
          <w:p w14:paraId="71D52429" w14:textId="77777777" w:rsidR="00D51E96" w:rsidRPr="0073260C" w:rsidRDefault="00D51E96" w:rsidP="00F76ECB">
            <w:pPr>
              <w:spacing w:after="0" w:line="240" w:lineRule="auto"/>
              <w:jc w:val="both"/>
              <w:rPr>
                <w:rStyle w:val="markedcontent"/>
                <w:rFonts w:cstheme="minorHAnsi"/>
                <w:strike/>
                <w:color w:val="00B050"/>
                <w:sz w:val="16"/>
                <w:szCs w:val="16"/>
              </w:rPr>
            </w:pPr>
            <w:r w:rsidRPr="0073260C">
              <w:rPr>
                <w:rFonts w:cstheme="minorHAnsi"/>
                <w:strike/>
                <w:color w:val="00B050"/>
                <w:sz w:val="16"/>
                <w:szCs w:val="16"/>
              </w:rPr>
              <w:t xml:space="preserve">Za inovovaný produkt sa nepovažuje zmena estetických charakteristík. </w:t>
            </w:r>
            <w:r w:rsidRPr="0073260C">
              <w:rPr>
                <w:rStyle w:val="markedcontent"/>
                <w:rFonts w:cstheme="minorHAnsi"/>
                <w:strike/>
                <w:color w:val="00B050"/>
                <w:sz w:val="16"/>
                <w:szCs w:val="16"/>
              </w:rPr>
              <w:t xml:space="preserve"> </w:t>
            </w:r>
          </w:p>
          <w:p w14:paraId="18D93222"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bez jeho náhrady), ak sa jedná iba o jednoduchú náhradu.</w:t>
            </w:r>
          </w:p>
          <w:p w14:paraId="5F64F1EE"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Organizačné a manažérske zmeny sa nepovažujú za inovácie procesu.</w:t>
            </w:r>
          </w:p>
          <w:p w14:paraId="3EA21E6A" w14:textId="77777777" w:rsidR="00D51E96" w:rsidRPr="0073260C" w:rsidRDefault="00D51E96"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6C759203" w14:textId="77777777" w:rsidR="00D51E96" w:rsidRPr="0073260C" w:rsidRDefault="00D51E96"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56F5E32"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4C7D8D96" w14:textId="77777777" w:rsidR="00D51E96" w:rsidRPr="0073260C" w:rsidRDefault="00D51E96"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Stanovisko NPPC – VUP  alebo ÚKSÚP – Sekcia laboratórnych činností - TSUP Rovinka, </w:t>
            </w:r>
            <w:proofErr w:type="spellStart"/>
            <w:r w:rsidRPr="0073260C">
              <w:rPr>
                <w:rFonts w:cstheme="minorHAnsi"/>
                <w:strike/>
                <w:color w:val="00B050"/>
                <w:sz w:val="16"/>
                <w:szCs w:val="16"/>
              </w:rPr>
              <w:t>s</w:t>
            </w:r>
            <w:r w:rsidRPr="0073260C">
              <w:rPr>
                <w:rFonts w:cstheme="minorHAnsi"/>
                <w:b/>
                <w:strike/>
                <w:color w:val="00B050"/>
                <w:sz w:val="16"/>
                <w:szCs w:val="16"/>
              </w:rPr>
              <w:t>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(týka sa len investície, pri ktorej sa zavádza inovatívna technológia)</w:t>
            </w:r>
          </w:p>
          <w:p w14:paraId="07ADA337"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2B5B21CA" w14:textId="77777777" w:rsidR="00D51E96" w:rsidRPr="0073260C" w:rsidRDefault="00D51E96" w:rsidP="004800B7">
            <w:pPr>
              <w:pStyle w:val="Odsekzoznamu"/>
              <w:numPr>
                <w:ilvl w:val="0"/>
                <w:numId w:val="485"/>
              </w:numPr>
              <w:spacing w:after="0" w:line="240" w:lineRule="auto"/>
              <w:ind w:left="215" w:hanging="215"/>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445561BB" w14:textId="77777777" w:rsidTr="00F76ECB">
        <w:trPr>
          <w:trHeight w:val="284"/>
        </w:trPr>
        <w:tc>
          <w:tcPr>
            <w:tcW w:w="202" w:type="pct"/>
            <w:shd w:val="clear" w:color="auto" w:fill="FFFFFF" w:themeFill="background1"/>
            <w:vAlign w:val="center"/>
          </w:tcPr>
          <w:p w14:paraId="4F15E178" w14:textId="77777777" w:rsidR="00D51E96" w:rsidRPr="0073260C" w:rsidRDefault="00D51E96"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10.</w:t>
            </w:r>
          </w:p>
        </w:tc>
        <w:tc>
          <w:tcPr>
            <w:tcW w:w="4798" w:type="pct"/>
            <w:gridSpan w:val="2"/>
            <w:shd w:val="clear" w:color="auto" w:fill="FFFFFF" w:themeFill="background1"/>
            <w:vAlign w:val="center"/>
          </w:tcPr>
          <w:p w14:paraId="15778BD8" w14:textId="77777777" w:rsidR="00D51E96" w:rsidRPr="0073260C" w:rsidRDefault="00D51E96"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Žiadateľovi doposiaľ nebola v rámci stratégie CLLD schválená v danom </w:t>
            </w:r>
            <w:proofErr w:type="spellStart"/>
            <w:r w:rsidRPr="0073260C">
              <w:rPr>
                <w:rFonts w:cstheme="minorHAnsi"/>
                <w:b/>
                <w:strike/>
                <w:color w:val="00B050"/>
                <w:sz w:val="18"/>
                <w:szCs w:val="18"/>
              </w:rPr>
              <w:t>podopatrení</w:t>
            </w:r>
            <w:proofErr w:type="spellEnd"/>
            <w:r w:rsidRPr="0073260C">
              <w:rPr>
                <w:rFonts w:cstheme="minorHAnsi"/>
                <w:b/>
                <w:strike/>
                <w:color w:val="00B050"/>
                <w:sz w:val="18"/>
                <w:szCs w:val="18"/>
              </w:rPr>
              <w:t xml:space="preserve"> žiadna </w:t>
            </w:r>
            <w:proofErr w:type="spellStart"/>
            <w:r w:rsidRPr="0073260C">
              <w:rPr>
                <w:rFonts w:cstheme="minorHAnsi"/>
                <w:b/>
                <w:strike/>
                <w:color w:val="00B050"/>
                <w:sz w:val="18"/>
                <w:szCs w:val="18"/>
              </w:rPr>
              <w:t>ŽoNFP</w:t>
            </w:r>
            <w:proofErr w:type="spellEnd"/>
          </w:p>
          <w:p w14:paraId="263C8961"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Žiadateľovi doposiaľ nebola v rámci stratégie CLLD schválená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žiadna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p>
          <w:p w14:paraId="7B6F12A5" w14:textId="3304E18D"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r w:rsidR="00A62524" w:rsidRPr="0073260C">
              <w:rPr>
                <w:rFonts w:cstheme="minorHAnsi"/>
                <w:strike/>
                <w:color w:val="00B050"/>
                <w:sz w:val="16"/>
                <w:szCs w:val="16"/>
              </w:rPr>
              <w:t>,</w:t>
            </w:r>
            <w:r w:rsidR="00A62524" w:rsidRPr="0073260C">
              <w:rPr>
                <w:strike/>
                <w:color w:val="00B050"/>
                <w:sz w:val="16"/>
                <w:szCs w:val="16"/>
              </w:rPr>
              <w:t xml:space="preserve"> doposiaľ nebola schválená</w:t>
            </w:r>
          </w:p>
          <w:p w14:paraId="6F2B3DEC" w14:textId="5E2228FA" w:rsidR="00D51E96" w:rsidRPr="0073260C" w:rsidRDefault="00D51E96"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r w:rsidR="00A62524" w:rsidRPr="0073260C">
              <w:rPr>
                <w:rFonts w:cstheme="minorHAnsi"/>
                <w:strike/>
                <w:color w:val="00B050"/>
                <w:sz w:val="16"/>
                <w:szCs w:val="16"/>
              </w:rPr>
              <w:t>,</w:t>
            </w:r>
            <w:r w:rsidR="00A62524" w:rsidRPr="0073260C">
              <w:rPr>
                <w:strike/>
                <w:color w:val="00B050"/>
                <w:sz w:val="16"/>
                <w:szCs w:val="16"/>
              </w:rPr>
              <w:t xml:space="preserve"> už bola schválená</w:t>
            </w:r>
          </w:p>
          <w:p w14:paraId="68F37BD8" w14:textId="77777777" w:rsidR="00D51E96" w:rsidRPr="0073260C" w:rsidRDefault="00D51E96"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5FE30A13" w14:textId="77777777" w:rsidR="00D51E96" w:rsidRPr="0073260C" w:rsidRDefault="00D51E96"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406575E" w14:textId="77777777" w:rsidR="00D51E96" w:rsidRPr="0073260C" w:rsidRDefault="00D51E96" w:rsidP="009F1D61">
            <w:pPr>
              <w:pStyle w:val="Odsekzoznamu"/>
              <w:numPr>
                <w:ilvl w:val="0"/>
                <w:numId w:val="99"/>
              </w:numPr>
              <w:spacing w:after="0" w:line="240" w:lineRule="auto"/>
              <w:ind w:left="196" w:hanging="196"/>
              <w:jc w:val="both"/>
              <w:rPr>
                <w:rFonts w:cstheme="minorHAnsi"/>
                <w:strike/>
                <w:color w:val="00B050"/>
                <w:sz w:val="16"/>
                <w:szCs w:val="16"/>
              </w:rPr>
            </w:pPr>
            <w:r w:rsidRPr="0073260C">
              <w:rPr>
                <w:rFonts w:cstheme="minorHAnsi"/>
                <w:strike/>
                <w:color w:val="00B050"/>
                <w:sz w:val="16"/>
                <w:szCs w:val="16"/>
              </w:rPr>
              <w:t xml:space="preserve">Čestné vyhlásenie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22526A2C" w14:textId="77777777" w:rsidR="00D51E96" w:rsidRPr="0073260C" w:rsidRDefault="00D51E96"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4EBFD63A" w14:textId="77777777" w:rsidR="00D51E96" w:rsidRPr="0073260C" w:rsidRDefault="00D51E96"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p w14:paraId="308A4A69" w14:textId="77777777" w:rsidR="00D51E96" w:rsidRPr="0073260C" w:rsidRDefault="00D51E96"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overenie údajov a informácií v ITMS2014+, alebo prostredníctvom  Centrálneho registra zmlúv na webovom sídle </w:t>
            </w:r>
            <w:hyperlink r:id="rId94" w:history="1">
              <w:r w:rsidRPr="0073260C">
                <w:rPr>
                  <w:rStyle w:val="Hypertextovprepojenie"/>
                  <w:rFonts w:asciiTheme="minorHAnsi" w:hAnsiTheme="minorHAnsi" w:cstheme="minorHAnsi"/>
                  <w:strike/>
                  <w:color w:val="00B050"/>
                  <w:sz w:val="16"/>
                  <w:szCs w:val="16"/>
                </w:rPr>
                <w:t>https://www.crz.gov.sk/</w:t>
              </w:r>
            </w:hyperlink>
            <w:r w:rsidRPr="0073260C">
              <w:rPr>
                <w:rFonts w:asciiTheme="minorHAnsi" w:hAnsiTheme="minorHAnsi" w:cstheme="minorHAnsi"/>
                <w:strike/>
                <w:color w:val="00B050"/>
                <w:sz w:val="16"/>
                <w:szCs w:val="16"/>
              </w:rPr>
              <w:t>.</w:t>
            </w:r>
          </w:p>
        </w:tc>
      </w:tr>
      <w:tr w:rsidR="0073260C" w:rsidRPr="0073260C" w14:paraId="17D7F436" w14:textId="77777777" w:rsidTr="00F76ECB">
        <w:trPr>
          <w:trHeight w:val="284"/>
        </w:trPr>
        <w:tc>
          <w:tcPr>
            <w:tcW w:w="5000" w:type="pct"/>
            <w:gridSpan w:val="3"/>
            <w:shd w:val="clear" w:color="auto" w:fill="FFFFFF" w:themeFill="background1"/>
            <w:vAlign w:val="center"/>
          </w:tcPr>
          <w:p w14:paraId="1A9316A2" w14:textId="77777777" w:rsidR="00D51E96" w:rsidRPr="0073260C" w:rsidRDefault="00D51E96" w:rsidP="00F76ECB">
            <w:pPr>
              <w:spacing w:after="0" w:line="240" w:lineRule="auto"/>
              <w:jc w:val="both"/>
              <w:rPr>
                <w:rFonts w:cstheme="minorHAnsi"/>
                <w:strike/>
                <w:color w:val="00B050"/>
                <w:sz w:val="16"/>
                <w:szCs w:val="16"/>
              </w:rPr>
            </w:pPr>
            <w:r w:rsidRPr="0073260C">
              <w:rPr>
                <w:rFonts w:cstheme="minorHAnsi"/>
                <w:b/>
                <w:bCs/>
                <w:strike/>
                <w:color w:val="00B050"/>
                <w:sz w:val="16"/>
                <w:szCs w:val="16"/>
              </w:rPr>
              <w:t xml:space="preserve">Princípy uplatnenia výberu: </w:t>
            </w:r>
            <w:r w:rsidRPr="0073260C">
              <w:rPr>
                <w:rFonts w:cstheme="minorHAnsi"/>
                <w:strike/>
                <w:color w:val="00B050"/>
                <w:sz w:val="16"/>
                <w:szCs w:val="16"/>
                <w:lang w:eastAsia="sk-SK"/>
              </w:rPr>
              <w:t xml:space="preserve">Projekty bude vyberať MAS na základe uplatnenia hodnotiacich kritérií (bodovacieho systému), </w:t>
            </w:r>
            <w:proofErr w:type="spellStart"/>
            <w:r w:rsidRPr="0073260C">
              <w:rPr>
                <w:rFonts w:cstheme="minorHAnsi"/>
                <w:strike/>
                <w:color w:val="00B050"/>
                <w:sz w:val="16"/>
                <w:szCs w:val="16"/>
                <w:lang w:eastAsia="sk-SK"/>
              </w:rPr>
              <w:t>t.j</w:t>
            </w:r>
            <w:proofErr w:type="spellEnd"/>
            <w:r w:rsidRPr="0073260C">
              <w:rPr>
                <w:rFonts w:cstheme="minorHAnsi"/>
                <w:strike/>
                <w:color w:val="00B050"/>
                <w:sz w:val="16"/>
                <w:szCs w:val="16"/>
                <w:lang w:eastAsia="sk-SK"/>
              </w:rPr>
              <w:t xml:space="preserve">. projekty sa zoradia podľa počtu dosiahnutých bodov v zmysle bodovacích kritérií </w:t>
            </w:r>
            <w:r w:rsidRPr="0073260C">
              <w:rPr>
                <w:rFonts w:cstheme="minorHAnsi"/>
                <w:strike/>
                <w:color w:val="00B050"/>
                <w:sz w:val="16"/>
                <w:szCs w:val="16"/>
                <w:lang w:eastAsia="sk-SK"/>
              </w:rPr>
              <w:br/>
            </w:r>
            <w:r w:rsidRPr="0073260C">
              <w:rPr>
                <w:rFonts w:cstheme="minorHAnsi"/>
                <w:strike/>
                <w:color w:val="00B050"/>
                <w:sz w:val="16"/>
                <w:szCs w:val="16"/>
              </w:rPr>
              <w:t xml:space="preserve">a vytvorí sa hranica finančných možností </w:t>
            </w:r>
            <w:r w:rsidRPr="0073260C">
              <w:rPr>
                <w:rFonts w:cstheme="minorHAnsi"/>
                <w:strike/>
                <w:color w:val="00B050"/>
                <w:sz w:val="16"/>
                <w:szCs w:val="16"/>
                <w:lang w:eastAsia="sk-SK"/>
              </w:rPr>
              <w:t>(posúdi sa súčet finančných požiadaviek všetkých zoradených projektov s finančnou alokáciou).</w:t>
            </w:r>
            <w:r w:rsidRPr="0073260C">
              <w:rPr>
                <w:rFonts w:cstheme="minorHAnsi"/>
                <w:b/>
                <w:bCs/>
                <w:strike/>
                <w:color w:val="00B050"/>
                <w:sz w:val="16"/>
                <w:szCs w:val="16"/>
              </w:rPr>
              <w:t xml:space="preserve"> </w:t>
            </w:r>
          </w:p>
        </w:tc>
      </w:tr>
      <w:tr w:rsidR="0073260C" w:rsidRPr="0073260C" w14:paraId="3A47CAD7" w14:textId="77777777" w:rsidTr="00F76ECB">
        <w:trPr>
          <w:trHeight w:val="284"/>
        </w:trPr>
        <w:tc>
          <w:tcPr>
            <w:tcW w:w="5000" w:type="pct"/>
            <w:gridSpan w:val="3"/>
            <w:shd w:val="clear" w:color="auto" w:fill="FFFFFF" w:themeFill="background1"/>
            <w:vAlign w:val="center"/>
          </w:tcPr>
          <w:p w14:paraId="52C0674D" w14:textId="77777777" w:rsidR="00D51E96" w:rsidRPr="0073260C" w:rsidRDefault="00D51E96" w:rsidP="00F76ECB">
            <w:pPr>
              <w:spacing w:after="0" w:line="240" w:lineRule="auto"/>
              <w:jc w:val="both"/>
              <w:rPr>
                <w:rFonts w:cstheme="minorHAnsi"/>
                <w:bCs/>
                <w:iCs/>
                <w:strike/>
                <w:color w:val="00B050"/>
                <w:sz w:val="16"/>
                <w:szCs w:val="16"/>
                <w:lang w:eastAsia="sk-SK"/>
              </w:rPr>
            </w:pPr>
            <w:r w:rsidRPr="0073260C">
              <w:rPr>
                <w:rFonts w:cstheme="minorHAnsi"/>
                <w:b/>
                <w:strike/>
                <w:color w:val="00B050"/>
                <w:sz w:val="16"/>
                <w:szCs w:val="16"/>
                <w:lang w:eastAsia="sk-SK"/>
              </w:rPr>
              <w:t xml:space="preserve">Rozlišovacie kritériá: </w:t>
            </w:r>
            <w:r w:rsidRPr="0073260C">
              <w:rPr>
                <w:rFonts w:cstheme="minorHAnsi"/>
                <w:bCs/>
                <w:iCs/>
                <w:strike/>
                <w:color w:val="00B050"/>
                <w:sz w:val="16"/>
                <w:szCs w:val="16"/>
                <w:lang w:eastAsia="sk-SK"/>
              </w:rPr>
              <w:t xml:space="preserve"> </w:t>
            </w:r>
            <w:r w:rsidRPr="0073260C">
              <w:rPr>
                <w:rFonts w:cstheme="minorHAnsi"/>
                <w:strike/>
                <w:color w:val="00B050"/>
                <w:sz w:val="16"/>
                <w:szCs w:val="16"/>
              </w:rPr>
              <w:t xml:space="preserve">V prípade, že požiadavka na finančné prostriedky prevýši finančný limit na kontrahovanie, budú pri výbere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prípade rovnakého počtu bodov uprednostnené kritériá s prideleným väčším počtom bodov za bodovacie kritérium podľa poradia: (</w:t>
            </w:r>
            <w:r w:rsidRPr="0073260C">
              <w:rPr>
                <w:rFonts w:cstheme="minorHAnsi"/>
                <w:b/>
                <w:strike/>
                <w:color w:val="00B050"/>
                <w:sz w:val="16"/>
                <w:szCs w:val="16"/>
              </w:rPr>
              <w:t>MAS uvedie rozlišovacie kritéria)</w:t>
            </w:r>
            <w:r w:rsidRPr="0073260C">
              <w:rPr>
                <w:rFonts w:cstheme="minorHAnsi"/>
                <w:bCs/>
                <w:iCs/>
                <w:strike/>
                <w:color w:val="00B050"/>
                <w:sz w:val="16"/>
                <w:szCs w:val="16"/>
                <w:lang w:eastAsia="sk-SK"/>
              </w:rPr>
              <w:t xml:space="preserve">. </w:t>
            </w:r>
            <w:r w:rsidRPr="0073260C">
              <w:rPr>
                <w:rFonts w:cstheme="minorHAnsi"/>
                <w:strike/>
                <w:color w:val="00B050"/>
                <w:sz w:val="16"/>
                <w:szCs w:val="16"/>
              </w:rPr>
              <w:t>Ak by sa ani pri takomto postupnom uplatnení kritérií nevedelo určiť konečné poradie pri rovnosti bodov,  MAS uplatní princíp nižších oprávnených výdavkov v rámci projektu.</w:t>
            </w:r>
          </w:p>
        </w:tc>
      </w:tr>
    </w:tbl>
    <w:p w14:paraId="2C10895A" w14:textId="72EF5489" w:rsidR="00CB1C25" w:rsidRPr="00292CB0" w:rsidRDefault="00CB1C25" w:rsidP="002C09AB">
      <w:pPr>
        <w:spacing w:after="0" w:line="240" w:lineRule="auto"/>
        <w:rPr>
          <w:rFonts w:cstheme="minorHAnsi"/>
          <w:b/>
          <w:sz w:val="24"/>
          <w:szCs w:val="24"/>
        </w:rPr>
      </w:pPr>
    </w:p>
    <w:p w14:paraId="25932CE0" w14:textId="411CBA93" w:rsidR="00CF0BA8" w:rsidRPr="00292CB0" w:rsidRDefault="00CF0BA8" w:rsidP="002C09AB">
      <w:pPr>
        <w:spacing w:after="0" w:line="240" w:lineRule="auto"/>
        <w:rPr>
          <w:rFonts w:cstheme="minorHAnsi"/>
          <w:b/>
        </w:rPr>
      </w:pPr>
    </w:p>
    <w:p w14:paraId="5DDCD204" w14:textId="2ADA6A0C" w:rsidR="00CB1FF2" w:rsidRPr="00292CB0" w:rsidRDefault="009662A7" w:rsidP="002C09AB">
      <w:pPr>
        <w:pStyle w:val="tlXY"/>
        <w:spacing w:before="0" w:after="0"/>
        <w:rPr>
          <w:rFonts w:cstheme="minorHAnsi"/>
          <w:color w:val="auto"/>
          <w:sz w:val="24"/>
          <w:szCs w:val="24"/>
        </w:rPr>
      </w:pPr>
      <w:bookmarkStart w:id="188" w:name="_Toc512834751"/>
      <w:r w:rsidRPr="00292CB0">
        <w:rPr>
          <w:rFonts w:cstheme="minorHAnsi"/>
          <w:color w:val="auto"/>
          <w:sz w:val="24"/>
          <w:szCs w:val="24"/>
        </w:rPr>
        <w:br w:type="page"/>
      </w:r>
    </w:p>
    <w:p w14:paraId="0B284DF8" w14:textId="0A96FFB7" w:rsidR="00C0534D" w:rsidRPr="0073260C" w:rsidRDefault="00C0534D" w:rsidP="002C09AB">
      <w:pPr>
        <w:pStyle w:val="tlXY"/>
        <w:spacing w:before="0" w:after="0"/>
        <w:rPr>
          <w:rFonts w:cstheme="minorHAnsi"/>
          <w:strike/>
          <w:color w:val="00B050"/>
          <w:sz w:val="24"/>
          <w:szCs w:val="24"/>
        </w:rPr>
      </w:pPr>
      <w:bookmarkStart w:id="189" w:name="_Toc104282843"/>
      <w:proofErr w:type="spellStart"/>
      <w:r w:rsidRPr="0073260C">
        <w:rPr>
          <w:rFonts w:cstheme="minorHAnsi"/>
          <w:strike/>
          <w:color w:val="00B050"/>
          <w:sz w:val="24"/>
          <w:szCs w:val="24"/>
        </w:rPr>
        <w:lastRenderedPageBreak/>
        <w:t>Podopatrenie</w:t>
      </w:r>
      <w:proofErr w:type="spellEnd"/>
      <w:r w:rsidRPr="0073260C">
        <w:rPr>
          <w:rFonts w:cstheme="minorHAnsi"/>
          <w:strike/>
          <w:color w:val="00B050"/>
          <w:sz w:val="24"/>
          <w:szCs w:val="24"/>
        </w:rPr>
        <w:t xml:space="preserve"> 8.5 Podpora na investície do zlepšenia odolnosti a environmentálnej hodnoty lesných ekosystémov</w:t>
      </w:r>
      <w:bookmarkEnd w:id="188"/>
      <w:bookmarkEnd w:id="189"/>
    </w:p>
    <w:p w14:paraId="2443EAA7" w14:textId="77777777" w:rsidR="00C0534D" w:rsidRPr="0073260C" w:rsidRDefault="00C0534D" w:rsidP="002C09AB">
      <w:pPr>
        <w:spacing w:after="0" w:line="240" w:lineRule="auto"/>
        <w:rPr>
          <w:rFonts w:cstheme="minorHAnsi"/>
          <w:b/>
          <w:i/>
          <w:strike/>
          <w:color w:val="00B050"/>
          <w:sz w:val="22"/>
          <w:szCs w:val="22"/>
        </w:rPr>
      </w:pPr>
      <w:r w:rsidRPr="0073260C">
        <w:rPr>
          <w:rFonts w:cstheme="minorHAnsi"/>
          <w:b/>
          <w:i/>
          <w:strike/>
          <w:color w:val="00B050"/>
          <w:sz w:val="22"/>
          <w:szCs w:val="22"/>
        </w:rPr>
        <w:t>C Podpora na investície do zlepšenia odolnosti a environmentálnej hodnoty lesných ekosystémov</w:t>
      </w:r>
    </w:p>
    <w:p w14:paraId="7507D4B8" w14:textId="77777777" w:rsidR="00C0534D" w:rsidRPr="0073260C" w:rsidRDefault="00C0534D" w:rsidP="002C09AB">
      <w:pPr>
        <w:tabs>
          <w:tab w:val="left" w:pos="426"/>
        </w:tabs>
        <w:suppressAutoHyphens/>
        <w:spacing w:after="0" w:line="240" w:lineRule="auto"/>
        <w:jc w:val="both"/>
        <w:rPr>
          <w:rFonts w:cstheme="minorHAnsi"/>
          <w:strike/>
          <w:color w:val="00B050"/>
          <w:sz w:val="18"/>
          <w:szCs w:val="18"/>
        </w:rPr>
      </w:pPr>
    </w:p>
    <w:p w14:paraId="4878965F" w14:textId="77777777" w:rsidR="00C0534D" w:rsidRPr="0073260C" w:rsidRDefault="00C0534D" w:rsidP="002C09AB">
      <w:pPr>
        <w:pStyle w:val="Standard"/>
        <w:tabs>
          <w:tab w:val="left" w:pos="856"/>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 xml:space="preserve">Neoprávnené výdavky </w:t>
      </w:r>
    </w:p>
    <w:p w14:paraId="552D9A58" w14:textId="7C8A8472" w:rsidR="00C0534D" w:rsidRPr="0073260C" w:rsidRDefault="009662A7"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 xml:space="preserve">výdavky, pri ktorých verejné obstarávanie bolo začaté pred dňom 19.04.2016, vynaložené až po predložení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na MAS</w:t>
      </w:r>
      <w:r w:rsidR="00C0534D" w:rsidRPr="0073260C">
        <w:rPr>
          <w:rFonts w:cstheme="minorHAnsi"/>
          <w:strike/>
          <w:color w:val="00B050"/>
          <w:kern w:val="1"/>
          <w:sz w:val="18"/>
          <w:szCs w:val="18"/>
        </w:rPr>
        <w:t>;</w:t>
      </w:r>
    </w:p>
    <w:p w14:paraId="51870805" w14:textId="77777777"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 xml:space="preserve">náklady mimo nákladov uvedených v bode 2.2 tohto </w:t>
      </w:r>
      <w:proofErr w:type="spellStart"/>
      <w:r w:rsidRPr="0073260C">
        <w:rPr>
          <w:rFonts w:cstheme="minorHAnsi"/>
          <w:strike/>
          <w:color w:val="00B050"/>
          <w:sz w:val="18"/>
          <w:szCs w:val="18"/>
        </w:rPr>
        <w:t>podopatrenia</w:t>
      </w:r>
      <w:proofErr w:type="spellEnd"/>
      <w:r w:rsidRPr="0073260C">
        <w:rPr>
          <w:rFonts w:cstheme="minorHAnsi"/>
          <w:strike/>
          <w:color w:val="00B050"/>
          <w:sz w:val="18"/>
          <w:szCs w:val="18"/>
        </w:rPr>
        <w:t>, súvisiace s leasingovými zmluvami, ako napríklad marža prenajímateľa, náklady na refinancovanie úrokov, režijné náklady a poistné poplatky;</w:t>
      </w:r>
    </w:p>
    <w:p w14:paraId="444B90CA" w14:textId="77777777"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bCs/>
          <w:strike/>
          <w:color w:val="00B050"/>
          <w:sz w:val="18"/>
          <w:szCs w:val="18"/>
          <w:lang w:eastAsia="sk-SK"/>
        </w:rPr>
        <w:t>úroky z dlžných súm;</w:t>
      </w:r>
    </w:p>
    <w:p w14:paraId="21FE8195" w14:textId="77777777"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bCs/>
          <w:strike/>
          <w:color w:val="00B050"/>
          <w:sz w:val="18"/>
          <w:szCs w:val="18"/>
          <w:lang w:eastAsia="sk-SK"/>
        </w:rPr>
        <w:t>kompenzácia straty príjmu v dôsledku prírodnej katastrofy;</w:t>
      </w:r>
      <w:r w:rsidRPr="0073260C">
        <w:rPr>
          <w:rFonts w:cstheme="minorHAnsi"/>
          <w:strike/>
          <w:color w:val="00B050"/>
          <w:sz w:val="18"/>
          <w:szCs w:val="18"/>
        </w:rPr>
        <w:t xml:space="preserve"> </w:t>
      </w:r>
    </w:p>
    <w:p w14:paraId="3BBDEFB2" w14:textId="77777777"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 xml:space="preserve">kúpa nezastavaného a zastavaného pozemku za sumu presahujúcu 10 % celkových oprávnených nákladov na príslušnú operáciu; </w:t>
      </w:r>
    </w:p>
    <w:p w14:paraId="00A14CD8" w14:textId="77777777"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prevádzkový kapitál</w:t>
      </w:r>
      <w:r w:rsidRPr="0073260C">
        <w:rPr>
          <w:rFonts w:cstheme="minorHAnsi"/>
          <w:bCs/>
          <w:strike/>
          <w:color w:val="00B050"/>
          <w:sz w:val="18"/>
          <w:szCs w:val="18"/>
          <w:lang w:eastAsia="sk-SK"/>
        </w:rPr>
        <w:t>;</w:t>
      </w:r>
    </w:p>
    <w:p w14:paraId="470DB164" w14:textId="77777777"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bCs/>
          <w:strike/>
          <w:color w:val="00B050"/>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73260C">
        <w:rPr>
          <w:rFonts w:cstheme="minorHAnsi"/>
          <w:b/>
          <w:bCs/>
          <w:strike/>
          <w:color w:val="00B050"/>
          <w:sz w:val="18"/>
          <w:szCs w:val="18"/>
          <w:lang w:eastAsia="sk-SK"/>
        </w:rPr>
        <w:t xml:space="preserve"> </w:t>
      </w:r>
      <w:r w:rsidRPr="0073260C">
        <w:rPr>
          <w:rFonts w:cstheme="minorHAnsi"/>
          <w:bCs/>
          <w:strike/>
          <w:color w:val="00B050"/>
          <w:sz w:val="18"/>
          <w:szCs w:val="18"/>
          <w:lang w:eastAsia="sk-SK"/>
        </w:rPr>
        <w:t xml:space="preserve">  (</w:t>
      </w:r>
      <w:hyperlink r:id="rId95" w:history="1">
        <w:r w:rsidRPr="0073260C">
          <w:rPr>
            <w:rStyle w:val="Hypertextovprepojenie"/>
            <w:rFonts w:cstheme="minorHAnsi"/>
            <w:bCs/>
            <w:strike/>
            <w:color w:val="00B050"/>
            <w:sz w:val="18"/>
            <w:szCs w:val="18"/>
            <w:lang w:eastAsia="sk-SK"/>
          </w:rPr>
          <w:t>http://www.apa.sk/index.php?navID=529&amp;id=6858</w:t>
        </w:r>
      </w:hyperlink>
      <w:r w:rsidRPr="0073260C">
        <w:rPr>
          <w:rFonts w:cstheme="minorHAnsi"/>
          <w:bCs/>
          <w:strike/>
          <w:color w:val="00B050"/>
          <w:sz w:val="18"/>
          <w:szCs w:val="18"/>
          <w:lang w:eastAsia="sk-SK"/>
        </w:rPr>
        <w:t xml:space="preserve"> ).</w:t>
      </w:r>
    </w:p>
    <w:p w14:paraId="735B28A3" w14:textId="77777777" w:rsidR="00C0534D" w:rsidRPr="0073260C" w:rsidRDefault="00C0534D" w:rsidP="002C09AB">
      <w:pPr>
        <w:spacing w:after="0" w:line="240" w:lineRule="auto"/>
        <w:rPr>
          <w:rFonts w:cstheme="minorHAnsi"/>
          <w:strike/>
          <w:color w:val="00B050"/>
          <w:sz w:val="18"/>
          <w:szCs w:val="18"/>
        </w:rPr>
      </w:pPr>
    </w:p>
    <w:p w14:paraId="0B32DC52" w14:textId="77777777" w:rsidR="00C0534D" w:rsidRPr="0073260C" w:rsidRDefault="00C0534D" w:rsidP="002C09AB">
      <w:pPr>
        <w:tabs>
          <w:tab w:val="left" w:pos="851"/>
        </w:tabs>
        <w:suppressAutoHyphens/>
        <w:spacing w:after="0" w:line="240" w:lineRule="auto"/>
        <w:contextualSpacing/>
        <w:rPr>
          <w:rFonts w:cstheme="minorHAnsi"/>
          <w:strike/>
          <w:color w:val="00B050"/>
          <w:sz w:val="18"/>
          <w:szCs w:val="18"/>
          <w:u w:val="single"/>
          <w:lang w:eastAsia="sk-SK"/>
        </w:rPr>
      </w:pPr>
      <w:r w:rsidRPr="0073260C">
        <w:rPr>
          <w:rFonts w:cstheme="minorHAnsi"/>
          <w:b/>
          <w:bCs/>
          <w:strike/>
          <w:color w:val="00B050"/>
          <w:sz w:val="18"/>
          <w:szCs w:val="18"/>
          <w:u w:val="single"/>
          <w:lang w:eastAsia="sk-SK"/>
        </w:rPr>
        <w:t>Neoprávnené projekty</w:t>
      </w:r>
    </w:p>
    <w:p w14:paraId="116E45DE" w14:textId="5479BFE6" w:rsidR="00E22D79" w:rsidRPr="0073260C" w:rsidRDefault="00C0534D" w:rsidP="000E4642">
      <w:pPr>
        <w:pStyle w:val="Standard"/>
        <w:numPr>
          <w:ilvl w:val="0"/>
          <w:numId w:val="31"/>
        </w:numPr>
        <w:tabs>
          <w:tab w:val="left" w:pos="426"/>
        </w:tabs>
        <w:suppressAutoHyphens w:val="0"/>
        <w:ind w:left="426" w:hanging="426"/>
        <w:jc w:val="both"/>
        <w:rPr>
          <w:rFonts w:asciiTheme="minorHAnsi" w:hAnsiTheme="minorHAnsi" w:cstheme="minorHAnsi"/>
          <w:bCs/>
          <w:strike/>
          <w:color w:val="00B050"/>
          <w:sz w:val="18"/>
          <w:szCs w:val="18"/>
        </w:rPr>
      </w:pPr>
      <w:r w:rsidRPr="0073260C">
        <w:rPr>
          <w:rFonts w:asciiTheme="minorHAnsi" w:hAnsiTheme="minorHAnsi" w:cstheme="minorHAnsi"/>
          <w:bCs/>
          <w:strike/>
          <w:color w:val="00B050"/>
          <w:sz w:val="18"/>
          <w:szCs w:val="18"/>
        </w:rPr>
        <w:t xml:space="preserve">projekty zamerané na vypracovanie </w:t>
      </w:r>
      <w:r w:rsidRPr="0073260C">
        <w:rPr>
          <w:rFonts w:asciiTheme="minorHAnsi" w:hAnsiTheme="minorHAnsi" w:cstheme="minorHAnsi"/>
          <w:strike/>
          <w:color w:val="00B050"/>
          <w:sz w:val="18"/>
          <w:szCs w:val="18"/>
        </w:rPr>
        <w:t>Programov starostlivosti o lesy</w:t>
      </w:r>
      <w:r w:rsidRPr="0073260C" w:rsidDel="00327435">
        <w:rPr>
          <w:rFonts w:asciiTheme="minorHAnsi" w:hAnsiTheme="minorHAnsi" w:cstheme="minorHAnsi"/>
          <w:bCs/>
          <w:strike/>
          <w:color w:val="00B050"/>
          <w:sz w:val="18"/>
          <w:szCs w:val="18"/>
        </w:rPr>
        <w:t xml:space="preserve"> </w:t>
      </w:r>
      <w:r w:rsidRPr="0073260C">
        <w:rPr>
          <w:rFonts w:asciiTheme="minorHAnsi" w:hAnsiTheme="minorHAnsi" w:cstheme="minorHAnsi"/>
          <w:bCs/>
          <w:strike/>
          <w:color w:val="00B050"/>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73260C" w:rsidRPr="0073260C" w14:paraId="7A41CCDD" w14:textId="77777777" w:rsidTr="008B660B">
        <w:trPr>
          <w:trHeight w:val="284"/>
        </w:trPr>
        <w:tc>
          <w:tcPr>
            <w:tcW w:w="5000" w:type="pct"/>
            <w:shd w:val="clear" w:color="auto" w:fill="FFC000"/>
            <w:vAlign w:val="center"/>
          </w:tcPr>
          <w:p w14:paraId="1B4D299B" w14:textId="013DA41B" w:rsidR="00C55FA1" w:rsidRPr="0073260C" w:rsidRDefault="00C55FA1" w:rsidP="004800B7">
            <w:pPr>
              <w:pStyle w:val="Standard"/>
              <w:numPr>
                <w:ilvl w:val="2"/>
                <w:numId w:val="535"/>
              </w:numPr>
              <w:tabs>
                <w:tab w:val="left" w:pos="709"/>
              </w:tabs>
              <w:jc w:val="center"/>
              <w:rPr>
                <w:rFonts w:asciiTheme="minorHAnsi" w:hAnsiTheme="minorHAnsi" w:cstheme="minorHAnsi"/>
                <w:b/>
                <w:caps/>
                <w:strike/>
                <w:color w:val="00B050"/>
                <w:sz w:val="28"/>
                <w:szCs w:val="28"/>
              </w:rPr>
            </w:pPr>
            <w:r w:rsidRPr="0073260C">
              <w:rPr>
                <w:rFonts w:asciiTheme="minorHAnsi" w:hAnsiTheme="minorHAnsi" w:cstheme="minorHAnsi"/>
                <w:b/>
                <w:caps/>
                <w:strike/>
                <w:color w:val="00B050"/>
                <w:sz w:val="28"/>
                <w:szCs w:val="28"/>
              </w:rPr>
              <w:t>ŠpecificKÁ PRE PODOPATRENIE</w:t>
            </w:r>
          </w:p>
        </w:tc>
      </w:tr>
      <w:tr w:rsidR="0073260C" w:rsidRPr="0073260C" w14:paraId="5293F897" w14:textId="77777777" w:rsidTr="00F76ECB">
        <w:trPr>
          <w:trHeight w:val="284"/>
        </w:trPr>
        <w:tc>
          <w:tcPr>
            <w:tcW w:w="5000" w:type="pct"/>
            <w:shd w:val="clear" w:color="auto" w:fill="FFFFFF" w:themeFill="background1"/>
            <w:vAlign w:val="center"/>
          </w:tcPr>
          <w:p w14:paraId="57FEC4E4" w14:textId="77777777" w:rsidR="00C55FA1" w:rsidRPr="0073260C" w:rsidRDefault="00C55FA1" w:rsidP="000E4642">
            <w:pPr>
              <w:pStyle w:val="Odsekzoznamu"/>
              <w:numPr>
                <w:ilvl w:val="0"/>
                <w:numId w:val="31"/>
              </w:numPr>
              <w:tabs>
                <w:tab w:val="left" w:pos="426"/>
              </w:tabs>
              <w:suppressAutoHyphens/>
              <w:spacing w:after="0" w:line="240" w:lineRule="auto"/>
              <w:ind w:left="202" w:hanging="202"/>
              <w:jc w:val="both"/>
              <w:rPr>
                <w:rFonts w:cstheme="minorHAnsi"/>
                <w:strike/>
                <w:color w:val="00B050"/>
                <w:sz w:val="18"/>
                <w:szCs w:val="18"/>
              </w:rPr>
            </w:pP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musí byť kompletná po obsahovej stránke.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nebude schválená v prípade, že žiadateľ uviedol nepravdivé čestné vyhlásenie žiadateľa o konflikte záujmov a poskytol nesprávne či nepravdivé údaje. </w:t>
            </w:r>
          </w:p>
          <w:p w14:paraId="7BF9BC1F" w14:textId="77777777" w:rsidR="00C55FA1" w:rsidRPr="0073260C" w:rsidRDefault="00C55FA1" w:rsidP="009F1D61">
            <w:pPr>
              <w:pStyle w:val="Odsekzoznamu"/>
              <w:numPr>
                <w:ilvl w:val="0"/>
                <w:numId w:val="66"/>
              </w:numPr>
              <w:tabs>
                <w:tab w:val="left" w:pos="202"/>
              </w:tabs>
              <w:suppressAutoHyphens/>
              <w:spacing w:after="0" w:line="240" w:lineRule="auto"/>
              <w:ind w:left="202" w:hanging="202"/>
              <w:jc w:val="both"/>
              <w:rPr>
                <w:rFonts w:cstheme="minorHAnsi"/>
                <w:strike/>
                <w:color w:val="00B050"/>
                <w:sz w:val="18"/>
                <w:szCs w:val="18"/>
              </w:rPr>
            </w:pPr>
            <w:r w:rsidRPr="0073260C">
              <w:rPr>
                <w:rFonts w:cstheme="minorHAnsi"/>
                <w:strike/>
                <w:color w:val="00B050"/>
                <w:sz w:val="18"/>
                <w:szCs w:val="18"/>
              </w:rPr>
              <w:t xml:space="preserve">Suma finančných prostriedkov z verejných zdrojov, požadovaná žiadateľom vo formulári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v deň jej predloženia na MAS je konečná a nie je možné ju v rámci procesu spracovávania dodatočne zvyšovať.</w:t>
            </w:r>
          </w:p>
          <w:p w14:paraId="36B2F536" w14:textId="7545FEB7" w:rsidR="00C55FA1" w:rsidRPr="0073260C" w:rsidRDefault="00C55FA1" w:rsidP="009F1D61">
            <w:pPr>
              <w:pStyle w:val="Odsekzoznamu"/>
              <w:numPr>
                <w:ilvl w:val="0"/>
                <w:numId w:val="66"/>
              </w:numPr>
              <w:tabs>
                <w:tab w:val="left" w:pos="202"/>
              </w:tabs>
              <w:suppressAutoHyphens/>
              <w:spacing w:after="0" w:line="240" w:lineRule="auto"/>
              <w:ind w:left="202" w:hanging="202"/>
              <w:jc w:val="both"/>
              <w:rPr>
                <w:rFonts w:cstheme="minorHAnsi"/>
                <w:strike/>
                <w:color w:val="00B050"/>
                <w:sz w:val="18"/>
                <w:szCs w:val="18"/>
              </w:rPr>
            </w:pPr>
            <w:r w:rsidRPr="0073260C">
              <w:rPr>
                <w:rFonts w:cstheme="minorHAnsi"/>
                <w:strike/>
                <w:color w:val="00B050"/>
                <w:sz w:val="18"/>
                <w:szCs w:val="18"/>
              </w:rPr>
              <w:t xml:space="preserve">Neoprávnené výdavky je žiadateľ povinný z požadovanej </w:t>
            </w:r>
            <w:r w:rsidR="00E5029B" w:rsidRPr="0073260C">
              <w:rPr>
                <w:rFonts w:cstheme="minorHAnsi"/>
                <w:strike/>
                <w:color w:val="00B050"/>
                <w:sz w:val="18"/>
                <w:szCs w:val="18"/>
              </w:rPr>
              <w:t>sumy odčleniť.  Pred uzavretím z</w:t>
            </w:r>
            <w:r w:rsidRPr="0073260C">
              <w:rPr>
                <w:rFonts w:cstheme="minorHAnsi"/>
                <w:strike/>
                <w:color w:val="00B050"/>
                <w:sz w:val="18"/>
                <w:szCs w:val="18"/>
              </w:rPr>
              <w:t>mluvy o poskytnutí NFP neexistuje právny nárok na poskytnutie nenávratného finančného príspevku.</w:t>
            </w:r>
          </w:p>
          <w:p w14:paraId="20C43D9F" w14:textId="77777777" w:rsidR="00C55FA1" w:rsidRPr="0073260C" w:rsidRDefault="00C55FA1" w:rsidP="009F1D61">
            <w:pPr>
              <w:pStyle w:val="Odsekzoznamu"/>
              <w:numPr>
                <w:ilvl w:val="0"/>
                <w:numId w:val="66"/>
              </w:numPr>
              <w:tabs>
                <w:tab w:val="left" w:pos="202"/>
              </w:tabs>
              <w:suppressAutoHyphens/>
              <w:spacing w:after="0" w:line="240" w:lineRule="auto"/>
              <w:ind w:left="202" w:hanging="202"/>
              <w:jc w:val="both"/>
              <w:rPr>
                <w:rFonts w:cstheme="minorHAnsi"/>
                <w:strike/>
                <w:color w:val="00B050"/>
                <w:sz w:val="18"/>
                <w:szCs w:val="18"/>
              </w:rPr>
            </w:pPr>
            <w:r w:rsidRPr="0073260C">
              <w:rPr>
                <w:rFonts w:cstheme="minorHAnsi"/>
                <w:strike/>
                <w:color w:val="00B050"/>
                <w:sz w:val="18"/>
                <w:szCs w:val="18"/>
              </w:rPr>
              <w:t>Žiadatelia môžu realizovať projekt aj pred uzatvorením zmluvy o poskytnutí NFP, znášajú však riziko, že projekt na financovanie z PRV SR 2014 - 2022 nebude schválený.</w:t>
            </w:r>
          </w:p>
          <w:p w14:paraId="16082C30" w14:textId="08D30C4B" w:rsidR="00A62524" w:rsidRPr="0073260C" w:rsidRDefault="00A62524" w:rsidP="009F1D61">
            <w:pPr>
              <w:pStyle w:val="Odsekzoznamu"/>
              <w:numPr>
                <w:ilvl w:val="0"/>
                <w:numId w:val="66"/>
              </w:numPr>
              <w:tabs>
                <w:tab w:val="left" w:pos="202"/>
              </w:tabs>
              <w:suppressAutoHyphens/>
              <w:spacing w:after="0" w:line="240" w:lineRule="auto"/>
              <w:ind w:left="202" w:hanging="202"/>
              <w:jc w:val="both"/>
              <w:rPr>
                <w:rFonts w:cstheme="minorHAnsi"/>
                <w:strike/>
                <w:color w:val="00B050"/>
                <w:sz w:val="18"/>
                <w:szCs w:val="18"/>
              </w:rPr>
            </w:pPr>
            <w:r w:rsidRPr="0073260C">
              <w:rPr>
                <w:rFonts w:cstheme="minorHAnsi"/>
                <w:bCs/>
                <w:strike/>
                <w:color w:val="00B050"/>
                <w:sz w:val="18"/>
                <w:szCs w:val="18"/>
                <w:lang w:eastAsia="sk-SK"/>
              </w:rPr>
              <w:t>Forma zjednodušeného vykazovania výdavkov v zmysle Prílohy č. 29A k Príručke pre prijímateľa LEADER.</w:t>
            </w:r>
          </w:p>
        </w:tc>
      </w:tr>
    </w:tbl>
    <w:p w14:paraId="743F1CA1" w14:textId="14715FED" w:rsidR="00AF0F6A" w:rsidRPr="0073260C" w:rsidRDefault="00AF0F6A" w:rsidP="002C09AB">
      <w:pPr>
        <w:pStyle w:val="Standard"/>
        <w:tabs>
          <w:tab w:val="left" w:pos="709"/>
        </w:tabs>
        <w:jc w:val="both"/>
        <w:rPr>
          <w:rFonts w:asciiTheme="minorHAnsi" w:hAnsiTheme="minorHAnsi" w:cstheme="minorHAnsi"/>
          <w:b/>
          <w:strike/>
          <w:color w:val="00B050"/>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73260C" w:rsidRPr="0073260C" w14:paraId="5FDAC2F8" w14:textId="77777777" w:rsidTr="008B660B">
        <w:trPr>
          <w:trHeight w:val="284"/>
        </w:trPr>
        <w:tc>
          <w:tcPr>
            <w:tcW w:w="5000" w:type="pct"/>
            <w:gridSpan w:val="3"/>
            <w:shd w:val="clear" w:color="auto" w:fill="FFC000"/>
            <w:vAlign w:val="center"/>
          </w:tcPr>
          <w:p w14:paraId="3DFE4CF2" w14:textId="368DA905" w:rsidR="00C55FA1" w:rsidRPr="0073260C" w:rsidRDefault="00AB1357" w:rsidP="002C09AB">
            <w:pPr>
              <w:spacing w:after="0" w:line="240" w:lineRule="auto"/>
              <w:jc w:val="center"/>
              <w:rPr>
                <w:rFonts w:cstheme="minorHAnsi"/>
                <w:b/>
                <w:strike/>
                <w:color w:val="00B050"/>
                <w:sz w:val="28"/>
                <w:szCs w:val="28"/>
              </w:rPr>
            </w:pPr>
            <w:r w:rsidRPr="0073260C">
              <w:rPr>
                <w:rFonts w:cstheme="minorHAnsi"/>
                <w:b/>
                <w:strike/>
                <w:color w:val="00B050"/>
                <w:sz w:val="28"/>
                <w:szCs w:val="28"/>
              </w:rPr>
              <w:t>3.1.2</w:t>
            </w:r>
            <w:r w:rsidR="00C55FA1" w:rsidRPr="0073260C">
              <w:rPr>
                <w:rFonts w:cstheme="minorHAnsi"/>
                <w:b/>
                <w:strike/>
                <w:color w:val="00B050"/>
                <w:sz w:val="28"/>
                <w:szCs w:val="28"/>
              </w:rPr>
              <w:t xml:space="preserve"> </w:t>
            </w:r>
            <w:r w:rsidR="00C55FA1" w:rsidRPr="0073260C">
              <w:rPr>
                <w:rFonts w:cstheme="minorHAnsi"/>
                <w:b/>
                <w:caps/>
                <w:strike/>
                <w:color w:val="00B050"/>
                <w:sz w:val="28"/>
                <w:szCs w:val="28"/>
              </w:rPr>
              <w:t>Špecifické podmienky poskytnutia príspevku</w:t>
            </w:r>
          </w:p>
        </w:tc>
      </w:tr>
      <w:tr w:rsidR="0073260C" w:rsidRPr="0073260C" w14:paraId="481990D8" w14:textId="77777777" w:rsidTr="008B660B">
        <w:trPr>
          <w:trHeight w:val="284"/>
        </w:trPr>
        <w:tc>
          <w:tcPr>
            <w:tcW w:w="5000" w:type="pct"/>
            <w:gridSpan w:val="3"/>
            <w:shd w:val="clear" w:color="auto" w:fill="FFE599" w:themeFill="accent4" w:themeFillTint="66"/>
            <w:vAlign w:val="center"/>
          </w:tcPr>
          <w:p w14:paraId="704FFFE9" w14:textId="77777777" w:rsidR="00C0534D" w:rsidRPr="0073260C" w:rsidRDefault="00C0534D" w:rsidP="00C55FA1">
            <w:pPr>
              <w:spacing w:after="0" w:line="240" w:lineRule="auto"/>
              <w:rPr>
                <w:rFonts w:cstheme="minorHAnsi"/>
                <w:b/>
                <w:strike/>
                <w:color w:val="00B050"/>
                <w:sz w:val="22"/>
                <w:szCs w:val="22"/>
              </w:rPr>
            </w:pPr>
            <w:r w:rsidRPr="0073260C">
              <w:rPr>
                <w:rFonts w:cstheme="minorHAnsi"/>
                <w:b/>
                <w:strike/>
                <w:color w:val="00B050"/>
                <w:sz w:val="22"/>
                <w:szCs w:val="22"/>
              </w:rPr>
              <w:t>1. OPRÁVNENOSŤ ŽIADATEĽA</w:t>
            </w:r>
          </w:p>
        </w:tc>
      </w:tr>
      <w:tr w:rsidR="0073260C" w:rsidRPr="0073260C" w14:paraId="55074346" w14:textId="77777777" w:rsidTr="008B660B">
        <w:trPr>
          <w:trHeight w:val="284"/>
        </w:trPr>
        <w:tc>
          <w:tcPr>
            <w:tcW w:w="200" w:type="pct"/>
            <w:shd w:val="clear" w:color="auto" w:fill="FFF2CC" w:themeFill="accent4" w:themeFillTint="33"/>
            <w:vAlign w:val="center"/>
          </w:tcPr>
          <w:p w14:paraId="15F67A59" w14:textId="5E050430" w:rsidR="006F4C32" w:rsidRPr="0073260C" w:rsidRDefault="006F4C32"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gridSpan w:val="2"/>
            <w:shd w:val="clear" w:color="auto" w:fill="FFF2CC" w:themeFill="accent4" w:themeFillTint="33"/>
            <w:vAlign w:val="center"/>
          </w:tcPr>
          <w:p w14:paraId="11ADD669" w14:textId="0237D1E6" w:rsidR="006F4C32" w:rsidRPr="0073260C" w:rsidRDefault="00CB1FF2" w:rsidP="002C09AB">
            <w:pPr>
              <w:spacing w:after="0" w:line="240" w:lineRule="auto"/>
              <w:jc w:val="center"/>
              <w:rPr>
                <w:rFonts w:cstheme="minorHAnsi"/>
                <w:b/>
                <w:strike/>
                <w:color w:val="00B050"/>
                <w:sz w:val="18"/>
                <w:szCs w:val="18"/>
              </w:rPr>
            </w:pPr>
            <w:r w:rsidRPr="0073260C">
              <w:rPr>
                <w:rFonts w:cstheme="minorHAnsi"/>
                <w:b/>
                <w:strike/>
                <w:color w:val="00B050"/>
                <w:sz w:val="18"/>
                <w:szCs w:val="18"/>
              </w:rPr>
              <w:t xml:space="preserve">Podmienka poskytnutia príspevku (PPP) a jej popis  </w:t>
            </w:r>
          </w:p>
        </w:tc>
      </w:tr>
      <w:tr w:rsidR="0073260C" w:rsidRPr="0073260C" w14:paraId="56FCCCAD" w14:textId="77777777" w:rsidTr="008B660B">
        <w:trPr>
          <w:trHeight w:val="284"/>
        </w:trPr>
        <w:tc>
          <w:tcPr>
            <w:tcW w:w="200" w:type="pct"/>
            <w:shd w:val="clear" w:color="auto" w:fill="FFFFFF" w:themeFill="background1"/>
            <w:vAlign w:val="center"/>
          </w:tcPr>
          <w:p w14:paraId="3CDF11FA" w14:textId="723D6242" w:rsidR="004A3375" w:rsidRPr="0073260C" w:rsidRDefault="004A3375"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1.1</w:t>
            </w:r>
          </w:p>
        </w:tc>
        <w:tc>
          <w:tcPr>
            <w:tcW w:w="4800" w:type="pct"/>
            <w:gridSpan w:val="2"/>
            <w:shd w:val="clear" w:color="auto" w:fill="FFFFFF" w:themeFill="background1"/>
            <w:vAlign w:val="center"/>
          </w:tcPr>
          <w:p w14:paraId="5834EEC3" w14:textId="77777777" w:rsidR="004A3375" w:rsidRPr="0073260C" w:rsidRDefault="004A3375" w:rsidP="002C09AB">
            <w:pPr>
              <w:spacing w:after="0" w:line="240" w:lineRule="auto"/>
              <w:rPr>
                <w:rFonts w:cstheme="minorHAnsi"/>
                <w:b/>
                <w:strike/>
                <w:color w:val="00B050"/>
                <w:sz w:val="18"/>
                <w:szCs w:val="18"/>
              </w:rPr>
            </w:pPr>
            <w:r w:rsidRPr="0073260C">
              <w:rPr>
                <w:rFonts w:cstheme="minorHAnsi"/>
                <w:b/>
                <w:strike/>
                <w:color w:val="00B050"/>
                <w:sz w:val="18"/>
                <w:szCs w:val="18"/>
              </w:rPr>
              <w:t>Oprávnenosť žiadateľa (všeobecné podmienky)</w:t>
            </w:r>
          </w:p>
          <w:p w14:paraId="01B89592" w14:textId="3B9EA39E" w:rsidR="004A3375" w:rsidRPr="0073260C" w:rsidRDefault="004A3375"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Oprávneným žiadateľom je oprávnený žiadateľ v zmysle stratégie CLLD uvedený vo výzve </w:t>
            </w:r>
            <w:r w:rsidR="00CB1FF2" w:rsidRPr="0073260C">
              <w:rPr>
                <w:rFonts w:cstheme="minorHAnsi"/>
                <w:bCs/>
                <w:strike/>
                <w:color w:val="00B050"/>
                <w:sz w:val="16"/>
                <w:szCs w:val="16"/>
              </w:rPr>
              <w:t xml:space="preserve"> na predkladanie </w:t>
            </w:r>
            <w:proofErr w:type="spellStart"/>
            <w:r w:rsidR="00CB1FF2" w:rsidRPr="0073260C">
              <w:rPr>
                <w:rFonts w:cstheme="minorHAnsi"/>
                <w:bCs/>
                <w:strike/>
                <w:color w:val="00B050"/>
                <w:sz w:val="16"/>
                <w:szCs w:val="16"/>
              </w:rPr>
              <w:t>ŽoNFP</w:t>
            </w:r>
            <w:proofErr w:type="spellEnd"/>
            <w:r w:rsidR="00CB1FF2" w:rsidRPr="0073260C">
              <w:rPr>
                <w:rFonts w:cstheme="minorHAnsi"/>
                <w:bCs/>
                <w:strike/>
                <w:color w:val="00B050"/>
                <w:sz w:val="16"/>
                <w:szCs w:val="16"/>
              </w:rPr>
              <w:t xml:space="preserve"> </w:t>
            </w:r>
            <w:r w:rsidRPr="0073260C">
              <w:rPr>
                <w:rFonts w:cstheme="minorHAnsi"/>
                <w:bCs/>
                <w:strike/>
                <w:color w:val="00B050"/>
                <w:sz w:val="16"/>
                <w:szCs w:val="16"/>
              </w:rPr>
              <w:t xml:space="preserve">ako oprávnený žiadateľ MAS, ktorý musí spĺňať aj nasledovné podmienky: </w:t>
            </w:r>
          </w:p>
          <w:p w14:paraId="214EB6A4" w14:textId="77777777" w:rsidR="004A3375" w:rsidRPr="0073260C" w:rsidRDefault="004A3375" w:rsidP="002C09AB">
            <w:pPr>
              <w:spacing w:after="0" w:line="240" w:lineRule="auto"/>
              <w:jc w:val="both"/>
              <w:rPr>
                <w:rFonts w:cstheme="minorHAnsi"/>
                <w:strike/>
                <w:color w:val="00B050"/>
                <w:sz w:val="16"/>
                <w:szCs w:val="16"/>
              </w:rPr>
            </w:pPr>
            <w:r w:rsidRPr="0073260C">
              <w:rPr>
                <w:rFonts w:cstheme="minorHAnsi"/>
                <w:strike/>
                <w:color w:val="00B050"/>
                <w:sz w:val="16"/>
                <w:szCs w:val="16"/>
              </w:rPr>
              <w:t xml:space="preserve">Príjemcom pomoci je podnik v zmysle čl. 107 ods. 1 ZFEÚ,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každý subjekt, ktorý vykonáva hospodársku činnosť bez ohľadu na jeho právny status a spôsob financovania (ďalej len "príjemca pomoci").</w:t>
            </w:r>
          </w:p>
          <w:p w14:paraId="63C178B0" w14:textId="77777777" w:rsidR="004A3375" w:rsidRPr="0073260C" w:rsidRDefault="004A3375" w:rsidP="002C09AB">
            <w:pPr>
              <w:spacing w:after="0" w:line="240" w:lineRule="auto"/>
              <w:jc w:val="both"/>
              <w:rPr>
                <w:rFonts w:cstheme="minorHAnsi"/>
                <w:strike/>
                <w:color w:val="00B050"/>
                <w:sz w:val="16"/>
                <w:szCs w:val="16"/>
              </w:rPr>
            </w:pPr>
          </w:p>
          <w:p w14:paraId="103FD0E1" w14:textId="77777777" w:rsidR="004A3375" w:rsidRPr="0073260C" w:rsidRDefault="004A3375" w:rsidP="002C09AB">
            <w:pPr>
              <w:spacing w:after="0" w:line="240" w:lineRule="auto"/>
              <w:jc w:val="both"/>
              <w:rPr>
                <w:rFonts w:cstheme="minorHAnsi"/>
                <w:strike/>
                <w:color w:val="00B050"/>
                <w:sz w:val="16"/>
                <w:szCs w:val="16"/>
              </w:rPr>
            </w:pPr>
            <w:r w:rsidRPr="0073260C">
              <w:rPr>
                <w:rFonts w:cstheme="minorHAnsi"/>
                <w:strike/>
                <w:color w:val="00B050"/>
                <w:sz w:val="16"/>
                <w:szCs w:val="16"/>
              </w:rPr>
              <w:t xml:space="preserve">Príjemcom pomoci je jediný podnik. </w:t>
            </w:r>
          </w:p>
          <w:p w14:paraId="7B3D1283" w14:textId="77777777" w:rsidR="004A3375" w:rsidRPr="0073260C" w:rsidRDefault="004A3375" w:rsidP="002C09AB">
            <w:pPr>
              <w:spacing w:after="0" w:line="240" w:lineRule="auto"/>
              <w:jc w:val="both"/>
              <w:rPr>
                <w:rFonts w:cstheme="minorHAnsi"/>
                <w:strike/>
                <w:color w:val="00B050"/>
                <w:sz w:val="16"/>
                <w:szCs w:val="16"/>
              </w:rPr>
            </w:pPr>
            <w:r w:rsidRPr="0073260C">
              <w:rPr>
                <w:rFonts w:cstheme="minorHAnsi"/>
                <w:strike/>
                <w:color w:val="00B050"/>
                <w:sz w:val="16"/>
                <w:szCs w:val="16"/>
              </w:rPr>
              <w:t xml:space="preserve">Jediný podnik v zmysle čl. 2 ods. 2 nariadenia (EÚ) č. 1407/2013 zahŕňa všetky podniky, medzi ktorými je aspoň jeden z týchto vzťahov: </w:t>
            </w:r>
          </w:p>
          <w:p w14:paraId="70FC366E" w14:textId="77777777" w:rsidR="004A3375" w:rsidRPr="0073260C" w:rsidRDefault="004A3375" w:rsidP="004800B7">
            <w:pPr>
              <w:pStyle w:val="Odsekzoznamu"/>
              <w:numPr>
                <w:ilvl w:val="3"/>
                <w:numId w:val="499"/>
              </w:numPr>
              <w:spacing w:after="0" w:line="240" w:lineRule="auto"/>
              <w:ind w:left="358" w:hanging="284"/>
              <w:jc w:val="both"/>
              <w:rPr>
                <w:rFonts w:cstheme="minorHAnsi"/>
                <w:strike/>
                <w:color w:val="00B050"/>
                <w:sz w:val="16"/>
                <w:szCs w:val="16"/>
              </w:rPr>
            </w:pPr>
            <w:r w:rsidRPr="0073260C">
              <w:rPr>
                <w:rFonts w:cstheme="minorHAnsi"/>
                <w:strike/>
                <w:color w:val="00B050"/>
                <w:sz w:val="16"/>
                <w:szCs w:val="16"/>
              </w:rPr>
              <w:t xml:space="preserve">jeden podnik má väčšinu hlasovacích práv akcionárov alebo spoločníkov v inom podniku; </w:t>
            </w:r>
          </w:p>
          <w:p w14:paraId="16C10A22" w14:textId="77777777" w:rsidR="004A3375" w:rsidRPr="0073260C" w:rsidRDefault="004A3375" w:rsidP="004800B7">
            <w:pPr>
              <w:pStyle w:val="Odsekzoznamu"/>
              <w:numPr>
                <w:ilvl w:val="3"/>
                <w:numId w:val="499"/>
              </w:numPr>
              <w:spacing w:after="0" w:line="240" w:lineRule="auto"/>
              <w:ind w:left="358" w:hanging="284"/>
              <w:jc w:val="both"/>
              <w:rPr>
                <w:rFonts w:cstheme="minorHAnsi"/>
                <w:strike/>
                <w:color w:val="00B050"/>
                <w:sz w:val="16"/>
                <w:szCs w:val="16"/>
              </w:rPr>
            </w:pPr>
            <w:r w:rsidRPr="0073260C">
              <w:rPr>
                <w:rFonts w:cstheme="minorHAnsi"/>
                <w:strike/>
                <w:color w:val="00B050"/>
                <w:sz w:val="16"/>
                <w:szCs w:val="16"/>
              </w:rPr>
              <w:t xml:space="preserve">jeden podnik má právo vymenovať alebo odvolať väčšinu členov správneho, riadiaceho alebo dozorného orgánu iného podniku; </w:t>
            </w:r>
          </w:p>
          <w:p w14:paraId="06AE6AAF" w14:textId="77777777" w:rsidR="004A3375" w:rsidRPr="0073260C" w:rsidRDefault="004A3375" w:rsidP="004800B7">
            <w:pPr>
              <w:pStyle w:val="Odsekzoznamu"/>
              <w:numPr>
                <w:ilvl w:val="3"/>
                <w:numId w:val="499"/>
              </w:numPr>
              <w:spacing w:after="0" w:line="240" w:lineRule="auto"/>
              <w:ind w:left="358" w:hanging="284"/>
              <w:jc w:val="both"/>
              <w:rPr>
                <w:rFonts w:cstheme="minorHAnsi"/>
                <w:strike/>
                <w:color w:val="00B050"/>
                <w:sz w:val="16"/>
                <w:szCs w:val="16"/>
              </w:rPr>
            </w:pPr>
            <w:r w:rsidRPr="0073260C">
              <w:rPr>
                <w:rFonts w:cstheme="minorHAnsi"/>
                <w:strike/>
                <w:color w:val="00B05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C3F751E" w14:textId="77777777" w:rsidR="004A3375" w:rsidRPr="0073260C" w:rsidRDefault="004A3375" w:rsidP="004800B7">
            <w:pPr>
              <w:pStyle w:val="Odsekzoznamu"/>
              <w:numPr>
                <w:ilvl w:val="3"/>
                <w:numId w:val="499"/>
              </w:numPr>
              <w:spacing w:after="0" w:line="240" w:lineRule="auto"/>
              <w:ind w:left="358" w:hanging="284"/>
              <w:jc w:val="both"/>
              <w:rPr>
                <w:rFonts w:cstheme="minorHAnsi"/>
                <w:strike/>
                <w:color w:val="00B050"/>
                <w:sz w:val="16"/>
                <w:szCs w:val="16"/>
              </w:rPr>
            </w:pPr>
            <w:r w:rsidRPr="0073260C">
              <w:rPr>
                <w:rFonts w:cstheme="minorHAnsi"/>
                <w:strike/>
                <w:color w:val="00B05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97CECEB" w14:textId="77777777" w:rsidR="004A3375" w:rsidRPr="0073260C" w:rsidRDefault="004A3375" w:rsidP="002C09AB">
            <w:pPr>
              <w:spacing w:after="0" w:line="240" w:lineRule="auto"/>
              <w:jc w:val="both"/>
              <w:rPr>
                <w:rFonts w:cstheme="minorHAnsi"/>
                <w:strike/>
                <w:color w:val="00B050"/>
                <w:sz w:val="16"/>
                <w:szCs w:val="16"/>
              </w:rPr>
            </w:pPr>
          </w:p>
          <w:p w14:paraId="2899D84D" w14:textId="77777777" w:rsidR="004A3375" w:rsidRPr="0073260C" w:rsidRDefault="004A3375" w:rsidP="002C09AB">
            <w:pPr>
              <w:spacing w:after="0" w:line="240" w:lineRule="auto"/>
              <w:jc w:val="both"/>
              <w:rPr>
                <w:rFonts w:cstheme="minorHAnsi"/>
                <w:strike/>
                <w:color w:val="00B050"/>
                <w:sz w:val="16"/>
                <w:szCs w:val="16"/>
              </w:rPr>
            </w:pPr>
            <w:r w:rsidRPr="0073260C">
              <w:rPr>
                <w:rFonts w:cstheme="minorHAnsi"/>
                <w:strike/>
                <w:color w:val="00B050"/>
                <w:sz w:val="16"/>
                <w:szCs w:val="16"/>
              </w:rPr>
              <w:lastRenderedPageBreak/>
              <w:t>Podniky, ktoré majú akýkoľvek vzťah uvedený v písm. a) až d) prostredníctvom jedného alebo viacerých iných podnikov, sa takisto považujú za jediný podnik.</w:t>
            </w:r>
          </w:p>
          <w:p w14:paraId="310BCF26" w14:textId="77777777" w:rsidR="004A3375" w:rsidRPr="0073260C" w:rsidRDefault="004A3375" w:rsidP="002C09AB">
            <w:pPr>
              <w:spacing w:after="0" w:line="240" w:lineRule="auto"/>
              <w:jc w:val="both"/>
              <w:rPr>
                <w:rFonts w:cstheme="minorHAnsi"/>
                <w:strike/>
                <w:color w:val="00B050"/>
                <w:sz w:val="16"/>
                <w:szCs w:val="16"/>
              </w:rPr>
            </w:pPr>
            <w:r w:rsidRPr="0073260C">
              <w:rPr>
                <w:rFonts w:cstheme="minorHAnsi"/>
                <w:strike/>
                <w:color w:val="00B050"/>
                <w:sz w:val="16"/>
                <w:szCs w:val="16"/>
              </w:rPr>
              <w:t>Oprávneným žiadateľom sú:</w:t>
            </w:r>
          </w:p>
          <w:p w14:paraId="2D16C218" w14:textId="77777777" w:rsidR="004A3375" w:rsidRPr="0073260C" w:rsidRDefault="004A3375" w:rsidP="002C09AB">
            <w:pPr>
              <w:spacing w:after="0" w:line="240" w:lineRule="auto"/>
              <w:jc w:val="both"/>
              <w:rPr>
                <w:rFonts w:cstheme="minorHAnsi"/>
                <w:strike/>
                <w:color w:val="00B050"/>
                <w:sz w:val="16"/>
                <w:szCs w:val="16"/>
              </w:rPr>
            </w:pPr>
            <w:r w:rsidRPr="0073260C">
              <w:rPr>
                <w:rFonts w:cstheme="minorHAnsi"/>
                <w:strike/>
                <w:color w:val="00B050"/>
                <w:sz w:val="16"/>
                <w:szCs w:val="16"/>
              </w:rPr>
              <w:t>Podniky</w:t>
            </w:r>
            <w:r w:rsidRPr="0073260C">
              <w:rPr>
                <w:rStyle w:val="Odkaznapoznmkupodiarou"/>
                <w:rFonts w:cstheme="minorHAnsi"/>
                <w:strike/>
                <w:color w:val="00B050"/>
                <w:sz w:val="16"/>
                <w:szCs w:val="16"/>
              </w:rPr>
              <w:footnoteReference w:id="88"/>
            </w:r>
            <w:r w:rsidRPr="0073260C" w:rsidDel="00631F0D">
              <w:rPr>
                <w:rFonts w:cstheme="minorHAnsi"/>
                <w:strike/>
                <w:color w:val="00B050"/>
                <w:sz w:val="16"/>
                <w:szCs w:val="16"/>
              </w:rPr>
              <w:t xml:space="preserve"> </w:t>
            </w:r>
            <w:r w:rsidRPr="0073260C">
              <w:rPr>
                <w:rFonts w:cstheme="minorHAnsi"/>
                <w:strike/>
                <w:color w:val="00B050"/>
                <w:sz w:val="16"/>
                <w:szCs w:val="16"/>
              </w:rPr>
              <w:t>obhospodarujúce lesy vo vlastníctve:</w:t>
            </w:r>
          </w:p>
          <w:p w14:paraId="5D20CBAA" w14:textId="77777777" w:rsidR="004A3375" w:rsidRPr="0073260C" w:rsidRDefault="004A3375" w:rsidP="009F1D61">
            <w:pPr>
              <w:pStyle w:val="Odsekzoznamu"/>
              <w:numPr>
                <w:ilvl w:val="0"/>
                <w:numId w:val="85"/>
              </w:numPr>
              <w:spacing w:after="0" w:line="240" w:lineRule="auto"/>
              <w:ind w:left="219" w:hanging="219"/>
              <w:jc w:val="both"/>
              <w:rPr>
                <w:rFonts w:cstheme="minorHAnsi"/>
                <w:strike/>
                <w:color w:val="00B050"/>
                <w:sz w:val="16"/>
                <w:szCs w:val="16"/>
              </w:rPr>
            </w:pPr>
            <w:r w:rsidRPr="0073260C">
              <w:rPr>
                <w:rFonts w:cstheme="minorHAnsi"/>
                <w:strike/>
                <w:color w:val="00B050"/>
                <w:sz w:val="16"/>
                <w:szCs w:val="16"/>
              </w:rPr>
              <w:t>súkromných vlastníkov a ich združení;</w:t>
            </w:r>
          </w:p>
          <w:p w14:paraId="4E321465" w14:textId="77777777" w:rsidR="004A3375" w:rsidRPr="0073260C" w:rsidRDefault="004A3375" w:rsidP="009F1D61">
            <w:pPr>
              <w:pStyle w:val="Odsekzoznamu"/>
              <w:numPr>
                <w:ilvl w:val="0"/>
                <w:numId w:val="85"/>
              </w:numPr>
              <w:spacing w:after="0" w:line="240" w:lineRule="auto"/>
              <w:ind w:left="219" w:hanging="219"/>
              <w:jc w:val="both"/>
              <w:rPr>
                <w:rFonts w:cstheme="minorHAnsi"/>
                <w:strike/>
                <w:color w:val="00B050"/>
                <w:sz w:val="16"/>
                <w:szCs w:val="16"/>
              </w:rPr>
            </w:pPr>
            <w:r w:rsidRPr="0073260C">
              <w:rPr>
                <w:rFonts w:cstheme="minorHAnsi"/>
                <w:strike/>
                <w:color w:val="00B050"/>
                <w:sz w:val="16"/>
                <w:szCs w:val="16"/>
              </w:rPr>
              <w:t>obcí a ich združení;</w:t>
            </w:r>
          </w:p>
          <w:p w14:paraId="72454626" w14:textId="77777777" w:rsidR="004A3375" w:rsidRPr="0073260C" w:rsidRDefault="004A3375" w:rsidP="009F1D61">
            <w:pPr>
              <w:pStyle w:val="Odsekzoznamu"/>
              <w:numPr>
                <w:ilvl w:val="0"/>
                <w:numId w:val="94"/>
              </w:numPr>
              <w:autoSpaceDE w:val="0"/>
              <w:autoSpaceDN w:val="0"/>
              <w:adjustRightInd w:val="0"/>
              <w:spacing w:after="0" w:line="240" w:lineRule="auto"/>
              <w:ind w:left="219" w:hanging="219"/>
              <w:jc w:val="both"/>
              <w:rPr>
                <w:rFonts w:cstheme="minorHAnsi"/>
                <w:strike/>
                <w:color w:val="00B050"/>
                <w:sz w:val="16"/>
                <w:szCs w:val="16"/>
              </w:rPr>
            </w:pPr>
            <w:r w:rsidRPr="0073260C">
              <w:rPr>
                <w:rFonts w:cstheme="minorHAnsi"/>
                <w:strike/>
                <w:color w:val="00B050"/>
                <w:sz w:val="16"/>
                <w:szCs w:val="16"/>
              </w:rPr>
              <w:t xml:space="preserve">cirkvi, ktorej majetok možno podľa vnútroštátneho právneho poriadku považovať za súkromný, pokiaľ ide o jeho správu a nakladanie s ním </w:t>
            </w:r>
            <w:r w:rsidRPr="0073260C">
              <w:rPr>
                <w:rFonts w:cstheme="minorHAnsi"/>
                <w:bCs/>
                <w:strike/>
                <w:color w:val="00B050"/>
                <w:sz w:val="16"/>
                <w:szCs w:val="16"/>
                <w:lang w:eastAsia="sk-SK"/>
              </w:rPr>
              <w:t xml:space="preserve">(cirkevné organizácie, </w:t>
            </w:r>
            <w:r w:rsidRPr="0073260C">
              <w:rPr>
                <w:rFonts w:cstheme="minorHAnsi"/>
                <w:strike/>
                <w:color w:val="00B050"/>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73260C">
              <w:rPr>
                <w:rFonts w:cstheme="minorHAnsi"/>
                <w:bCs/>
                <w:strike/>
                <w:color w:val="00B050"/>
                <w:sz w:val="16"/>
                <w:szCs w:val="16"/>
                <w:lang w:eastAsia="sk-SK"/>
              </w:rPr>
              <w:t>;</w:t>
            </w:r>
          </w:p>
          <w:p w14:paraId="66A10960" w14:textId="77777777" w:rsidR="004A3375" w:rsidRPr="0073260C" w:rsidRDefault="004A3375" w:rsidP="009F1D61">
            <w:pPr>
              <w:pStyle w:val="Odsekzoznamu"/>
              <w:numPr>
                <w:ilvl w:val="0"/>
                <w:numId w:val="85"/>
              </w:numPr>
              <w:spacing w:after="0" w:line="240" w:lineRule="auto"/>
              <w:ind w:left="219" w:hanging="219"/>
              <w:jc w:val="both"/>
              <w:rPr>
                <w:rFonts w:cstheme="minorHAnsi"/>
                <w:strike/>
                <w:color w:val="00B050"/>
                <w:sz w:val="16"/>
                <w:szCs w:val="16"/>
              </w:rPr>
            </w:pPr>
            <w:r w:rsidRPr="0073260C">
              <w:rPr>
                <w:rFonts w:cstheme="minorHAnsi"/>
                <w:strike/>
                <w:color w:val="00B050"/>
                <w:sz w:val="16"/>
                <w:szCs w:val="16"/>
              </w:rPr>
              <w:t>štátu;</w:t>
            </w:r>
          </w:p>
          <w:p w14:paraId="4AF1A588" w14:textId="77777777" w:rsidR="004A3375" w:rsidRPr="0073260C" w:rsidRDefault="004A3375" w:rsidP="009F1D61">
            <w:pPr>
              <w:pStyle w:val="Odsekzoznamu"/>
              <w:numPr>
                <w:ilvl w:val="0"/>
                <w:numId w:val="85"/>
              </w:numPr>
              <w:spacing w:after="0" w:line="240" w:lineRule="auto"/>
              <w:ind w:left="219" w:hanging="219"/>
              <w:rPr>
                <w:rFonts w:cstheme="minorHAnsi"/>
                <w:strike/>
                <w:color w:val="00B050"/>
                <w:sz w:val="16"/>
                <w:szCs w:val="16"/>
              </w:rPr>
            </w:pPr>
            <w:r w:rsidRPr="0073260C">
              <w:rPr>
                <w:rFonts w:cstheme="minorHAnsi"/>
                <w:strike/>
                <w:color w:val="00B050"/>
                <w:sz w:val="16"/>
                <w:szCs w:val="16"/>
              </w:rPr>
              <w:t>iné subjekty súkromného práva a ich združenia;</w:t>
            </w:r>
          </w:p>
          <w:p w14:paraId="33681D56" w14:textId="77777777" w:rsidR="004A3375" w:rsidRPr="0073260C" w:rsidRDefault="004A3375" w:rsidP="009F1D61">
            <w:pPr>
              <w:pStyle w:val="Odsekzoznamu"/>
              <w:numPr>
                <w:ilvl w:val="0"/>
                <w:numId w:val="85"/>
              </w:numPr>
              <w:spacing w:after="0" w:line="240" w:lineRule="auto"/>
              <w:ind w:left="219" w:hanging="219"/>
              <w:rPr>
                <w:rFonts w:cstheme="minorHAnsi"/>
                <w:strike/>
                <w:color w:val="00B050"/>
                <w:sz w:val="16"/>
                <w:szCs w:val="16"/>
              </w:rPr>
            </w:pPr>
            <w:r w:rsidRPr="0073260C">
              <w:rPr>
                <w:rFonts w:cstheme="minorHAnsi"/>
                <w:strike/>
                <w:color w:val="00B050"/>
                <w:sz w:val="16"/>
                <w:szCs w:val="16"/>
              </w:rPr>
              <w:t>iné verejné subjekty a ich združení.</w:t>
            </w:r>
          </w:p>
          <w:p w14:paraId="02AA8231" w14:textId="4BC68A89" w:rsidR="00403F12" w:rsidRPr="0073260C" w:rsidRDefault="004A3375" w:rsidP="002C09AB">
            <w:pPr>
              <w:spacing w:after="0" w:line="240" w:lineRule="auto"/>
              <w:rPr>
                <w:rFonts w:cstheme="minorHAnsi"/>
                <w:strike/>
                <w:color w:val="00B050"/>
                <w:sz w:val="16"/>
                <w:szCs w:val="16"/>
              </w:rPr>
            </w:pPr>
            <w:r w:rsidRPr="0073260C">
              <w:rPr>
                <w:rFonts w:cstheme="minorHAnsi"/>
                <w:strike/>
                <w:color w:val="00B050"/>
                <w:sz w:val="16"/>
                <w:szCs w:val="16"/>
              </w:rPr>
              <w:t xml:space="preserve">V tomto prípade môžu byť príjemcami </w:t>
            </w:r>
            <w:proofErr w:type="spellStart"/>
            <w:r w:rsidRPr="0073260C">
              <w:rPr>
                <w:rFonts w:cstheme="minorHAnsi"/>
                <w:strike/>
                <w:color w:val="00B050"/>
                <w:sz w:val="16"/>
                <w:szCs w:val="16"/>
              </w:rPr>
              <w:t>mikro</w:t>
            </w:r>
            <w:proofErr w:type="spellEnd"/>
            <w:r w:rsidRPr="0073260C">
              <w:rPr>
                <w:rFonts w:cstheme="minorHAnsi"/>
                <w:strike/>
                <w:color w:val="00B050"/>
                <w:sz w:val="16"/>
                <w:szCs w:val="16"/>
              </w:rPr>
              <w:t>, malé a stredné</w:t>
            </w:r>
            <w:r w:rsidRPr="0073260C">
              <w:rPr>
                <w:rStyle w:val="Odkaznapoznmkupodiarou"/>
                <w:rFonts w:cstheme="minorHAnsi"/>
                <w:strike/>
                <w:color w:val="00B050"/>
                <w:sz w:val="16"/>
                <w:szCs w:val="16"/>
              </w:rPr>
              <w:footnoteReference w:id="89"/>
            </w:r>
            <w:r w:rsidRPr="0073260C">
              <w:rPr>
                <w:rFonts w:cstheme="minorHAnsi"/>
                <w:strike/>
                <w:color w:val="00B050"/>
                <w:sz w:val="16"/>
                <w:szCs w:val="16"/>
              </w:rPr>
              <w:t xml:space="preserve"> a veľké podniky.</w:t>
            </w:r>
          </w:p>
          <w:p w14:paraId="7171ABB4" w14:textId="77777777" w:rsidR="00403F12" w:rsidRPr="0073260C" w:rsidRDefault="00403F12" w:rsidP="002C09AB">
            <w:pPr>
              <w:spacing w:after="0" w:line="240" w:lineRule="auto"/>
              <w:rPr>
                <w:rFonts w:cstheme="minorHAnsi"/>
                <w:b/>
                <w:strike/>
                <w:color w:val="00B050"/>
                <w:sz w:val="16"/>
                <w:szCs w:val="16"/>
                <w:lang w:eastAsia="sk-SK"/>
              </w:rPr>
            </w:pPr>
            <w:r w:rsidRPr="0073260C">
              <w:rPr>
                <w:rFonts w:cstheme="minorHAnsi"/>
                <w:b/>
                <w:strike/>
                <w:color w:val="00B050"/>
                <w:sz w:val="16"/>
                <w:szCs w:val="16"/>
                <w:lang w:eastAsia="sk-SK"/>
              </w:rPr>
              <w:t>Prijímatelia pomoci sú oprávnení:</w:t>
            </w:r>
          </w:p>
          <w:p w14:paraId="30D508A2" w14:textId="77777777" w:rsidR="00403F12" w:rsidRPr="0073260C" w:rsidRDefault="00403F12" w:rsidP="004800B7">
            <w:pPr>
              <w:pStyle w:val="Odsekzoznamu"/>
              <w:numPr>
                <w:ilvl w:val="0"/>
                <w:numId w:val="510"/>
              </w:numPr>
              <w:suppressAutoHyphens/>
              <w:spacing w:after="0" w:line="240" w:lineRule="auto"/>
              <w:ind w:left="357" w:hanging="284"/>
              <w:contextualSpacing w:val="0"/>
              <w:jc w:val="both"/>
              <w:rPr>
                <w:rFonts w:cstheme="minorHAnsi"/>
                <w:strike/>
                <w:color w:val="00B050"/>
                <w:sz w:val="16"/>
                <w:szCs w:val="16"/>
                <w:lang w:eastAsia="sk-SK"/>
              </w:rPr>
            </w:pPr>
            <w:r w:rsidRPr="0073260C">
              <w:rPr>
                <w:rFonts w:cstheme="minorHAnsi"/>
                <w:strike/>
                <w:color w:val="00B050"/>
                <w:sz w:val="16"/>
                <w:szCs w:val="16"/>
                <w:lang w:eastAsia="sk-SK"/>
              </w:rPr>
              <w:t xml:space="preserve">pokiaľ podiel ročných výnosov z lesníckej výroby alebo poskytovaných lesníckych služieb za rok predchádzajúci roku podania </w:t>
            </w:r>
            <w:proofErr w:type="spellStart"/>
            <w:r w:rsidRPr="0073260C">
              <w:rPr>
                <w:rFonts w:cstheme="minorHAnsi"/>
                <w:strike/>
                <w:color w:val="00B050"/>
                <w:sz w:val="16"/>
                <w:szCs w:val="16"/>
                <w:lang w:eastAsia="sk-SK"/>
              </w:rPr>
              <w:t>ŽoNFP</w:t>
            </w:r>
            <w:proofErr w:type="spellEnd"/>
            <w:r w:rsidRPr="0073260C">
              <w:rPr>
                <w:rFonts w:cstheme="minorHAnsi"/>
                <w:strike/>
                <w:color w:val="00B050"/>
                <w:sz w:val="16"/>
                <w:szCs w:val="16"/>
                <w:lang w:eastAsia="sk-SK"/>
              </w:rPr>
              <w:t xml:space="preserve"> k celkovým   výnosov  musí byť viac ako 70%.</w:t>
            </w:r>
          </w:p>
          <w:p w14:paraId="77B90C95" w14:textId="41ACB3EF" w:rsidR="00403F12" w:rsidRPr="0073260C" w:rsidRDefault="00403F12" w:rsidP="004800B7">
            <w:pPr>
              <w:pStyle w:val="Odsekzoznamu"/>
              <w:numPr>
                <w:ilvl w:val="0"/>
                <w:numId w:val="510"/>
              </w:numPr>
              <w:suppressAutoHyphens/>
              <w:spacing w:after="0" w:line="240" w:lineRule="auto"/>
              <w:ind w:left="357" w:hanging="284"/>
              <w:contextualSpacing w:val="0"/>
              <w:jc w:val="both"/>
              <w:rPr>
                <w:rFonts w:cstheme="minorHAnsi"/>
                <w:strike/>
                <w:color w:val="00B050"/>
                <w:sz w:val="16"/>
                <w:szCs w:val="16"/>
                <w:lang w:eastAsia="sk-SK"/>
              </w:rPr>
            </w:pPr>
            <w:r w:rsidRPr="0073260C">
              <w:rPr>
                <w:rFonts w:cstheme="minorHAnsi"/>
                <w:bCs/>
                <w:strike/>
                <w:color w:val="00B050"/>
                <w:sz w:val="16"/>
                <w:szCs w:val="16"/>
                <w:lang w:eastAsia="sk-SK"/>
              </w:rPr>
              <w:t xml:space="preserve">Ak príjemca pomoci, pôsobí zároveň aj v sektoroch </w:t>
            </w:r>
            <w:r w:rsidRPr="0073260C">
              <w:rPr>
                <w:rFonts w:cstheme="minorHAnsi"/>
                <w:strike/>
                <w:color w:val="00B050"/>
                <w:sz w:val="16"/>
                <w:szCs w:val="16"/>
                <w:lang w:eastAsia="sk-SK"/>
              </w:rPr>
              <w:t>rybolovu a </w:t>
            </w:r>
            <w:proofErr w:type="spellStart"/>
            <w:r w:rsidRPr="0073260C">
              <w:rPr>
                <w:rFonts w:cstheme="minorHAnsi"/>
                <w:strike/>
                <w:color w:val="00B050"/>
                <w:sz w:val="16"/>
                <w:szCs w:val="16"/>
                <w:lang w:eastAsia="sk-SK"/>
              </w:rPr>
              <w:t>akvakultúry</w:t>
            </w:r>
            <w:proofErr w:type="spellEnd"/>
            <w:r w:rsidRPr="0073260C">
              <w:rPr>
                <w:rFonts w:cstheme="minorHAnsi"/>
                <w:strike/>
                <w:color w:val="00B050"/>
                <w:sz w:val="16"/>
                <w:szCs w:val="16"/>
                <w:lang w:eastAsia="sk-SK"/>
              </w:rPr>
              <w:t xml:space="preserve">, na ktoré sa vzťahuje nariadenie Rady (ES) č 104/2000 alebo </w:t>
            </w:r>
            <w:r w:rsidRPr="0073260C">
              <w:rPr>
                <w:rFonts w:cstheme="minorHAnsi"/>
                <w:strike/>
                <w:color w:val="00B050"/>
                <w:sz w:val="16"/>
                <w:szCs w:val="16"/>
              </w:rPr>
              <w:t xml:space="preserve">v sektore poľnohospodárskej prvovýroby alebo v sektore spracovania a marketingu poľnohospodárskych produktov, kde je </w:t>
            </w:r>
            <w:r w:rsidRPr="0073260C">
              <w:rPr>
                <w:rFonts w:cstheme="minorHAnsi"/>
                <w:i/>
                <w:strike/>
                <w:color w:val="00B050"/>
                <w:sz w:val="16"/>
                <w:szCs w:val="16"/>
              </w:rPr>
              <w:t>výška pomoci stanovená na základe ceny alebo množstva takýchto produktov kúpených od prvovýrobcov alebo produktov umiestnených na trhu príslušnými podnikmi a</w:t>
            </w:r>
            <w:r w:rsidRPr="0073260C">
              <w:rPr>
                <w:rFonts w:eastAsiaTheme="majorEastAsia" w:cstheme="minorHAnsi"/>
                <w:i/>
                <w:strike/>
                <w:color w:val="00B050"/>
                <w:sz w:val="16"/>
                <w:szCs w:val="16"/>
              </w:rPr>
              <w:t xml:space="preserve"> </w:t>
            </w:r>
            <w:r w:rsidRPr="0073260C">
              <w:rPr>
                <w:rFonts w:cstheme="minorHAnsi"/>
                <w:i/>
                <w:strike/>
                <w:color w:val="00B050"/>
                <w:sz w:val="16"/>
                <w:szCs w:val="16"/>
              </w:rPr>
              <w:t xml:space="preserve">pomoc podmienená tým, že bude čiastočne alebo úplne postúpená prvovýrobcom </w:t>
            </w:r>
            <w:r w:rsidRPr="0073260C">
              <w:rPr>
                <w:rFonts w:cstheme="minorHAnsi"/>
                <w:bCs/>
                <w:i/>
                <w:strike/>
                <w:color w:val="00B050"/>
                <w:sz w:val="16"/>
                <w:szCs w:val="16"/>
              </w:rPr>
              <w:t xml:space="preserve">je oprávneným príjemcom pomoci podľa schémy minimálnej pomoci </w:t>
            </w:r>
            <w:r w:rsidRPr="0073260C">
              <w:rPr>
                <w:rFonts w:cstheme="minorHAnsi"/>
                <w:b/>
                <w:bCs/>
                <w:strike/>
                <w:color w:val="00B050"/>
                <w:sz w:val="16"/>
                <w:szCs w:val="16"/>
              </w:rPr>
              <w:t xml:space="preserve"> </w:t>
            </w:r>
            <w:r w:rsidRPr="0073260C">
              <w:rPr>
                <w:rFonts w:cstheme="minorHAnsi"/>
                <w:bCs/>
                <w:strike/>
                <w:color w:val="00B050"/>
                <w:sz w:val="16"/>
                <w:szCs w:val="16"/>
              </w:rPr>
              <w:t>DM – 4/2018 v platnom znení (Príloha 14B)</w:t>
            </w:r>
            <w:r w:rsidRPr="0073260C">
              <w:rPr>
                <w:rFonts w:cstheme="minorHAnsi"/>
                <w:bCs/>
                <w:i/>
                <w:strike/>
                <w:color w:val="00B050"/>
                <w:sz w:val="16"/>
                <w:szCs w:val="16"/>
              </w:rPr>
              <w:t xml:space="preserve">  len za podmienky, že pomocou primeraných prostriedkov, akými sú oddelenie činností alebo rozlíšenie nákladov, zabezpečí, aby predmetné sektory neboli podporované z pomoci podľa tejto schémy.</w:t>
            </w:r>
          </w:p>
          <w:p w14:paraId="2B2F8BEB" w14:textId="087C8A18" w:rsidR="00403F12" w:rsidRPr="0073260C" w:rsidRDefault="00403F12" w:rsidP="004800B7">
            <w:pPr>
              <w:pStyle w:val="Odsekzoznamu"/>
              <w:numPr>
                <w:ilvl w:val="0"/>
                <w:numId w:val="510"/>
              </w:numPr>
              <w:suppressAutoHyphens/>
              <w:spacing w:after="0" w:line="240" w:lineRule="auto"/>
              <w:ind w:left="357" w:hanging="284"/>
              <w:contextualSpacing w:val="0"/>
              <w:jc w:val="both"/>
              <w:rPr>
                <w:rFonts w:cstheme="minorHAnsi"/>
                <w:strike/>
                <w:color w:val="00B050"/>
                <w:sz w:val="16"/>
                <w:szCs w:val="16"/>
              </w:rPr>
            </w:pPr>
            <w:r w:rsidRPr="0073260C">
              <w:rPr>
                <w:rFonts w:cstheme="minorHAnsi"/>
                <w:bCs/>
                <w:strike/>
                <w:color w:val="00B050"/>
                <w:sz w:val="16"/>
                <w:szCs w:val="16"/>
                <w:lang w:eastAsia="sk-SK"/>
              </w:rPr>
              <w:t>Rovnaká podmienka ako v predchádzajúcom bode platí aj v prípade, ak príjemca pomoci zároveň vykonáva cestnú nákladnú dopravu v prenájme alebo za úhradu.</w:t>
            </w:r>
          </w:p>
          <w:p w14:paraId="208E7D19" w14:textId="77777777" w:rsidR="004A3375" w:rsidRPr="0073260C" w:rsidRDefault="004A3375" w:rsidP="002C09AB">
            <w:pPr>
              <w:spacing w:after="0" w:line="240" w:lineRule="auto"/>
              <w:jc w:val="both"/>
              <w:rPr>
                <w:rFonts w:cstheme="minorHAnsi"/>
                <w:b/>
                <w:strike/>
                <w:color w:val="00B050"/>
                <w:sz w:val="18"/>
                <w:szCs w:val="18"/>
              </w:rPr>
            </w:pPr>
            <w:r w:rsidRPr="0073260C">
              <w:rPr>
                <w:rFonts w:cstheme="minorHAnsi"/>
                <w:b/>
                <w:strike/>
                <w:color w:val="00B050"/>
                <w:sz w:val="18"/>
                <w:szCs w:val="18"/>
                <w:u w:val="single"/>
              </w:rPr>
              <w:t>Forma a spôsob preukázania splnenia PPP</w:t>
            </w:r>
          </w:p>
          <w:p w14:paraId="6A865CB3" w14:textId="77777777" w:rsidR="004A3375" w:rsidRPr="0073260C" w:rsidRDefault="004A3375" w:rsidP="004800B7">
            <w:pPr>
              <w:pStyle w:val="Odsekzoznamu"/>
              <w:numPr>
                <w:ilvl w:val="0"/>
                <w:numId w:val="337"/>
              </w:numPr>
              <w:spacing w:after="0" w:line="240" w:lineRule="auto"/>
              <w:ind w:left="219" w:hanging="219"/>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1 - Identifikácia žiadateľa)</w:t>
            </w:r>
          </w:p>
          <w:p w14:paraId="39DA79A9" w14:textId="77777777" w:rsidR="00347A3C" w:rsidRPr="0073260C" w:rsidRDefault="00347A3C" w:rsidP="004800B7">
            <w:pPr>
              <w:pStyle w:val="Odsekzoznamu"/>
              <w:numPr>
                <w:ilvl w:val="0"/>
                <w:numId w:val="337"/>
              </w:numPr>
              <w:spacing w:after="0" w:line="240" w:lineRule="auto"/>
              <w:ind w:left="219" w:hanging="219"/>
              <w:jc w:val="both"/>
              <w:rPr>
                <w:rFonts w:cstheme="minorHAnsi"/>
                <w:strike/>
                <w:color w:val="00B050"/>
                <w:sz w:val="16"/>
                <w:szCs w:val="16"/>
              </w:rPr>
            </w:pPr>
            <w:r w:rsidRPr="0073260C">
              <w:rPr>
                <w:rFonts w:cstheme="minorHAnsi"/>
                <w:strike/>
                <w:color w:val="00B050"/>
                <w:sz w:val="16"/>
                <w:szCs w:val="16"/>
              </w:rPr>
              <w:t xml:space="preserve">Doklad preukazujúci právnu subjektivitu žiadateľa, </w:t>
            </w:r>
            <w:r w:rsidRPr="0073260C">
              <w:rPr>
                <w:rFonts w:cstheme="minorHAnsi"/>
                <w:b/>
                <w:strike/>
                <w:color w:val="00B050"/>
                <w:sz w:val="16"/>
                <w:szCs w:val="16"/>
              </w:rPr>
              <w:t>možnosť využitia integračnej akcie "Získanie Výpisu z Obchodného registra SR" v ITMS2014+</w:t>
            </w:r>
          </w:p>
          <w:p w14:paraId="0D7A19FF" w14:textId="77777777" w:rsidR="00347A3C" w:rsidRPr="0073260C" w:rsidRDefault="00347A3C" w:rsidP="004800B7">
            <w:pPr>
              <w:pStyle w:val="Odsekzoznamu"/>
              <w:numPr>
                <w:ilvl w:val="0"/>
                <w:numId w:val="337"/>
              </w:numPr>
              <w:spacing w:after="0" w:line="240" w:lineRule="auto"/>
              <w:ind w:left="219" w:hanging="219"/>
              <w:jc w:val="both"/>
              <w:rPr>
                <w:rFonts w:cstheme="minorHAnsi"/>
                <w:strike/>
                <w:color w:val="00B050"/>
                <w:sz w:val="16"/>
                <w:szCs w:val="16"/>
              </w:rPr>
            </w:pPr>
            <w:r w:rsidRPr="0073260C">
              <w:rPr>
                <w:rFonts w:cstheme="minorHAnsi"/>
                <w:bCs/>
                <w:strike/>
                <w:color w:val="00B050"/>
                <w:sz w:val="16"/>
                <w:szCs w:val="16"/>
              </w:rPr>
              <w:t xml:space="preserve">Potvrdenie </w:t>
            </w:r>
            <w:r w:rsidRPr="0073260C">
              <w:rPr>
                <w:rFonts w:cstheme="minorHAnsi"/>
                <w:bCs/>
                <w:iCs/>
                <w:strike/>
                <w:color w:val="00B050"/>
                <w:sz w:val="16"/>
                <w:szCs w:val="16"/>
              </w:rPr>
              <w:t>preukazujúce právnu subjektivitu žiadateľa</w:t>
            </w:r>
            <w:r w:rsidRPr="0073260C">
              <w:rPr>
                <w:rFonts w:cstheme="minorHAnsi"/>
                <w:bCs/>
                <w:strike/>
                <w:color w:val="00B050"/>
                <w:sz w:val="16"/>
                <w:szCs w:val="16"/>
              </w:rPr>
              <w:t xml:space="preserve"> nie staršie ako 3 mesiace ku dňu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 </w:t>
            </w:r>
            <w:r w:rsidRPr="0073260C">
              <w:rPr>
                <w:rFonts w:cstheme="minorHAnsi"/>
                <w:bCs/>
                <w:strike/>
                <w:color w:val="00B050"/>
                <w:sz w:val="16"/>
                <w:szCs w:val="16"/>
              </w:rPr>
              <w:t>(relevantné len v prípade, že informácie v príslušných registroch nie sú korektné)</w:t>
            </w:r>
            <w:r w:rsidRPr="0073260C">
              <w:rPr>
                <w:rFonts w:cstheme="minorHAnsi"/>
                <w:strike/>
                <w:color w:val="00B050"/>
                <w:sz w:val="16"/>
                <w:szCs w:val="16"/>
              </w:rPr>
              <w:t xml:space="preserve"> </w:t>
            </w:r>
          </w:p>
          <w:p w14:paraId="3F9F2CF3" w14:textId="77777777" w:rsidR="004A3375" w:rsidRPr="0073260C" w:rsidRDefault="004A3375" w:rsidP="004800B7">
            <w:pPr>
              <w:pStyle w:val="Odsekzoznamu"/>
              <w:numPr>
                <w:ilvl w:val="0"/>
                <w:numId w:val="337"/>
              </w:numPr>
              <w:spacing w:after="0" w:line="240" w:lineRule="auto"/>
              <w:ind w:left="219" w:hanging="219"/>
              <w:jc w:val="both"/>
              <w:rPr>
                <w:rFonts w:cstheme="minorHAnsi"/>
                <w:b/>
                <w:strike/>
                <w:color w:val="00B050"/>
                <w:sz w:val="16"/>
                <w:szCs w:val="16"/>
              </w:rPr>
            </w:pPr>
            <w:r w:rsidRPr="0073260C">
              <w:rPr>
                <w:rFonts w:cstheme="minorHAnsi"/>
                <w:strike/>
                <w:color w:val="00B050"/>
                <w:sz w:val="16"/>
                <w:szCs w:val="16"/>
              </w:rPr>
              <w:t xml:space="preserve">Doklad preukazujúci právnu subjektivitu žiadateľa, </w:t>
            </w:r>
            <w:r w:rsidRPr="0073260C">
              <w:rPr>
                <w:rFonts w:cstheme="minorHAnsi"/>
                <w:b/>
                <w:strike/>
                <w:color w:val="00B050"/>
                <w:sz w:val="16"/>
                <w:szCs w:val="16"/>
              </w:rPr>
              <w:t>možnosť využitia integračnej akcie "Získanie Výpisu z Obchodného registra SR" v ITMS2014+</w:t>
            </w:r>
          </w:p>
          <w:p w14:paraId="588C2BA9" w14:textId="021D7274" w:rsidR="004A3375" w:rsidRPr="0073260C" w:rsidRDefault="004A3375" w:rsidP="002C09AB">
            <w:pPr>
              <w:pStyle w:val="Odsekzoznamu"/>
              <w:spacing w:after="0" w:line="240" w:lineRule="auto"/>
              <w:ind w:left="219"/>
              <w:jc w:val="both"/>
              <w:rPr>
                <w:rFonts w:cstheme="minorHAnsi"/>
                <w:b/>
                <w:bCs/>
                <w:strike/>
                <w:color w:val="00B050"/>
                <w:sz w:val="16"/>
                <w:szCs w:val="16"/>
              </w:rPr>
            </w:pPr>
            <w:r w:rsidRPr="0073260C">
              <w:rPr>
                <w:rFonts w:cstheme="minorHAnsi"/>
                <w:strike/>
                <w:color w:val="00B050"/>
                <w:sz w:val="16"/>
                <w:szCs w:val="16"/>
              </w:rPr>
              <w:t>V prípade, že žiadateľ zistí, že informácie v príslušnom registri nie sú korektné, môže preukázať splnenie tejto podmienky predložením</w:t>
            </w:r>
            <w:r w:rsidRPr="0073260C">
              <w:rPr>
                <w:rFonts w:cstheme="minorHAnsi"/>
                <w:bCs/>
                <w:strike/>
                <w:color w:val="00B050"/>
                <w:sz w:val="16"/>
                <w:szCs w:val="16"/>
              </w:rPr>
              <w:t xml:space="preserve"> Potvrdenia preukazujúceho právnu subjekti</w:t>
            </w:r>
            <w:r w:rsidR="00DA5C65" w:rsidRPr="0073260C">
              <w:rPr>
                <w:rFonts w:cstheme="minorHAnsi"/>
                <w:bCs/>
                <w:strike/>
                <w:color w:val="00B050"/>
                <w:sz w:val="16"/>
                <w:szCs w:val="16"/>
              </w:rPr>
              <w:t xml:space="preserve">vitu žiadateľa nie staršie ako </w:t>
            </w:r>
            <w:r w:rsidR="00B91773" w:rsidRPr="0073260C">
              <w:rPr>
                <w:rFonts w:cstheme="minorHAnsi"/>
                <w:bCs/>
                <w:strike/>
                <w:color w:val="00B050"/>
                <w:sz w:val="16"/>
                <w:szCs w:val="16"/>
              </w:rPr>
              <w:t xml:space="preserve">3 </w:t>
            </w:r>
            <w:r w:rsidR="00DA5C65" w:rsidRPr="0073260C">
              <w:rPr>
                <w:rFonts w:cstheme="minorHAnsi"/>
                <w:bCs/>
                <w:strike/>
                <w:color w:val="00B050"/>
                <w:sz w:val="16"/>
                <w:szCs w:val="16"/>
              </w:rPr>
              <w:t>mesiac</w:t>
            </w:r>
            <w:r w:rsidR="00B91773" w:rsidRPr="0073260C">
              <w:rPr>
                <w:rFonts w:cstheme="minorHAnsi"/>
                <w:bCs/>
                <w:strike/>
                <w:color w:val="00B050"/>
                <w:sz w:val="16"/>
                <w:szCs w:val="16"/>
              </w:rPr>
              <w:t>e</w:t>
            </w:r>
            <w:r w:rsidRPr="0073260C">
              <w:rPr>
                <w:rFonts w:cstheme="minorHAnsi"/>
                <w:bCs/>
                <w:strike/>
                <w:color w:val="00B050"/>
                <w:sz w:val="16"/>
                <w:szCs w:val="16"/>
              </w:rPr>
              <w:t xml:space="preserve"> ku dňu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1473D3E1" w14:textId="75956B07" w:rsidR="004A3375" w:rsidRPr="0073260C" w:rsidRDefault="004A3375" w:rsidP="004800B7">
            <w:pPr>
              <w:pStyle w:val="Odsekzoznamu"/>
              <w:numPr>
                <w:ilvl w:val="0"/>
                <w:numId w:val="337"/>
              </w:numPr>
              <w:spacing w:after="0" w:line="240" w:lineRule="auto"/>
              <w:ind w:left="219" w:hanging="219"/>
              <w:jc w:val="both"/>
              <w:rPr>
                <w:rFonts w:cstheme="minorHAnsi"/>
                <w:strike/>
                <w:color w:val="00B050"/>
                <w:sz w:val="16"/>
                <w:szCs w:val="16"/>
              </w:rPr>
            </w:pPr>
            <w:r w:rsidRPr="0073260C">
              <w:rPr>
                <w:rFonts w:cstheme="minorHAnsi"/>
                <w:strike/>
                <w:color w:val="00B050"/>
                <w:sz w:val="16"/>
                <w:szCs w:val="16"/>
              </w:rPr>
              <w:t>Výpis z evidencie obecného úradu o súkromnom podnikaní občanov podľa zákona č. 105/1990 Zb. ,</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strike/>
                <w:color w:val="00B050"/>
                <w:sz w:val="16"/>
                <w:szCs w:val="16"/>
              </w:rPr>
              <w:t xml:space="preserve"> </w:t>
            </w:r>
            <w:r w:rsidRPr="0073260C">
              <w:rPr>
                <w:rFonts w:cstheme="minorHAnsi"/>
                <w:b/>
                <w:strike/>
                <w:color w:val="00B050"/>
                <w:sz w:val="16"/>
                <w:szCs w:val="16"/>
              </w:rPr>
              <w:t>podpísaného listinného</w:t>
            </w:r>
            <w:r w:rsidRPr="0073260C">
              <w:rPr>
                <w:rFonts w:cstheme="minorHAnsi"/>
                <w:strike/>
                <w:color w:val="00B050"/>
                <w:sz w:val="16"/>
                <w:szCs w:val="16"/>
              </w:rPr>
              <w:t xml:space="preserve"> </w:t>
            </w:r>
            <w:r w:rsidRPr="0073260C">
              <w:rPr>
                <w:rFonts w:cstheme="minorHAnsi"/>
                <w:b/>
                <w:strike/>
                <w:color w:val="00B050"/>
                <w:sz w:val="16"/>
                <w:szCs w:val="16"/>
              </w:rPr>
              <w:t>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(ak relevantné)</w:t>
            </w:r>
            <w:r w:rsidRPr="0073260C">
              <w:rPr>
                <w:rFonts w:cstheme="minorHAnsi"/>
                <w:bCs/>
                <w:strike/>
                <w:color w:val="00B050"/>
                <w:sz w:val="16"/>
                <w:szCs w:val="16"/>
              </w:rPr>
              <w:t>.</w:t>
            </w:r>
          </w:p>
          <w:p w14:paraId="3A941E47" w14:textId="5DB42203" w:rsidR="004A3375" w:rsidRPr="0073260C" w:rsidRDefault="004A3375" w:rsidP="004800B7">
            <w:pPr>
              <w:pStyle w:val="Odsekzoznamu"/>
              <w:numPr>
                <w:ilvl w:val="0"/>
                <w:numId w:val="337"/>
              </w:numPr>
              <w:spacing w:after="0" w:line="240" w:lineRule="auto"/>
              <w:ind w:left="219" w:hanging="219"/>
              <w:jc w:val="both"/>
              <w:rPr>
                <w:rFonts w:cstheme="minorHAnsi"/>
                <w:b/>
                <w:bCs/>
                <w:i/>
                <w:strike/>
                <w:color w:val="00B050"/>
                <w:sz w:val="16"/>
                <w:szCs w:val="16"/>
              </w:rPr>
            </w:pPr>
            <w:r w:rsidRPr="0073260C">
              <w:rPr>
                <w:rFonts w:cstheme="minorHAnsi"/>
                <w:strike/>
                <w:color w:val="00B050"/>
                <w:sz w:val="16"/>
                <w:szCs w:val="16"/>
              </w:rPr>
              <w:t>Výpis z registra združení, resp. výpis z obchodného registra,</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w:t>
            </w:r>
            <w:r w:rsidRPr="0073260C">
              <w:rPr>
                <w:rFonts w:cstheme="minorHAnsi"/>
                <w:strike/>
                <w:color w:val="00B050"/>
                <w:sz w:val="16"/>
                <w:szCs w:val="16"/>
              </w:rPr>
              <w:t xml:space="preserve"> </w:t>
            </w:r>
            <w:r w:rsidRPr="0073260C">
              <w:rPr>
                <w:rFonts w:cstheme="minorHAnsi"/>
                <w:b/>
                <w:strike/>
                <w:color w:val="00B050"/>
                <w:sz w:val="16"/>
                <w:szCs w:val="16"/>
              </w:rPr>
              <w:t>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(len v prípade združenia vlastníkov neštátnych lesov s právnou subjektivitou a ich obchodné spoločnosti, ktoré vznikli podľa Obchodného zákonníka, resp. podľa Občianskeho zákonníka), ak relevantné</w:t>
            </w:r>
          </w:p>
          <w:p w14:paraId="5F5A64D4" w14:textId="24DA32BA" w:rsidR="004A3375" w:rsidRPr="0073260C" w:rsidRDefault="004A3375" w:rsidP="004800B7">
            <w:pPr>
              <w:pStyle w:val="Odsekzoznamu"/>
              <w:numPr>
                <w:ilvl w:val="0"/>
                <w:numId w:val="337"/>
              </w:numPr>
              <w:spacing w:after="0" w:line="240" w:lineRule="auto"/>
              <w:ind w:left="219" w:hanging="219"/>
              <w:jc w:val="both"/>
              <w:rPr>
                <w:rFonts w:cstheme="minorHAnsi"/>
                <w:b/>
                <w:bCs/>
                <w:i/>
                <w:strike/>
                <w:color w:val="00B050"/>
                <w:sz w:val="16"/>
                <w:szCs w:val="16"/>
              </w:rPr>
            </w:pPr>
            <w:r w:rsidRPr="0073260C">
              <w:rPr>
                <w:rFonts w:cstheme="minorHAnsi"/>
                <w:strike/>
                <w:color w:val="00B050"/>
                <w:sz w:val="16"/>
                <w:szCs w:val="16"/>
              </w:rPr>
              <w:t>Výpis z Registra organizácií vedeného Štatistickým úradom SR,</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strike/>
                <w:color w:val="00B050"/>
                <w:sz w:val="16"/>
                <w:szCs w:val="16"/>
              </w:rPr>
              <w:t xml:space="preserve"> </w:t>
            </w:r>
            <w:r w:rsidRPr="0073260C">
              <w:rPr>
                <w:rFonts w:cstheme="minorHAnsi"/>
                <w:b/>
                <w:strike/>
                <w:color w:val="00B050"/>
                <w:sz w:val="16"/>
                <w:szCs w:val="16"/>
              </w:rPr>
              <w:t>podpísaného listinného</w:t>
            </w:r>
            <w:r w:rsidRPr="0073260C">
              <w:rPr>
                <w:rFonts w:cstheme="minorHAnsi"/>
                <w:strike/>
                <w:color w:val="00B050"/>
                <w:sz w:val="16"/>
                <w:szCs w:val="16"/>
              </w:rPr>
              <w:t xml:space="preserve"> </w:t>
            </w:r>
            <w:r w:rsidRPr="0073260C">
              <w:rPr>
                <w:rFonts w:cstheme="minorHAnsi"/>
                <w:b/>
                <w:strike/>
                <w:color w:val="00B050"/>
                <w:sz w:val="16"/>
                <w:szCs w:val="16"/>
              </w:rPr>
              <w:t>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9DB0D75" w14:textId="0BC14738" w:rsidR="004A3375" w:rsidRPr="0073260C" w:rsidRDefault="004A3375" w:rsidP="004800B7">
            <w:pPr>
              <w:pStyle w:val="Odsekzoznamu"/>
              <w:numPr>
                <w:ilvl w:val="0"/>
                <w:numId w:val="337"/>
              </w:numPr>
              <w:spacing w:after="0" w:line="240" w:lineRule="auto"/>
              <w:ind w:left="219" w:hanging="219"/>
              <w:jc w:val="both"/>
              <w:rPr>
                <w:rFonts w:cstheme="minorHAnsi"/>
                <w:b/>
                <w:bCs/>
                <w:i/>
                <w:strike/>
                <w:color w:val="00B050"/>
                <w:sz w:val="16"/>
                <w:szCs w:val="16"/>
              </w:rPr>
            </w:pPr>
            <w:r w:rsidRPr="0073260C">
              <w:rPr>
                <w:rFonts w:cstheme="minorHAnsi"/>
                <w:strike/>
                <w:color w:val="00B050"/>
                <w:sz w:val="16"/>
                <w:szCs w:val="16"/>
              </w:rPr>
              <w:t xml:space="preserve">Výpis z registra pozemkových spoločenstiev vedeného príslušným orgánom štátnej správy lesného hospodárstva, odbor pozemkový a lesný na okresnom úrade, </w:t>
            </w:r>
            <w:proofErr w:type="spellStart"/>
            <w:r w:rsidRPr="0073260C">
              <w:rPr>
                <w:rFonts w:cstheme="minorHAnsi"/>
                <w:b/>
                <w:strike/>
                <w:color w:val="00B050"/>
                <w:sz w:val="16"/>
                <w:szCs w:val="16"/>
              </w:rPr>
              <w:t>sken</w:t>
            </w:r>
            <w:proofErr w:type="spellEnd"/>
            <w:r w:rsidRPr="0073260C">
              <w:rPr>
                <w:rFonts w:cstheme="minorHAnsi"/>
                <w:strike/>
                <w:color w:val="00B050"/>
                <w:sz w:val="16"/>
                <w:szCs w:val="16"/>
              </w:rPr>
              <w:t xml:space="preserve"> </w:t>
            </w:r>
            <w:r w:rsidRPr="0073260C">
              <w:rPr>
                <w:rFonts w:cstheme="minorHAnsi"/>
                <w:b/>
                <w:strike/>
                <w:color w:val="00B050"/>
                <w:sz w:val="16"/>
                <w:szCs w:val="16"/>
              </w:rPr>
              <w:t>podpísaného listinného</w:t>
            </w:r>
            <w:r w:rsidRPr="0073260C">
              <w:rPr>
                <w:rFonts w:cstheme="minorHAnsi"/>
                <w:strike/>
                <w:color w:val="00B050"/>
                <w:sz w:val="16"/>
                <w:szCs w:val="16"/>
              </w:rPr>
              <w:t xml:space="preserve"> </w:t>
            </w:r>
            <w:r w:rsidRPr="0073260C">
              <w:rPr>
                <w:rFonts w:cstheme="minorHAnsi"/>
                <w:b/>
                <w:strike/>
                <w:color w:val="00B050"/>
                <w:sz w:val="16"/>
                <w:szCs w:val="16"/>
              </w:rPr>
              <w:t>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(len v prípade pozemkových spoločenstiev, ktoré vznikli podľa zákona č. 97/2013 Z. z. o pozemkových spoločenstvách), ak relevantné</w:t>
            </w:r>
          </w:p>
          <w:p w14:paraId="539FFF52" w14:textId="77777777" w:rsidR="004A3375" w:rsidRPr="0073260C" w:rsidRDefault="004A3375" w:rsidP="004800B7">
            <w:pPr>
              <w:pStyle w:val="Odsekzoznamu"/>
              <w:numPr>
                <w:ilvl w:val="0"/>
                <w:numId w:val="337"/>
              </w:numPr>
              <w:spacing w:after="0" w:line="240" w:lineRule="auto"/>
              <w:ind w:left="219" w:hanging="219"/>
              <w:jc w:val="both"/>
              <w:rPr>
                <w:rFonts w:cstheme="minorHAnsi"/>
                <w:b/>
                <w:bCs/>
                <w:i/>
                <w:strike/>
                <w:color w:val="00B050"/>
                <w:sz w:val="16"/>
                <w:szCs w:val="16"/>
              </w:rPr>
            </w:pPr>
            <w:r w:rsidRPr="0073260C">
              <w:rPr>
                <w:rFonts w:cstheme="minorHAnsi"/>
                <w:bCs/>
                <w:strike/>
                <w:color w:val="00B050"/>
                <w:sz w:val="16"/>
                <w:szCs w:val="16"/>
              </w:rPr>
              <w:t xml:space="preserve">Úradný výpis zo zoznamu registrovaných cirkví a náboženských spoločností a/alebo právnických osôb, ktoré odvodzujú svoju právnu subjektivitu od cirkví a náboženských spoločností, </w:t>
            </w:r>
            <w:r w:rsidRPr="0073260C">
              <w:rPr>
                <w:rFonts w:cstheme="minorHAnsi"/>
                <w:b/>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3C12C102" w14:textId="77777777" w:rsidR="004A3375" w:rsidRPr="0073260C" w:rsidRDefault="004A3375" w:rsidP="004800B7">
            <w:pPr>
              <w:pStyle w:val="Odsekzoznamu"/>
              <w:numPr>
                <w:ilvl w:val="0"/>
                <w:numId w:val="337"/>
              </w:numPr>
              <w:spacing w:after="0" w:line="240" w:lineRule="auto"/>
              <w:ind w:left="219" w:hanging="219"/>
              <w:jc w:val="both"/>
              <w:rPr>
                <w:rFonts w:cstheme="minorHAnsi"/>
                <w:b/>
                <w:bCs/>
                <w:i/>
                <w:strike/>
                <w:color w:val="00B050"/>
                <w:sz w:val="16"/>
                <w:szCs w:val="16"/>
              </w:rPr>
            </w:pPr>
            <w:r w:rsidRPr="0073260C">
              <w:rPr>
                <w:rFonts w:cstheme="minorHAnsi"/>
                <w:strike/>
                <w:color w:val="00B050"/>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w:t>
            </w:r>
            <w:r w:rsidRPr="0073260C">
              <w:rPr>
                <w:rFonts w:cstheme="minorHAnsi"/>
                <w:strike/>
                <w:color w:val="00B050"/>
                <w:sz w:val="16"/>
                <w:szCs w:val="16"/>
              </w:rPr>
              <w:t xml:space="preserve"> </w:t>
            </w:r>
            <w:r w:rsidRPr="0073260C">
              <w:rPr>
                <w:rFonts w:cstheme="minorHAnsi"/>
                <w:b/>
                <w:strike/>
                <w:color w:val="00B050"/>
                <w:sz w:val="16"/>
                <w:szCs w:val="16"/>
              </w:rPr>
              <w:t>originálu alebo úradne overenej fotokópie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(ak relevantné)</w:t>
            </w:r>
            <w:r w:rsidRPr="0073260C">
              <w:rPr>
                <w:rFonts w:cstheme="minorHAnsi"/>
                <w:bCs/>
                <w:strike/>
                <w:color w:val="00B050"/>
                <w:sz w:val="16"/>
                <w:szCs w:val="16"/>
              </w:rPr>
              <w:t>.</w:t>
            </w:r>
          </w:p>
          <w:p w14:paraId="368349DC" w14:textId="77777777" w:rsidR="004A3375" w:rsidRPr="0073260C" w:rsidRDefault="004A3375" w:rsidP="004800B7">
            <w:pPr>
              <w:pStyle w:val="Odsekzoznamu"/>
              <w:numPr>
                <w:ilvl w:val="0"/>
                <w:numId w:val="337"/>
              </w:numPr>
              <w:spacing w:after="0" w:line="240" w:lineRule="auto"/>
              <w:ind w:left="219" w:hanging="219"/>
              <w:jc w:val="both"/>
              <w:rPr>
                <w:rFonts w:cstheme="minorHAnsi"/>
                <w:b/>
                <w:bCs/>
                <w:i/>
                <w:strike/>
                <w:color w:val="00B050"/>
                <w:sz w:val="16"/>
                <w:szCs w:val="16"/>
              </w:rPr>
            </w:pPr>
            <w:r w:rsidRPr="0073260C">
              <w:rPr>
                <w:rFonts w:cstheme="minorHAnsi"/>
                <w:strike/>
                <w:color w:val="00B050"/>
                <w:sz w:val="16"/>
                <w:szCs w:val="16"/>
              </w:rPr>
              <w:t xml:space="preserve">Plnomocenstvo osoby konajúcej v mene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 originálu alebo úradne overenej fotokópie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(ak relevantné), ktorá nie je štatutárnym orgánom žiadateľa, je riadne splnomocnená vykonávať relevantné úkony vo vzťahu k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a/alebo konaniu 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E487B70" w14:textId="0103B771" w:rsidR="00CB1FF2" w:rsidRPr="0073260C" w:rsidRDefault="004A3375"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74CD4DF" w14:textId="2585123B" w:rsidR="00CB1FF2" w:rsidRPr="0073260C" w:rsidRDefault="00CB1FF2" w:rsidP="004800B7">
            <w:pPr>
              <w:pStyle w:val="Odsekzoznamu"/>
              <w:numPr>
                <w:ilvl w:val="0"/>
                <w:numId w:val="226"/>
              </w:numPr>
              <w:spacing w:after="0" w:line="240" w:lineRule="auto"/>
              <w:ind w:left="292" w:hanging="292"/>
              <w:jc w:val="both"/>
              <w:rPr>
                <w:rFonts w:cstheme="minorHAnsi"/>
                <w:bCs/>
                <w:strike/>
                <w:color w:val="00B050"/>
                <w:sz w:val="16"/>
                <w:szCs w:val="16"/>
              </w:rPr>
            </w:pPr>
            <w:r w:rsidRPr="0073260C">
              <w:rPr>
                <w:rFonts w:cstheme="minorHAnsi"/>
                <w:strike/>
                <w:color w:val="00B050"/>
                <w:sz w:val="16"/>
                <w:szCs w:val="16"/>
              </w:rPr>
              <w:t xml:space="preserve">overuje </w:t>
            </w:r>
            <w:r w:rsidR="00347A3C" w:rsidRPr="0073260C">
              <w:rPr>
                <w:rFonts w:cstheme="minorHAnsi"/>
                <w:strike/>
                <w:color w:val="00B050"/>
                <w:sz w:val="16"/>
                <w:szCs w:val="16"/>
              </w:rPr>
              <w:t>sa názov žiadateľa, právna forma</w:t>
            </w:r>
            <w:r w:rsidRPr="0073260C">
              <w:rPr>
                <w:rFonts w:cstheme="minorHAnsi"/>
                <w:strike/>
                <w:color w:val="00B050"/>
                <w:sz w:val="16"/>
                <w:szCs w:val="16"/>
              </w:rPr>
              <w:t xml:space="preserve"> žiadateľa, kto je osoba oprávnená konať za žiadateľa. </w:t>
            </w:r>
          </w:p>
          <w:p w14:paraId="2EAE7E88" w14:textId="0AF1B8A1" w:rsidR="004A3375" w:rsidRPr="0073260C" w:rsidRDefault="00CB1FF2" w:rsidP="004800B7">
            <w:pPr>
              <w:pStyle w:val="Odsekzoznamu"/>
              <w:numPr>
                <w:ilvl w:val="0"/>
                <w:numId w:val="226"/>
              </w:numPr>
              <w:autoSpaceDE w:val="0"/>
              <w:autoSpaceDN w:val="0"/>
              <w:adjustRightInd w:val="0"/>
              <w:spacing w:after="0" w:line="240" w:lineRule="auto"/>
              <w:ind w:left="292" w:hanging="292"/>
              <w:jc w:val="both"/>
              <w:rPr>
                <w:rFonts w:cstheme="minorHAnsi"/>
                <w:strike/>
                <w:color w:val="00B050"/>
                <w:kern w:val="1"/>
                <w:sz w:val="16"/>
                <w:szCs w:val="16"/>
              </w:rPr>
            </w:pPr>
            <w:r w:rsidRPr="0073260C">
              <w:rPr>
                <w:rFonts w:cstheme="minorHAnsi"/>
                <w:strike/>
                <w:color w:val="00B050"/>
                <w:sz w:val="16"/>
                <w:szCs w:val="16"/>
              </w:rPr>
              <w:t xml:space="preserve">overuje sa prostredníctvom overenia informácií v Registri a identifikátore právnických osôb, podnikateľov a orgánov verejnej moci, ktorý je verejne dostupný v elektronickej podobe na webovom sídle </w:t>
            </w:r>
            <w:hyperlink r:id="rId96" w:history="1">
              <w:r w:rsidRPr="0073260C">
                <w:rPr>
                  <w:rStyle w:val="Hypertextovprepojenie"/>
                  <w:rFonts w:cstheme="minorHAnsi"/>
                  <w:strike/>
                  <w:color w:val="00B050"/>
                  <w:sz w:val="16"/>
                  <w:szCs w:val="16"/>
                </w:rPr>
                <w:t>https://rpo.statistics.sk</w:t>
              </w:r>
            </w:hyperlink>
            <w:r w:rsidRPr="0073260C">
              <w:rPr>
                <w:rStyle w:val="Hypertextovprepojenie"/>
                <w:rFonts w:cstheme="minorHAnsi"/>
                <w:strike/>
                <w:color w:val="00B050"/>
                <w:sz w:val="16"/>
                <w:szCs w:val="16"/>
              </w:rPr>
              <w:t xml:space="preserve"> alebo prostredníctvom </w:t>
            </w:r>
            <w:r w:rsidRPr="0073260C">
              <w:rPr>
                <w:rFonts w:cstheme="minorHAnsi"/>
                <w:strike/>
                <w:color w:val="00B050"/>
                <w:sz w:val="16"/>
                <w:szCs w:val="16"/>
              </w:rPr>
              <w:t xml:space="preserve">portálu </w:t>
            </w:r>
            <w:hyperlink r:id="rId97" w:history="1">
              <w:r w:rsidRPr="0073260C">
                <w:rPr>
                  <w:rStyle w:val="Hypertextovprepojenie"/>
                  <w:rFonts w:cstheme="minorHAnsi"/>
                  <w:strike/>
                  <w:color w:val="00B050"/>
                  <w:sz w:val="16"/>
                  <w:szCs w:val="16"/>
                </w:rPr>
                <w:t>https://oversi.gov.sk</w:t>
              </w:r>
            </w:hyperlink>
            <w:r w:rsidRPr="0073260C">
              <w:rPr>
                <w:rStyle w:val="Hypertextovprepojenie"/>
                <w:rFonts w:cstheme="minorHAnsi"/>
                <w:strike/>
                <w:color w:val="00B050"/>
                <w:sz w:val="16"/>
                <w:szCs w:val="16"/>
              </w:rPr>
              <w:t xml:space="preserve">. </w:t>
            </w:r>
          </w:p>
          <w:p w14:paraId="7738F494" w14:textId="75CBBA11" w:rsidR="004A3375" w:rsidRPr="0073260C" w:rsidRDefault="004A3375" w:rsidP="002C09AB">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w:t>
            </w:r>
            <w:r w:rsidR="00CB1FF2" w:rsidRPr="0073260C">
              <w:rPr>
                <w:rFonts w:cstheme="minorHAnsi"/>
                <w:b/>
                <w:strike/>
                <w:color w:val="00B050"/>
                <w:sz w:val="18"/>
                <w:szCs w:val="18"/>
                <w:u w:val="single"/>
              </w:rPr>
              <w:t>ín pre preukázanie splnenia PPP</w:t>
            </w:r>
          </w:p>
          <w:p w14:paraId="3E324F9D" w14:textId="77777777" w:rsidR="00856B20" w:rsidRPr="0073260C" w:rsidRDefault="004A3375" w:rsidP="004800B7">
            <w:pPr>
              <w:pStyle w:val="Odsekzoznamu"/>
              <w:numPr>
                <w:ilvl w:val="0"/>
                <w:numId w:val="486"/>
              </w:numPr>
              <w:autoSpaceDE w:val="0"/>
              <w:autoSpaceDN w:val="0"/>
              <w:adjustRightInd w:val="0"/>
              <w:spacing w:after="0" w:line="240" w:lineRule="auto"/>
              <w:ind w:left="219" w:hanging="219"/>
              <w:jc w:val="both"/>
              <w:rPr>
                <w:rFonts w:cstheme="minorHAnsi"/>
                <w:strike/>
                <w:color w:val="00B050"/>
                <w:sz w:val="16"/>
                <w:szCs w:val="16"/>
              </w:rPr>
            </w:pPr>
            <w:r w:rsidRPr="0073260C">
              <w:rPr>
                <w:rFonts w:cstheme="minorHAnsi"/>
                <w:bCs/>
                <w:strike/>
                <w:color w:val="00B050"/>
                <w:sz w:val="16"/>
                <w:szCs w:val="16"/>
              </w:rPr>
              <w:lastRenderedPageBreak/>
              <w:t xml:space="preserve">Plnomocenstvo </w:t>
            </w:r>
            <w:r w:rsidRPr="0073260C">
              <w:rPr>
                <w:rFonts w:cstheme="minorHAnsi"/>
                <w:strike/>
                <w:color w:val="00B050"/>
                <w:sz w:val="16"/>
                <w:szCs w:val="16"/>
              </w:rPr>
              <w:t xml:space="preserve">osoby konajúcej v mene žiadateľa (ak relevantné) - 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v rámci administratívneho overovania. Plnomocenstvo môže byť vyhotovené aj po termíne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(najneskôr však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w:t>
            </w:r>
            <w:r w:rsidRPr="0073260C">
              <w:rPr>
                <w:rFonts w:cstheme="minorHAnsi"/>
                <w:strike/>
                <w:color w:val="00B050"/>
                <w:sz w:val="16"/>
                <w:szCs w:val="16"/>
                <w:u w:val="single"/>
              </w:rPr>
              <w:t xml:space="preserve">) iba v prípade, ak sa vzťahuje na úkony po predložení </w:t>
            </w:r>
            <w:proofErr w:type="spellStart"/>
            <w:r w:rsidRPr="0073260C">
              <w:rPr>
                <w:rFonts w:cstheme="minorHAnsi"/>
                <w:strike/>
                <w:color w:val="00B050"/>
                <w:sz w:val="16"/>
                <w:szCs w:val="16"/>
                <w:u w:val="single"/>
              </w:rPr>
              <w:t>ŽoNFP</w:t>
            </w:r>
            <w:proofErr w:type="spellEnd"/>
            <w:r w:rsidRPr="0073260C">
              <w:rPr>
                <w:rFonts w:cstheme="minorHAnsi"/>
                <w:strike/>
                <w:color w:val="00B050"/>
                <w:sz w:val="16"/>
                <w:szCs w:val="16"/>
                <w:u w:val="single"/>
              </w:rPr>
              <w:t xml:space="preserve">, </w:t>
            </w:r>
            <w:r w:rsidRPr="0073260C">
              <w:rPr>
                <w:rFonts w:cstheme="minorHAnsi"/>
                <w:strike/>
                <w:color w:val="00B050"/>
                <w:sz w:val="16"/>
                <w:szCs w:val="16"/>
              </w:rPr>
              <w:t xml:space="preserve">inak </w:t>
            </w:r>
            <w:r w:rsidRPr="0073260C">
              <w:rPr>
                <w:rFonts w:cstheme="minorHAnsi"/>
                <w:bCs/>
                <w:strike/>
                <w:color w:val="00B050"/>
                <w:sz w:val="16"/>
                <w:szCs w:val="16"/>
              </w:rPr>
              <w:t xml:space="preserve"> musí udelenie plnej moci časovo a rozsahom oprávnení splnomocnenca zodpovedať úkonom vykonaným splnomocnencom v súvislosti s predložením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/konaním 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
          <w:p w14:paraId="7F5E129B" w14:textId="6C8ED29A" w:rsidR="004A3375" w:rsidRPr="0073260C" w:rsidRDefault="004A3375" w:rsidP="004800B7">
            <w:pPr>
              <w:pStyle w:val="Odsekzoznamu"/>
              <w:numPr>
                <w:ilvl w:val="0"/>
                <w:numId w:val="486"/>
              </w:numPr>
              <w:autoSpaceDE w:val="0"/>
              <w:autoSpaceDN w:val="0"/>
              <w:adjustRightInd w:val="0"/>
              <w:spacing w:after="0" w:line="240" w:lineRule="auto"/>
              <w:ind w:left="219" w:hanging="219"/>
              <w:jc w:val="both"/>
              <w:rPr>
                <w:rFonts w:cstheme="minorHAnsi"/>
                <w:strike/>
                <w:color w:val="00B050"/>
                <w:sz w:val="16"/>
                <w:szCs w:val="16"/>
              </w:rPr>
            </w:pPr>
            <w:r w:rsidRPr="0073260C">
              <w:rPr>
                <w:rFonts w:cstheme="minorHAnsi"/>
                <w:bCs/>
                <w:strike/>
                <w:color w:val="00B050"/>
                <w:sz w:val="16"/>
                <w:szCs w:val="16"/>
              </w:rPr>
              <w:t xml:space="preserve">Potvrdenie preukazujúce právnu subjektivitu žiadateľa (v prípade, že informácie v príslušných registroch nie sú korektné) - </w:t>
            </w:r>
            <w:r w:rsidRPr="0073260C">
              <w:rPr>
                <w:rFonts w:cstheme="minorHAnsi"/>
                <w:strike/>
                <w:color w:val="00B050"/>
                <w:sz w:val="16"/>
                <w:szCs w:val="16"/>
              </w:rPr>
              <w:t xml:space="preserve">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v rámci administratívneho overovania. V prípade predloženia prílohy ku dňu doplnenia chýbajúcich náležitostí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zmysle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 </w:t>
            </w:r>
            <w:r w:rsidRPr="0073260C">
              <w:rPr>
                <w:rFonts w:cstheme="minorHAnsi"/>
                <w:bCs/>
                <w:strike/>
                <w:color w:val="00B050"/>
                <w:sz w:val="16"/>
                <w:szCs w:val="16"/>
              </w:rPr>
              <w:t xml:space="preserve">musí príloha časovo zodpovedať s predložením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w:t>
            </w:r>
            <w:r w:rsidRPr="0073260C">
              <w:rPr>
                <w:rFonts w:cstheme="minorHAnsi"/>
                <w:b/>
                <w:bCs/>
                <w:strike/>
                <w:color w:val="00B050"/>
                <w:sz w:val="16"/>
                <w:szCs w:val="16"/>
              </w:rPr>
              <w:t xml:space="preserve"> </w:t>
            </w:r>
          </w:p>
        </w:tc>
      </w:tr>
      <w:tr w:rsidR="0073260C" w:rsidRPr="0073260C" w14:paraId="5C9846C4" w14:textId="77777777" w:rsidTr="008B660B">
        <w:trPr>
          <w:trHeight w:val="284"/>
        </w:trPr>
        <w:tc>
          <w:tcPr>
            <w:tcW w:w="5000" w:type="pct"/>
            <w:gridSpan w:val="3"/>
            <w:shd w:val="clear" w:color="auto" w:fill="FFE599" w:themeFill="accent4" w:themeFillTint="66"/>
            <w:vAlign w:val="center"/>
          </w:tcPr>
          <w:p w14:paraId="4C4DB7FD" w14:textId="77777777" w:rsidR="00C0534D" w:rsidRPr="0073260C" w:rsidRDefault="00C0534D" w:rsidP="002C09AB">
            <w:pPr>
              <w:spacing w:after="0" w:line="240" w:lineRule="auto"/>
              <w:rPr>
                <w:rFonts w:cstheme="minorHAnsi"/>
                <w:b/>
                <w:strike/>
                <w:color w:val="00B050"/>
                <w:sz w:val="22"/>
                <w:szCs w:val="22"/>
              </w:rPr>
            </w:pPr>
            <w:r w:rsidRPr="0073260C">
              <w:rPr>
                <w:rFonts w:cstheme="minorHAnsi"/>
                <w:b/>
                <w:strike/>
                <w:color w:val="00B050"/>
                <w:sz w:val="22"/>
                <w:szCs w:val="22"/>
              </w:rPr>
              <w:lastRenderedPageBreak/>
              <w:t>2. OPRÁVNENOSŤ AKTIVÍT A VÝDAVKOV REALIZÁCIE PROJEKTU</w:t>
            </w:r>
          </w:p>
        </w:tc>
      </w:tr>
      <w:tr w:rsidR="0073260C" w:rsidRPr="0073260C" w14:paraId="407F5EDE" w14:textId="77777777" w:rsidTr="00A34AC6">
        <w:trPr>
          <w:trHeight w:val="284"/>
        </w:trPr>
        <w:tc>
          <w:tcPr>
            <w:tcW w:w="200" w:type="pct"/>
            <w:shd w:val="clear" w:color="auto" w:fill="FFF2CC" w:themeFill="accent4" w:themeFillTint="33"/>
            <w:vAlign w:val="center"/>
          </w:tcPr>
          <w:p w14:paraId="798D474A" w14:textId="330044E3" w:rsidR="004A3375" w:rsidRPr="0073260C" w:rsidRDefault="004A3375"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gridSpan w:val="2"/>
            <w:shd w:val="clear" w:color="auto" w:fill="FFF2CC" w:themeFill="accent4" w:themeFillTint="33"/>
            <w:vAlign w:val="center"/>
          </w:tcPr>
          <w:p w14:paraId="3DB76A8C" w14:textId="413A83D5" w:rsidR="004A3375" w:rsidRPr="0073260C" w:rsidRDefault="004A3375" w:rsidP="002C09AB">
            <w:pPr>
              <w:pStyle w:val="Default"/>
              <w:jc w:val="center"/>
              <w:rPr>
                <w:rFonts w:asciiTheme="minorHAnsi" w:hAnsiTheme="minorHAnsi" w:cstheme="minorHAnsi"/>
                <w:strike/>
                <w:color w:val="00B050"/>
                <w:sz w:val="16"/>
                <w:szCs w:val="16"/>
              </w:rPr>
            </w:pPr>
            <w:r w:rsidRPr="0073260C">
              <w:rPr>
                <w:rFonts w:asciiTheme="minorHAnsi" w:hAnsiTheme="minorHAnsi" w:cstheme="minorHAnsi"/>
                <w:b/>
                <w:strike/>
                <w:color w:val="00B050"/>
                <w:sz w:val="18"/>
                <w:szCs w:val="18"/>
              </w:rPr>
              <w:t xml:space="preserve">Podmienka poskytnutia príspevku (PPP) a jej popis  </w:t>
            </w:r>
          </w:p>
        </w:tc>
      </w:tr>
      <w:tr w:rsidR="0073260C" w:rsidRPr="0073260C" w14:paraId="6DFFF6EA" w14:textId="77777777" w:rsidTr="00A34AC6">
        <w:trPr>
          <w:trHeight w:val="284"/>
        </w:trPr>
        <w:tc>
          <w:tcPr>
            <w:tcW w:w="200" w:type="pct"/>
            <w:shd w:val="clear" w:color="auto" w:fill="auto"/>
            <w:vAlign w:val="center"/>
          </w:tcPr>
          <w:p w14:paraId="58DFAF95" w14:textId="3CAD67F8" w:rsidR="004A3375" w:rsidRPr="0073260C" w:rsidRDefault="004A3375"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2.1.</w:t>
            </w:r>
          </w:p>
        </w:tc>
        <w:tc>
          <w:tcPr>
            <w:tcW w:w="4800" w:type="pct"/>
            <w:gridSpan w:val="2"/>
            <w:shd w:val="clear" w:color="auto" w:fill="auto"/>
            <w:vAlign w:val="center"/>
          </w:tcPr>
          <w:p w14:paraId="753C8086" w14:textId="77777777" w:rsidR="004A3375" w:rsidRPr="0073260C" w:rsidRDefault="004A3375" w:rsidP="002C09AB">
            <w:pPr>
              <w:pStyle w:val="Default"/>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Podmienka oprávnenosti aktivít projektu (oprávnené činnosti)</w:t>
            </w:r>
          </w:p>
          <w:p w14:paraId="14D5632B" w14:textId="740CFF46" w:rsidR="004A3375" w:rsidRPr="0073260C" w:rsidRDefault="004A3375" w:rsidP="002C09AB">
            <w:pPr>
              <w:spacing w:after="0" w:line="240" w:lineRule="auto"/>
              <w:jc w:val="both"/>
              <w:rPr>
                <w:rFonts w:cstheme="minorHAnsi"/>
                <w:strike/>
                <w:color w:val="00B050"/>
                <w:sz w:val="16"/>
                <w:szCs w:val="16"/>
              </w:rPr>
            </w:pPr>
            <w:r w:rsidRPr="0073260C">
              <w:rPr>
                <w:rFonts w:cstheme="minorHAnsi"/>
                <w:bCs/>
                <w:strike/>
                <w:color w:val="00B050"/>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proofErr w:type="spellStart"/>
            <w:r w:rsidR="00E5029B" w:rsidRPr="0073260C">
              <w:rPr>
                <w:rFonts w:cstheme="minorHAnsi"/>
                <w:strike/>
                <w:color w:val="00B050"/>
                <w:sz w:val="16"/>
                <w:szCs w:val="16"/>
              </w:rPr>
              <w:t>p</w:t>
            </w:r>
            <w:r w:rsidRPr="0073260C">
              <w:rPr>
                <w:rFonts w:cstheme="minorHAnsi"/>
                <w:strike/>
                <w:color w:val="00B050"/>
                <w:sz w:val="16"/>
                <w:szCs w:val="16"/>
              </w:rPr>
              <w:t>odopatrenie</w:t>
            </w:r>
            <w:proofErr w:type="spellEnd"/>
            <w:r w:rsidRPr="0073260C">
              <w:rPr>
                <w:rFonts w:cstheme="minorHAnsi"/>
                <w:strike/>
                <w:color w:val="00B050"/>
                <w:sz w:val="16"/>
                <w:szCs w:val="16"/>
              </w:rPr>
              <w:t xml:space="preserve"> 8.5 Podpora na investície do zlepšenia odolnosti a environmentálnej hodnoty lesných ekosystémov uvedené v Príl</w:t>
            </w:r>
            <w:r w:rsidR="00DA5C65" w:rsidRPr="0073260C">
              <w:rPr>
                <w:rFonts w:cstheme="minorHAnsi"/>
                <w:strike/>
                <w:color w:val="00B050"/>
                <w:sz w:val="16"/>
                <w:szCs w:val="16"/>
              </w:rPr>
              <w:t>ohe 6B k  Príručka pre prijímateľa</w:t>
            </w:r>
            <w:r w:rsidRPr="0073260C">
              <w:rPr>
                <w:rFonts w:cstheme="minorHAnsi"/>
                <w:strike/>
                <w:color w:val="00B050"/>
                <w:sz w:val="16"/>
                <w:szCs w:val="16"/>
              </w:rPr>
              <w:t xml:space="preserve"> o poskytnutie nenávratného finančného príspevku z Programu rozvoja vidieka SR 2014 – 2022 pre opatrenie 19. Podpora na miestny rozvoj v rámci iniciatívy LEADER.</w:t>
            </w:r>
            <w:r w:rsidRPr="0073260C">
              <w:rPr>
                <w:rFonts w:cstheme="minorHAnsi"/>
                <w:bCs/>
                <w:strike/>
                <w:color w:val="00B050"/>
                <w:sz w:val="16"/>
                <w:szCs w:val="16"/>
              </w:rPr>
              <w:t xml:space="preserve"> </w:t>
            </w:r>
          </w:p>
          <w:p w14:paraId="594A1354" w14:textId="77777777" w:rsidR="004A3375" w:rsidRPr="0073260C" w:rsidRDefault="004A3375" w:rsidP="002C09AB">
            <w:pPr>
              <w:spacing w:after="0" w:line="240" w:lineRule="auto"/>
              <w:jc w:val="both"/>
              <w:rPr>
                <w:rFonts w:cstheme="minorHAnsi"/>
                <w:i/>
                <w:strike/>
                <w:color w:val="00B050"/>
                <w:sz w:val="16"/>
                <w:szCs w:val="16"/>
              </w:rPr>
            </w:pPr>
            <w:r w:rsidRPr="0073260C">
              <w:rPr>
                <w:rFonts w:cstheme="minorHAnsi"/>
                <w:bCs/>
                <w:i/>
                <w:strike/>
                <w:color w:val="00B050"/>
                <w:sz w:val="16"/>
                <w:szCs w:val="16"/>
              </w:rPr>
              <w:t>Žiadateľ musí zároveň spĺňať aj nasledovné podmienky (ak relevantné):</w:t>
            </w:r>
          </w:p>
          <w:p w14:paraId="353BAC4C" w14:textId="5B34C2DD" w:rsidR="004A3375" w:rsidRPr="0073260C" w:rsidRDefault="004A3375" w:rsidP="002C09AB">
            <w:pPr>
              <w:spacing w:after="0" w:line="240" w:lineRule="auto"/>
              <w:jc w:val="both"/>
              <w:rPr>
                <w:rFonts w:cstheme="minorHAnsi"/>
                <w:strike/>
                <w:color w:val="00B050"/>
                <w:sz w:val="16"/>
                <w:szCs w:val="16"/>
              </w:rPr>
            </w:pPr>
            <w:r w:rsidRPr="0073260C">
              <w:rPr>
                <w:rFonts w:cstheme="minorHAnsi"/>
                <w:b/>
                <w:bCs/>
                <w:i/>
                <w:strike/>
                <w:color w:val="00B050"/>
                <w:sz w:val="16"/>
                <w:szCs w:val="16"/>
              </w:rPr>
              <w:t>Aktivita č. 1:</w:t>
            </w:r>
            <w:r w:rsidRPr="0073260C">
              <w:rPr>
                <w:rFonts w:cstheme="minorHAnsi"/>
                <w:i/>
                <w:strike/>
                <w:color w:val="00B050"/>
                <w:sz w:val="16"/>
                <w:szCs w:val="16"/>
              </w:rPr>
              <w:t xml:space="preserve"> </w:t>
            </w:r>
            <w:r w:rsidRPr="0073260C">
              <w:rPr>
                <w:rFonts w:cstheme="minorHAnsi"/>
                <w:bCs/>
                <w:i/>
                <w:strike/>
                <w:color w:val="00B050"/>
                <w:sz w:val="16"/>
                <w:szCs w:val="16"/>
              </w:rPr>
              <w:t xml:space="preserve">umelá obnova a výchova ochranných lesov a lesov osobitného </w:t>
            </w:r>
            <w:r w:rsidR="00925E0D" w:rsidRPr="0073260C">
              <w:rPr>
                <w:rFonts w:cstheme="minorHAnsi"/>
                <w:bCs/>
                <w:i/>
                <w:strike/>
                <w:color w:val="00B050"/>
                <w:sz w:val="16"/>
                <w:szCs w:val="16"/>
              </w:rPr>
              <w:t xml:space="preserve"> určenia</w:t>
            </w:r>
            <w:r w:rsidR="00925E0D" w:rsidRPr="0073260C">
              <w:rPr>
                <w:rStyle w:val="Odkaznapoznmkupodiarou"/>
                <w:rFonts w:cstheme="minorHAnsi"/>
                <w:bCs/>
                <w:i/>
                <w:strike/>
                <w:color w:val="00B050"/>
                <w:sz w:val="16"/>
                <w:szCs w:val="16"/>
              </w:rPr>
              <w:footnoteReference w:id="90"/>
            </w:r>
            <w:r w:rsidRPr="0073260C">
              <w:rPr>
                <w:rFonts w:cstheme="minorHAnsi"/>
                <w:bCs/>
                <w:i/>
                <w:strike/>
                <w:color w:val="00B050"/>
                <w:sz w:val="16"/>
                <w:szCs w:val="16"/>
              </w:rPr>
              <w:t xml:space="preserve"> najmä </w:t>
            </w:r>
            <w:proofErr w:type="spellStart"/>
            <w:r w:rsidRPr="0073260C">
              <w:rPr>
                <w:rFonts w:cstheme="minorHAnsi"/>
                <w:bCs/>
                <w:i/>
                <w:strike/>
                <w:color w:val="00B050"/>
                <w:sz w:val="16"/>
                <w:szCs w:val="16"/>
              </w:rPr>
              <w:t>podsadbou</w:t>
            </w:r>
            <w:proofErr w:type="spellEnd"/>
            <w:r w:rsidRPr="0073260C">
              <w:rPr>
                <w:rFonts w:cstheme="minorHAnsi"/>
                <w:bCs/>
                <w:i/>
                <w:strike/>
                <w:color w:val="00B050"/>
                <w:sz w:val="16"/>
                <w:szCs w:val="16"/>
              </w:rPr>
              <w:t xml:space="preserve"> lesných porastov</w:t>
            </w:r>
            <w:r w:rsidRPr="0073260C">
              <w:rPr>
                <w:rFonts w:cstheme="minorHAnsi"/>
                <w:bCs/>
                <w:strike/>
                <w:color w:val="00B050"/>
                <w:sz w:val="16"/>
                <w:szCs w:val="16"/>
              </w:rPr>
              <w:t xml:space="preserve"> </w:t>
            </w:r>
            <w:r w:rsidRPr="0073260C">
              <w:rPr>
                <w:rFonts w:cstheme="minorHAnsi"/>
                <w:bCs/>
                <w:i/>
                <w:strike/>
                <w:color w:val="00B050"/>
                <w:sz w:val="16"/>
                <w:szCs w:val="16"/>
              </w:rPr>
              <w:t>(</w:t>
            </w:r>
            <w:r w:rsidRPr="0073260C">
              <w:rPr>
                <w:rFonts w:cstheme="minorHAnsi"/>
                <w:i/>
                <w:strike/>
                <w:color w:val="00B050"/>
                <w:sz w:val="16"/>
                <w:szCs w:val="16"/>
              </w:rPr>
              <w:t xml:space="preserve">čistenie plôch po ťažbe, spolupôsobenie pri prirodzenej obnove, </w:t>
            </w:r>
            <w:proofErr w:type="spellStart"/>
            <w:r w:rsidRPr="0073260C">
              <w:rPr>
                <w:rFonts w:cstheme="minorHAnsi"/>
                <w:i/>
                <w:strike/>
                <w:color w:val="00B050"/>
                <w:sz w:val="16"/>
                <w:szCs w:val="16"/>
              </w:rPr>
              <w:t>podsadby</w:t>
            </w:r>
            <w:proofErr w:type="spellEnd"/>
            <w:r w:rsidRPr="0073260C">
              <w:rPr>
                <w:rFonts w:cstheme="minorHAnsi"/>
                <w:i/>
                <w:strike/>
                <w:color w:val="00B050"/>
                <w:sz w:val="16"/>
                <w:szCs w:val="16"/>
              </w:rPr>
              <w:t>, umelá obnova lesa, ochrana mladých lesných porastov výžinom buriny, ochrana mladých lesných porastov proti zveri repelentom</w:t>
            </w:r>
            <w:r w:rsidRPr="0073260C">
              <w:rPr>
                <w:rFonts w:cstheme="minorHAnsi"/>
                <w:b/>
                <w:bCs/>
                <w:i/>
                <w:strike/>
                <w:color w:val="00B050"/>
                <w:sz w:val="16"/>
                <w:szCs w:val="16"/>
              </w:rPr>
              <w:t xml:space="preserve">, </w:t>
            </w:r>
            <w:r w:rsidRPr="0073260C">
              <w:rPr>
                <w:rFonts w:cstheme="minorHAnsi"/>
                <w:i/>
                <w:strike/>
                <w:color w:val="00B050"/>
                <w:sz w:val="16"/>
                <w:szCs w:val="16"/>
              </w:rPr>
              <w:t xml:space="preserve">ochrana mladých lesných porastov proti zveri oplocovaním, </w:t>
            </w:r>
            <w:proofErr w:type="spellStart"/>
            <w:r w:rsidRPr="0073260C">
              <w:rPr>
                <w:rFonts w:cstheme="minorHAnsi"/>
                <w:i/>
                <w:strike/>
                <w:color w:val="00B050"/>
                <w:sz w:val="16"/>
                <w:szCs w:val="16"/>
              </w:rPr>
              <w:t>prečistky</w:t>
            </w:r>
            <w:proofErr w:type="spellEnd"/>
            <w:r w:rsidRPr="0073260C">
              <w:rPr>
                <w:rFonts w:cstheme="minorHAnsi"/>
                <w:i/>
                <w:strike/>
                <w:color w:val="00B050"/>
                <w:sz w:val="16"/>
                <w:szCs w:val="16"/>
              </w:rPr>
              <w:t xml:space="preserve"> a </w:t>
            </w:r>
            <w:proofErr w:type="spellStart"/>
            <w:r w:rsidRPr="0073260C">
              <w:rPr>
                <w:rFonts w:cstheme="minorHAnsi"/>
                <w:i/>
                <w:strike/>
                <w:color w:val="00B050"/>
                <w:sz w:val="16"/>
                <w:szCs w:val="16"/>
              </w:rPr>
              <w:t>plecie</w:t>
            </w:r>
            <w:proofErr w:type="spellEnd"/>
            <w:r w:rsidRPr="0073260C">
              <w:rPr>
                <w:rFonts w:cstheme="minorHAnsi"/>
                <w:i/>
                <w:strike/>
                <w:color w:val="00B050"/>
                <w:sz w:val="16"/>
                <w:szCs w:val="16"/>
              </w:rPr>
              <w:t xml:space="preserve"> ruby). V rámci výchovy lesa sa ponechávajú pionierske dreviny (jarabina, rakyta, osika, breza),</w:t>
            </w:r>
            <w:r w:rsidRPr="0073260C">
              <w:rPr>
                <w:rFonts w:eastAsiaTheme="minorHAnsi" w:cstheme="minorHAnsi"/>
                <w:i/>
                <w:strike/>
                <w:color w:val="00B050"/>
                <w:sz w:val="16"/>
                <w:szCs w:val="16"/>
              </w:rPr>
              <w:t xml:space="preserve"> </w:t>
            </w:r>
            <w:r w:rsidRPr="0073260C">
              <w:rPr>
                <w:rFonts w:cstheme="minorHAnsi"/>
                <w:i/>
                <w:strike/>
                <w:color w:val="00B050"/>
                <w:sz w:val="16"/>
                <w:szCs w:val="16"/>
              </w:rPr>
              <w:t>okrem prípadov, ak ohrozujú v raste hlavné dreviny. Uvedené sa overuje kontrolou na mieste.</w:t>
            </w:r>
          </w:p>
          <w:p w14:paraId="4D4DA85D" w14:textId="787558B8" w:rsidR="004A3375" w:rsidRPr="0073260C" w:rsidRDefault="004A3375" w:rsidP="002C09AB">
            <w:pPr>
              <w:spacing w:after="0" w:line="240" w:lineRule="auto"/>
              <w:jc w:val="both"/>
              <w:rPr>
                <w:rFonts w:cstheme="minorHAnsi"/>
                <w:i/>
                <w:strike/>
                <w:color w:val="00B050"/>
                <w:sz w:val="16"/>
                <w:szCs w:val="16"/>
              </w:rPr>
            </w:pPr>
            <w:r w:rsidRPr="0073260C">
              <w:rPr>
                <w:rFonts w:cstheme="minorHAnsi"/>
                <w:b/>
                <w:bCs/>
                <w:i/>
                <w:strike/>
                <w:color w:val="00B050"/>
                <w:sz w:val="16"/>
                <w:szCs w:val="16"/>
              </w:rPr>
              <w:t xml:space="preserve">Aktivita č. 2: </w:t>
            </w:r>
            <w:r w:rsidRPr="0073260C">
              <w:rPr>
                <w:rFonts w:cstheme="minorHAnsi"/>
                <w:i/>
                <w:strike/>
                <w:color w:val="00B050"/>
                <w:sz w:val="16"/>
                <w:szCs w:val="16"/>
              </w:rPr>
              <w:t>budovanie a obnova občianskej a poznávacej infraštruktúry v lesných ekosystémoch</w:t>
            </w:r>
            <w:r w:rsidRPr="0073260C">
              <w:rPr>
                <w:rFonts w:cstheme="minorHAnsi"/>
                <w:strike/>
                <w:color w:val="00B050"/>
                <w:sz w:val="16"/>
                <w:szCs w:val="16"/>
              </w:rPr>
              <w:t xml:space="preserve"> </w:t>
            </w:r>
            <w:r w:rsidRPr="0073260C">
              <w:rPr>
                <w:rFonts w:cstheme="minorHAnsi"/>
                <w:i/>
                <w:strike/>
                <w:color w:val="00B050"/>
                <w:sz w:val="16"/>
                <w:szCs w:val="16"/>
              </w:rPr>
              <w:t xml:space="preserve">Prvky občianskej a poznávacej infraštruktúry slúžiace pre verejnosť bez obmedzenia, pričom predmet investície nemôže slúžiť na ziskovú činnosť. Príklady oprávnených činností: náučné a turistické chodníky, cyklotrasy, pozorovateľne, vyhliadkové veže, mostíky, schody, rebríky, chodníky, lanové dráhy, zábradlia, trasovanie, </w:t>
            </w:r>
            <w:proofErr w:type="spellStart"/>
            <w:r w:rsidRPr="0073260C">
              <w:rPr>
                <w:rFonts w:cstheme="minorHAnsi"/>
                <w:i/>
                <w:strike/>
                <w:color w:val="00B050"/>
                <w:sz w:val="16"/>
                <w:szCs w:val="16"/>
              </w:rPr>
              <w:t>zrubovanie</w:t>
            </w:r>
            <w:proofErr w:type="spellEnd"/>
            <w:r w:rsidRPr="0073260C">
              <w:rPr>
                <w:rFonts w:cstheme="minorHAnsi"/>
                <w:i/>
                <w:strike/>
                <w:color w:val="00B050"/>
                <w:sz w:val="16"/>
                <w:szCs w:val="16"/>
              </w:rPr>
              <w:t xml:space="preserve"> chodníkov, turistické značenie, mapové panely, informačné tabule, odpočívadlá, sociálne zariadenia, turistické útulne, prístrešky, altánky, lavičky, ohniská, odpadkové koše, objekty a centrá biodiverzity na pozorovanie – mokrade, malé vodné plochy, ukážkové lesné biotopy, učebne lesnej </w:t>
            </w:r>
            <w:proofErr w:type="spellStart"/>
            <w:r w:rsidRPr="0073260C">
              <w:rPr>
                <w:rFonts w:cstheme="minorHAnsi"/>
                <w:i/>
                <w:strike/>
                <w:color w:val="00B050"/>
                <w:sz w:val="16"/>
                <w:szCs w:val="16"/>
              </w:rPr>
              <w:t>pedagogiky.Oprávnené</w:t>
            </w:r>
            <w:proofErr w:type="spellEnd"/>
            <w:r w:rsidRPr="0073260C">
              <w:rPr>
                <w:rFonts w:cstheme="minorHAnsi"/>
                <w:i/>
                <w:strike/>
                <w:color w:val="00B050"/>
                <w:sz w:val="16"/>
                <w:szCs w:val="16"/>
              </w:rPr>
              <w:t xml:space="preserve"> výdavky na stavebné investície do objektov a centier biodiverzity na pozorovanie biodiverzity neprekračujú 80% celkových oprávnených výdavkov a zároveň ich nie je možné využívať ako zariadenia poskytujúce ubytovacie služby.</w:t>
            </w:r>
          </w:p>
          <w:p w14:paraId="3740DFF0" w14:textId="77777777" w:rsidR="004A3375" w:rsidRPr="0073260C" w:rsidRDefault="004A3375" w:rsidP="002C09AB">
            <w:pPr>
              <w:spacing w:after="0" w:line="240" w:lineRule="auto"/>
              <w:jc w:val="both"/>
              <w:rPr>
                <w:rFonts w:cstheme="minorHAnsi"/>
                <w:i/>
                <w:strike/>
                <w:color w:val="00B050"/>
                <w:sz w:val="16"/>
                <w:szCs w:val="16"/>
              </w:rPr>
            </w:pPr>
            <w:r w:rsidRPr="0073260C">
              <w:rPr>
                <w:rFonts w:cstheme="minorHAnsi"/>
                <w:b/>
                <w:bCs/>
                <w:i/>
                <w:strike/>
                <w:color w:val="00B050"/>
                <w:sz w:val="16"/>
                <w:szCs w:val="16"/>
              </w:rPr>
              <w:t>Aktivita č. 3:</w:t>
            </w:r>
            <w:r w:rsidRPr="0073260C">
              <w:rPr>
                <w:rFonts w:cstheme="minorHAnsi"/>
                <w:i/>
                <w:strike/>
                <w:color w:val="00B050"/>
                <w:sz w:val="16"/>
                <w:szCs w:val="16"/>
              </w:rPr>
              <w:t xml:space="preserve"> zlepšenie hniezdnych príležitostí vtákov v lese a iných prvkov zvyšujúcich biodiverzitu lesných ekosystémov, a to hlavne:</w:t>
            </w:r>
          </w:p>
          <w:p w14:paraId="4EDBC018" w14:textId="77777777" w:rsidR="004A3375" w:rsidRPr="0073260C" w:rsidRDefault="004A3375" w:rsidP="000E4642">
            <w:pPr>
              <w:numPr>
                <w:ilvl w:val="0"/>
                <w:numId w:val="51"/>
              </w:numPr>
              <w:spacing w:after="0" w:line="240" w:lineRule="auto"/>
              <w:ind w:left="139" w:hanging="142"/>
              <w:jc w:val="both"/>
              <w:rPr>
                <w:rFonts w:cstheme="minorHAnsi"/>
                <w:i/>
                <w:strike/>
                <w:color w:val="00B050"/>
                <w:sz w:val="16"/>
                <w:szCs w:val="16"/>
              </w:rPr>
            </w:pPr>
            <w:r w:rsidRPr="0073260C">
              <w:rPr>
                <w:rFonts w:cstheme="minorHAnsi"/>
                <w:i/>
                <w:strike/>
                <w:color w:val="00B050"/>
                <w:sz w:val="16"/>
                <w:szCs w:val="16"/>
              </w:rPr>
              <w:t xml:space="preserve">výrobou a inštaláciou hniezdnych búdok pre dutinové </w:t>
            </w:r>
            <w:proofErr w:type="spellStart"/>
            <w:r w:rsidRPr="0073260C">
              <w:rPr>
                <w:rFonts w:cstheme="minorHAnsi"/>
                <w:i/>
                <w:strike/>
                <w:color w:val="00B050"/>
                <w:sz w:val="16"/>
                <w:szCs w:val="16"/>
              </w:rPr>
              <w:t>hniezdiče</w:t>
            </w:r>
            <w:proofErr w:type="spellEnd"/>
            <w:r w:rsidRPr="0073260C">
              <w:rPr>
                <w:rFonts w:cstheme="minorHAnsi"/>
                <w:i/>
                <w:strike/>
                <w:color w:val="00B050"/>
                <w:sz w:val="16"/>
                <w:szCs w:val="16"/>
              </w:rPr>
              <w:t xml:space="preserve"> (predovšetkým </w:t>
            </w:r>
            <w:proofErr w:type="spellStart"/>
            <w:r w:rsidRPr="0073260C">
              <w:rPr>
                <w:rFonts w:cstheme="minorHAnsi"/>
                <w:i/>
                <w:strike/>
                <w:color w:val="00B050"/>
                <w:sz w:val="16"/>
                <w:szCs w:val="16"/>
              </w:rPr>
              <w:t>pôtik</w:t>
            </w:r>
            <w:proofErr w:type="spellEnd"/>
            <w:r w:rsidRPr="0073260C">
              <w:rPr>
                <w:rFonts w:cstheme="minorHAnsi"/>
                <w:i/>
                <w:strike/>
                <w:color w:val="00B050"/>
                <w:sz w:val="16"/>
                <w:szCs w:val="16"/>
              </w:rPr>
              <w:t xml:space="preserve"> </w:t>
            </w:r>
            <w:proofErr w:type="spellStart"/>
            <w:r w:rsidRPr="0073260C">
              <w:rPr>
                <w:rFonts w:cstheme="minorHAnsi"/>
                <w:i/>
                <w:strike/>
                <w:color w:val="00B050"/>
                <w:sz w:val="16"/>
                <w:szCs w:val="16"/>
              </w:rPr>
              <w:t>kapcavý</w:t>
            </w:r>
            <w:proofErr w:type="spellEnd"/>
            <w:r w:rsidRPr="0073260C">
              <w:rPr>
                <w:rFonts w:cstheme="minorHAnsi"/>
                <w:i/>
                <w:strike/>
                <w:color w:val="00B050"/>
                <w:sz w:val="16"/>
                <w:szCs w:val="16"/>
              </w:rPr>
              <w:t>, sova obyčajná, sova dlhochvostá) a hmyzožravé spevavce;</w:t>
            </w:r>
          </w:p>
          <w:p w14:paraId="5F65449D" w14:textId="77777777" w:rsidR="004A3375" w:rsidRPr="0073260C" w:rsidRDefault="004A3375" w:rsidP="000E4642">
            <w:pPr>
              <w:numPr>
                <w:ilvl w:val="0"/>
                <w:numId w:val="51"/>
              </w:numPr>
              <w:spacing w:after="0" w:line="240" w:lineRule="auto"/>
              <w:ind w:left="139" w:hanging="142"/>
              <w:jc w:val="both"/>
              <w:rPr>
                <w:rFonts w:cstheme="minorHAnsi"/>
                <w:strike/>
                <w:color w:val="00B050"/>
                <w:sz w:val="16"/>
                <w:szCs w:val="16"/>
              </w:rPr>
            </w:pPr>
            <w:r w:rsidRPr="0073260C">
              <w:rPr>
                <w:rFonts w:cstheme="minorHAnsi"/>
                <w:i/>
                <w:strike/>
                <w:color w:val="00B050"/>
                <w:sz w:val="16"/>
                <w:szCs w:val="16"/>
              </w:rPr>
              <w:t>výrobou a inštaláciou iných prvkov infraštruktúry biodiverzity pre ochranu, resp. podporu chránených druhov živočíchov</w:t>
            </w:r>
            <w:r w:rsidRPr="0073260C">
              <w:rPr>
                <w:rFonts w:cstheme="minorHAnsi"/>
                <w:strike/>
                <w:color w:val="00B050"/>
                <w:sz w:val="16"/>
                <w:szCs w:val="16"/>
              </w:rPr>
              <w:t>.</w:t>
            </w:r>
          </w:p>
          <w:p w14:paraId="4B062A74" w14:textId="77777777" w:rsidR="004A3375" w:rsidRPr="0073260C" w:rsidRDefault="004A3375" w:rsidP="002C09AB">
            <w:pPr>
              <w:pStyle w:val="Standard"/>
              <w:tabs>
                <w:tab w:val="left" w:pos="709"/>
              </w:tabs>
              <w:jc w:val="both"/>
              <w:rPr>
                <w:rFonts w:asciiTheme="minorHAnsi" w:hAnsiTheme="minorHAnsi" w:cstheme="minorHAnsi"/>
                <w:b/>
                <w:bCs/>
                <w:strike/>
                <w:color w:val="00B050"/>
                <w:sz w:val="16"/>
                <w:szCs w:val="16"/>
                <w:u w:val="single"/>
              </w:rPr>
            </w:pPr>
            <w:r w:rsidRPr="0073260C">
              <w:rPr>
                <w:rFonts w:asciiTheme="minorHAnsi" w:hAnsiTheme="minorHAnsi" w:cstheme="minorHAnsi"/>
                <w:b/>
                <w:strike/>
                <w:color w:val="00B050"/>
                <w:sz w:val="16"/>
                <w:szCs w:val="16"/>
                <w:u w:val="single"/>
              </w:rPr>
              <w:t>Forma a spôsob preukázania splnenia PPP</w:t>
            </w:r>
          </w:p>
          <w:p w14:paraId="3D5B7143" w14:textId="77777777" w:rsidR="004A3375" w:rsidRPr="0073260C" w:rsidRDefault="004A3375" w:rsidP="004800B7">
            <w:pPr>
              <w:pStyle w:val="Odsekzoznamu"/>
              <w:numPr>
                <w:ilvl w:val="0"/>
                <w:numId w:val="338"/>
              </w:numPr>
              <w:spacing w:after="0" w:line="240" w:lineRule="auto"/>
              <w:ind w:left="280" w:hanging="280"/>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Rozpočet projektu) </w:t>
            </w:r>
          </w:p>
          <w:p w14:paraId="23FC4B67" w14:textId="07B2B002" w:rsidR="007D623C" w:rsidRPr="0073260C" w:rsidRDefault="007D623C" w:rsidP="004800B7">
            <w:pPr>
              <w:pStyle w:val="Odsekzoznamu"/>
              <w:numPr>
                <w:ilvl w:val="0"/>
                <w:numId w:val="338"/>
              </w:numPr>
              <w:spacing w:after="0" w:line="240" w:lineRule="auto"/>
              <w:ind w:left="280" w:hanging="280"/>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53A3C3D8" w14:textId="77777777" w:rsidR="004A3375" w:rsidRPr="0073260C" w:rsidRDefault="004A3375" w:rsidP="004800B7">
            <w:pPr>
              <w:pStyle w:val="Odsekzoznamu"/>
              <w:numPr>
                <w:ilvl w:val="0"/>
                <w:numId w:val="338"/>
              </w:numPr>
              <w:spacing w:after="0" w:line="240" w:lineRule="auto"/>
              <w:ind w:left="280" w:hanging="280"/>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6A Miesto realizácie projektu - Poznámka k miestu realizácie číslo parcely)</w:t>
            </w:r>
          </w:p>
          <w:p w14:paraId="55D016D1" w14:textId="617861E5" w:rsidR="00D0481F" w:rsidRPr="0073260C" w:rsidRDefault="00D0481F" w:rsidP="004800B7">
            <w:pPr>
              <w:pStyle w:val="Odsekzoznamu"/>
              <w:numPr>
                <w:ilvl w:val="0"/>
                <w:numId w:val="338"/>
              </w:numPr>
              <w:spacing w:after="0" w:line="240" w:lineRule="auto"/>
              <w:ind w:left="280" w:hanging="280"/>
              <w:jc w:val="both"/>
              <w:rPr>
                <w:rFonts w:cstheme="minorHAnsi"/>
                <w:strike/>
                <w:color w:val="00B050"/>
                <w:sz w:val="16"/>
                <w:szCs w:val="16"/>
              </w:rPr>
            </w:pPr>
            <w:r w:rsidRPr="0073260C">
              <w:rPr>
                <w:rFonts w:cstheme="minorHAnsi"/>
                <w:strike/>
                <w:color w:val="00B050"/>
                <w:sz w:val="16"/>
                <w:szCs w:val="16"/>
              </w:rPr>
              <w:t xml:space="preserve">Projektová dokumentácia s rozpočtom, originál alebo úradne overená fotokópia overená stavebným úradom,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w:t>
            </w:r>
            <w:r w:rsidR="00B03FFA" w:rsidRPr="0073260C">
              <w:rPr>
                <w:rFonts w:cstheme="minorHAnsi"/>
                <w:b/>
                <w:strike/>
                <w:color w:val="00B050"/>
                <w:sz w:val="16"/>
                <w:szCs w:val="16"/>
              </w:rPr>
              <w:t xml:space="preserve"> listinného </w:t>
            </w:r>
            <w:r w:rsidRPr="0073260C">
              <w:rPr>
                <w:rFonts w:cstheme="minorHAnsi"/>
                <w:b/>
                <w:strike/>
                <w:color w:val="00B050"/>
                <w:sz w:val="16"/>
                <w:szCs w:val="16"/>
              </w:rPr>
              <w:t>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(listinná forma len v prípade, že dokumentácia je rozsiahlejšieho charakteru). Rozpočet musí byť overený projektantom, alebo inou autoritou. Rozpočet musí mať odčlenené výdavky na tzv. „pomocné“ práce (búracie, príprav</w:t>
            </w:r>
            <w:r w:rsidR="00DA5C65" w:rsidRPr="0073260C">
              <w:rPr>
                <w:rFonts w:cstheme="minorHAnsi"/>
                <w:strike/>
                <w:color w:val="00B050"/>
                <w:sz w:val="16"/>
                <w:szCs w:val="16"/>
              </w:rPr>
              <w:t>a staveniska), ak sú oprávnené</w:t>
            </w:r>
          </w:p>
          <w:p w14:paraId="7F468C7C" w14:textId="2BA5A23B" w:rsidR="004A3375" w:rsidRPr="0073260C" w:rsidRDefault="004A3375" w:rsidP="004800B7">
            <w:pPr>
              <w:pStyle w:val="Odsekzoznamu"/>
              <w:numPr>
                <w:ilvl w:val="0"/>
                <w:numId w:val="338"/>
              </w:numPr>
              <w:spacing w:after="0" w:line="240" w:lineRule="auto"/>
              <w:ind w:left="280" w:hanging="280"/>
              <w:jc w:val="both"/>
              <w:rPr>
                <w:rFonts w:cstheme="minorHAnsi"/>
                <w:strike/>
                <w:color w:val="00B050"/>
                <w:sz w:val="16"/>
                <w:szCs w:val="16"/>
              </w:rPr>
            </w:pPr>
            <w:r w:rsidRPr="0073260C">
              <w:rPr>
                <w:rFonts w:eastAsia="Times New Roman" w:cstheme="minorHAnsi"/>
                <w:strike/>
                <w:color w:val="00B050"/>
                <w:sz w:val="16"/>
                <w:szCs w:val="16"/>
              </w:rPr>
              <w:t>Potvrdenie príslušného Pozemkového a lesného odboru o kategorizácii lesov územia na ktorom sa realizuje projekt,</w:t>
            </w:r>
            <w:r w:rsidRPr="0073260C">
              <w:rPr>
                <w:rFonts w:eastAsia="Times New Roman" w:cstheme="minorHAnsi"/>
                <w:b/>
                <w:strike/>
                <w:color w:val="00B050"/>
                <w:sz w:val="16"/>
                <w:szCs w:val="16"/>
              </w:rPr>
              <w:t xml:space="preserve"> </w:t>
            </w:r>
            <w:proofErr w:type="spellStart"/>
            <w:r w:rsidRPr="0073260C">
              <w:rPr>
                <w:rFonts w:eastAsia="Times New Roman" w:cstheme="minorHAnsi"/>
                <w:b/>
                <w:strike/>
                <w:color w:val="00B050"/>
                <w:sz w:val="16"/>
                <w:szCs w:val="16"/>
              </w:rPr>
              <w:t>sken</w:t>
            </w:r>
            <w:proofErr w:type="spellEnd"/>
            <w:r w:rsidRPr="0073260C">
              <w:rPr>
                <w:rFonts w:eastAsia="Times New Roman" w:cstheme="minorHAnsi"/>
                <w:b/>
                <w:strike/>
                <w:color w:val="00B050"/>
                <w:sz w:val="16"/>
                <w:szCs w:val="16"/>
              </w:rPr>
              <w:t xml:space="preserve"> listinného originálu alebo úradne</w:t>
            </w:r>
            <w:r w:rsidRPr="0073260C">
              <w:rPr>
                <w:rFonts w:cstheme="minorHAnsi"/>
                <w:b/>
                <w:strike/>
                <w:color w:val="00B050"/>
                <w:sz w:val="16"/>
                <w:szCs w:val="16"/>
              </w:rPr>
              <w:t xml:space="preserve"> overenej fotokópie</w:t>
            </w:r>
            <w:r w:rsidRPr="0073260C">
              <w:rPr>
                <w:rFonts w:eastAsia="Times New Roman" w:cstheme="minorHAnsi"/>
                <w:b/>
                <w:strike/>
                <w:color w:val="00B050"/>
                <w:sz w:val="16"/>
                <w:szCs w:val="16"/>
              </w:rPr>
              <w:t xml:space="preserve"> vo formáte .</w:t>
            </w:r>
            <w:proofErr w:type="spellStart"/>
            <w:r w:rsidRPr="0073260C">
              <w:rPr>
                <w:rFonts w:eastAsia="Times New Roman" w:cstheme="minorHAnsi"/>
                <w:b/>
                <w:strike/>
                <w:color w:val="00B050"/>
                <w:sz w:val="16"/>
                <w:szCs w:val="16"/>
              </w:rPr>
              <w:t>pdf</w:t>
            </w:r>
            <w:proofErr w:type="spellEnd"/>
            <w:r w:rsidRPr="0073260C">
              <w:rPr>
                <w:rFonts w:eastAsia="Times New Roman" w:cstheme="minorHAnsi"/>
                <w:b/>
                <w:strike/>
                <w:color w:val="00B050"/>
                <w:sz w:val="16"/>
                <w:szCs w:val="16"/>
              </w:rPr>
              <w:t xml:space="preserve"> prostredníctvom ITMS2014+</w:t>
            </w:r>
            <w:r w:rsidRPr="0073260C">
              <w:rPr>
                <w:rFonts w:eastAsia="Times New Roman" w:cstheme="minorHAnsi"/>
                <w:strike/>
                <w:color w:val="00B050"/>
                <w:sz w:val="16"/>
                <w:szCs w:val="16"/>
              </w:rPr>
              <w:t xml:space="preserve"> </w:t>
            </w:r>
          </w:p>
          <w:p w14:paraId="15E1C718" w14:textId="77777777" w:rsidR="004A3375" w:rsidRPr="0073260C" w:rsidRDefault="004A3375" w:rsidP="002C09AB">
            <w:pPr>
              <w:tabs>
                <w:tab w:val="left" w:pos="567"/>
              </w:tabs>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t>Spôsob overenia:</w:t>
            </w:r>
          </w:p>
          <w:p w14:paraId="6AFFAF96" w14:textId="119F96F9" w:rsidR="004A3375" w:rsidRPr="0073260C" w:rsidRDefault="004A3375" w:rsidP="002C09AB">
            <w:pPr>
              <w:spacing w:after="0" w:line="240" w:lineRule="auto"/>
              <w:jc w:val="both"/>
              <w:rPr>
                <w:rFonts w:cstheme="minorHAnsi"/>
                <w:strike/>
                <w:color w:val="00B050"/>
                <w:sz w:val="16"/>
                <w:szCs w:val="16"/>
              </w:rPr>
            </w:pPr>
            <w:r w:rsidRPr="0073260C">
              <w:rPr>
                <w:rFonts w:cstheme="minorHAnsi"/>
                <w:strike/>
                <w:color w:val="00B050"/>
                <w:sz w:val="16"/>
                <w:szCs w:val="16"/>
              </w:rPr>
              <w:t>MAS a PPA v zmysle dokumentácie uvedenej v časti  „Forma a spôsob preukázania splnenia PPP“</w:t>
            </w:r>
          </w:p>
        </w:tc>
      </w:tr>
      <w:tr w:rsidR="0073260C" w:rsidRPr="0073260C" w14:paraId="5ECCDE2F" w14:textId="77777777" w:rsidTr="00A34AC6">
        <w:trPr>
          <w:trHeight w:val="284"/>
        </w:trPr>
        <w:tc>
          <w:tcPr>
            <w:tcW w:w="200" w:type="pct"/>
            <w:shd w:val="clear" w:color="auto" w:fill="auto"/>
            <w:vAlign w:val="center"/>
          </w:tcPr>
          <w:p w14:paraId="0FB05EBB" w14:textId="637A5947" w:rsidR="004A3375" w:rsidRPr="0073260C" w:rsidRDefault="004A3375"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2.2.</w:t>
            </w:r>
          </w:p>
        </w:tc>
        <w:tc>
          <w:tcPr>
            <w:tcW w:w="4800" w:type="pct"/>
            <w:gridSpan w:val="2"/>
            <w:shd w:val="clear" w:color="auto" w:fill="auto"/>
            <w:vAlign w:val="center"/>
          </w:tcPr>
          <w:p w14:paraId="45B70A42" w14:textId="77777777" w:rsidR="004A3375" w:rsidRPr="0073260C" w:rsidRDefault="004A3375" w:rsidP="002C09AB">
            <w:pPr>
              <w:pStyle w:val="Default"/>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 xml:space="preserve">Podmienka, že výdavky projektu sú oprávnené </w:t>
            </w:r>
          </w:p>
          <w:p w14:paraId="299CB640" w14:textId="3E174E27" w:rsidR="004A3375" w:rsidRPr="0073260C" w:rsidRDefault="004A3375" w:rsidP="00347A3C">
            <w:pPr>
              <w:pStyle w:val="Textkomentra"/>
              <w:spacing w:after="0" w:line="240" w:lineRule="auto"/>
              <w:jc w:val="both"/>
              <w:rPr>
                <w:rFonts w:cstheme="minorHAnsi"/>
                <w:strike/>
                <w:color w:val="00B050"/>
              </w:rPr>
            </w:pPr>
            <w:r w:rsidRPr="0073260C">
              <w:rPr>
                <w:rFonts w:cstheme="minorHAnsi"/>
                <w:bCs/>
                <w:strike/>
                <w:color w:val="00B050"/>
                <w:sz w:val="16"/>
                <w:szCs w:val="16"/>
              </w:rPr>
              <w:t>Oprávnené výdavky projektu, ktoré žiadateľ musí spĺňať sú oprávnené výdavky v zmysle stratégie CLLD uvedené vo výzve ako oprávnené výdavky MAS.  Žiadateľ musí zároveň spĺňať</w:t>
            </w:r>
            <w:r w:rsidR="000E4642" w:rsidRPr="0073260C">
              <w:rPr>
                <w:rFonts w:cstheme="minorHAnsi"/>
                <w:bCs/>
                <w:strike/>
                <w:color w:val="00B050"/>
                <w:sz w:val="16"/>
                <w:szCs w:val="16"/>
              </w:rPr>
              <w:t xml:space="preserve"> aj podmienky uvedené v bode 2.2</w:t>
            </w:r>
            <w:r w:rsidRPr="0073260C">
              <w:rPr>
                <w:rFonts w:cstheme="minorHAnsi"/>
                <w:bCs/>
                <w:strike/>
                <w:color w:val="00B050"/>
                <w:sz w:val="16"/>
                <w:szCs w:val="16"/>
              </w:rPr>
              <w:t xml:space="preserve"> pre </w:t>
            </w:r>
            <w:proofErr w:type="spellStart"/>
            <w:r w:rsidR="00E5029B" w:rsidRPr="0073260C">
              <w:rPr>
                <w:rFonts w:cstheme="minorHAnsi"/>
                <w:strike/>
                <w:color w:val="00B050"/>
                <w:sz w:val="16"/>
                <w:szCs w:val="16"/>
              </w:rPr>
              <w:t>p</w:t>
            </w:r>
            <w:r w:rsidRPr="0073260C">
              <w:rPr>
                <w:rFonts w:cstheme="minorHAnsi"/>
                <w:strike/>
                <w:color w:val="00B050"/>
                <w:sz w:val="16"/>
                <w:szCs w:val="16"/>
              </w:rPr>
              <w:t>odopatrenie</w:t>
            </w:r>
            <w:proofErr w:type="spellEnd"/>
            <w:r w:rsidRPr="0073260C">
              <w:rPr>
                <w:rFonts w:cstheme="minorHAnsi"/>
                <w:strike/>
                <w:color w:val="00B050"/>
                <w:sz w:val="16"/>
                <w:szCs w:val="16"/>
              </w:rPr>
              <w:t xml:space="preserve"> 8.5 Podpora na investície do zlepšenia odolnosti a environmentálnej hodnoty lesných ekosystémov  uvedené v Prílohe 6B k  </w:t>
            </w:r>
            <w:r w:rsidR="00DA5C65" w:rsidRPr="0073260C">
              <w:rPr>
                <w:rFonts w:cstheme="minorHAnsi"/>
                <w:strike/>
                <w:color w:val="00B050"/>
                <w:sz w:val="16"/>
                <w:szCs w:val="16"/>
              </w:rPr>
              <w:t>Príručke</w:t>
            </w:r>
            <w:r w:rsidR="002B2E80" w:rsidRPr="0073260C">
              <w:rPr>
                <w:rFonts w:cstheme="minorHAnsi"/>
                <w:strike/>
                <w:color w:val="00B050"/>
                <w:sz w:val="16"/>
                <w:szCs w:val="16"/>
              </w:rPr>
              <w:t xml:space="preserve"> pre prijímateľa</w:t>
            </w:r>
            <w:r w:rsidRPr="0073260C">
              <w:rPr>
                <w:rFonts w:cstheme="minorHAnsi"/>
                <w:strike/>
                <w:color w:val="00B050"/>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r w:rsidR="002B2E80" w:rsidRPr="0073260C">
              <w:rPr>
                <w:rFonts w:cstheme="minorHAnsi"/>
                <w:strike/>
                <w:color w:val="00B050"/>
                <w:sz w:val="16"/>
                <w:szCs w:val="16"/>
              </w:rPr>
              <w:t xml:space="preserve">  Žiadateľ splnenie kritéria popíše v projekte realizácie (Príloha 2B k príručke pre prijímateľa LEADER)</w:t>
            </w:r>
          </w:p>
          <w:p w14:paraId="1A116F07" w14:textId="563AD225" w:rsidR="004A3375" w:rsidRPr="0073260C" w:rsidRDefault="004A3375" w:rsidP="002C09AB">
            <w:pPr>
              <w:spacing w:after="0" w:line="240" w:lineRule="auto"/>
              <w:jc w:val="both"/>
              <w:rPr>
                <w:rFonts w:cstheme="minorHAnsi"/>
                <w:bCs/>
                <w:i/>
                <w:strike/>
                <w:color w:val="00B050"/>
                <w:sz w:val="16"/>
                <w:szCs w:val="16"/>
              </w:rPr>
            </w:pPr>
            <w:r w:rsidRPr="0073260C">
              <w:rPr>
                <w:rFonts w:cstheme="minorHAnsi"/>
                <w:bCs/>
                <w:i/>
                <w:strike/>
                <w:color w:val="00B050"/>
                <w:sz w:val="16"/>
                <w:szCs w:val="16"/>
              </w:rPr>
              <w:t xml:space="preserve">Žiadateľ musí zároveň spĺňať aj nasledovné podmienky (ak relevantné): </w:t>
            </w:r>
          </w:p>
          <w:p w14:paraId="29DD2C59" w14:textId="24BB0CC9" w:rsidR="004A3375" w:rsidRPr="0073260C" w:rsidRDefault="004A3375" w:rsidP="009F1D61">
            <w:pPr>
              <w:pStyle w:val="Odsekzoznamu"/>
              <w:numPr>
                <w:ilvl w:val="0"/>
                <w:numId w:val="110"/>
              </w:numPr>
              <w:tabs>
                <w:tab w:val="left" w:pos="567"/>
              </w:tabs>
              <w:spacing w:after="0" w:line="240" w:lineRule="auto"/>
              <w:ind w:left="177" w:hanging="142"/>
              <w:jc w:val="both"/>
              <w:rPr>
                <w:rFonts w:cstheme="minorHAnsi"/>
                <w:i/>
                <w:strike/>
                <w:color w:val="00B050"/>
                <w:sz w:val="16"/>
                <w:szCs w:val="16"/>
              </w:rPr>
            </w:pPr>
            <w:r w:rsidRPr="0073260C">
              <w:rPr>
                <w:rFonts w:eastAsiaTheme="majorEastAsia" w:cstheme="minorHAnsi"/>
                <w:i/>
                <w:iCs/>
                <w:strike/>
                <w:color w:val="00B050"/>
                <w:sz w:val="16"/>
                <w:szCs w:val="16"/>
                <w:lang w:eastAsia="sk-SK"/>
              </w:rPr>
              <w:t>Výdavky na hmotné a nehmotné investície</w:t>
            </w:r>
            <w:r w:rsidR="00E65C29" w:rsidRPr="0073260C">
              <w:rPr>
                <w:rStyle w:val="Odkaznapoznmkupodiarou"/>
                <w:rFonts w:eastAsiaTheme="majorEastAsia" w:cstheme="minorHAnsi"/>
                <w:i/>
                <w:iCs/>
                <w:strike/>
                <w:color w:val="00B050"/>
                <w:sz w:val="16"/>
                <w:szCs w:val="16"/>
                <w:lang w:eastAsia="sk-SK"/>
              </w:rPr>
              <w:footnoteReference w:id="91"/>
            </w:r>
            <w:r w:rsidRPr="0073260C">
              <w:rPr>
                <w:rFonts w:eastAsiaTheme="majorEastAsia" w:cstheme="minorHAnsi"/>
                <w:i/>
                <w:iCs/>
                <w:strike/>
                <w:color w:val="00B050"/>
                <w:sz w:val="16"/>
                <w:szCs w:val="16"/>
                <w:lang w:eastAsia="sk-SK"/>
              </w:rPr>
              <w:t xml:space="preserve">, ktoré sú v súlade s podporovanými činnosťami v rámci tohto </w:t>
            </w:r>
            <w:proofErr w:type="spellStart"/>
            <w:r w:rsidRPr="0073260C">
              <w:rPr>
                <w:rFonts w:eastAsiaTheme="majorEastAsia" w:cstheme="minorHAnsi"/>
                <w:i/>
                <w:iCs/>
                <w:strike/>
                <w:color w:val="00B050"/>
                <w:sz w:val="16"/>
                <w:szCs w:val="16"/>
                <w:lang w:eastAsia="sk-SK"/>
              </w:rPr>
              <w:t>podopatrenia</w:t>
            </w:r>
            <w:proofErr w:type="spellEnd"/>
            <w:r w:rsidRPr="0073260C">
              <w:rPr>
                <w:rFonts w:eastAsiaTheme="majorEastAsia" w:cstheme="minorHAnsi"/>
                <w:i/>
                <w:iCs/>
                <w:strike/>
                <w:color w:val="00B050"/>
                <w:sz w:val="16"/>
                <w:szCs w:val="16"/>
                <w:lang w:eastAsia="sk-SK"/>
              </w:rPr>
              <w:t>.</w:t>
            </w:r>
          </w:p>
          <w:p w14:paraId="24FB0CC7" w14:textId="77777777" w:rsidR="004A3375" w:rsidRPr="0073260C" w:rsidRDefault="004A3375" w:rsidP="009F1D61">
            <w:pPr>
              <w:pStyle w:val="Odsekzoznamu"/>
              <w:numPr>
                <w:ilvl w:val="0"/>
                <w:numId w:val="110"/>
              </w:numPr>
              <w:tabs>
                <w:tab w:val="left" w:pos="567"/>
              </w:tabs>
              <w:spacing w:after="0" w:line="240" w:lineRule="auto"/>
              <w:ind w:left="177" w:hanging="142"/>
              <w:jc w:val="both"/>
              <w:rPr>
                <w:rFonts w:cstheme="minorHAnsi"/>
                <w:i/>
                <w:strike/>
                <w:color w:val="00B050"/>
                <w:sz w:val="16"/>
                <w:szCs w:val="16"/>
              </w:rPr>
            </w:pPr>
            <w:r w:rsidRPr="0073260C">
              <w:rPr>
                <w:rFonts w:cstheme="minorHAnsi"/>
                <w:i/>
                <w:strike/>
                <w:color w:val="00B050"/>
                <w:sz w:val="16"/>
                <w:szCs w:val="16"/>
              </w:rPr>
              <w:lastRenderedPageBreak/>
              <w:t>Všeobecné náklady súvisiace s bodom 1 (v prípade investičných opatrení):</w:t>
            </w:r>
          </w:p>
          <w:p w14:paraId="4E25FBD8" w14:textId="77777777" w:rsidR="004A3375" w:rsidRPr="0073260C" w:rsidRDefault="004A3375" w:rsidP="009F1D61">
            <w:pPr>
              <w:pStyle w:val="Odsekzoznamu"/>
              <w:numPr>
                <w:ilvl w:val="1"/>
                <w:numId w:val="111"/>
              </w:numPr>
              <w:tabs>
                <w:tab w:val="left" w:pos="469"/>
              </w:tabs>
              <w:spacing w:after="0" w:line="240" w:lineRule="auto"/>
              <w:ind w:left="469" w:hanging="283"/>
              <w:jc w:val="both"/>
              <w:rPr>
                <w:rFonts w:cstheme="minorHAnsi"/>
                <w:i/>
                <w:strike/>
                <w:color w:val="00B050"/>
                <w:sz w:val="16"/>
                <w:szCs w:val="16"/>
              </w:rPr>
            </w:pPr>
            <w:r w:rsidRPr="0073260C">
              <w:rPr>
                <w:rFonts w:cstheme="minorHAnsi"/>
                <w:i/>
                <w:strike/>
                <w:color w:val="00B050"/>
                <w:sz w:val="16"/>
                <w:szCs w:val="16"/>
              </w:rPr>
              <w:t>výstavba, obstaranie (vrátane leasingu) alebo zlepšenie nehnuteľného majetku</w:t>
            </w:r>
          </w:p>
          <w:p w14:paraId="223B673C" w14:textId="77777777" w:rsidR="004A3375" w:rsidRPr="0073260C" w:rsidRDefault="004A3375" w:rsidP="009F1D61">
            <w:pPr>
              <w:pStyle w:val="Odsekzoznamu"/>
              <w:numPr>
                <w:ilvl w:val="1"/>
                <w:numId w:val="111"/>
              </w:numPr>
              <w:tabs>
                <w:tab w:val="left" w:pos="469"/>
              </w:tabs>
              <w:spacing w:after="0" w:line="240" w:lineRule="auto"/>
              <w:ind w:left="469" w:hanging="283"/>
              <w:jc w:val="both"/>
              <w:rPr>
                <w:rFonts w:cstheme="minorHAnsi"/>
                <w:i/>
                <w:strike/>
                <w:color w:val="00B050"/>
                <w:sz w:val="16"/>
                <w:szCs w:val="16"/>
              </w:rPr>
            </w:pPr>
            <w:r w:rsidRPr="0073260C">
              <w:rPr>
                <w:rFonts w:cstheme="minorHAnsi"/>
                <w:i/>
                <w:strike/>
                <w:color w:val="00B050"/>
                <w:sz w:val="16"/>
                <w:szCs w:val="16"/>
              </w:rPr>
              <w:t>kúpa alebo kúpa na leasing nových strojov a zariadení, ako i strojov a zariadení do výšky ich trhovej hodnoty</w:t>
            </w:r>
          </w:p>
          <w:p w14:paraId="5BF43380" w14:textId="77777777" w:rsidR="004A3375" w:rsidRPr="0073260C" w:rsidRDefault="004A3375" w:rsidP="009F1D61">
            <w:pPr>
              <w:pStyle w:val="Odsekzoznamu"/>
              <w:numPr>
                <w:ilvl w:val="1"/>
                <w:numId w:val="111"/>
              </w:numPr>
              <w:tabs>
                <w:tab w:val="left" w:pos="469"/>
              </w:tabs>
              <w:spacing w:after="0" w:line="240" w:lineRule="auto"/>
              <w:ind w:left="469" w:hanging="283"/>
              <w:jc w:val="both"/>
              <w:rPr>
                <w:rFonts w:cstheme="minorHAnsi"/>
                <w:i/>
                <w:strike/>
                <w:color w:val="00B050"/>
                <w:sz w:val="16"/>
                <w:szCs w:val="16"/>
              </w:rPr>
            </w:pPr>
            <w:r w:rsidRPr="0073260C">
              <w:rPr>
                <w:rFonts w:cstheme="minorHAnsi"/>
                <w:i/>
                <w:strike/>
                <w:color w:val="00B050"/>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689303" w14:textId="30C7A444" w:rsidR="004A3375" w:rsidRPr="0073260C" w:rsidRDefault="004A3375" w:rsidP="009F1D61">
            <w:pPr>
              <w:pStyle w:val="Odsekzoznamu"/>
              <w:numPr>
                <w:ilvl w:val="1"/>
                <w:numId w:val="111"/>
              </w:numPr>
              <w:tabs>
                <w:tab w:val="left" w:pos="469"/>
              </w:tabs>
              <w:spacing w:after="0" w:line="240" w:lineRule="auto"/>
              <w:ind w:left="469" w:hanging="283"/>
              <w:jc w:val="both"/>
              <w:rPr>
                <w:rFonts w:cstheme="minorHAnsi"/>
                <w:i/>
                <w:strike/>
                <w:color w:val="00B050"/>
                <w:sz w:val="16"/>
                <w:szCs w:val="16"/>
              </w:rPr>
            </w:pPr>
            <w:r w:rsidRPr="0073260C">
              <w:rPr>
                <w:rFonts w:cstheme="minorHAnsi"/>
                <w:i/>
                <w:strike/>
                <w:color w:val="00B050"/>
                <w:sz w:val="16"/>
                <w:szCs w:val="16"/>
              </w:rPr>
              <w:t>nehmotné investície ako obstaranie alebo vývoj počítačového softvéru, získanie patentov, licencií, autorských práv a obchodných značiek</w:t>
            </w:r>
            <w:r w:rsidR="00E24081" w:rsidRPr="0073260C">
              <w:rPr>
                <w:rStyle w:val="Odkaznapoznmkupodiarou"/>
                <w:rFonts w:cstheme="minorHAnsi"/>
                <w:i/>
                <w:strike/>
                <w:color w:val="00B050"/>
                <w:sz w:val="16"/>
                <w:szCs w:val="16"/>
              </w:rPr>
              <w:footnoteReference w:id="92"/>
            </w:r>
          </w:p>
          <w:p w14:paraId="47EC70ED" w14:textId="27F8473E" w:rsidR="004A3375" w:rsidRPr="0073260C" w:rsidRDefault="004A3375" w:rsidP="002C09AB">
            <w:pPr>
              <w:pStyle w:val="Standard"/>
              <w:tabs>
                <w:tab w:val="left" w:pos="709"/>
              </w:tabs>
              <w:jc w:val="both"/>
              <w:rPr>
                <w:rFonts w:asciiTheme="minorHAnsi" w:hAnsiTheme="minorHAnsi" w:cstheme="minorHAnsi"/>
                <w:b/>
                <w:bCs/>
                <w:strike/>
                <w:color w:val="00B050"/>
                <w:sz w:val="16"/>
                <w:szCs w:val="16"/>
                <w:u w:val="single"/>
              </w:rPr>
            </w:pPr>
            <w:r w:rsidRPr="0073260C">
              <w:rPr>
                <w:rFonts w:asciiTheme="minorHAnsi" w:hAnsiTheme="minorHAnsi" w:cstheme="minorHAnsi"/>
                <w:b/>
                <w:strike/>
                <w:color w:val="00B050"/>
                <w:sz w:val="16"/>
                <w:szCs w:val="16"/>
                <w:u w:val="single"/>
              </w:rPr>
              <w:t>Forma a spôsob preukázania splnenia PPP</w:t>
            </w:r>
          </w:p>
          <w:p w14:paraId="11945F8D" w14:textId="77777777" w:rsidR="001C76E4" w:rsidRPr="0073260C" w:rsidRDefault="004A3375" w:rsidP="004800B7">
            <w:pPr>
              <w:pStyle w:val="Default"/>
              <w:keepLines/>
              <w:widowControl w:val="0"/>
              <w:numPr>
                <w:ilvl w:val="0"/>
                <w:numId w:val="339"/>
              </w:numPr>
              <w:ind w:left="138" w:hanging="14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11 - </w:t>
            </w:r>
            <w:r w:rsidRPr="0073260C">
              <w:rPr>
                <w:rFonts w:asciiTheme="minorHAnsi" w:hAnsiTheme="minorHAnsi" w:cstheme="minorHAnsi"/>
                <w:bCs/>
                <w:strike/>
                <w:color w:val="00B050"/>
                <w:sz w:val="16"/>
                <w:szCs w:val="16"/>
              </w:rPr>
              <w:t>R</w:t>
            </w:r>
            <w:r w:rsidRPr="0073260C">
              <w:rPr>
                <w:rFonts w:asciiTheme="minorHAnsi" w:hAnsiTheme="minorHAnsi" w:cstheme="minorHAnsi"/>
                <w:strike/>
                <w:color w:val="00B050"/>
                <w:sz w:val="16"/>
                <w:szCs w:val="16"/>
              </w:rPr>
              <w:t xml:space="preserve">ozpočet projektu) </w:t>
            </w:r>
          </w:p>
          <w:p w14:paraId="3C2992C6" w14:textId="74FF9AEB" w:rsidR="007D623C" w:rsidRPr="0073260C" w:rsidRDefault="007D623C" w:rsidP="004800B7">
            <w:pPr>
              <w:pStyle w:val="Default"/>
              <w:keepLines/>
              <w:widowControl w:val="0"/>
              <w:numPr>
                <w:ilvl w:val="0"/>
                <w:numId w:val="339"/>
              </w:numPr>
              <w:ind w:left="138" w:hanging="14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(Príloha 2B k príručke pre prijímateľa LEADER)</w:t>
            </w:r>
          </w:p>
          <w:p w14:paraId="1A1040E2" w14:textId="77777777" w:rsidR="00E65C29" w:rsidRPr="0073260C" w:rsidRDefault="00E65C29" w:rsidP="004800B7">
            <w:pPr>
              <w:pStyle w:val="Default"/>
              <w:keepLines/>
              <w:widowControl w:val="0"/>
              <w:numPr>
                <w:ilvl w:val="0"/>
                <w:numId w:val="339"/>
              </w:numPr>
              <w:ind w:left="217" w:hanging="217"/>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Návrh rozpočtu  (Formulár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0B3AD878" w14:textId="326E7472" w:rsidR="00131A87" w:rsidRPr="0073260C" w:rsidRDefault="00131A87" w:rsidP="004800B7">
            <w:pPr>
              <w:pStyle w:val="Default"/>
              <w:keepLines/>
              <w:widowControl w:val="0"/>
              <w:numPr>
                <w:ilvl w:val="0"/>
                <w:numId w:val="339"/>
              </w:numPr>
              <w:ind w:left="138" w:hanging="14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Stavebný rozpočet (Príloha č. 8A)</w:t>
            </w:r>
          </w:p>
          <w:p w14:paraId="5276144D" w14:textId="19C8A750" w:rsidR="00131A87" w:rsidRPr="0073260C" w:rsidRDefault="00131A87" w:rsidP="00131A87">
            <w:pPr>
              <w:spacing w:after="0" w:line="240" w:lineRule="auto"/>
              <w:rPr>
                <w:rFonts w:cstheme="minorHAnsi"/>
                <w:b/>
                <w:strike/>
                <w:color w:val="00B050"/>
                <w:sz w:val="16"/>
                <w:szCs w:val="16"/>
                <w:u w:val="single"/>
              </w:rPr>
            </w:pPr>
            <w:r w:rsidRPr="0073260C">
              <w:rPr>
                <w:rFonts w:cstheme="minorHAnsi"/>
                <w:b/>
                <w:strike/>
                <w:color w:val="00B050"/>
                <w:sz w:val="16"/>
                <w:szCs w:val="16"/>
                <w:u w:val="single"/>
              </w:rPr>
              <w:t>Pri aplikácii zjednodušeného vykazovania výdavkov</w:t>
            </w:r>
          </w:p>
          <w:p w14:paraId="6B821C85" w14:textId="1C9CE313" w:rsidR="00DF5CF7" w:rsidRPr="0073260C" w:rsidRDefault="00E65C29" w:rsidP="004800B7">
            <w:pPr>
              <w:pStyle w:val="Default"/>
              <w:keepLines/>
              <w:widowControl w:val="0"/>
              <w:numPr>
                <w:ilvl w:val="0"/>
                <w:numId w:val="339"/>
              </w:numPr>
              <w:ind w:left="217" w:hanging="217"/>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PHZ, výkaz  - výmer, víťazná cenová ponuka, zmluva s dodávateľom, EKS, katalóg, </w:t>
            </w:r>
            <w:proofErr w:type="spellStart"/>
            <w:r w:rsidRPr="0073260C">
              <w:rPr>
                <w:rFonts w:asciiTheme="minorHAnsi" w:hAnsiTheme="minorHAnsi" w:cstheme="minorHAnsi"/>
                <w:strike/>
                <w:color w:val="00B050"/>
                <w:sz w:val="16"/>
                <w:szCs w:val="16"/>
              </w:rPr>
              <w:t>printscreeny</w:t>
            </w:r>
            <w:proofErr w:type="spellEnd"/>
            <w:r w:rsidRPr="0073260C">
              <w:rPr>
                <w:rFonts w:asciiTheme="minorHAnsi" w:hAnsiTheme="minorHAnsi" w:cstheme="minorHAnsi"/>
                <w:strike/>
                <w:color w:val="00B050"/>
                <w:sz w:val="16"/>
                <w:szCs w:val="16"/>
              </w:rPr>
              <w:t xml:space="preserve"> webových stránok vrátane čitateľnej informácie o cenách, zmluvy CRZ, ukon</w:t>
            </w:r>
            <w:r w:rsidR="00E5029B" w:rsidRPr="0073260C">
              <w:rPr>
                <w:rFonts w:asciiTheme="minorHAnsi" w:hAnsiTheme="minorHAnsi" w:cstheme="minorHAnsi"/>
                <w:strike/>
                <w:color w:val="00B050"/>
                <w:sz w:val="16"/>
                <w:szCs w:val="16"/>
              </w:rPr>
              <w:t xml:space="preserve">čené zákazky v EKS  a iné,  </w:t>
            </w:r>
            <w:proofErr w:type="spellStart"/>
            <w:r w:rsidR="00E5029B" w:rsidRPr="0073260C">
              <w:rPr>
                <w:rFonts w:asciiTheme="minorHAnsi" w:hAnsiTheme="minorHAnsi" w:cstheme="minorHAnsi"/>
                <w:b/>
                <w:strike/>
                <w:color w:val="00B050"/>
                <w:sz w:val="16"/>
                <w:szCs w:val="16"/>
              </w:rPr>
              <w:t>ske</w:t>
            </w:r>
            <w:r w:rsidRPr="0073260C">
              <w:rPr>
                <w:rFonts w:asciiTheme="minorHAnsi" w:hAnsiTheme="minorHAnsi" w:cstheme="minorHAnsi"/>
                <w:b/>
                <w:strike/>
                <w:color w:val="00B050"/>
                <w:sz w:val="16"/>
                <w:szCs w:val="16"/>
              </w:rPr>
              <w:t>n</w:t>
            </w:r>
            <w:proofErr w:type="spellEnd"/>
            <w:r w:rsidRPr="0073260C">
              <w:rPr>
                <w:rFonts w:asciiTheme="minorHAnsi" w:hAnsiTheme="minorHAnsi" w:cstheme="minorHAnsi"/>
                <w:b/>
                <w:strike/>
                <w:color w:val="00B050"/>
                <w:sz w:val="16"/>
                <w:szCs w:val="16"/>
              </w:rPr>
              <w:t xml:space="preserve">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r w:rsidRPr="0073260C">
              <w:rPr>
                <w:rFonts w:asciiTheme="minorHAnsi" w:hAnsiTheme="minorHAnsi" w:cstheme="minorHAnsi"/>
                <w:strike/>
                <w:color w:val="00B050"/>
                <w:sz w:val="16"/>
                <w:szCs w:val="16"/>
              </w:rPr>
              <w:t xml:space="preserve"> (v prípade aplikácie JEDNORÁZOVEJ PLATBY) - žiadateľ si môže vybrať jednu z možností, ktorou preukáže stanovenú metódu výpočtu oprávnených výdavkov</w:t>
            </w:r>
          </w:p>
          <w:p w14:paraId="5F610CA1" w14:textId="3647E39F" w:rsidR="001C76E4" w:rsidRPr="0073260C" w:rsidRDefault="001C76E4" w:rsidP="002C09AB">
            <w:pPr>
              <w:tabs>
                <w:tab w:val="left" w:pos="567"/>
              </w:tabs>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t>Spôsob overenia</w:t>
            </w:r>
          </w:p>
          <w:p w14:paraId="04662CAF" w14:textId="292E6205" w:rsidR="001C76E4" w:rsidRPr="0073260C" w:rsidRDefault="001C76E4" w:rsidP="002C09AB">
            <w:pPr>
              <w:pStyle w:val="Default"/>
              <w:keepLines/>
              <w:widowControl w:val="0"/>
              <w:ind w:left="-4"/>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MAS a PPA v zmysle dokumentácie uvedenej v časti  „Forma a spôsob preukázania splnenia PPP“</w:t>
            </w:r>
          </w:p>
        </w:tc>
      </w:tr>
      <w:tr w:rsidR="0073260C" w:rsidRPr="0073260C" w14:paraId="71719257" w14:textId="77777777" w:rsidTr="008B660B">
        <w:trPr>
          <w:trHeight w:val="284"/>
        </w:trPr>
        <w:tc>
          <w:tcPr>
            <w:tcW w:w="5000" w:type="pct"/>
            <w:gridSpan w:val="3"/>
            <w:shd w:val="clear" w:color="auto" w:fill="FFE599" w:themeFill="accent4" w:themeFillTint="66"/>
            <w:vAlign w:val="center"/>
          </w:tcPr>
          <w:p w14:paraId="6B568678" w14:textId="11DAEA1E" w:rsidR="00C0534D" w:rsidRPr="0073260C" w:rsidRDefault="00E57F71" w:rsidP="002C09AB">
            <w:pPr>
              <w:spacing w:after="0" w:line="240" w:lineRule="auto"/>
              <w:rPr>
                <w:rFonts w:cstheme="minorHAnsi"/>
                <w:b/>
                <w:caps/>
                <w:strike/>
                <w:color w:val="00B050"/>
              </w:rPr>
            </w:pPr>
            <w:r w:rsidRPr="0073260C">
              <w:rPr>
                <w:rFonts w:cstheme="minorHAnsi"/>
                <w:b/>
                <w:strike/>
                <w:color w:val="00B050"/>
                <w:sz w:val="22"/>
                <w:szCs w:val="22"/>
              </w:rPr>
              <w:lastRenderedPageBreak/>
              <w:t>3</w:t>
            </w:r>
            <w:r w:rsidR="00C0534D" w:rsidRPr="0073260C">
              <w:rPr>
                <w:rFonts w:cstheme="minorHAnsi"/>
                <w:b/>
                <w:strike/>
                <w:color w:val="00B050"/>
                <w:sz w:val="22"/>
                <w:szCs w:val="22"/>
              </w:rPr>
              <w:t xml:space="preserve">. OPRÁVNENOSŤ </w:t>
            </w:r>
            <w:r w:rsidR="002C09AB" w:rsidRPr="0073260C">
              <w:rPr>
                <w:rFonts w:cstheme="minorHAnsi"/>
                <w:b/>
                <w:caps/>
                <w:strike/>
                <w:color w:val="00B050"/>
              </w:rPr>
              <w:t xml:space="preserve"> </w:t>
            </w:r>
            <w:r w:rsidR="002C09AB" w:rsidRPr="0073260C">
              <w:rPr>
                <w:rFonts w:cstheme="minorHAnsi"/>
                <w:b/>
                <w:caps/>
                <w:strike/>
                <w:color w:val="00B050"/>
                <w:sz w:val="22"/>
                <w:szCs w:val="22"/>
              </w:rPr>
              <w:t>spôsobu</w:t>
            </w:r>
            <w:r w:rsidR="00C0534D" w:rsidRPr="0073260C">
              <w:rPr>
                <w:rFonts w:cstheme="minorHAnsi"/>
                <w:b/>
                <w:strike/>
                <w:color w:val="00B050"/>
                <w:sz w:val="22"/>
                <w:szCs w:val="22"/>
              </w:rPr>
              <w:t xml:space="preserve"> FINANCOVANIA</w:t>
            </w:r>
          </w:p>
        </w:tc>
      </w:tr>
      <w:tr w:rsidR="0073260C" w:rsidRPr="0073260C" w14:paraId="207CBE23" w14:textId="77777777" w:rsidTr="00A34AC6">
        <w:trPr>
          <w:trHeight w:val="284"/>
        </w:trPr>
        <w:tc>
          <w:tcPr>
            <w:tcW w:w="200" w:type="pct"/>
            <w:shd w:val="clear" w:color="auto" w:fill="FFF2CC" w:themeFill="accent4" w:themeFillTint="33"/>
            <w:vAlign w:val="center"/>
          </w:tcPr>
          <w:p w14:paraId="1C52CE64" w14:textId="0DBA793F" w:rsidR="001C76E4" w:rsidRPr="0073260C" w:rsidRDefault="001C76E4" w:rsidP="002C09AB">
            <w:pPr>
              <w:spacing w:after="0" w:line="240" w:lineRule="auto"/>
              <w:jc w:val="center"/>
              <w:rPr>
                <w:rFonts w:cstheme="minorHAnsi"/>
                <w:b/>
                <w:strike/>
                <w:color w:val="00B050"/>
                <w:sz w:val="18"/>
                <w:szCs w:val="18"/>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gridSpan w:val="2"/>
            <w:shd w:val="clear" w:color="auto" w:fill="FFF2CC" w:themeFill="accent4" w:themeFillTint="33"/>
            <w:vAlign w:val="center"/>
          </w:tcPr>
          <w:p w14:paraId="797F3763" w14:textId="119EAC1C" w:rsidR="001C76E4" w:rsidRPr="0073260C" w:rsidRDefault="001C76E4" w:rsidP="002C09AB">
            <w:pPr>
              <w:spacing w:after="0" w:line="240" w:lineRule="auto"/>
              <w:jc w:val="center"/>
              <w:rPr>
                <w:rFonts w:cstheme="minorHAnsi"/>
                <w:strike/>
                <w:color w:val="00B050"/>
                <w:sz w:val="16"/>
                <w:szCs w:val="16"/>
              </w:rPr>
            </w:pPr>
            <w:r w:rsidRPr="0073260C">
              <w:rPr>
                <w:rFonts w:cstheme="minorHAnsi"/>
                <w:b/>
                <w:strike/>
                <w:color w:val="00B050"/>
                <w:sz w:val="18"/>
                <w:szCs w:val="18"/>
              </w:rPr>
              <w:t xml:space="preserve">Podmienka poskytnutia príspevku (PPP) a jej popis  </w:t>
            </w:r>
          </w:p>
        </w:tc>
      </w:tr>
      <w:tr w:rsidR="0073260C" w:rsidRPr="0073260C" w14:paraId="7FB2346B" w14:textId="77777777" w:rsidTr="00A34AC6">
        <w:trPr>
          <w:trHeight w:val="284"/>
        </w:trPr>
        <w:tc>
          <w:tcPr>
            <w:tcW w:w="200" w:type="pct"/>
            <w:vMerge w:val="restart"/>
            <w:shd w:val="clear" w:color="auto" w:fill="auto"/>
            <w:vAlign w:val="center"/>
          </w:tcPr>
          <w:p w14:paraId="2D081169" w14:textId="655B4B9C" w:rsidR="001C76E4" w:rsidRPr="0073260C" w:rsidRDefault="001C76E4" w:rsidP="002C09AB">
            <w:pPr>
              <w:spacing w:after="0" w:line="240" w:lineRule="auto"/>
              <w:jc w:val="center"/>
              <w:rPr>
                <w:rFonts w:cstheme="minorHAnsi"/>
                <w:b/>
                <w:strike/>
                <w:color w:val="00B050"/>
                <w:sz w:val="18"/>
                <w:szCs w:val="18"/>
              </w:rPr>
            </w:pPr>
            <w:r w:rsidRPr="0073260C">
              <w:rPr>
                <w:rFonts w:cstheme="minorHAnsi"/>
                <w:b/>
                <w:strike/>
                <w:color w:val="00B050"/>
                <w:sz w:val="18"/>
                <w:szCs w:val="18"/>
              </w:rPr>
              <w:t>3.1</w:t>
            </w:r>
          </w:p>
        </w:tc>
        <w:tc>
          <w:tcPr>
            <w:tcW w:w="607" w:type="pct"/>
            <w:vMerge w:val="restart"/>
            <w:shd w:val="clear" w:color="auto" w:fill="auto"/>
            <w:vAlign w:val="center"/>
          </w:tcPr>
          <w:p w14:paraId="2990C216" w14:textId="77777777" w:rsidR="001C76E4" w:rsidRPr="0073260C" w:rsidRDefault="001C76E4" w:rsidP="002C09AB">
            <w:pPr>
              <w:pStyle w:val="Default"/>
              <w:jc w:val="center"/>
              <w:rPr>
                <w:rFonts w:asciiTheme="minorHAnsi" w:hAnsiTheme="minorHAnsi" w:cstheme="minorHAnsi"/>
                <w:strike/>
                <w:color w:val="00B050"/>
                <w:sz w:val="16"/>
                <w:szCs w:val="16"/>
              </w:rPr>
            </w:pPr>
            <w:r w:rsidRPr="0073260C">
              <w:rPr>
                <w:rFonts w:asciiTheme="minorHAnsi" w:hAnsiTheme="minorHAnsi" w:cstheme="minorHAnsi"/>
                <w:b/>
                <w:bCs/>
                <w:strike/>
                <w:color w:val="00B050"/>
                <w:sz w:val="16"/>
                <w:szCs w:val="16"/>
              </w:rPr>
              <w:t xml:space="preserve">Podmienka spôsobu financovania </w:t>
            </w:r>
          </w:p>
        </w:tc>
        <w:tc>
          <w:tcPr>
            <w:tcW w:w="4193" w:type="pct"/>
            <w:shd w:val="clear" w:color="auto" w:fill="auto"/>
            <w:vAlign w:val="center"/>
          </w:tcPr>
          <w:p w14:paraId="1D72FED7" w14:textId="77777777" w:rsidR="001C76E4" w:rsidRPr="0073260C" w:rsidRDefault="001C76E4" w:rsidP="002C09AB">
            <w:pPr>
              <w:spacing w:after="0" w:line="240" w:lineRule="auto"/>
              <w:rPr>
                <w:rFonts w:cstheme="minorHAnsi"/>
                <w:b/>
                <w:strike/>
                <w:color w:val="00B050"/>
                <w:sz w:val="18"/>
                <w:szCs w:val="18"/>
              </w:rPr>
            </w:pPr>
            <w:r w:rsidRPr="0073260C">
              <w:rPr>
                <w:rFonts w:cstheme="minorHAnsi"/>
                <w:b/>
                <w:strike/>
                <w:color w:val="00B050"/>
                <w:sz w:val="18"/>
                <w:szCs w:val="18"/>
              </w:rPr>
              <w:t>3.1.1 Spôsob financovania</w:t>
            </w:r>
          </w:p>
          <w:p w14:paraId="5FA751B9" w14:textId="77777777" w:rsidR="001C76E4" w:rsidRPr="0073260C" w:rsidRDefault="001C76E4" w:rsidP="002C09AB">
            <w:pPr>
              <w:spacing w:after="0" w:line="240" w:lineRule="auto"/>
              <w:jc w:val="both"/>
              <w:rPr>
                <w:rFonts w:cstheme="minorHAnsi"/>
                <w:strike/>
                <w:color w:val="00B050"/>
                <w:sz w:val="16"/>
                <w:szCs w:val="16"/>
              </w:rPr>
            </w:pPr>
            <w:r w:rsidRPr="0073260C">
              <w:rPr>
                <w:rFonts w:cstheme="minorHAnsi"/>
                <w:strike/>
                <w:color w:val="00B050"/>
                <w:sz w:val="16"/>
                <w:szCs w:val="16"/>
              </w:rPr>
              <w:t>Podmienka poskytnutia príspevku, ktorou je stanovenie spôsobu financovania:</w:t>
            </w:r>
          </w:p>
          <w:p w14:paraId="176399C0" w14:textId="53A99959" w:rsidR="00E65C29" w:rsidRPr="0073260C" w:rsidRDefault="001C76E4" w:rsidP="009F1D61">
            <w:pPr>
              <w:pStyle w:val="Default"/>
              <w:keepLines/>
              <w:widowControl w:val="0"/>
              <w:numPr>
                <w:ilvl w:val="0"/>
                <w:numId w:val="95"/>
              </w:numPr>
              <w:ind w:left="356" w:hanging="356"/>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Refundácia</w:t>
            </w:r>
          </w:p>
          <w:p w14:paraId="494A3D65" w14:textId="77777777" w:rsidR="001C76E4" w:rsidRPr="0073260C" w:rsidRDefault="001C76E4" w:rsidP="002C09AB">
            <w:pPr>
              <w:pStyle w:val="Standard"/>
              <w:tabs>
                <w:tab w:val="left" w:pos="709"/>
              </w:tabs>
              <w:jc w:val="both"/>
              <w:rPr>
                <w:rFonts w:asciiTheme="minorHAnsi" w:hAnsiTheme="minorHAnsi" w:cstheme="minorHAnsi"/>
                <w:b/>
                <w:bCs/>
                <w:strike/>
                <w:color w:val="00B050"/>
                <w:sz w:val="16"/>
                <w:szCs w:val="16"/>
                <w:u w:val="single"/>
              </w:rPr>
            </w:pPr>
            <w:r w:rsidRPr="0073260C">
              <w:rPr>
                <w:rFonts w:asciiTheme="minorHAnsi" w:hAnsiTheme="minorHAnsi" w:cstheme="minorHAnsi"/>
                <w:b/>
                <w:strike/>
                <w:color w:val="00B050"/>
                <w:sz w:val="16"/>
                <w:szCs w:val="16"/>
                <w:u w:val="single"/>
              </w:rPr>
              <w:t>Forma a spôsob preukázania splnenia PPP</w:t>
            </w:r>
          </w:p>
          <w:p w14:paraId="095478CF" w14:textId="5BBCBC58" w:rsidR="00E65C29" w:rsidRPr="0073260C" w:rsidRDefault="001C76E4" w:rsidP="004800B7">
            <w:pPr>
              <w:pStyle w:val="Odsekzoznamu"/>
              <w:numPr>
                <w:ilvl w:val="0"/>
                <w:numId w:val="231"/>
              </w:numPr>
              <w:tabs>
                <w:tab w:val="left" w:pos="289"/>
              </w:tabs>
              <w:spacing w:after="0" w:line="240" w:lineRule="auto"/>
              <w:ind w:hanging="642"/>
              <w:jc w:val="both"/>
              <w:rPr>
                <w:rFonts w:cstheme="minorHAnsi"/>
                <w:bCs/>
                <w:strike/>
                <w:color w:val="00B050"/>
                <w:sz w:val="16"/>
                <w:szCs w:val="16"/>
                <w:lang w:eastAsia="sk-SK"/>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77183A52" w14:textId="77777777" w:rsidR="001C76E4" w:rsidRPr="0073260C" w:rsidRDefault="001C76E4" w:rsidP="002C09AB">
            <w:pPr>
              <w:tabs>
                <w:tab w:val="left" w:pos="567"/>
              </w:tabs>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t>Spôsob overenia:</w:t>
            </w:r>
          </w:p>
          <w:p w14:paraId="3C68131E" w14:textId="1FF202BC" w:rsidR="001C76E4" w:rsidRPr="0073260C" w:rsidRDefault="001C76E4"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PPA v zmysle v zmysle dokumentácie uvedenej  v časti  „Forma a spôsob preukázania splnenia PPP“</w:t>
            </w:r>
          </w:p>
        </w:tc>
      </w:tr>
      <w:tr w:rsidR="0073260C" w:rsidRPr="0073260C" w14:paraId="41F5AE56" w14:textId="77777777" w:rsidTr="00A34AC6">
        <w:trPr>
          <w:trHeight w:val="284"/>
        </w:trPr>
        <w:tc>
          <w:tcPr>
            <w:tcW w:w="200" w:type="pct"/>
            <w:vMerge/>
            <w:shd w:val="clear" w:color="auto" w:fill="E2EFD9" w:themeFill="accent6" w:themeFillTint="33"/>
            <w:vAlign w:val="center"/>
          </w:tcPr>
          <w:p w14:paraId="51674C56" w14:textId="77777777" w:rsidR="001C76E4" w:rsidRPr="0073260C" w:rsidRDefault="001C76E4" w:rsidP="002C09AB">
            <w:pPr>
              <w:spacing w:after="0" w:line="240" w:lineRule="auto"/>
              <w:jc w:val="center"/>
              <w:rPr>
                <w:rFonts w:cstheme="minorHAnsi"/>
                <w:b/>
                <w:strike/>
                <w:color w:val="00B050"/>
                <w:sz w:val="18"/>
                <w:szCs w:val="18"/>
              </w:rPr>
            </w:pPr>
          </w:p>
        </w:tc>
        <w:tc>
          <w:tcPr>
            <w:tcW w:w="607" w:type="pct"/>
            <w:vMerge/>
            <w:shd w:val="clear" w:color="auto" w:fill="E2EFD9" w:themeFill="accent6" w:themeFillTint="33"/>
            <w:vAlign w:val="center"/>
          </w:tcPr>
          <w:p w14:paraId="02E8673F" w14:textId="77777777" w:rsidR="001C76E4" w:rsidRPr="0073260C" w:rsidRDefault="001C76E4" w:rsidP="002C09AB">
            <w:pPr>
              <w:pStyle w:val="Default"/>
              <w:jc w:val="center"/>
              <w:rPr>
                <w:rFonts w:asciiTheme="minorHAnsi" w:hAnsiTheme="minorHAnsi" w:cstheme="minorHAnsi"/>
                <w:b/>
                <w:bCs/>
                <w:strike/>
                <w:color w:val="00B050"/>
                <w:sz w:val="16"/>
                <w:szCs w:val="16"/>
              </w:rPr>
            </w:pPr>
          </w:p>
        </w:tc>
        <w:tc>
          <w:tcPr>
            <w:tcW w:w="4193" w:type="pct"/>
            <w:shd w:val="clear" w:color="auto" w:fill="FFFFFF" w:themeFill="background1"/>
            <w:vAlign w:val="center"/>
          </w:tcPr>
          <w:p w14:paraId="4BE41D32" w14:textId="77777777" w:rsidR="001C76E4" w:rsidRPr="0073260C" w:rsidRDefault="001C76E4" w:rsidP="002C09AB">
            <w:pPr>
              <w:spacing w:after="0" w:line="240" w:lineRule="auto"/>
              <w:rPr>
                <w:rFonts w:cstheme="minorHAnsi"/>
                <w:b/>
                <w:bCs/>
                <w:strike/>
                <w:color w:val="00B050"/>
                <w:sz w:val="18"/>
                <w:szCs w:val="18"/>
              </w:rPr>
            </w:pPr>
            <w:r w:rsidRPr="0073260C">
              <w:rPr>
                <w:rFonts w:cstheme="minorHAnsi"/>
                <w:b/>
                <w:bCs/>
                <w:strike/>
                <w:color w:val="00B050"/>
                <w:sz w:val="18"/>
                <w:szCs w:val="18"/>
              </w:rPr>
              <w:t>3.1.2 Podmienka minimálnej a maximálnej výšky príspevku (EÚ+ŠR)</w:t>
            </w:r>
          </w:p>
          <w:p w14:paraId="0940DAF0" w14:textId="5BE45BA9" w:rsidR="001C76E4" w:rsidRPr="0073260C" w:rsidRDefault="001C76E4" w:rsidP="002C09AB">
            <w:pPr>
              <w:spacing w:after="0" w:line="240" w:lineRule="auto"/>
              <w:jc w:val="both"/>
              <w:rPr>
                <w:rFonts w:cstheme="minorHAnsi"/>
                <w:strike/>
                <w:color w:val="00B050"/>
                <w:sz w:val="16"/>
                <w:szCs w:val="16"/>
              </w:rPr>
            </w:pPr>
            <w:r w:rsidRPr="0073260C">
              <w:rPr>
                <w:rFonts w:cstheme="minorHAnsi"/>
                <w:strike/>
                <w:color w:val="00B050"/>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29D52C9" w14:textId="22B78066" w:rsidR="003033B3" w:rsidRPr="0073260C" w:rsidRDefault="003033B3" w:rsidP="002C09AB">
            <w:pPr>
              <w:spacing w:after="0" w:line="240" w:lineRule="auto"/>
              <w:jc w:val="both"/>
              <w:rPr>
                <w:rFonts w:cstheme="minorHAnsi"/>
                <w:strike/>
                <w:color w:val="00B050"/>
                <w:sz w:val="16"/>
                <w:szCs w:val="16"/>
              </w:rPr>
            </w:pPr>
          </w:p>
          <w:p w14:paraId="59D2314C" w14:textId="77777777" w:rsidR="003033B3" w:rsidRPr="0073260C" w:rsidRDefault="003033B3" w:rsidP="002C09AB">
            <w:pPr>
              <w:pStyle w:val="Standard"/>
              <w:tabs>
                <w:tab w:val="left" w:pos="709"/>
              </w:tabs>
              <w:jc w:val="both"/>
              <w:rPr>
                <w:rFonts w:asciiTheme="minorHAnsi" w:hAnsiTheme="minorHAnsi" w:cstheme="minorHAnsi"/>
                <w:b/>
                <w:bCs/>
                <w:strike/>
                <w:color w:val="00B050"/>
                <w:sz w:val="16"/>
                <w:szCs w:val="16"/>
                <w:u w:val="single"/>
              </w:rPr>
            </w:pPr>
            <w:r w:rsidRPr="0073260C">
              <w:rPr>
                <w:rFonts w:asciiTheme="minorHAnsi" w:hAnsiTheme="minorHAnsi" w:cstheme="minorHAnsi"/>
                <w:b/>
                <w:strike/>
                <w:color w:val="00B050"/>
                <w:sz w:val="16"/>
                <w:szCs w:val="16"/>
                <w:u w:val="single"/>
              </w:rPr>
              <w:t>Forma a spôsob preukázania splnenia PPP</w:t>
            </w:r>
          </w:p>
          <w:p w14:paraId="6FBA1FCD" w14:textId="77777777" w:rsidR="003033B3" w:rsidRPr="0073260C" w:rsidRDefault="003033B3" w:rsidP="004800B7">
            <w:pPr>
              <w:pStyle w:val="Odsekzoznamu"/>
              <w:numPr>
                <w:ilvl w:val="0"/>
                <w:numId w:val="231"/>
              </w:numPr>
              <w:tabs>
                <w:tab w:val="left" w:pos="289"/>
              </w:tabs>
              <w:spacing w:after="0" w:line="240" w:lineRule="auto"/>
              <w:ind w:hanging="642"/>
              <w:jc w:val="both"/>
              <w:rPr>
                <w:rFonts w:cstheme="minorHAnsi"/>
                <w:bCs/>
                <w:strike/>
                <w:color w:val="00B050"/>
                <w:sz w:val="16"/>
                <w:szCs w:val="16"/>
                <w:lang w:eastAsia="sk-SK"/>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5262EA97" w14:textId="77777777" w:rsidR="003033B3" w:rsidRPr="0073260C" w:rsidRDefault="003033B3" w:rsidP="002C09AB">
            <w:pPr>
              <w:tabs>
                <w:tab w:val="left" w:pos="567"/>
              </w:tabs>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t xml:space="preserve">Spôsob overenia: </w:t>
            </w:r>
          </w:p>
          <w:p w14:paraId="71AE2CB2" w14:textId="6FE11A69" w:rsidR="001C76E4" w:rsidRPr="0073260C" w:rsidRDefault="003033B3"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MAS a PPA v zmysle v zmysle dokumentácie uvedenej  v časti  „Forma a spôsob preukázania splnenia PPP“</w:t>
            </w:r>
          </w:p>
        </w:tc>
      </w:tr>
      <w:tr w:rsidR="0073260C" w:rsidRPr="0073260C" w14:paraId="1FD966B3" w14:textId="77777777" w:rsidTr="00A34AC6">
        <w:trPr>
          <w:trHeight w:val="284"/>
        </w:trPr>
        <w:tc>
          <w:tcPr>
            <w:tcW w:w="200" w:type="pct"/>
            <w:vMerge/>
            <w:shd w:val="clear" w:color="auto" w:fill="E2EFD9" w:themeFill="accent6" w:themeFillTint="33"/>
            <w:vAlign w:val="center"/>
          </w:tcPr>
          <w:p w14:paraId="092DF4E2" w14:textId="77777777" w:rsidR="001C76E4" w:rsidRPr="0073260C" w:rsidRDefault="001C76E4" w:rsidP="002C09AB">
            <w:pPr>
              <w:spacing w:after="0" w:line="240" w:lineRule="auto"/>
              <w:jc w:val="center"/>
              <w:rPr>
                <w:rFonts w:cstheme="minorHAnsi"/>
                <w:b/>
                <w:strike/>
                <w:color w:val="00B050"/>
                <w:sz w:val="18"/>
                <w:szCs w:val="18"/>
              </w:rPr>
            </w:pPr>
          </w:p>
        </w:tc>
        <w:tc>
          <w:tcPr>
            <w:tcW w:w="607" w:type="pct"/>
            <w:vMerge/>
            <w:shd w:val="clear" w:color="auto" w:fill="E2EFD9" w:themeFill="accent6" w:themeFillTint="33"/>
            <w:vAlign w:val="center"/>
          </w:tcPr>
          <w:p w14:paraId="43183B32" w14:textId="77777777" w:rsidR="001C76E4" w:rsidRPr="0073260C" w:rsidRDefault="001C76E4" w:rsidP="002C09AB">
            <w:pPr>
              <w:pStyle w:val="Default"/>
              <w:jc w:val="center"/>
              <w:rPr>
                <w:rFonts w:asciiTheme="minorHAnsi" w:hAnsiTheme="minorHAnsi" w:cstheme="minorHAnsi"/>
                <w:b/>
                <w:bCs/>
                <w:strike/>
                <w:color w:val="00B050"/>
                <w:sz w:val="16"/>
                <w:szCs w:val="16"/>
              </w:rPr>
            </w:pPr>
          </w:p>
        </w:tc>
        <w:tc>
          <w:tcPr>
            <w:tcW w:w="4193" w:type="pct"/>
            <w:shd w:val="clear" w:color="auto" w:fill="FFFFFF" w:themeFill="background1"/>
            <w:vAlign w:val="center"/>
          </w:tcPr>
          <w:p w14:paraId="7CFAF7E8" w14:textId="77777777" w:rsidR="001C76E4" w:rsidRPr="0073260C" w:rsidRDefault="001C76E4" w:rsidP="002C09AB">
            <w:pPr>
              <w:spacing w:after="0" w:line="240" w:lineRule="auto"/>
              <w:rPr>
                <w:rFonts w:cstheme="minorHAnsi"/>
                <w:b/>
                <w:strike/>
                <w:color w:val="00B050"/>
                <w:sz w:val="18"/>
                <w:szCs w:val="18"/>
              </w:rPr>
            </w:pPr>
            <w:r w:rsidRPr="0073260C">
              <w:rPr>
                <w:rFonts w:cstheme="minorHAnsi"/>
                <w:b/>
                <w:strike/>
                <w:color w:val="00B050"/>
                <w:sz w:val="18"/>
                <w:szCs w:val="18"/>
              </w:rPr>
              <w:t>3.1.3 Intenzita pomoci</w:t>
            </w:r>
          </w:p>
          <w:p w14:paraId="36999826" w14:textId="77777777" w:rsidR="00DA5C65" w:rsidRPr="0073260C" w:rsidRDefault="00DA5C65" w:rsidP="002C09AB">
            <w:pPr>
              <w:pStyle w:val="Standard"/>
              <w:tabs>
                <w:tab w:val="left" w:pos="709"/>
              </w:tabs>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Intenzita podpory (pomoci) je v súlade s intenzitou pomoci v zmysle  stratégie CLLD uvedenej vo výzve (časť Financovanie projektu), pričom výška podpory môže byť:</w:t>
            </w:r>
          </w:p>
          <w:p w14:paraId="3D6EBC14" w14:textId="77777777" w:rsidR="00DA5C65" w:rsidRPr="0073260C" w:rsidRDefault="00DA5C65" w:rsidP="002C09AB">
            <w:pPr>
              <w:pStyle w:val="Textkomentra"/>
              <w:spacing w:after="0" w:line="240" w:lineRule="auto"/>
              <w:rPr>
                <w:rFonts w:cstheme="minorHAnsi"/>
                <w:strike/>
                <w:color w:val="00B050"/>
                <w:sz w:val="16"/>
                <w:szCs w:val="16"/>
              </w:rPr>
            </w:pPr>
            <w:r w:rsidRPr="0073260C">
              <w:rPr>
                <w:rFonts w:cstheme="minorHAnsi"/>
                <w:strike/>
                <w:color w:val="00B050"/>
                <w:sz w:val="16"/>
                <w:szCs w:val="16"/>
              </w:rPr>
              <w:t xml:space="preserve">V prípade oprávnených operácií v rámci </w:t>
            </w:r>
            <w:proofErr w:type="spellStart"/>
            <w:r w:rsidRPr="0073260C">
              <w:rPr>
                <w:rFonts w:cstheme="minorHAnsi"/>
                <w:strike/>
                <w:color w:val="00B050"/>
                <w:sz w:val="16"/>
                <w:szCs w:val="16"/>
              </w:rPr>
              <w:t>podopatrenia</w:t>
            </w:r>
            <w:proofErr w:type="spellEnd"/>
            <w:r w:rsidRPr="0073260C">
              <w:rPr>
                <w:rFonts w:cstheme="minorHAnsi"/>
                <w:strike/>
                <w:color w:val="00B050"/>
                <w:sz w:val="16"/>
                <w:szCs w:val="16"/>
              </w:rPr>
              <w:t xml:space="preserve"> je maximálna intenzita minimálnej pomoci 100 % z celkových oprávnených výdavkov za predpokladu dodržania stropov uvedených v bodoch J.1 resp. J.2 schémy de </w:t>
            </w:r>
            <w:proofErr w:type="spellStart"/>
            <w:r w:rsidRPr="0073260C">
              <w:rPr>
                <w:rFonts w:cstheme="minorHAnsi"/>
                <w:strike/>
                <w:color w:val="00B050"/>
                <w:sz w:val="16"/>
                <w:szCs w:val="16"/>
              </w:rPr>
              <w:t>minimis</w:t>
            </w:r>
            <w:proofErr w:type="spellEnd"/>
            <w:r w:rsidRPr="0073260C">
              <w:rPr>
                <w:rFonts w:cstheme="minorHAnsi"/>
                <w:strike/>
                <w:color w:val="00B050"/>
                <w:sz w:val="16"/>
                <w:szCs w:val="16"/>
              </w:rPr>
              <w:t xml:space="preserve"> </w:t>
            </w:r>
            <w:r w:rsidRPr="0073260C">
              <w:rPr>
                <w:rFonts w:cstheme="minorHAnsi"/>
                <w:bCs/>
                <w:strike/>
                <w:color w:val="00B050"/>
                <w:sz w:val="16"/>
                <w:szCs w:val="16"/>
              </w:rPr>
              <w:t>DM – 4/2018 v platnom znení (Príloha 14B</w:t>
            </w:r>
            <w:r w:rsidRPr="0073260C">
              <w:rPr>
                <w:rFonts w:cstheme="minorHAnsi"/>
                <w:strike/>
                <w:color w:val="00B050"/>
                <w:sz w:val="16"/>
                <w:szCs w:val="16"/>
              </w:rPr>
              <w:t>. Uvedené platí pre celé územie SR.</w:t>
            </w:r>
          </w:p>
          <w:p w14:paraId="353FA140" w14:textId="77777777" w:rsidR="003033B3" w:rsidRPr="0073260C" w:rsidRDefault="003033B3" w:rsidP="002C09AB">
            <w:pPr>
              <w:pStyle w:val="Standard"/>
              <w:tabs>
                <w:tab w:val="left" w:pos="709"/>
              </w:tabs>
              <w:jc w:val="both"/>
              <w:rPr>
                <w:rFonts w:asciiTheme="minorHAnsi" w:hAnsiTheme="minorHAnsi" w:cstheme="minorHAnsi"/>
                <w:b/>
                <w:bCs/>
                <w:strike/>
                <w:color w:val="00B050"/>
                <w:sz w:val="16"/>
                <w:szCs w:val="16"/>
                <w:u w:val="single"/>
              </w:rPr>
            </w:pPr>
            <w:r w:rsidRPr="0073260C">
              <w:rPr>
                <w:rFonts w:asciiTheme="minorHAnsi" w:hAnsiTheme="minorHAnsi" w:cstheme="minorHAnsi"/>
                <w:b/>
                <w:strike/>
                <w:color w:val="00B050"/>
                <w:sz w:val="16"/>
                <w:szCs w:val="16"/>
                <w:u w:val="single"/>
              </w:rPr>
              <w:t>Forma a spôsob preukázania splnenia PPP</w:t>
            </w:r>
          </w:p>
          <w:p w14:paraId="6519DE5A" w14:textId="77777777" w:rsidR="003033B3" w:rsidRPr="0073260C" w:rsidRDefault="003033B3" w:rsidP="004800B7">
            <w:pPr>
              <w:pStyle w:val="Odsekzoznamu"/>
              <w:numPr>
                <w:ilvl w:val="0"/>
                <w:numId w:val="231"/>
              </w:numPr>
              <w:tabs>
                <w:tab w:val="left" w:pos="289"/>
              </w:tabs>
              <w:spacing w:after="0" w:line="240" w:lineRule="auto"/>
              <w:ind w:hanging="642"/>
              <w:jc w:val="both"/>
              <w:rPr>
                <w:rFonts w:cstheme="minorHAnsi"/>
                <w:bCs/>
                <w:strike/>
                <w:color w:val="00B050"/>
                <w:sz w:val="16"/>
                <w:szCs w:val="16"/>
                <w:lang w:eastAsia="sk-SK"/>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2C741530" w14:textId="77777777" w:rsidR="003033B3" w:rsidRPr="0073260C" w:rsidRDefault="003033B3" w:rsidP="002C09AB">
            <w:pPr>
              <w:tabs>
                <w:tab w:val="left" w:pos="567"/>
              </w:tabs>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t xml:space="preserve">Spôsob overenia: </w:t>
            </w:r>
          </w:p>
          <w:p w14:paraId="0F71E7E1" w14:textId="6FDA9F54" w:rsidR="001C76E4" w:rsidRPr="0073260C" w:rsidRDefault="003033B3"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MAS a PPA v zmysle v zmysle dokumentácie uvedenej  v časti  „Forma a spôsob preukázania splnenia PPP“</w:t>
            </w:r>
          </w:p>
        </w:tc>
      </w:tr>
      <w:tr w:rsidR="0073260C" w:rsidRPr="0073260C" w14:paraId="2C911231" w14:textId="77777777" w:rsidTr="008B660B">
        <w:trPr>
          <w:trHeight w:val="284"/>
        </w:trPr>
        <w:tc>
          <w:tcPr>
            <w:tcW w:w="5000" w:type="pct"/>
            <w:gridSpan w:val="3"/>
            <w:shd w:val="clear" w:color="auto" w:fill="FFE599" w:themeFill="accent4" w:themeFillTint="66"/>
            <w:vAlign w:val="center"/>
          </w:tcPr>
          <w:p w14:paraId="000074E4" w14:textId="1C0106F4" w:rsidR="004D5072" w:rsidRPr="0073260C" w:rsidRDefault="00E57F71" w:rsidP="002C09AB">
            <w:pPr>
              <w:spacing w:after="0" w:line="240" w:lineRule="auto"/>
              <w:rPr>
                <w:rFonts w:cstheme="minorHAnsi"/>
                <w:strike/>
                <w:color w:val="00B050"/>
                <w:sz w:val="22"/>
                <w:szCs w:val="22"/>
              </w:rPr>
            </w:pPr>
            <w:r w:rsidRPr="0073260C">
              <w:rPr>
                <w:rFonts w:cstheme="minorHAnsi"/>
                <w:b/>
                <w:strike/>
                <w:color w:val="00B050"/>
                <w:sz w:val="22"/>
                <w:szCs w:val="22"/>
              </w:rPr>
              <w:lastRenderedPageBreak/>
              <w:t>4</w:t>
            </w:r>
            <w:r w:rsidR="004D5072" w:rsidRPr="0073260C">
              <w:rPr>
                <w:rFonts w:cstheme="minorHAnsi"/>
                <w:b/>
                <w:strike/>
                <w:color w:val="00B050"/>
                <w:sz w:val="22"/>
                <w:szCs w:val="22"/>
              </w:rPr>
              <w:t xml:space="preserve">. </w:t>
            </w:r>
            <w:r w:rsidR="00983924" w:rsidRPr="0073260C">
              <w:rPr>
                <w:rFonts w:cstheme="minorHAnsi"/>
                <w:b/>
                <w:strike/>
                <w:color w:val="00B050"/>
                <w:sz w:val="22"/>
                <w:szCs w:val="22"/>
              </w:rPr>
              <w:t>PODMIENKY POSKYTNUTIA PRÍSPEVKU VYPLÝVAJÚCE Z OSOBITNÝCH PREDPISOV</w:t>
            </w:r>
          </w:p>
        </w:tc>
      </w:tr>
      <w:tr w:rsidR="0073260C" w:rsidRPr="0073260C" w14:paraId="0EACBFAB" w14:textId="77777777" w:rsidTr="00A34AC6">
        <w:trPr>
          <w:trHeight w:val="284"/>
        </w:trPr>
        <w:tc>
          <w:tcPr>
            <w:tcW w:w="200" w:type="pct"/>
            <w:shd w:val="clear" w:color="auto" w:fill="FFF2CC" w:themeFill="accent4" w:themeFillTint="33"/>
            <w:vAlign w:val="center"/>
          </w:tcPr>
          <w:p w14:paraId="233EEAB0" w14:textId="664E2C7B" w:rsidR="00856B20" w:rsidRPr="0073260C" w:rsidRDefault="00856B20"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gridSpan w:val="2"/>
            <w:shd w:val="clear" w:color="auto" w:fill="FFF2CC" w:themeFill="accent4" w:themeFillTint="33"/>
            <w:vAlign w:val="center"/>
          </w:tcPr>
          <w:p w14:paraId="7B0BCC62" w14:textId="742A7747" w:rsidR="00856B20" w:rsidRPr="0073260C" w:rsidRDefault="00856B20" w:rsidP="002C09AB">
            <w:pPr>
              <w:pStyle w:val="Odsekzoznamu"/>
              <w:spacing w:after="0" w:line="240" w:lineRule="auto"/>
              <w:ind w:left="321"/>
              <w:jc w:val="center"/>
              <w:rPr>
                <w:rFonts w:cstheme="minorHAnsi"/>
                <w:strike/>
                <w:color w:val="00B050"/>
                <w:sz w:val="16"/>
                <w:szCs w:val="16"/>
              </w:rPr>
            </w:pPr>
            <w:r w:rsidRPr="0073260C">
              <w:rPr>
                <w:rFonts w:cstheme="minorHAnsi"/>
                <w:b/>
                <w:strike/>
                <w:color w:val="00B050"/>
                <w:sz w:val="18"/>
                <w:szCs w:val="18"/>
              </w:rPr>
              <w:t xml:space="preserve">Podmienka poskytnutia príspevku (PPP) a jej popis  </w:t>
            </w:r>
          </w:p>
        </w:tc>
      </w:tr>
      <w:tr w:rsidR="0073260C" w:rsidRPr="0073260C" w14:paraId="43873421" w14:textId="77777777" w:rsidTr="00A34AC6">
        <w:trPr>
          <w:trHeight w:val="284"/>
        </w:trPr>
        <w:tc>
          <w:tcPr>
            <w:tcW w:w="200" w:type="pct"/>
            <w:shd w:val="clear" w:color="auto" w:fill="auto"/>
            <w:vAlign w:val="center"/>
          </w:tcPr>
          <w:p w14:paraId="0C27748E" w14:textId="7EE5638E" w:rsidR="00CF01D0" w:rsidRPr="0073260C" w:rsidRDefault="00CF01D0"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 xml:space="preserve">4.1 </w:t>
            </w:r>
          </w:p>
        </w:tc>
        <w:tc>
          <w:tcPr>
            <w:tcW w:w="4800" w:type="pct"/>
            <w:gridSpan w:val="2"/>
            <w:shd w:val="clear" w:color="auto" w:fill="auto"/>
            <w:vAlign w:val="center"/>
          </w:tcPr>
          <w:p w14:paraId="54FC6C1F" w14:textId="77777777" w:rsidR="00CF01D0" w:rsidRPr="0073260C" w:rsidRDefault="00CF01D0" w:rsidP="002C09AB">
            <w:pPr>
              <w:pStyle w:val="Default"/>
              <w:keepLines/>
              <w:widowControl w:val="0"/>
              <w:rPr>
                <w:rFonts w:asciiTheme="minorHAnsi" w:hAnsiTheme="minorHAnsi" w:cstheme="minorHAnsi"/>
                <w:b/>
                <w:bCs/>
                <w:strike/>
                <w:color w:val="00B050"/>
                <w:sz w:val="18"/>
                <w:szCs w:val="18"/>
              </w:rPr>
            </w:pPr>
            <w:r w:rsidRPr="0073260C">
              <w:rPr>
                <w:rFonts w:asciiTheme="minorHAnsi" w:hAnsiTheme="minorHAnsi" w:cstheme="minorHAnsi"/>
                <w:b/>
                <w:strike/>
                <w:color w:val="00B050"/>
                <w:sz w:val="18"/>
                <w:szCs w:val="18"/>
              </w:rPr>
              <w:t xml:space="preserve">Podmienky týkajúce sa štátnej pomoci a vyplývajúce zo schém štátnej pomoci/pomoci de </w:t>
            </w:r>
            <w:proofErr w:type="spellStart"/>
            <w:r w:rsidRPr="0073260C">
              <w:rPr>
                <w:rFonts w:asciiTheme="minorHAnsi" w:hAnsiTheme="minorHAnsi" w:cstheme="minorHAnsi"/>
                <w:b/>
                <w:strike/>
                <w:color w:val="00B050"/>
                <w:sz w:val="18"/>
                <w:szCs w:val="18"/>
              </w:rPr>
              <w:t>minimis</w:t>
            </w:r>
            <w:proofErr w:type="spellEnd"/>
          </w:p>
          <w:p w14:paraId="72CCC60A" w14:textId="11A4DC88" w:rsidR="00CF01D0" w:rsidRPr="0073260C" w:rsidRDefault="00CF01D0" w:rsidP="002C09AB">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Poskytnutie pomoci v rámci tohto </w:t>
            </w:r>
            <w:proofErr w:type="spellStart"/>
            <w:r w:rsidRPr="0073260C">
              <w:rPr>
                <w:rFonts w:asciiTheme="minorHAnsi" w:hAnsiTheme="minorHAnsi" w:cstheme="minorHAnsi"/>
                <w:strike/>
                <w:color w:val="00B050"/>
                <w:sz w:val="16"/>
                <w:szCs w:val="16"/>
              </w:rPr>
              <w:t>podopatrenia</w:t>
            </w:r>
            <w:proofErr w:type="spellEnd"/>
            <w:r w:rsidRPr="0073260C">
              <w:rPr>
                <w:rFonts w:asciiTheme="minorHAnsi" w:hAnsiTheme="minorHAnsi" w:cstheme="minorHAnsi"/>
                <w:strike/>
                <w:color w:val="00B050"/>
                <w:sz w:val="16"/>
                <w:szCs w:val="16"/>
              </w:rPr>
              <w:t xml:space="preserve"> je poskytnutím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ktorá je prílohou predmetnej výzvy. </w:t>
            </w:r>
          </w:p>
          <w:p w14:paraId="34D6533D" w14:textId="77777777" w:rsidR="00CF01D0" w:rsidRPr="0073260C" w:rsidRDefault="00CF01D0" w:rsidP="002C09AB">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Ak žiadateľ/prijímateľ nedodrží všetky podmienky poskytnutia príspevku vyplývajúce zo schémy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D440A54" w14:textId="77777777" w:rsidR="00CF01D0" w:rsidRPr="0073260C" w:rsidRDefault="00CF01D0" w:rsidP="002C09AB">
            <w:pPr>
              <w:pStyle w:val="Default"/>
              <w:jc w:val="both"/>
              <w:rPr>
                <w:rFonts w:asciiTheme="minorHAnsi" w:hAnsiTheme="minorHAnsi" w:cstheme="minorHAnsi"/>
                <w:strike/>
                <w:color w:val="00B050"/>
                <w:sz w:val="16"/>
                <w:szCs w:val="16"/>
              </w:rPr>
            </w:pPr>
          </w:p>
          <w:p w14:paraId="564CF0B6" w14:textId="77777777" w:rsidR="00CF01D0" w:rsidRPr="0073260C" w:rsidRDefault="00CF01D0" w:rsidP="002C09AB">
            <w:pPr>
              <w:tabs>
                <w:tab w:val="left" w:pos="289"/>
              </w:tabs>
              <w:suppressAutoHyphens/>
              <w:spacing w:after="0" w:line="240" w:lineRule="auto"/>
              <w:jc w:val="both"/>
              <w:rPr>
                <w:rFonts w:cstheme="minorHAnsi"/>
                <w:strike/>
                <w:color w:val="00B050"/>
                <w:sz w:val="16"/>
                <w:szCs w:val="16"/>
              </w:rPr>
            </w:pPr>
            <w:r w:rsidRPr="0073260C">
              <w:rPr>
                <w:rFonts w:cstheme="minorHAnsi"/>
                <w:strike/>
                <w:color w:val="00B050"/>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60BB58CC" w14:textId="77777777" w:rsidR="00CF01D0" w:rsidRPr="0073260C" w:rsidRDefault="00CF01D0" w:rsidP="002C09A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V prípade rozdelenia jedného podniku na dva či viac samostatných podnikov sa pomoc, </w:t>
            </w:r>
            <w:r w:rsidRPr="0073260C">
              <w:rPr>
                <w:rFonts w:asciiTheme="minorHAnsi" w:hAnsiTheme="minorHAnsi" w:cstheme="minorHAnsi"/>
                <w:i/>
                <w:iCs/>
                <w:strike/>
                <w:color w:val="00B050"/>
                <w:sz w:val="16"/>
                <w:szCs w:val="16"/>
              </w:rPr>
              <w:t xml:space="preserve"> </w:t>
            </w:r>
            <w:r w:rsidRPr="0073260C">
              <w:rPr>
                <w:rFonts w:asciiTheme="minorHAnsi" w:hAnsiTheme="minorHAnsi" w:cstheme="minorHAnsi"/>
                <w:strike/>
                <w:color w:val="00B050"/>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82E0456" w14:textId="78BB22EC" w:rsidR="00CF01D0" w:rsidRPr="0073260C" w:rsidRDefault="00CF01D0" w:rsidP="002C09AB">
            <w:pPr>
              <w:pStyle w:val="Textkomentra"/>
              <w:spacing w:after="0" w:line="240" w:lineRule="auto"/>
              <w:jc w:val="both"/>
              <w:rPr>
                <w:rFonts w:cstheme="minorHAnsi"/>
                <w:i/>
                <w:strike/>
                <w:color w:val="00B050"/>
                <w:sz w:val="16"/>
                <w:szCs w:val="16"/>
              </w:rPr>
            </w:pPr>
            <w:r w:rsidRPr="0073260C">
              <w:rPr>
                <w:rFonts w:cstheme="minorHAnsi"/>
                <w:i/>
                <w:strike/>
                <w:color w:val="00B050"/>
                <w:sz w:val="16"/>
                <w:szCs w:val="16"/>
              </w:rPr>
              <w:t xml:space="preserve">V prípade oprávnených operácií v rámci tohto </w:t>
            </w:r>
            <w:proofErr w:type="spellStart"/>
            <w:r w:rsidRPr="0073260C">
              <w:rPr>
                <w:rFonts w:cstheme="minorHAnsi"/>
                <w:i/>
                <w:strike/>
                <w:color w:val="00B050"/>
                <w:sz w:val="16"/>
                <w:szCs w:val="16"/>
              </w:rPr>
              <w:t>podopatrenia</w:t>
            </w:r>
            <w:proofErr w:type="spellEnd"/>
            <w:r w:rsidRPr="0073260C">
              <w:rPr>
                <w:rFonts w:cstheme="minorHAnsi"/>
                <w:b/>
                <w:i/>
                <w:strike/>
                <w:color w:val="00B050"/>
                <w:sz w:val="16"/>
                <w:szCs w:val="16"/>
              </w:rPr>
              <w:t xml:space="preserve"> </w:t>
            </w:r>
            <w:r w:rsidRPr="0073260C">
              <w:rPr>
                <w:rFonts w:cstheme="minorHAnsi"/>
                <w:i/>
                <w:strike/>
                <w:color w:val="00B050"/>
                <w:sz w:val="16"/>
                <w:szCs w:val="16"/>
              </w:rPr>
              <w:t xml:space="preserve">je maximálna výška minimálnej pomoci na jeden oprávnený projekt 100 000 Eur, za predpokladu dodržania stropov uvedených v schéme de </w:t>
            </w:r>
            <w:proofErr w:type="spellStart"/>
            <w:r w:rsidRPr="0073260C">
              <w:rPr>
                <w:rFonts w:cstheme="minorHAnsi"/>
                <w:i/>
                <w:strike/>
                <w:color w:val="00B050"/>
                <w:sz w:val="16"/>
                <w:szCs w:val="16"/>
              </w:rPr>
              <w:t>minimis</w:t>
            </w:r>
            <w:proofErr w:type="spellEnd"/>
            <w:r w:rsidRPr="0073260C">
              <w:rPr>
                <w:rFonts w:cstheme="minorHAnsi"/>
                <w:i/>
                <w:strike/>
                <w:color w:val="00B050"/>
                <w:sz w:val="16"/>
                <w:szCs w:val="16"/>
              </w:rPr>
              <w:t xml:space="preserve"> (</w:t>
            </w:r>
            <w:r w:rsidRPr="0073260C">
              <w:rPr>
                <w:rFonts w:cstheme="minorHAnsi"/>
                <w:b/>
                <w:bCs/>
                <w:strike/>
                <w:color w:val="00B050"/>
                <w:sz w:val="16"/>
                <w:szCs w:val="16"/>
              </w:rPr>
              <w:t xml:space="preserve">DM – 4/2018 </w:t>
            </w:r>
            <w:r w:rsidR="00DA5C65" w:rsidRPr="0073260C">
              <w:rPr>
                <w:rFonts w:cstheme="minorHAnsi"/>
                <w:b/>
                <w:bCs/>
                <w:strike/>
                <w:color w:val="00B050"/>
                <w:sz w:val="16"/>
                <w:szCs w:val="16"/>
              </w:rPr>
              <w:t>v platnom znení</w:t>
            </w:r>
            <w:r w:rsidRPr="0073260C">
              <w:rPr>
                <w:rFonts w:cstheme="minorHAnsi"/>
                <w:b/>
                <w:bCs/>
                <w:strike/>
                <w:color w:val="00B050"/>
                <w:sz w:val="16"/>
                <w:szCs w:val="16"/>
              </w:rPr>
              <w:t>) v</w:t>
            </w:r>
            <w:r w:rsidRPr="0073260C">
              <w:rPr>
                <w:rFonts w:cstheme="minorHAnsi"/>
                <w:i/>
                <w:strike/>
                <w:color w:val="00B050"/>
                <w:sz w:val="16"/>
                <w:szCs w:val="16"/>
              </w:rPr>
              <w:t> bodoch J.1, (200 000) resp. J.2(100 000) Uvedené platí pre celé územie Slovenskej republiky.</w:t>
            </w:r>
          </w:p>
          <w:p w14:paraId="04D1F2AF" w14:textId="77777777" w:rsidR="00CF01D0" w:rsidRPr="0073260C" w:rsidRDefault="00CF01D0" w:rsidP="002C09AB">
            <w:pPr>
              <w:pStyle w:val="Textkomentra"/>
              <w:spacing w:after="0" w:line="240" w:lineRule="auto"/>
              <w:jc w:val="both"/>
              <w:rPr>
                <w:rFonts w:cstheme="minorHAnsi"/>
                <w:i/>
                <w:strike/>
                <w:color w:val="00B050"/>
                <w:sz w:val="16"/>
                <w:szCs w:val="16"/>
              </w:rPr>
            </w:pPr>
          </w:p>
          <w:p w14:paraId="0B6D413B" w14:textId="77777777" w:rsidR="00CF01D0" w:rsidRPr="0073260C" w:rsidRDefault="00CF01D0" w:rsidP="002C09AB">
            <w:pPr>
              <w:pStyle w:val="Standard"/>
              <w:tabs>
                <w:tab w:val="left" w:pos="709"/>
              </w:tabs>
              <w:jc w:val="both"/>
              <w:rPr>
                <w:rFonts w:asciiTheme="minorHAnsi" w:hAnsiTheme="minorHAnsi" w:cstheme="minorHAnsi"/>
                <w:b/>
                <w:bCs/>
                <w:strike/>
                <w:color w:val="00B050"/>
                <w:sz w:val="16"/>
                <w:szCs w:val="16"/>
                <w:u w:val="single"/>
              </w:rPr>
            </w:pPr>
            <w:r w:rsidRPr="0073260C">
              <w:rPr>
                <w:rFonts w:asciiTheme="minorHAnsi" w:hAnsiTheme="minorHAnsi" w:cstheme="minorHAnsi"/>
                <w:b/>
                <w:strike/>
                <w:color w:val="00B050"/>
                <w:sz w:val="16"/>
                <w:szCs w:val="16"/>
                <w:u w:val="single"/>
              </w:rPr>
              <w:t>Forma a spôsob preukázania splnenia PPP</w:t>
            </w:r>
          </w:p>
          <w:p w14:paraId="75AF6E42" w14:textId="77777777" w:rsidR="00CF01D0" w:rsidRPr="0073260C" w:rsidRDefault="00CF01D0" w:rsidP="004800B7">
            <w:pPr>
              <w:pStyle w:val="Default"/>
              <w:keepLines/>
              <w:widowControl w:val="0"/>
              <w:numPr>
                <w:ilvl w:val="0"/>
                <w:numId w:val="340"/>
              </w:numPr>
              <w:ind w:left="282" w:hanging="28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15 - Čestné vyhlásenie žiadateľa)</w:t>
            </w:r>
          </w:p>
          <w:p w14:paraId="6625BDDB" w14:textId="77777777" w:rsidR="00CF01D0" w:rsidRPr="0073260C" w:rsidRDefault="00CF01D0" w:rsidP="004800B7">
            <w:pPr>
              <w:pStyle w:val="Default"/>
              <w:keepLines/>
              <w:widowControl w:val="0"/>
              <w:numPr>
                <w:ilvl w:val="0"/>
                <w:numId w:val="340"/>
              </w:numPr>
              <w:ind w:left="282" w:hanging="282"/>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Vyhlásenie žiadateľa</w:t>
            </w:r>
            <w:r w:rsidRPr="0073260C">
              <w:rPr>
                <w:rFonts w:asciiTheme="minorHAnsi" w:hAnsiTheme="minorHAnsi" w:cstheme="minorHAnsi"/>
                <w:b/>
                <w:strike/>
                <w:color w:val="00B050"/>
                <w:sz w:val="16"/>
                <w:szCs w:val="16"/>
              </w:rPr>
              <w:t xml:space="preserve"> </w:t>
            </w:r>
            <w:r w:rsidRPr="0073260C">
              <w:rPr>
                <w:rFonts w:asciiTheme="minorHAnsi" w:hAnsiTheme="minorHAnsi" w:cstheme="minorHAnsi"/>
                <w:bCs/>
                <w:strike/>
                <w:color w:val="00B050"/>
                <w:sz w:val="16"/>
                <w:szCs w:val="16"/>
              </w:rPr>
              <w:t xml:space="preserve">o minimálnu pomoc (Príloha č. 11B),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 </w:t>
            </w:r>
          </w:p>
          <w:p w14:paraId="59BADDB6" w14:textId="145EEF84" w:rsidR="00CF01D0" w:rsidRPr="0073260C" w:rsidRDefault="00CF01D0" w:rsidP="002C09AB">
            <w:pPr>
              <w:tabs>
                <w:tab w:val="left" w:pos="567"/>
              </w:tabs>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t>Spôsob overenia</w:t>
            </w:r>
          </w:p>
          <w:p w14:paraId="50F15958" w14:textId="1B78C64E" w:rsidR="00CF01D0" w:rsidRPr="0073260C" w:rsidRDefault="00CF01D0"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dokumentácie uvedenej  v časti  „Forma a spôsob preukázania splnenia PPP“</w:t>
            </w:r>
          </w:p>
          <w:p w14:paraId="55FD5631" w14:textId="351140E9" w:rsidR="00CF01D0" w:rsidRPr="0073260C" w:rsidRDefault="00CF01D0" w:rsidP="002C09AB">
            <w:pPr>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t>Referenčný termín pre preukázanie splnenia PPP</w:t>
            </w:r>
          </w:p>
          <w:p w14:paraId="1588FE0F" w14:textId="72E06BBE" w:rsidR="00CF01D0" w:rsidRPr="0073260C" w:rsidRDefault="00CF01D0" w:rsidP="004800B7">
            <w:pPr>
              <w:pStyle w:val="Odsekzoznamu"/>
              <w:numPr>
                <w:ilvl w:val="0"/>
                <w:numId w:val="452"/>
              </w:numPr>
              <w:spacing w:after="0" w:line="240" w:lineRule="auto"/>
              <w:ind w:left="139" w:hanging="139"/>
              <w:jc w:val="both"/>
              <w:rPr>
                <w:rFonts w:cstheme="minorHAnsi"/>
                <w:strike/>
                <w:color w:val="00B050"/>
                <w:sz w:val="16"/>
                <w:szCs w:val="16"/>
              </w:rPr>
            </w:pPr>
            <w:r w:rsidRPr="0073260C">
              <w:rPr>
                <w:rFonts w:cstheme="minorHAnsi"/>
                <w:bCs/>
                <w:strike/>
                <w:color w:val="00B050"/>
                <w:sz w:val="16"/>
                <w:szCs w:val="16"/>
              </w:rPr>
              <w:t>Vyhlásenie žiadateľa</w:t>
            </w:r>
            <w:r w:rsidRPr="0073260C">
              <w:rPr>
                <w:rFonts w:cstheme="minorHAnsi"/>
                <w:b/>
                <w:strike/>
                <w:color w:val="00B050"/>
                <w:sz w:val="16"/>
                <w:szCs w:val="16"/>
              </w:rPr>
              <w:t xml:space="preserve"> </w:t>
            </w:r>
            <w:r w:rsidRPr="0073260C">
              <w:rPr>
                <w:rFonts w:cstheme="minorHAnsi"/>
                <w:bCs/>
                <w:strike/>
                <w:color w:val="00B050"/>
                <w:sz w:val="16"/>
                <w:szCs w:val="16"/>
              </w:rPr>
              <w:t>o minimálnu pomoc (Príloha č. 11B)</w:t>
            </w:r>
            <w:r w:rsidRPr="0073260C">
              <w:rPr>
                <w:rFonts w:cstheme="minorHAnsi"/>
                <w:strike/>
                <w:color w:val="00B050"/>
                <w:sz w:val="16"/>
                <w:szCs w:val="16"/>
              </w:rPr>
              <w:t xml:space="preserve"> - 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 V prípade predloženia prílohy ku dňu doplnenia chýbajúcich náležitostí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zmysle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 </w:t>
            </w:r>
            <w:r w:rsidRPr="0073260C">
              <w:rPr>
                <w:rFonts w:cstheme="minorHAnsi"/>
                <w:bCs/>
                <w:strike/>
                <w:color w:val="00B050"/>
                <w:sz w:val="16"/>
                <w:szCs w:val="16"/>
              </w:rPr>
              <w:t xml:space="preserve">je možné, aby príloha bola vypracovaná (podpísaná) aj po termíne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najneskôr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r w:rsidRPr="0073260C">
              <w:rPr>
                <w:rFonts w:cstheme="minorHAnsi"/>
                <w:strike/>
                <w:color w:val="00B050"/>
                <w:sz w:val="16"/>
                <w:szCs w:val="16"/>
              </w:rPr>
              <w:t xml:space="preserve">v zmysle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w:t>
            </w:r>
            <w:r w:rsidRPr="0073260C">
              <w:rPr>
                <w:rFonts w:cstheme="minorHAnsi"/>
                <w:bCs/>
                <w:strike/>
                <w:color w:val="00B050"/>
                <w:sz w:val="16"/>
                <w:szCs w:val="16"/>
              </w:rPr>
              <w:t>.</w:t>
            </w:r>
          </w:p>
        </w:tc>
      </w:tr>
      <w:tr w:rsidR="0073260C" w:rsidRPr="0073260C" w14:paraId="1B31C2AC" w14:textId="77777777" w:rsidTr="00A34AC6">
        <w:trPr>
          <w:trHeight w:val="284"/>
        </w:trPr>
        <w:tc>
          <w:tcPr>
            <w:tcW w:w="200" w:type="pct"/>
            <w:shd w:val="clear" w:color="auto" w:fill="auto"/>
            <w:vAlign w:val="center"/>
          </w:tcPr>
          <w:p w14:paraId="53288058" w14:textId="59B08FA5" w:rsidR="00CF01D0" w:rsidRPr="0073260C" w:rsidRDefault="00CF01D0"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4.2</w:t>
            </w:r>
          </w:p>
        </w:tc>
        <w:tc>
          <w:tcPr>
            <w:tcW w:w="4800" w:type="pct"/>
            <w:gridSpan w:val="2"/>
            <w:shd w:val="clear" w:color="auto" w:fill="auto"/>
            <w:vAlign w:val="center"/>
          </w:tcPr>
          <w:p w14:paraId="6E43E589" w14:textId="77777777" w:rsidR="00CF01D0" w:rsidRPr="0073260C" w:rsidRDefault="00CF01D0" w:rsidP="002C09AB">
            <w:pPr>
              <w:pStyle w:val="Default"/>
              <w:keepLines/>
              <w:widowControl w:val="0"/>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Výpočet intenzity pomoci</w:t>
            </w:r>
          </w:p>
          <w:p w14:paraId="3DC9A292" w14:textId="77777777" w:rsidR="00CF01D0" w:rsidRPr="0073260C" w:rsidRDefault="00CF01D0" w:rsidP="002C09A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Na účely výpočtu intenzity pomoci a oprávnených nákladov sa použijú číselné údaje pred odpočítaním daní alebo iných poplatkov.</w:t>
            </w:r>
          </w:p>
          <w:p w14:paraId="7B6E80CB" w14:textId="77777777" w:rsidR="00CF01D0" w:rsidRPr="0073260C" w:rsidRDefault="00CF01D0" w:rsidP="002C09A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8" w:history="1">
              <w:r w:rsidRPr="0073260C">
                <w:rPr>
                  <w:rStyle w:val="Hypertextovprepojenie"/>
                  <w:rFonts w:asciiTheme="minorHAnsi" w:hAnsiTheme="minorHAnsi" w:cstheme="minorHAnsi"/>
                  <w:strike/>
                  <w:color w:val="00B050"/>
                  <w:sz w:val="16"/>
                  <w:szCs w:val="16"/>
                </w:rPr>
                <w:t>www.statnapomoc.sk</w:t>
              </w:r>
            </w:hyperlink>
          </w:p>
          <w:p w14:paraId="5A119712" w14:textId="77777777" w:rsidR="00CF01D0" w:rsidRPr="0073260C" w:rsidRDefault="00CF01D0"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6AB9B3FC" w14:textId="77777777" w:rsidR="00CF01D0" w:rsidRPr="0073260C" w:rsidRDefault="00CF01D0" w:rsidP="004800B7">
            <w:pPr>
              <w:pStyle w:val="Default"/>
              <w:keepLines/>
              <w:widowControl w:val="0"/>
              <w:numPr>
                <w:ilvl w:val="0"/>
                <w:numId w:val="341"/>
              </w:numPr>
              <w:ind w:left="140" w:hanging="14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Výpočet diskontovanej výšky pomoci pri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(len v prípade presného plánu </w:t>
            </w:r>
            <w:proofErr w:type="spellStart"/>
            <w:r w:rsidRPr="0073260C">
              <w:rPr>
                <w:rFonts w:asciiTheme="minorHAnsi" w:hAnsiTheme="minorHAnsi" w:cstheme="minorHAnsi"/>
                <w:strike/>
                <w:color w:val="00B050"/>
                <w:sz w:val="16"/>
                <w:szCs w:val="16"/>
              </w:rPr>
              <w:t>ŽoP</w:t>
            </w:r>
            <w:proofErr w:type="spellEnd"/>
            <w:r w:rsidRPr="0073260C">
              <w:rPr>
                <w:rFonts w:asciiTheme="minorHAnsi" w:hAnsiTheme="minorHAnsi" w:cstheme="minorHAnsi"/>
                <w:strike/>
                <w:color w:val="00B050"/>
                <w:sz w:val="16"/>
                <w:szCs w:val="16"/>
              </w:rPr>
              <w:t xml:space="preserve">  a uplatnenia schémy minimálnej pomoci),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 </w:t>
            </w:r>
            <w:r w:rsidRPr="0073260C">
              <w:rPr>
                <w:rFonts w:asciiTheme="minorHAnsi" w:hAnsiTheme="minorHAnsi" w:cstheme="minorHAnsi"/>
                <w:strike/>
                <w:color w:val="00B050"/>
                <w:sz w:val="16"/>
                <w:szCs w:val="16"/>
              </w:rPr>
              <w:t xml:space="preserve"> </w:t>
            </w:r>
          </w:p>
          <w:p w14:paraId="2522F275" w14:textId="77777777" w:rsidR="00CF01D0" w:rsidRPr="0073260C" w:rsidRDefault="00CF01D0"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13AB564" w14:textId="3F86B2F6" w:rsidR="00CF01D0" w:rsidRPr="0073260C" w:rsidRDefault="00CF01D0"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 xml:space="preserve"> v zmysle v zmysle dokumentácie uvedenej  v časti  „Forma a spôsob preukázania splnenia PPP“</w:t>
            </w:r>
          </w:p>
          <w:p w14:paraId="744DBE47" w14:textId="10724CAD" w:rsidR="00CF01D0" w:rsidRPr="0073260C" w:rsidRDefault="00CF01D0" w:rsidP="002C09AB">
            <w:pPr>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t>Referenčný termín pre preukázanie splnenia PPP</w:t>
            </w:r>
          </w:p>
          <w:p w14:paraId="3F2F7895" w14:textId="65899ADC" w:rsidR="00CF01D0" w:rsidRPr="0073260C" w:rsidRDefault="00CF01D0" w:rsidP="004800B7">
            <w:pPr>
              <w:pStyle w:val="Odsekzoznamu"/>
              <w:numPr>
                <w:ilvl w:val="0"/>
                <w:numId w:val="452"/>
              </w:numPr>
              <w:spacing w:after="0" w:line="240" w:lineRule="auto"/>
              <w:ind w:left="281" w:hanging="284"/>
              <w:jc w:val="both"/>
              <w:rPr>
                <w:rFonts w:cstheme="minorHAnsi"/>
                <w:strike/>
                <w:color w:val="00B050"/>
                <w:sz w:val="16"/>
                <w:szCs w:val="16"/>
              </w:rPr>
            </w:pPr>
            <w:r w:rsidRPr="0073260C">
              <w:rPr>
                <w:rFonts w:cstheme="minorHAnsi"/>
                <w:bCs/>
                <w:strike/>
                <w:color w:val="00B050"/>
                <w:sz w:val="16"/>
                <w:szCs w:val="16"/>
              </w:rPr>
              <w:t xml:space="preserve">Výpočet diskontovanej výšky pomoci pri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(len v prípade, že je známy počet a časový horizont predkladania </w:t>
            </w:r>
            <w:proofErr w:type="spellStart"/>
            <w:r w:rsidRPr="0073260C">
              <w:rPr>
                <w:rFonts w:cstheme="minorHAnsi"/>
                <w:bCs/>
                <w:strike/>
                <w:color w:val="00B050"/>
                <w:sz w:val="16"/>
                <w:szCs w:val="16"/>
              </w:rPr>
              <w:t>ŽoP</w:t>
            </w:r>
            <w:proofErr w:type="spellEnd"/>
            <w:r w:rsidRPr="0073260C">
              <w:rPr>
                <w:rFonts w:cstheme="minorHAnsi"/>
                <w:bCs/>
                <w:strike/>
                <w:color w:val="00B050"/>
                <w:sz w:val="16"/>
                <w:szCs w:val="16"/>
              </w:rPr>
              <w:t xml:space="preserve"> a uplatnenia schémy minimálnej pomoci) - príloha musí byť predložená riadne spolu so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resp. najneskôr ku dňu doplnenia chýbajúcich náležitostí na základe prvej výzvy na doplnenie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zo strany príslušnej MAS. V prípade predloženia prílohy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v zmysle výzvy na doplnenie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je možné, aby príloha bola vypracovaná (podpísaná) aj po termíne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najneskôr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
                <w:bCs/>
                <w:strike/>
                <w:color w:val="00B050"/>
                <w:sz w:val="16"/>
                <w:szCs w:val="16"/>
              </w:rPr>
              <w:t>.</w:t>
            </w:r>
          </w:p>
        </w:tc>
      </w:tr>
      <w:tr w:rsidR="0073260C" w:rsidRPr="0073260C" w14:paraId="76A6645C" w14:textId="77777777" w:rsidTr="008B660B">
        <w:trPr>
          <w:trHeight w:val="284"/>
        </w:trPr>
        <w:tc>
          <w:tcPr>
            <w:tcW w:w="5000" w:type="pct"/>
            <w:gridSpan w:val="3"/>
            <w:shd w:val="clear" w:color="auto" w:fill="FFC000"/>
            <w:vAlign w:val="center"/>
          </w:tcPr>
          <w:p w14:paraId="12844060" w14:textId="04E844AB" w:rsidR="00C55FA1" w:rsidRPr="0073260C" w:rsidRDefault="00C55FA1" w:rsidP="00F76ECB">
            <w:pPr>
              <w:pStyle w:val="Default"/>
              <w:keepLines/>
              <w:widowControl w:val="0"/>
              <w:jc w:val="center"/>
              <w:rPr>
                <w:rFonts w:asciiTheme="minorHAnsi" w:hAnsiTheme="minorHAnsi" w:cstheme="minorHAnsi"/>
                <w:b/>
                <w:strike/>
                <w:color w:val="00B050"/>
                <w:sz w:val="28"/>
                <w:szCs w:val="28"/>
              </w:rPr>
            </w:pPr>
            <w:r w:rsidRPr="0073260C">
              <w:rPr>
                <w:rFonts w:asciiTheme="minorHAnsi" w:hAnsiTheme="minorHAnsi" w:cstheme="minorHAnsi"/>
                <w:b/>
                <w:strike/>
                <w:color w:val="00B050"/>
                <w:sz w:val="28"/>
                <w:szCs w:val="28"/>
              </w:rPr>
              <w:t>3</w:t>
            </w:r>
            <w:r w:rsidR="00AB1357" w:rsidRPr="0073260C">
              <w:rPr>
                <w:rFonts w:asciiTheme="minorHAnsi" w:hAnsiTheme="minorHAnsi" w:cstheme="minorHAnsi"/>
                <w:b/>
                <w:strike/>
                <w:color w:val="00B050"/>
                <w:sz w:val="28"/>
                <w:szCs w:val="28"/>
              </w:rPr>
              <w:t>.1.3</w:t>
            </w:r>
            <w:r w:rsidRPr="0073260C">
              <w:rPr>
                <w:rFonts w:asciiTheme="minorHAnsi" w:hAnsiTheme="minorHAnsi" w:cstheme="minorHAnsi"/>
                <w:b/>
                <w:strike/>
                <w:color w:val="00B050"/>
                <w:sz w:val="28"/>
                <w:szCs w:val="28"/>
              </w:rPr>
              <w:t xml:space="preserve"> </w:t>
            </w:r>
            <w:r w:rsidRPr="0073260C">
              <w:rPr>
                <w:rFonts w:asciiTheme="minorHAnsi" w:hAnsiTheme="minorHAnsi" w:cstheme="minorHAnsi"/>
                <w:b/>
                <w:caps/>
                <w:strike/>
                <w:color w:val="00B050"/>
                <w:sz w:val="28"/>
                <w:szCs w:val="28"/>
              </w:rPr>
              <w:t>Kritéria pre výber projektov</w:t>
            </w:r>
          </w:p>
        </w:tc>
      </w:tr>
      <w:tr w:rsidR="0073260C" w:rsidRPr="0073260C" w14:paraId="08C4252C" w14:textId="77777777" w:rsidTr="008B660B">
        <w:trPr>
          <w:trHeight w:val="284"/>
        </w:trPr>
        <w:tc>
          <w:tcPr>
            <w:tcW w:w="5000" w:type="pct"/>
            <w:gridSpan w:val="3"/>
            <w:shd w:val="clear" w:color="auto" w:fill="FFE599" w:themeFill="accent4" w:themeFillTint="66"/>
            <w:vAlign w:val="center"/>
          </w:tcPr>
          <w:p w14:paraId="6865142E" w14:textId="05C07016" w:rsidR="00C55FA1" w:rsidRPr="0073260C" w:rsidRDefault="00C55FA1" w:rsidP="00F76ECB">
            <w:pPr>
              <w:pStyle w:val="Default"/>
              <w:keepLines/>
              <w:widowControl w:val="0"/>
              <w:rPr>
                <w:rFonts w:asciiTheme="minorHAnsi" w:hAnsiTheme="minorHAnsi" w:cstheme="minorHAnsi"/>
                <w:b/>
                <w:strike/>
                <w:color w:val="00B050"/>
                <w:sz w:val="20"/>
                <w:szCs w:val="20"/>
              </w:rPr>
            </w:pPr>
            <w:r w:rsidRPr="0073260C">
              <w:rPr>
                <w:rFonts w:asciiTheme="minorHAnsi" w:hAnsiTheme="minorHAnsi" w:cstheme="minorHAnsi"/>
                <w:b/>
                <w:strike/>
                <w:color w:val="00B050"/>
                <w:sz w:val="20"/>
                <w:szCs w:val="20"/>
              </w:rPr>
              <w:t>VÝBEROVÉ KRITÉRIA PRE VÝBER PROJEKTOV</w:t>
            </w:r>
            <w:r w:rsidR="00965A34" w:rsidRPr="0073260C">
              <w:rPr>
                <w:rStyle w:val="Odkaznapoznmkupodiarou"/>
                <w:rFonts w:asciiTheme="minorHAnsi" w:hAnsiTheme="minorHAnsi" w:cstheme="minorHAnsi"/>
                <w:b/>
                <w:strike/>
                <w:color w:val="00B050"/>
                <w:sz w:val="20"/>
                <w:szCs w:val="20"/>
              </w:rPr>
              <w:footnoteReference w:id="93"/>
            </w:r>
          </w:p>
        </w:tc>
      </w:tr>
      <w:tr w:rsidR="0073260C" w:rsidRPr="0073260C" w14:paraId="4DEF2E08" w14:textId="77777777" w:rsidTr="00A34AC6">
        <w:trPr>
          <w:trHeight w:val="284"/>
        </w:trPr>
        <w:tc>
          <w:tcPr>
            <w:tcW w:w="200" w:type="pct"/>
            <w:shd w:val="clear" w:color="auto" w:fill="FFF2CC" w:themeFill="accent4" w:themeFillTint="33"/>
          </w:tcPr>
          <w:p w14:paraId="67D2B125" w14:textId="77777777" w:rsidR="00C55FA1" w:rsidRPr="0073260C" w:rsidRDefault="00C55FA1" w:rsidP="00F76ECB">
            <w:pPr>
              <w:spacing w:after="0" w:line="240" w:lineRule="auto"/>
              <w:jc w:val="center"/>
              <w:rPr>
                <w:rFonts w:cstheme="minorHAnsi"/>
                <w:b/>
                <w:strike/>
                <w:color w:val="00B050"/>
                <w:sz w:val="18"/>
                <w:szCs w:val="18"/>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gridSpan w:val="2"/>
            <w:shd w:val="clear" w:color="auto" w:fill="FFF2CC" w:themeFill="accent4" w:themeFillTint="33"/>
            <w:vAlign w:val="center"/>
          </w:tcPr>
          <w:p w14:paraId="18E2C012" w14:textId="77777777" w:rsidR="00C55FA1" w:rsidRPr="0073260C" w:rsidRDefault="00C55FA1" w:rsidP="00F76ECB">
            <w:pPr>
              <w:spacing w:after="0" w:line="240" w:lineRule="auto"/>
              <w:jc w:val="center"/>
              <w:rPr>
                <w:rFonts w:cstheme="minorHAnsi"/>
                <w:b/>
                <w:strike/>
                <w:color w:val="00B050"/>
                <w:sz w:val="18"/>
                <w:szCs w:val="18"/>
              </w:rPr>
            </w:pPr>
            <w:r w:rsidRPr="0073260C">
              <w:rPr>
                <w:rFonts w:cstheme="minorHAnsi"/>
                <w:b/>
                <w:strike/>
                <w:color w:val="00B050"/>
                <w:sz w:val="18"/>
                <w:szCs w:val="18"/>
              </w:rPr>
              <w:t>Popis a preukázanie kritéria</w:t>
            </w:r>
          </w:p>
        </w:tc>
      </w:tr>
      <w:tr w:rsidR="0073260C" w:rsidRPr="0073260C" w14:paraId="1BBD1963" w14:textId="77777777" w:rsidTr="00A34AC6">
        <w:trPr>
          <w:trHeight w:val="284"/>
        </w:trPr>
        <w:tc>
          <w:tcPr>
            <w:tcW w:w="200" w:type="pct"/>
            <w:shd w:val="clear" w:color="auto" w:fill="FFFFFF" w:themeFill="background1"/>
            <w:vAlign w:val="center"/>
          </w:tcPr>
          <w:p w14:paraId="6BC5CB49"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00" w:type="pct"/>
            <w:gridSpan w:val="2"/>
            <w:shd w:val="clear" w:color="auto" w:fill="FFFFFF" w:themeFill="background1"/>
            <w:vAlign w:val="center"/>
          </w:tcPr>
          <w:p w14:paraId="1E149C51" w14:textId="77777777" w:rsidR="00C55FA1" w:rsidRPr="0073260C" w:rsidRDefault="00C55FA1" w:rsidP="00F76ECB">
            <w:pPr>
              <w:spacing w:after="0" w:line="240" w:lineRule="auto"/>
              <w:rPr>
                <w:rFonts w:cstheme="minorHAnsi"/>
                <w:b/>
                <w:strike/>
                <w:color w:val="00B050"/>
                <w:sz w:val="16"/>
                <w:szCs w:val="16"/>
              </w:rPr>
            </w:pPr>
            <w:r w:rsidRPr="0073260C">
              <w:rPr>
                <w:rFonts w:cstheme="minorHAnsi"/>
                <w:b/>
                <w:strike/>
                <w:color w:val="00B050"/>
                <w:sz w:val="16"/>
                <w:szCs w:val="16"/>
              </w:rPr>
              <w:t>Príspevok aspoň k jednej </w:t>
            </w:r>
            <w:proofErr w:type="spellStart"/>
            <w:r w:rsidRPr="0073260C">
              <w:rPr>
                <w:rFonts w:cstheme="minorHAnsi"/>
                <w:b/>
                <w:strike/>
                <w:color w:val="00B050"/>
                <w:sz w:val="16"/>
                <w:szCs w:val="16"/>
              </w:rPr>
              <w:t>fokusovej</w:t>
            </w:r>
            <w:proofErr w:type="spellEnd"/>
            <w:r w:rsidRPr="0073260C">
              <w:rPr>
                <w:rFonts w:cstheme="minorHAnsi"/>
                <w:b/>
                <w:strike/>
                <w:color w:val="00B050"/>
                <w:sz w:val="16"/>
                <w:szCs w:val="16"/>
              </w:rPr>
              <w:t xml:space="preserve"> oblasti </w:t>
            </w:r>
          </w:p>
          <w:p w14:paraId="17BD9F61" w14:textId="5358385D"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Príspevok aspoň k jednej </w:t>
            </w:r>
            <w:proofErr w:type="spellStart"/>
            <w:r w:rsidRPr="0073260C">
              <w:rPr>
                <w:rFonts w:cstheme="minorHAnsi"/>
                <w:strike/>
                <w:color w:val="00B050"/>
                <w:sz w:val="16"/>
                <w:szCs w:val="16"/>
              </w:rPr>
              <w:t>fokusovej</w:t>
            </w:r>
            <w:proofErr w:type="spellEnd"/>
            <w:r w:rsidRPr="0073260C">
              <w:rPr>
                <w:rFonts w:cstheme="minorHAnsi"/>
                <w:strike/>
                <w:color w:val="00B050"/>
                <w:sz w:val="16"/>
                <w:szCs w:val="16"/>
              </w:rPr>
              <w:t xml:space="preserve"> oblasti PRV 2014 – 2022, resp. stratégie CLLD.  </w:t>
            </w:r>
          </w:p>
          <w:p w14:paraId="6097F872" w14:textId="77777777" w:rsidR="00C55FA1" w:rsidRPr="0073260C" w:rsidRDefault="00C55FA1"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1230DB2" w14:textId="77777777" w:rsidR="00C55FA1" w:rsidRPr="0073260C" w:rsidRDefault="00C55FA1" w:rsidP="000E4642">
            <w:pPr>
              <w:pStyle w:val="Odsekzoznamu"/>
              <w:numPr>
                <w:ilvl w:val="0"/>
                <w:numId w:val="39"/>
              </w:numPr>
              <w:spacing w:after="0" w:line="240" w:lineRule="auto"/>
              <w:ind w:left="134" w:hanging="142"/>
              <w:rPr>
                <w:rFonts w:cstheme="minorHAnsi"/>
                <w:strike/>
                <w:color w:val="00B050"/>
                <w:sz w:val="16"/>
                <w:szCs w:val="16"/>
              </w:rPr>
            </w:pPr>
            <w:r w:rsidRPr="0073260C">
              <w:rPr>
                <w:rFonts w:cstheme="minorHAnsi"/>
                <w:strike/>
                <w:color w:val="00B050"/>
                <w:sz w:val="16"/>
                <w:szCs w:val="16"/>
              </w:rPr>
              <w:lastRenderedPageBreak/>
              <w:t>Popis v projekte realizácie (Príloha 2B k príručke pre prijímateľa LEADER)</w:t>
            </w:r>
          </w:p>
          <w:p w14:paraId="78D14F29"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0D6CE82" w14:textId="77777777" w:rsidR="00C55FA1" w:rsidRPr="0073260C" w:rsidRDefault="00C55FA1" w:rsidP="000E4642">
            <w:pPr>
              <w:pStyle w:val="Textkomentra"/>
              <w:numPr>
                <w:ilvl w:val="0"/>
                <w:numId w:val="39"/>
              </w:numPr>
              <w:spacing w:after="0" w:line="240" w:lineRule="auto"/>
              <w:ind w:left="134" w:hanging="142"/>
              <w:rPr>
                <w:rFonts w:cstheme="minorHAnsi"/>
                <w:strike/>
                <w:color w:val="00B050"/>
              </w:rPr>
            </w:pPr>
            <w:r w:rsidRPr="0073260C">
              <w:rPr>
                <w:rFonts w:cstheme="minorHAnsi"/>
                <w:strike/>
                <w:color w:val="00B050"/>
                <w:sz w:val="16"/>
                <w:szCs w:val="16"/>
              </w:rPr>
              <w:t>v zmysle dokumentácie uvedenej   v časti  „Forma a spôsob preukázania splnenia kritéria“</w:t>
            </w:r>
          </w:p>
        </w:tc>
      </w:tr>
      <w:tr w:rsidR="0073260C" w:rsidRPr="0073260C" w14:paraId="11EAAA09" w14:textId="77777777" w:rsidTr="00A34AC6">
        <w:trPr>
          <w:trHeight w:val="284"/>
        </w:trPr>
        <w:tc>
          <w:tcPr>
            <w:tcW w:w="200" w:type="pct"/>
            <w:shd w:val="clear" w:color="auto" w:fill="FFFFFF" w:themeFill="background1"/>
            <w:vAlign w:val="center"/>
          </w:tcPr>
          <w:p w14:paraId="40839B5E"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2.</w:t>
            </w:r>
          </w:p>
        </w:tc>
        <w:tc>
          <w:tcPr>
            <w:tcW w:w="4800" w:type="pct"/>
            <w:gridSpan w:val="2"/>
            <w:shd w:val="clear" w:color="auto" w:fill="FFFFFF" w:themeFill="background1"/>
            <w:vAlign w:val="center"/>
          </w:tcPr>
          <w:p w14:paraId="13EC4C07" w14:textId="77777777" w:rsidR="00C55FA1" w:rsidRPr="0073260C" w:rsidRDefault="00C55FA1" w:rsidP="00F76ECB">
            <w:pPr>
              <w:pStyle w:val="Textpoznmkypodiarou"/>
              <w:spacing w:after="0" w:line="240" w:lineRule="auto"/>
              <w:ind w:left="0" w:firstLine="0"/>
              <w:jc w:val="both"/>
              <w:rPr>
                <w:rFonts w:cstheme="minorHAnsi"/>
                <w:strike/>
                <w:color w:val="00B050"/>
                <w:sz w:val="16"/>
                <w:szCs w:val="16"/>
              </w:rPr>
            </w:pPr>
            <w:r w:rsidRPr="0073260C">
              <w:rPr>
                <w:rFonts w:cstheme="minorHAnsi"/>
                <w:b/>
                <w:strike/>
                <w:color w:val="00B050"/>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73260C">
              <w:rPr>
                <w:rFonts w:cstheme="minorHAnsi"/>
                <w:strike/>
                <w:color w:val="00B050"/>
                <w:sz w:val="16"/>
                <w:szCs w:val="16"/>
              </w:rPr>
              <w:t xml:space="preserve"> </w:t>
            </w:r>
          </w:p>
          <w:p w14:paraId="6B2D6B14" w14:textId="77777777" w:rsidR="00C55FA1" w:rsidRPr="0073260C" w:rsidRDefault="00C55FA1" w:rsidP="00F76ECB">
            <w:pPr>
              <w:spacing w:after="0" w:line="240" w:lineRule="auto"/>
              <w:jc w:val="both"/>
              <w:rPr>
                <w:rFonts w:cstheme="minorHAnsi"/>
                <w:b/>
                <w:bCs/>
                <w:i/>
                <w:strike/>
                <w:color w:val="00B050"/>
                <w:sz w:val="16"/>
                <w:szCs w:val="16"/>
                <w:u w:val="single"/>
              </w:rPr>
            </w:pPr>
            <w:r w:rsidRPr="0073260C">
              <w:rPr>
                <w:rFonts w:cstheme="minorHAnsi"/>
                <w:b/>
                <w:strike/>
                <w:color w:val="00B050"/>
                <w:sz w:val="18"/>
                <w:szCs w:val="18"/>
                <w:u w:val="single"/>
              </w:rPr>
              <w:t>Forma a spôsob preukázania splnenia kritéria</w:t>
            </w:r>
            <w:r w:rsidRPr="0073260C">
              <w:rPr>
                <w:rFonts w:cstheme="minorHAnsi"/>
                <w:b/>
                <w:bCs/>
                <w:i/>
                <w:strike/>
                <w:color w:val="00B050"/>
                <w:sz w:val="16"/>
                <w:szCs w:val="16"/>
                <w:u w:val="single"/>
              </w:rPr>
              <w:t xml:space="preserve"> </w:t>
            </w:r>
          </w:p>
          <w:p w14:paraId="4871C37E" w14:textId="77777777" w:rsidR="00C55FA1" w:rsidRPr="0073260C" w:rsidRDefault="00C55FA1" w:rsidP="000E4642">
            <w:pPr>
              <w:pStyle w:val="Default"/>
              <w:keepLines/>
              <w:widowControl w:val="0"/>
              <w:numPr>
                <w:ilvl w:val="0"/>
                <w:numId w:val="48"/>
              </w:numPr>
              <w:ind w:left="169" w:hanging="169"/>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9 – Harmonogram realizácie aktivít)</w:t>
            </w:r>
          </w:p>
          <w:p w14:paraId="4F65A1E6" w14:textId="77777777" w:rsidR="00C55FA1" w:rsidRPr="0073260C" w:rsidRDefault="00C55FA1" w:rsidP="000E4642">
            <w:pPr>
              <w:pStyle w:val="Odsekzoznamu"/>
              <w:numPr>
                <w:ilvl w:val="0"/>
                <w:numId w:val="48"/>
              </w:numPr>
              <w:spacing w:after="0" w:line="240" w:lineRule="auto"/>
              <w:ind w:left="169" w:hanging="169"/>
              <w:jc w:val="both"/>
              <w:rPr>
                <w:rFonts w:cstheme="minorHAnsi"/>
                <w:b/>
                <w:bCs/>
                <w:i/>
                <w:strike/>
                <w:color w:val="00B050"/>
                <w:sz w:val="14"/>
                <w:szCs w:val="14"/>
                <w:u w:val="single"/>
              </w:rPr>
            </w:pPr>
            <w:r w:rsidRPr="0073260C">
              <w:rPr>
                <w:rFonts w:cstheme="minorHAnsi"/>
                <w:strike/>
                <w:color w:val="00B050"/>
                <w:sz w:val="16"/>
                <w:szCs w:val="16"/>
              </w:rPr>
              <w:t>Popis v projekte realizácie (Príloha 2B k príručke pre prijímateľa LEADER)</w:t>
            </w:r>
          </w:p>
          <w:p w14:paraId="0900C854"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E11F4D6" w14:textId="77777777" w:rsidR="00C55FA1" w:rsidRPr="0073260C" w:rsidRDefault="00C55FA1" w:rsidP="000E4642">
            <w:pPr>
              <w:pStyle w:val="Odsekzoznamu"/>
              <w:numPr>
                <w:ilvl w:val="0"/>
                <w:numId w:val="48"/>
              </w:numPr>
              <w:spacing w:after="0" w:line="240" w:lineRule="auto"/>
              <w:ind w:left="169" w:hanging="169"/>
              <w:jc w:val="both"/>
              <w:rPr>
                <w:rFonts w:cstheme="minorHAnsi"/>
                <w:b/>
                <w:strike/>
                <w:color w:val="00B050"/>
                <w:sz w:val="18"/>
                <w:szCs w:val="18"/>
              </w:rPr>
            </w:pPr>
            <w:r w:rsidRPr="0073260C">
              <w:rPr>
                <w:rFonts w:cstheme="minorHAnsi"/>
                <w:strike/>
                <w:color w:val="00B050"/>
                <w:sz w:val="16"/>
                <w:szCs w:val="16"/>
              </w:rPr>
              <w:t>v zmysle dokumentácie uvedenej v časti „Forma a spôsob preukázania splnenia kritéria“</w:t>
            </w:r>
          </w:p>
        </w:tc>
      </w:tr>
      <w:tr w:rsidR="0073260C" w:rsidRPr="0073260C" w14:paraId="2698ACC3" w14:textId="77777777" w:rsidTr="00A34AC6">
        <w:trPr>
          <w:trHeight w:val="284"/>
        </w:trPr>
        <w:tc>
          <w:tcPr>
            <w:tcW w:w="200" w:type="pct"/>
            <w:shd w:val="clear" w:color="auto" w:fill="FFFFFF" w:themeFill="background1"/>
            <w:vAlign w:val="center"/>
          </w:tcPr>
          <w:p w14:paraId="7289CB25"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3.</w:t>
            </w:r>
          </w:p>
        </w:tc>
        <w:tc>
          <w:tcPr>
            <w:tcW w:w="4800" w:type="pct"/>
            <w:gridSpan w:val="2"/>
            <w:shd w:val="clear" w:color="auto" w:fill="FFFFFF" w:themeFill="background1"/>
            <w:vAlign w:val="center"/>
          </w:tcPr>
          <w:p w14:paraId="2B434D45"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Dreviny použité pri obnove a výchove</w:t>
            </w:r>
          </w:p>
          <w:p w14:paraId="4FF8093C" w14:textId="77777777" w:rsidR="00C55FA1" w:rsidRPr="0073260C" w:rsidRDefault="00C55FA1" w:rsidP="00F76EC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Dreviny použité pri obnove a výchove musia byť odolné pôvodné druhy </w:t>
            </w:r>
            <w:proofErr w:type="spellStart"/>
            <w:r w:rsidRPr="0073260C">
              <w:rPr>
                <w:rFonts w:asciiTheme="minorHAnsi" w:hAnsiTheme="minorHAnsi" w:cstheme="minorHAnsi"/>
                <w:strike/>
                <w:color w:val="00B050"/>
                <w:sz w:val="16"/>
                <w:szCs w:val="16"/>
              </w:rPr>
              <w:t>biotopovo</w:t>
            </w:r>
            <w:proofErr w:type="spellEnd"/>
            <w:r w:rsidRPr="0073260C">
              <w:rPr>
                <w:rFonts w:asciiTheme="minorHAnsi" w:hAnsiTheme="minorHAnsi" w:cstheme="minorHAnsi"/>
                <w:strike/>
                <w:color w:val="00B050"/>
                <w:sz w:val="16"/>
                <w:szCs w:val="16"/>
              </w:rPr>
              <w:t xml:space="preserve"> najlepšie vyhovujúce a najživotaschopnejšie v podmienkach daného územia (aktivita 1).</w:t>
            </w:r>
          </w:p>
          <w:p w14:paraId="79873356"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2C963B3" w14:textId="77777777" w:rsidR="00C55FA1" w:rsidRPr="0073260C" w:rsidRDefault="00C55FA1" w:rsidP="004800B7">
            <w:pPr>
              <w:pStyle w:val="Odsekzoznamu"/>
              <w:numPr>
                <w:ilvl w:val="0"/>
                <w:numId w:val="201"/>
              </w:numPr>
              <w:spacing w:after="0" w:line="240" w:lineRule="auto"/>
              <w:ind w:left="171" w:hanging="171"/>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1302B4CE" w14:textId="77777777" w:rsidR="00C55FA1" w:rsidRPr="0073260C" w:rsidRDefault="00C55FA1" w:rsidP="004800B7">
            <w:pPr>
              <w:pStyle w:val="Default"/>
              <w:keepLines/>
              <w:widowControl w:val="0"/>
              <w:numPr>
                <w:ilvl w:val="0"/>
                <w:numId w:val="201"/>
              </w:numPr>
              <w:ind w:left="171" w:hanging="171"/>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Vyjadrenie miestne príslušného orgánu štátnej správy lesného hospodárstva (odbor pozemkový a lesný na okresnom úrade),</w:t>
            </w:r>
            <w:r w:rsidRPr="0073260C">
              <w:rPr>
                <w:rFonts w:asciiTheme="minorHAnsi" w:hAnsiTheme="minorHAnsi" w:cstheme="minorHAnsi"/>
                <w:b/>
                <w:strike/>
                <w:color w:val="00B050"/>
                <w:sz w:val="16"/>
                <w:szCs w:val="16"/>
              </w:rPr>
              <w:t xml:space="preserve">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strike/>
                <w:color w:val="00B050"/>
                <w:sz w:val="16"/>
                <w:szCs w:val="16"/>
              </w:rPr>
              <w:t xml:space="preserve"> </w:t>
            </w:r>
            <w:r w:rsidRPr="0073260C">
              <w:rPr>
                <w:rFonts w:asciiTheme="minorHAnsi" w:hAnsiTheme="minorHAnsi" w:cstheme="minorHAnsi"/>
                <w:b/>
                <w:strike/>
                <w:color w:val="00B050"/>
                <w:sz w:val="16"/>
                <w:szCs w:val="16"/>
              </w:rPr>
              <w:t>listinného</w:t>
            </w:r>
            <w:r w:rsidRPr="0073260C">
              <w:rPr>
                <w:rFonts w:asciiTheme="minorHAnsi" w:hAnsiTheme="minorHAnsi" w:cstheme="minorHAnsi"/>
                <w:strike/>
                <w:color w:val="00B050"/>
                <w:sz w:val="16"/>
                <w:szCs w:val="16"/>
              </w:rPr>
              <w:t xml:space="preserve"> </w:t>
            </w:r>
            <w:r w:rsidRPr="0073260C">
              <w:rPr>
                <w:rFonts w:asciiTheme="minorHAnsi" w:hAnsiTheme="minorHAnsi" w:cstheme="minorHAnsi"/>
                <w:b/>
                <w:strike/>
                <w:color w:val="00B050"/>
                <w:sz w:val="16"/>
                <w:szCs w:val="16"/>
              </w:rPr>
              <w:t>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r w:rsidRPr="0073260C">
              <w:rPr>
                <w:rFonts w:asciiTheme="minorHAnsi" w:hAnsiTheme="minorHAnsi" w:cstheme="minorHAnsi"/>
                <w:b/>
                <w:bCs/>
                <w:strike/>
                <w:color w:val="00B050"/>
                <w:sz w:val="16"/>
                <w:szCs w:val="16"/>
              </w:rPr>
              <w:t>.</w:t>
            </w:r>
          </w:p>
          <w:p w14:paraId="69DEF017"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28AD9778" w14:textId="77777777" w:rsidR="00C55FA1" w:rsidRPr="0073260C" w:rsidRDefault="00C55FA1" w:rsidP="004800B7">
            <w:pPr>
              <w:pStyle w:val="Odsekzoznamu"/>
              <w:numPr>
                <w:ilvl w:val="0"/>
                <w:numId w:val="487"/>
              </w:numPr>
              <w:spacing w:after="0" w:line="240" w:lineRule="auto"/>
              <w:ind w:left="314" w:hanging="284"/>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62F3F9AC" w14:textId="77777777" w:rsidTr="00A34AC6">
        <w:trPr>
          <w:trHeight w:val="284"/>
        </w:trPr>
        <w:tc>
          <w:tcPr>
            <w:tcW w:w="200" w:type="pct"/>
            <w:shd w:val="clear" w:color="auto" w:fill="FFFFFF" w:themeFill="background1"/>
            <w:vAlign w:val="center"/>
          </w:tcPr>
          <w:p w14:paraId="4A288A55"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4.</w:t>
            </w:r>
          </w:p>
        </w:tc>
        <w:tc>
          <w:tcPr>
            <w:tcW w:w="4800" w:type="pct"/>
            <w:gridSpan w:val="2"/>
            <w:shd w:val="clear" w:color="auto" w:fill="FFFFFF" w:themeFill="background1"/>
            <w:vAlign w:val="center"/>
          </w:tcPr>
          <w:p w14:paraId="104FC263"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Program starostlivosti o les</w:t>
            </w:r>
          </w:p>
          <w:p w14:paraId="5EE10BD5"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shd w:val="clear" w:color="auto" w:fill="FFFFFF"/>
              </w:rPr>
              <w:t xml:space="preserve">Predloženie relevantných informácií z Programu starostlivosti o les (lesný hospodársky plán) a prípadne inej dokumentácie ochrany prírody podľa §54 zákona č. 543/2002 </w:t>
            </w:r>
            <w:proofErr w:type="spellStart"/>
            <w:r w:rsidRPr="0073260C">
              <w:rPr>
                <w:rFonts w:cstheme="minorHAnsi"/>
                <w:strike/>
                <w:color w:val="00B050"/>
                <w:sz w:val="16"/>
                <w:szCs w:val="16"/>
                <w:shd w:val="clear" w:color="auto" w:fill="FFFFFF"/>
              </w:rPr>
              <w:t>Z.z</w:t>
            </w:r>
            <w:proofErr w:type="spellEnd"/>
            <w:r w:rsidRPr="0073260C">
              <w:rPr>
                <w:rFonts w:cstheme="minorHAnsi"/>
                <w:strike/>
                <w:color w:val="00B050"/>
                <w:sz w:val="16"/>
                <w:szCs w:val="16"/>
                <w:shd w:val="clear" w:color="auto" w:fill="FFFFFF"/>
              </w:rPr>
              <w:t xml:space="preserve">. </w:t>
            </w:r>
            <w:r w:rsidRPr="0073260C">
              <w:rPr>
                <w:rFonts w:cstheme="minorHAnsi"/>
                <w:strike/>
                <w:color w:val="00B050"/>
                <w:sz w:val="16"/>
                <w:szCs w:val="16"/>
              </w:rPr>
              <w:t xml:space="preserve">(aktivita 1 – 3). </w:t>
            </w:r>
          </w:p>
          <w:p w14:paraId="7A8FC93C"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9280159" w14:textId="77777777" w:rsidR="00C55FA1" w:rsidRPr="0073260C" w:rsidRDefault="00C55FA1" w:rsidP="004800B7">
            <w:pPr>
              <w:pStyle w:val="Odsekzoznamu"/>
              <w:numPr>
                <w:ilvl w:val="0"/>
                <w:numId w:val="202"/>
              </w:numPr>
              <w:spacing w:after="0" w:line="240" w:lineRule="auto"/>
              <w:ind w:left="171" w:hanging="142"/>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0EC8AB98" w14:textId="77777777" w:rsidR="00C55FA1" w:rsidRPr="0073260C" w:rsidRDefault="00C55FA1" w:rsidP="004800B7">
            <w:pPr>
              <w:pStyle w:val="Odsekzoznamu"/>
              <w:numPr>
                <w:ilvl w:val="0"/>
                <w:numId w:val="202"/>
              </w:numPr>
              <w:spacing w:after="0" w:line="240" w:lineRule="auto"/>
              <w:ind w:left="171" w:hanging="142"/>
              <w:jc w:val="both"/>
              <w:rPr>
                <w:rFonts w:cstheme="minorHAnsi"/>
                <w:strike/>
                <w:color w:val="00B050"/>
                <w:sz w:val="16"/>
                <w:szCs w:val="16"/>
              </w:rPr>
            </w:pPr>
            <w:r w:rsidRPr="0073260C">
              <w:rPr>
                <w:rFonts w:cstheme="minorHAnsi"/>
                <w:strike/>
                <w:color w:val="00B050"/>
                <w:sz w:val="16"/>
                <w:szCs w:val="16"/>
              </w:rPr>
              <w:t xml:space="preserve">Stanovisko okresného úradu (pozemkový a lesný odbor), že obhospodarovateľ lesa, na území ktorého sa projekt má realizovať, hospodári v súlade s </w:t>
            </w:r>
            <w:proofErr w:type="spellStart"/>
            <w:r w:rsidRPr="0073260C">
              <w:rPr>
                <w:rFonts w:cstheme="minorHAnsi"/>
                <w:strike/>
                <w:color w:val="00B050"/>
                <w:sz w:val="16"/>
                <w:szCs w:val="16"/>
              </w:rPr>
              <w:t>PSoL</w:t>
            </w:r>
            <w:proofErr w:type="spellEnd"/>
            <w:r w:rsidRPr="0073260C">
              <w:rPr>
                <w:rFonts w:cstheme="minorHAnsi"/>
                <w:strike/>
                <w:color w:val="00B050"/>
                <w:sz w:val="16"/>
                <w:szCs w:val="16"/>
              </w:rPr>
              <w:t xml:space="preserve"> a navrhovaný projekt je v súlade s </w:t>
            </w:r>
            <w:proofErr w:type="spellStart"/>
            <w:r w:rsidRPr="0073260C">
              <w:rPr>
                <w:rFonts w:cstheme="minorHAnsi"/>
                <w:strike/>
                <w:color w:val="00B050"/>
                <w:sz w:val="16"/>
                <w:szCs w:val="16"/>
              </w:rPr>
              <w:t>PSoL</w:t>
            </w:r>
            <w:proofErr w:type="spellEnd"/>
            <w:r w:rsidRPr="0073260C">
              <w:rPr>
                <w:rFonts w:cstheme="minorHAnsi"/>
                <w:strike/>
                <w:color w:val="00B050"/>
                <w:sz w:val="16"/>
                <w:szCs w:val="16"/>
              </w:rPr>
              <w:t xml:space="preserve">, resp. stanovisko k navrhovanej zmene </w:t>
            </w:r>
            <w:proofErr w:type="spellStart"/>
            <w:r w:rsidRPr="0073260C">
              <w:rPr>
                <w:rFonts w:cstheme="minorHAnsi"/>
                <w:strike/>
                <w:color w:val="00B050"/>
                <w:sz w:val="16"/>
                <w:szCs w:val="16"/>
              </w:rPr>
              <w:t>PSoL</w:t>
            </w:r>
            <w:proofErr w:type="spellEnd"/>
            <w:r w:rsidRPr="0073260C">
              <w:rPr>
                <w:rFonts w:cstheme="minorHAnsi"/>
                <w:strike/>
                <w:color w:val="00B050"/>
                <w:sz w:val="16"/>
                <w:szCs w:val="16"/>
              </w:rPr>
              <w:t xml:space="preserve">, </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strike/>
                <w:color w:val="00B050"/>
                <w:sz w:val="16"/>
                <w:szCs w:val="16"/>
              </w:rPr>
              <w:t xml:space="preserve"> </w:t>
            </w:r>
            <w:r w:rsidRPr="0073260C">
              <w:rPr>
                <w:rFonts w:cstheme="minorHAnsi"/>
                <w:b/>
                <w:strike/>
                <w:color w:val="00B050"/>
                <w:sz w:val="16"/>
                <w:szCs w:val="16"/>
              </w:rPr>
              <w:t>listinného</w:t>
            </w:r>
            <w:r w:rsidRPr="0073260C">
              <w:rPr>
                <w:rFonts w:cstheme="minorHAnsi"/>
                <w:strike/>
                <w:color w:val="00B050"/>
                <w:sz w:val="16"/>
                <w:szCs w:val="16"/>
              </w:rPr>
              <w:t xml:space="preserve"> </w:t>
            </w:r>
            <w:r w:rsidRPr="0073260C">
              <w:rPr>
                <w:rFonts w:cstheme="minorHAnsi"/>
                <w:b/>
                <w:strike/>
                <w:color w:val="00B050"/>
                <w:sz w:val="16"/>
                <w:szCs w:val="16"/>
              </w:rPr>
              <w:t xml:space="preserve">originálu </w:t>
            </w:r>
            <w:r w:rsidRPr="0073260C">
              <w:rPr>
                <w:rFonts w:cstheme="minorHAnsi"/>
                <w:strike/>
                <w:color w:val="00B050"/>
                <w:sz w:val="16"/>
                <w:szCs w:val="16"/>
              </w:rPr>
              <w:t xml:space="preserve"> </w:t>
            </w:r>
            <w:r w:rsidRPr="0073260C">
              <w:rPr>
                <w:rFonts w:cstheme="minorHAnsi"/>
                <w:b/>
                <w:strike/>
                <w:color w:val="00B050"/>
                <w:sz w:val="16"/>
                <w:szCs w:val="16"/>
              </w:rPr>
              <w:t>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436BAE3A"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507AFE7" w14:textId="77777777" w:rsidR="00C55FA1" w:rsidRPr="0073260C" w:rsidRDefault="00C55FA1" w:rsidP="004800B7">
            <w:pPr>
              <w:pStyle w:val="Odsekzoznamu"/>
              <w:numPr>
                <w:ilvl w:val="0"/>
                <w:numId w:val="488"/>
              </w:numPr>
              <w:spacing w:after="0" w:line="240" w:lineRule="auto"/>
              <w:ind w:left="314" w:hanging="284"/>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1E9ADEBB" w14:textId="77777777" w:rsidTr="00A34AC6">
        <w:trPr>
          <w:trHeight w:val="284"/>
        </w:trPr>
        <w:tc>
          <w:tcPr>
            <w:tcW w:w="200" w:type="pct"/>
            <w:shd w:val="clear" w:color="auto" w:fill="FFFFFF" w:themeFill="background1"/>
            <w:vAlign w:val="center"/>
          </w:tcPr>
          <w:p w14:paraId="44BE23A2"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800" w:type="pct"/>
            <w:gridSpan w:val="2"/>
            <w:shd w:val="clear" w:color="auto" w:fill="FFFFFF" w:themeFill="background1"/>
            <w:vAlign w:val="center"/>
          </w:tcPr>
          <w:p w14:paraId="4D69EA1F"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Ochranné lesy </w:t>
            </w:r>
          </w:p>
          <w:p w14:paraId="73479328" w14:textId="7CCE73F5"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V prípade ochranných lesov je oprávnená umelá obnova a výchova lesa vo všetkých </w:t>
            </w:r>
            <w:proofErr w:type="spellStart"/>
            <w:r w:rsidRPr="0073260C">
              <w:rPr>
                <w:rFonts w:cstheme="minorHAnsi"/>
                <w:strike/>
                <w:color w:val="00B050"/>
                <w:sz w:val="16"/>
                <w:szCs w:val="16"/>
              </w:rPr>
              <w:t>subkategóriách</w:t>
            </w:r>
            <w:proofErr w:type="spellEnd"/>
            <w:r w:rsidRPr="0073260C">
              <w:rPr>
                <w:rFonts w:cstheme="minorHAnsi"/>
                <w:strike/>
                <w:color w:val="00B050"/>
                <w:sz w:val="16"/>
                <w:szCs w:val="16"/>
              </w:rPr>
              <w:t xml:space="preserve"> tak, ako sú uvedené v zákone č. 326/2005 </w:t>
            </w:r>
            <w:proofErr w:type="spellStart"/>
            <w:r w:rsidRPr="0073260C">
              <w:rPr>
                <w:rFonts w:cstheme="minorHAnsi"/>
                <w:strike/>
                <w:color w:val="00B050"/>
                <w:sz w:val="16"/>
                <w:szCs w:val="16"/>
              </w:rPr>
              <w:t>Z.z</w:t>
            </w:r>
            <w:proofErr w:type="spellEnd"/>
            <w:r w:rsidRPr="0073260C">
              <w:rPr>
                <w:rFonts w:cstheme="minorHAnsi"/>
                <w:strike/>
                <w:color w:val="00B050"/>
                <w:sz w:val="16"/>
                <w:szCs w:val="16"/>
              </w:rPr>
              <w:t>. o lesoch, § 13 ods. 2.</w:t>
            </w:r>
            <w:r w:rsidR="000E7E3C" w:rsidRPr="0073260C">
              <w:rPr>
                <w:rFonts w:cstheme="minorHAnsi"/>
                <w:strike/>
                <w:color w:val="00B050"/>
                <w:sz w:val="16"/>
                <w:szCs w:val="16"/>
              </w:rPr>
              <w:t xml:space="preserve"> (relevantné len v prípade, ak sa týka príslušnej oblasti</w:t>
            </w:r>
          </w:p>
          <w:p w14:paraId="1BE554F4"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7F8CC03" w14:textId="77777777" w:rsidR="00C55FA1" w:rsidRPr="0073260C" w:rsidRDefault="00C55FA1" w:rsidP="004800B7">
            <w:pPr>
              <w:pStyle w:val="Odsekzoznamu"/>
              <w:numPr>
                <w:ilvl w:val="0"/>
                <w:numId w:val="342"/>
              </w:numPr>
              <w:spacing w:after="0" w:line="240" w:lineRule="auto"/>
              <w:ind w:left="170" w:hanging="142"/>
              <w:jc w:val="both"/>
              <w:rPr>
                <w:rFonts w:cstheme="minorHAnsi"/>
                <w:strike/>
                <w:color w:val="00B050"/>
                <w:sz w:val="16"/>
                <w:szCs w:val="16"/>
              </w:rPr>
            </w:pPr>
            <w:r w:rsidRPr="0073260C">
              <w:rPr>
                <w:rFonts w:cstheme="minorHAnsi"/>
                <w:bCs/>
                <w:iCs/>
                <w:strike/>
                <w:color w:val="00B050"/>
                <w:sz w:val="16"/>
                <w:szCs w:val="16"/>
                <w:shd w:val="clear" w:color="auto" w:fill="FFFFFF"/>
              </w:rPr>
              <w:t>Potvrdenie miestne príslušného orgánu štátnej správy lesného hospodárstva (odbor pozemkový a lesný na okresnom úrade), že</w:t>
            </w:r>
            <w:r w:rsidRPr="0073260C">
              <w:rPr>
                <w:rFonts w:cstheme="minorHAnsi"/>
                <w:strike/>
                <w:color w:val="00B050"/>
                <w:sz w:val="16"/>
                <w:szCs w:val="16"/>
              </w:rPr>
              <w:t xml:space="preserve"> </w:t>
            </w:r>
            <w:r w:rsidRPr="0073260C">
              <w:rPr>
                <w:rFonts w:cstheme="minorHAnsi"/>
                <w:bCs/>
                <w:iCs/>
                <w:strike/>
                <w:color w:val="00B050"/>
                <w:sz w:val="16"/>
                <w:szCs w:val="16"/>
                <w:shd w:val="clear" w:color="auto" w:fill="FFFFFF"/>
              </w:rPr>
              <w:t>umelá obnova a výchova lesa, ktorá je predmetom projektu sa realizuje v </w:t>
            </w:r>
            <w:proofErr w:type="spellStart"/>
            <w:r w:rsidRPr="0073260C">
              <w:rPr>
                <w:rFonts w:cstheme="minorHAnsi"/>
                <w:bCs/>
                <w:iCs/>
                <w:strike/>
                <w:color w:val="00B050"/>
                <w:sz w:val="16"/>
                <w:szCs w:val="16"/>
                <w:shd w:val="clear" w:color="auto" w:fill="FFFFFF"/>
              </w:rPr>
              <w:t>subkategoriách</w:t>
            </w:r>
            <w:proofErr w:type="spellEnd"/>
            <w:r w:rsidRPr="0073260C">
              <w:rPr>
                <w:rFonts w:cstheme="minorHAnsi"/>
                <w:bCs/>
                <w:iCs/>
                <w:strike/>
                <w:color w:val="00B050"/>
                <w:sz w:val="16"/>
                <w:szCs w:val="16"/>
                <w:shd w:val="clear" w:color="auto" w:fill="FFFFFF"/>
              </w:rPr>
              <w:t xml:space="preserve"> </w:t>
            </w:r>
            <w:r w:rsidRPr="0073260C">
              <w:rPr>
                <w:rFonts w:cstheme="minorHAnsi"/>
                <w:strike/>
                <w:color w:val="00B050"/>
                <w:sz w:val="16"/>
                <w:szCs w:val="16"/>
              </w:rPr>
              <w:t xml:space="preserve"> </w:t>
            </w:r>
            <w:r w:rsidRPr="0073260C">
              <w:rPr>
                <w:rFonts w:cstheme="minorHAnsi"/>
                <w:bCs/>
                <w:iCs/>
                <w:strike/>
                <w:color w:val="00B050"/>
                <w:sz w:val="16"/>
                <w:szCs w:val="16"/>
                <w:shd w:val="clear" w:color="auto" w:fill="FFFFFF"/>
              </w:rPr>
              <w:t xml:space="preserve">tak, ako sú uvedené v zákone č. 326/2005 </w:t>
            </w:r>
            <w:proofErr w:type="spellStart"/>
            <w:r w:rsidRPr="0073260C">
              <w:rPr>
                <w:rFonts w:cstheme="minorHAnsi"/>
                <w:bCs/>
                <w:iCs/>
                <w:strike/>
                <w:color w:val="00B050"/>
                <w:sz w:val="16"/>
                <w:szCs w:val="16"/>
                <w:shd w:val="clear" w:color="auto" w:fill="FFFFFF"/>
              </w:rPr>
              <w:t>Z.z</w:t>
            </w:r>
            <w:proofErr w:type="spellEnd"/>
            <w:r w:rsidRPr="0073260C">
              <w:rPr>
                <w:rFonts w:cstheme="minorHAnsi"/>
                <w:bCs/>
                <w:iCs/>
                <w:strike/>
                <w:color w:val="00B050"/>
                <w:sz w:val="16"/>
                <w:szCs w:val="16"/>
                <w:shd w:val="clear" w:color="auto" w:fill="FFFFFF"/>
              </w:rPr>
              <w:t>. o lesoch, § 13 ods. 2</w:t>
            </w:r>
            <w:r w:rsidRPr="0073260C">
              <w:rPr>
                <w:rFonts w:cstheme="minorHAnsi"/>
                <w:b/>
                <w:strike/>
                <w:color w:val="00B050"/>
                <w:sz w:val="16"/>
                <w:szCs w:val="16"/>
                <w:shd w:val="clear" w:color="auto" w:fill="FFFFFF"/>
              </w:rPr>
              <w:t xml:space="preserve">, </w:t>
            </w:r>
            <w:proofErr w:type="spellStart"/>
            <w:r w:rsidRPr="0073260C">
              <w:rPr>
                <w:rFonts w:cstheme="minorHAnsi"/>
                <w:b/>
                <w:strike/>
                <w:color w:val="00B050"/>
                <w:sz w:val="16"/>
                <w:szCs w:val="16"/>
                <w:shd w:val="clear" w:color="auto" w:fill="FFFFFF"/>
              </w:rPr>
              <w:t>sken</w:t>
            </w:r>
            <w:proofErr w:type="spellEnd"/>
            <w:r w:rsidRPr="0073260C">
              <w:rPr>
                <w:rFonts w:cstheme="minorHAnsi"/>
                <w:b/>
                <w:strike/>
                <w:color w:val="00B050"/>
                <w:sz w:val="16"/>
                <w:szCs w:val="16"/>
                <w:shd w:val="clear" w:color="auto" w:fill="FFFFFF"/>
              </w:rPr>
              <w:t xml:space="preserve"> listinného</w:t>
            </w:r>
            <w:r w:rsidRPr="0073260C">
              <w:rPr>
                <w:rFonts w:cstheme="minorHAnsi"/>
                <w:strike/>
                <w:color w:val="00B050"/>
                <w:sz w:val="16"/>
                <w:szCs w:val="16"/>
                <w:shd w:val="clear" w:color="auto" w:fill="FFFFFF"/>
              </w:rPr>
              <w:t xml:space="preserve"> </w:t>
            </w:r>
            <w:r w:rsidRPr="0073260C">
              <w:rPr>
                <w:rFonts w:cstheme="minorHAnsi"/>
                <w:b/>
                <w:strike/>
                <w:color w:val="00B050"/>
                <w:sz w:val="16"/>
                <w:szCs w:val="16"/>
                <w:shd w:val="clear" w:color="auto" w:fill="FFFFFF"/>
              </w:rPr>
              <w:t>originálu vo formáte .</w:t>
            </w:r>
            <w:proofErr w:type="spellStart"/>
            <w:r w:rsidRPr="0073260C">
              <w:rPr>
                <w:rFonts w:cstheme="minorHAnsi"/>
                <w:b/>
                <w:strike/>
                <w:color w:val="00B050"/>
                <w:sz w:val="16"/>
                <w:szCs w:val="16"/>
                <w:shd w:val="clear" w:color="auto" w:fill="FFFFFF"/>
              </w:rPr>
              <w:t>pdf</w:t>
            </w:r>
            <w:proofErr w:type="spellEnd"/>
            <w:r w:rsidRPr="0073260C">
              <w:rPr>
                <w:rFonts w:cstheme="minorHAnsi"/>
                <w:b/>
                <w:strike/>
                <w:color w:val="00B050"/>
                <w:sz w:val="16"/>
                <w:szCs w:val="16"/>
                <w:shd w:val="clear" w:color="auto" w:fill="FFFFFF"/>
              </w:rPr>
              <w:t xml:space="preserve"> prostredníctvom ITMS2014+</w:t>
            </w:r>
          </w:p>
          <w:p w14:paraId="2EB771D9"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E9754BE" w14:textId="77777777" w:rsidR="00C55FA1" w:rsidRPr="0073260C" w:rsidRDefault="00C55FA1" w:rsidP="004800B7">
            <w:pPr>
              <w:pStyle w:val="Odsekzoznamu"/>
              <w:numPr>
                <w:ilvl w:val="0"/>
                <w:numId w:val="342"/>
              </w:numPr>
              <w:spacing w:after="0" w:line="240" w:lineRule="auto"/>
              <w:ind w:left="172" w:hanging="142"/>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46A59E2F" w14:textId="77777777" w:rsidTr="00A34AC6">
        <w:trPr>
          <w:trHeight w:val="284"/>
        </w:trPr>
        <w:tc>
          <w:tcPr>
            <w:tcW w:w="200" w:type="pct"/>
            <w:shd w:val="clear" w:color="auto" w:fill="FFFFFF" w:themeFill="background1"/>
            <w:vAlign w:val="center"/>
          </w:tcPr>
          <w:p w14:paraId="365F8061"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6.</w:t>
            </w:r>
          </w:p>
        </w:tc>
        <w:tc>
          <w:tcPr>
            <w:tcW w:w="4800" w:type="pct"/>
            <w:gridSpan w:val="2"/>
            <w:shd w:val="clear" w:color="auto" w:fill="FFFFFF" w:themeFill="background1"/>
            <w:vAlign w:val="center"/>
          </w:tcPr>
          <w:p w14:paraId="08CCD7EB" w14:textId="77777777" w:rsidR="00C55FA1" w:rsidRPr="0073260C" w:rsidRDefault="00C55FA1" w:rsidP="00F76ECB">
            <w:pPr>
              <w:spacing w:after="0" w:line="240" w:lineRule="auto"/>
              <w:rPr>
                <w:rFonts w:cstheme="minorHAnsi"/>
                <w:b/>
                <w:strike/>
                <w:color w:val="00B050"/>
                <w:sz w:val="16"/>
                <w:szCs w:val="16"/>
              </w:rPr>
            </w:pPr>
            <w:r w:rsidRPr="0073260C">
              <w:rPr>
                <w:rFonts w:cstheme="minorHAnsi"/>
                <w:b/>
                <w:strike/>
                <w:color w:val="00B050"/>
                <w:sz w:val="16"/>
                <w:szCs w:val="16"/>
              </w:rPr>
              <w:t xml:space="preserve">Lesy osobitného určenia </w:t>
            </w:r>
          </w:p>
          <w:p w14:paraId="3583FB35" w14:textId="537D00F8"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V prípade lesov osobitného určenia je oprávnená umelá obnova a výchova lesa v </w:t>
            </w:r>
            <w:proofErr w:type="spellStart"/>
            <w:r w:rsidRPr="0073260C">
              <w:rPr>
                <w:rFonts w:cstheme="minorHAnsi"/>
                <w:strike/>
                <w:color w:val="00B050"/>
                <w:sz w:val="16"/>
                <w:szCs w:val="16"/>
              </w:rPr>
              <w:t>subkategóriách</w:t>
            </w:r>
            <w:proofErr w:type="spellEnd"/>
            <w:r w:rsidRPr="0073260C">
              <w:rPr>
                <w:rFonts w:cstheme="minorHAnsi"/>
                <w:strike/>
                <w:color w:val="00B050"/>
                <w:sz w:val="16"/>
                <w:szCs w:val="16"/>
              </w:rPr>
              <w:t xml:space="preserve">, ktoré sú uvedené v zákone č. 326/2005 </w:t>
            </w:r>
            <w:proofErr w:type="spellStart"/>
            <w:r w:rsidRPr="0073260C">
              <w:rPr>
                <w:rFonts w:cstheme="minorHAnsi"/>
                <w:strike/>
                <w:color w:val="00B050"/>
                <w:sz w:val="16"/>
                <w:szCs w:val="16"/>
              </w:rPr>
              <w:t>Z.z</w:t>
            </w:r>
            <w:proofErr w:type="spellEnd"/>
            <w:r w:rsidRPr="0073260C">
              <w:rPr>
                <w:rFonts w:cstheme="minorHAnsi"/>
                <w:strike/>
                <w:color w:val="00B050"/>
                <w:sz w:val="16"/>
                <w:szCs w:val="16"/>
              </w:rPr>
              <w:t>. o lesoch, § 14 ods. 2, písm. a), b), e), f) a g).</w:t>
            </w:r>
            <w:r w:rsidR="000E7E3C" w:rsidRPr="0073260C">
              <w:rPr>
                <w:rFonts w:cstheme="minorHAnsi"/>
                <w:strike/>
                <w:color w:val="00B050"/>
                <w:sz w:val="16"/>
                <w:szCs w:val="16"/>
              </w:rPr>
              <w:t xml:space="preserve"> (relevantné len v prípade, ak sa týka príslušnej oblasti</w:t>
            </w:r>
          </w:p>
          <w:p w14:paraId="2348F9DF"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1A69CC7" w14:textId="77777777" w:rsidR="00C55FA1" w:rsidRPr="0073260C" w:rsidRDefault="00C55FA1" w:rsidP="004800B7">
            <w:pPr>
              <w:pStyle w:val="Odsekzoznamu"/>
              <w:numPr>
                <w:ilvl w:val="0"/>
                <w:numId w:val="343"/>
              </w:numPr>
              <w:spacing w:after="0" w:line="240" w:lineRule="auto"/>
              <w:ind w:left="170" w:hanging="142"/>
              <w:jc w:val="both"/>
              <w:rPr>
                <w:rFonts w:cstheme="minorHAnsi"/>
                <w:strike/>
                <w:color w:val="00B050"/>
                <w:sz w:val="16"/>
                <w:szCs w:val="16"/>
              </w:rPr>
            </w:pPr>
            <w:r w:rsidRPr="0073260C">
              <w:rPr>
                <w:rFonts w:cstheme="minorHAnsi"/>
                <w:bCs/>
                <w:iCs/>
                <w:strike/>
                <w:color w:val="00B050"/>
                <w:sz w:val="16"/>
                <w:szCs w:val="16"/>
                <w:shd w:val="clear" w:color="auto" w:fill="FFFFFF"/>
              </w:rPr>
              <w:t>Potvrdenie miestne príslušného orgánu štátnej správy lesného hospodárstva (odbor pozemkový a lesný na okresnom úrade), že</w:t>
            </w:r>
            <w:r w:rsidRPr="0073260C">
              <w:rPr>
                <w:rFonts w:cstheme="minorHAnsi"/>
                <w:strike/>
                <w:color w:val="00B050"/>
                <w:sz w:val="16"/>
                <w:szCs w:val="16"/>
              </w:rPr>
              <w:t xml:space="preserve"> </w:t>
            </w:r>
            <w:r w:rsidRPr="0073260C">
              <w:rPr>
                <w:rFonts w:cstheme="minorHAnsi"/>
                <w:bCs/>
                <w:iCs/>
                <w:strike/>
                <w:color w:val="00B050"/>
                <w:sz w:val="16"/>
                <w:szCs w:val="16"/>
                <w:shd w:val="clear" w:color="auto" w:fill="FFFFFF"/>
              </w:rPr>
              <w:t>umelá obnova a výchova lesa, ktorá je predmetom projektu sa realizuje v </w:t>
            </w:r>
            <w:proofErr w:type="spellStart"/>
            <w:r w:rsidRPr="0073260C">
              <w:rPr>
                <w:rFonts w:cstheme="minorHAnsi"/>
                <w:bCs/>
                <w:iCs/>
                <w:strike/>
                <w:color w:val="00B050"/>
                <w:sz w:val="16"/>
                <w:szCs w:val="16"/>
                <w:shd w:val="clear" w:color="auto" w:fill="FFFFFF"/>
              </w:rPr>
              <w:t>subkategoriách</w:t>
            </w:r>
            <w:proofErr w:type="spellEnd"/>
            <w:r w:rsidRPr="0073260C">
              <w:rPr>
                <w:rFonts w:cstheme="minorHAnsi"/>
                <w:strike/>
                <w:color w:val="00B050"/>
                <w:sz w:val="16"/>
                <w:szCs w:val="16"/>
              </w:rPr>
              <w:t xml:space="preserve"> </w:t>
            </w:r>
            <w:r w:rsidRPr="0073260C">
              <w:rPr>
                <w:rFonts w:cstheme="minorHAnsi"/>
                <w:bCs/>
                <w:iCs/>
                <w:strike/>
                <w:color w:val="00B050"/>
                <w:sz w:val="16"/>
                <w:szCs w:val="16"/>
                <w:shd w:val="clear" w:color="auto" w:fill="FFFFFF"/>
              </w:rPr>
              <w:t xml:space="preserve">tak, ako sú uvedené v zákone č. 326/2005 </w:t>
            </w:r>
            <w:proofErr w:type="spellStart"/>
            <w:r w:rsidRPr="0073260C">
              <w:rPr>
                <w:rFonts w:cstheme="minorHAnsi"/>
                <w:bCs/>
                <w:iCs/>
                <w:strike/>
                <w:color w:val="00B050"/>
                <w:sz w:val="16"/>
                <w:szCs w:val="16"/>
                <w:shd w:val="clear" w:color="auto" w:fill="FFFFFF"/>
              </w:rPr>
              <w:t>Z.z</w:t>
            </w:r>
            <w:proofErr w:type="spellEnd"/>
            <w:r w:rsidRPr="0073260C">
              <w:rPr>
                <w:rFonts w:cstheme="minorHAnsi"/>
                <w:bCs/>
                <w:iCs/>
                <w:strike/>
                <w:color w:val="00B050"/>
                <w:sz w:val="16"/>
                <w:szCs w:val="16"/>
                <w:shd w:val="clear" w:color="auto" w:fill="FFFFFF"/>
              </w:rPr>
              <w:t>. o lesoch, § 14 ods. 2, písm. a), b), e), f) a g)</w:t>
            </w:r>
            <w:r w:rsidRPr="0073260C">
              <w:rPr>
                <w:rFonts w:cstheme="minorHAnsi"/>
                <w:b/>
                <w:strike/>
                <w:color w:val="00B050"/>
                <w:sz w:val="16"/>
                <w:szCs w:val="16"/>
                <w:shd w:val="clear" w:color="auto" w:fill="FFFFFF"/>
              </w:rPr>
              <w:t xml:space="preserve">, </w:t>
            </w:r>
            <w:proofErr w:type="spellStart"/>
            <w:r w:rsidRPr="0073260C">
              <w:rPr>
                <w:rFonts w:cstheme="minorHAnsi"/>
                <w:b/>
                <w:strike/>
                <w:color w:val="00B050"/>
                <w:sz w:val="16"/>
                <w:szCs w:val="16"/>
                <w:shd w:val="clear" w:color="auto" w:fill="FFFFFF"/>
              </w:rPr>
              <w:t>sken</w:t>
            </w:r>
            <w:proofErr w:type="spellEnd"/>
            <w:r w:rsidRPr="0073260C">
              <w:rPr>
                <w:rFonts w:cstheme="minorHAnsi"/>
                <w:strike/>
                <w:color w:val="00B050"/>
                <w:sz w:val="16"/>
                <w:szCs w:val="16"/>
                <w:shd w:val="clear" w:color="auto" w:fill="FFFFFF"/>
              </w:rPr>
              <w:t xml:space="preserve"> </w:t>
            </w:r>
            <w:r w:rsidRPr="0073260C">
              <w:rPr>
                <w:rFonts w:cstheme="minorHAnsi"/>
                <w:b/>
                <w:strike/>
                <w:color w:val="00B050"/>
                <w:sz w:val="16"/>
                <w:szCs w:val="16"/>
                <w:shd w:val="clear" w:color="auto" w:fill="FFFFFF"/>
              </w:rPr>
              <w:t>listinného</w:t>
            </w:r>
            <w:r w:rsidRPr="0073260C">
              <w:rPr>
                <w:rFonts w:cstheme="minorHAnsi"/>
                <w:strike/>
                <w:color w:val="00B050"/>
                <w:sz w:val="16"/>
                <w:szCs w:val="16"/>
                <w:shd w:val="clear" w:color="auto" w:fill="FFFFFF"/>
              </w:rPr>
              <w:t xml:space="preserve"> </w:t>
            </w:r>
            <w:r w:rsidRPr="0073260C">
              <w:rPr>
                <w:rFonts w:cstheme="minorHAnsi"/>
                <w:b/>
                <w:strike/>
                <w:color w:val="00B050"/>
                <w:sz w:val="16"/>
                <w:szCs w:val="16"/>
                <w:shd w:val="clear" w:color="auto" w:fill="FFFFFF"/>
              </w:rPr>
              <w:t>originálu vo formáte .</w:t>
            </w:r>
            <w:proofErr w:type="spellStart"/>
            <w:r w:rsidRPr="0073260C">
              <w:rPr>
                <w:rFonts w:cstheme="minorHAnsi"/>
                <w:b/>
                <w:strike/>
                <w:color w:val="00B050"/>
                <w:sz w:val="16"/>
                <w:szCs w:val="16"/>
                <w:shd w:val="clear" w:color="auto" w:fill="FFFFFF"/>
              </w:rPr>
              <w:t>pdf</w:t>
            </w:r>
            <w:proofErr w:type="spellEnd"/>
            <w:r w:rsidRPr="0073260C">
              <w:rPr>
                <w:rFonts w:cstheme="minorHAnsi"/>
                <w:b/>
                <w:strike/>
                <w:color w:val="00B050"/>
                <w:sz w:val="16"/>
                <w:szCs w:val="16"/>
                <w:shd w:val="clear" w:color="auto" w:fill="FFFFFF"/>
              </w:rPr>
              <w:t xml:space="preserve"> prostredníctvom ITMS2014+</w:t>
            </w:r>
          </w:p>
          <w:p w14:paraId="2FD9640C"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1DFED76" w14:textId="77777777" w:rsidR="00C55FA1" w:rsidRPr="0073260C" w:rsidRDefault="00C55FA1" w:rsidP="004800B7">
            <w:pPr>
              <w:pStyle w:val="Odsekzoznamu"/>
              <w:numPr>
                <w:ilvl w:val="0"/>
                <w:numId w:val="343"/>
              </w:numPr>
              <w:spacing w:after="0" w:line="240" w:lineRule="auto"/>
              <w:ind w:left="170" w:hanging="142"/>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04699399" w14:textId="77777777" w:rsidTr="00A34AC6">
        <w:trPr>
          <w:trHeight w:val="284"/>
        </w:trPr>
        <w:tc>
          <w:tcPr>
            <w:tcW w:w="200" w:type="pct"/>
            <w:shd w:val="clear" w:color="auto" w:fill="FFFFFF" w:themeFill="background1"/>
            <w:vAlign w:val="center"/>
          </w:tcPr>
          <w:p w14:paraId="5AB25481"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7.</w:t>
            </w:r>
          </w:p>
        </w:tc>
        <w:tc>
          <w:tcPr>
            <w:tcW w:w="4800" w:type="pct"/>
            <w:gridSpan w:val="2"/>
            <w:shd w:val="clear" w:color="auto" w:fill="FFFFFF" w:themeFill="background1"/>
            <w:vAlign w:val="center"/>
          </w:tcPr>
          <w:p w14:paraId="0660B421" w14:textId="0D8743F2" w:rsidR="00C55FA1" w:rsidRPr="0073260C" w:rsidRDefault="00C55FA1" w:rsidP="00F76ECB">
            <w:pPr>
              <w:spacing w:after="0" w:line="240" w:lineRule="auto"/>
              <w:rPr>
                <w:rFonts w:cstheme="minorHAnsi"/>
                <w:b/>
                <w:strike/>
                <w:color w:val="00B050"/>
                <w:sz w:val="16"/>
                <w:szCs w:val="16"/>
              </w:rPr>
            </w:pPr>
            <w:r w:rsidRPr="0073260C">
              <w:rPr>
                <w:rFonts w:cstheme="minorHAnsi"/>
                <w:b/>
                <w:strike/>
                <w:color w:val="00B050"/>
                <w:sz w:val="16"/>
                <w:szCs w:val="16"/>
              </w:rPr>
              <w:t>Aktivity v</w:t>
            </w:r>
            <w:r w:rsidR="000E7E3C" w:rsidRPr="0073260C">
              <w:rPr>
                <w:rFonts w:cstheme="minorHAnsi"/>
                <w:b/>
                <w:strike/>
                <w:color w:val="00B050"/>
                <w:sz w:val="16"/>
                <w:szCs w:val="16"/>
              </w:rPr>
              <w:t> </w:t>
            </w:r>
            <w:r w:rsidRPr="0073260C">
              <w:rPr>
                <w:rFonts w:cstheme="minorHAnsi"/>
                <w:b/>
                <w:strike/>
                <w:color w:val="00B050"/>
                <w:sz w:val="16"/>
                <w:szCs w:val="16"/>
              </w:rPr>
              <w:t>lesoch</w:t>
            </w:r>
            <w:r w:rsidR="000E7E3C" w:rsidRPr="0073260C">
              <w:rPr>
                <w:rFonts w:cstheme="minorHAnsi"/>
                <w:b/>
                <w:strike/>
                <w:color w:val="00B050"/>
                <w:sz w:val="16"/>
                <w:szCs w:val="16"/>
              </w:rPr>
              <w:t xml:space="preserve"> </w:t>
            </w:r>
          </w:p>
          <w:p w14:paraId="46EB129B" w14:textId="77777777" w:rsidR="00C55FA1" w:rsidRPr="0073260C" w:rsidRDefault="00C55FA1" w:rsidP="00F76ECB">
            <w:pPr>
              <w:spacing w:after="0" w:line="240" w:lineRule="auto"/>
              <w:rPr>
                <w:rFonts w:cstheme="minorHAnsi"/>
                <w:strike/>
                <w:color w:val="00B050"/>
                <w:sz w:val="16"/>
                <w:szCs w:val="16"/>
              </w:rPr>
            </w:pPr>
            <w:r w:rsidRPr="0073260C">
              <w:rPr>
                <w:rFonts w:cstheme="minorHAnsi"/>
                <w:strike/>
                <w:color w:val="00B050"/>
                <w:sz w:val="16"/>
                <w:szCs w:val="16"/>
              </w:rPr>
              <w:t>Projekt:</w:t>
            </w:r>
          </w:p>
          <w:p w14:paraId="43359C20" w14:textId="77777777" w:rsidR="00C55FA1" w:rsidRPr="0073260C" w:rsidRDefault="00C55FA1" w:rsidP="009F1D61">
            <w:pPr>
              <w:pStyle w:val="Odsekzoznamu"/>
              <w:numPr>
                <w:ilvl w:val="0"/>
                <w:numId w:val="118"/>
              </w:numPr>
              <w:spacing w:after="0" w:line="240" w:lineRule="auto"/>
              <w:ind w:left="276" w:hanging="276"/>
              <w:jc w:val="both"/>
              <w:rPr>
                <w:rFonts w:cstheme="minorHAnsi"/>
                <w:strike/>
                <w:color w:val="00B050"/>
                <w:sz w:val="16"/>
                <w:szCs w:val="16"/>
              </w:rPr>
            </w:pPr>
            <w:r w:rsidRPr="0073260C">
              <w:rPr>
                <w:rFonts w:cstheme="minorHAnsi"/>
                <w:strike/>
                <w:color w:val="00B050"/>
                <w:sz w:val="16"/>
                <w:szCs w:val="16"/>
              </w:rPr>
              <w:t>je zameraný na aktivity v lesoch nachádzajúcich sa v územiach Natura 2000 (s výnimkou 5 stupňa ochrany);</w:t>
            </w:r>
          </w:p>
          <w:p w14:paraId="7AB34CF7" w14:textId="77777777" w:rsidR="00C55FA1" w:rsidRPr="0073260C" w:rsidRDefault="00C55FA1" w:rsidP="009F1D61">
            <w:pPr>
              <w:pStyle w:val="Odsekzoznamu"/>
              <w:numPr>
                <w:ilvl w:val="0"/>
                <w:numId w:val="118"/>
              </w:numPr>
              <w:spacing w:after="0" w:line="240" w:lineRule="auto"/>
              <w:ind w:left="276" w:hanging="276"/>
              <w:jc w:val="both"/>
              <w:rPr>
                <w:rFonts w:cstheme="minorHAnsi"/>
                <w:strike/>
                <w:color w:val="00B050"/>
                <w:sz w:val="16"/>
                <w:szCs w:val="16"/>
              </w:rPr>
            </w:pPr>
            <w:r w:rsidRPr="0073260C">
              <w:rPr>
                <w:rFonts w:cstheme="minorHAnsi"/>
                <w:strike/>
                <w:color w:val="00B050"/>
                <w:sz w:val="16"/>
                <w:szCs w:val="16"/>
              </w:rPr>
              <w:t>je zameraný na aktivity v lesoch ochranných osobitného určenia a lesoch, ktoré sú súčasťou národnej siete chránených území (s výnimkou 5 stupňa ochrany);</w:t>
            </w:r>
          </w:p>
          <w:p w14:paraId="4B9C9BA9" w14:textId="77777777" w:rsidR="00C55FA1" w:rsidRPr="0073260C" w:rsidRDefault="00C55FA1" w:rsidP="009F1D61">
            <w:pPr>
              <w:pStyle w:val="Odsekzoznamu"/>
              <w:numPr>
                <w:ilvl w:val="0"/>
                <w:numId w:val="118"/>
              </w:numPr>
              <w:spacing w:after="0" w:line="240" w:lineRule="auto"/>
              <w:ind w:left="276" w:hanging="276"/>
              <w:jc w:val="both"/>
              <w:rPr>
                <w:rFonts w:cstheme="minorHAnsi"/>
                <w:strike/>
                <w:color w:val="00B050"/>
                <w:sz w:val="16"/>
                <w:szCs w:val="16"/>
              </w:rPr>
            </w:pPr>
            <w:r w:rsidRPr="0073260C">
              <w:rPr>
                <w:rFonts w:cstheme="minorHAnsi"/>
                <w:strike/>
                <w:color w:val="00B050"/>
                <w:sz w:val="16"/>
                <w:szCs w:val="16"/>
              </w:rPr>
              <w:t>je zameraný na aktivity v ostatných lesoch.</w:t>
            </w:r>
          </w:p>
          <w:p w14:paraId="520C8D04"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68ABE80" w14:textId="77777777" w:rsidR="00C55FA1" w:rsidRPr="0073260C" w:rsidRDefault="00C55FA1" w:rsidP="004800B7">
            <w:pPr>
              <w:pStyle w:val="Odsekzoznamu"/>
              <w:numPr>
                <w:ilvl w:val="0"/>
                <w:numId w:val="344"/>
              </w:numPr>
              <w:spacing w:after="0" w:line="240" w:lineRule="auto"/>
              <w:ind w:left="170" w:hanging="170"/>
              <w:jc w:val="both"/>
              <w:rPr>
                <w:rFonts w:cstheme="minorHAnsi"/>
                <w:bCs/>
                <w:iCs/>
                <w:strike/>
                <w:color w:val="00B050"/>
                <w:sz w:val="16"/>
                <w:szCs w:val="16"/>
                <w:shd w:val="clear" w:color="auto" w:fill="FFFFFF"/>
              </w:rPr>
            </w:pPr>
            <w:r w:rsidRPr="0073260C">
              <w:rPr>
                <w:rFonts w:cstheme="minorHAnsi"/>
                <w:bCs/>
                <w:iCs/>
                <w:strike/>
                <w:color w:val="00B050"/>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73260C">
              <w:rPr>
                <w:rFonts w:cstheme="minorHAnsi"/>
                <w:bCs/>
                <w:iCs/>
                <w:strike/>
                <w:color w:val="00B050"/>
                <w:sz w:val="16"/>
                <w:szCs w:val="16"/>
                <w:shd w:val="clear" w:color="auto" w:fill="FFFFFF"/>
              </w:rPr>
              <w:t>PSoL</w:t>
            </w:r>
            <w:proofErr w:type="spellEnd"/>
            <w:r w:rsidRPr="0073260C">
              <w:rPr>
                <w:rFonts w:cstheme="minorHAnsi"/>
                <w:bCs/>
                <w:iCs/>
                <w:strike/>
                <w:color w:val="00B050"/>
                <w:sz w:val="16"/>
                <w:szCs w:val="16"/>
                <w:shd w:val="clear" w:color="auto" w:fill="FFFFFF"/>
              </w:rPr>
              <w:t xml:space="preserve"> a navrhovaný projekt je v súlade s </w:t>
            </w:r>
            <w:proofErr w:type="spellStart"/>
            <w:r w:rsidRPr="0073260C">
              <w:rPr>
                <w:rFonts w:cstheme="minorHAnsi"/>
                <w:bCs/>
                <w:iCs/>
                <w:strike/>
                <w:color w:val="00B050"/>
                <w:sz w:val="16"/>
                <w:szCs w:val="16"/>
                <w:shd w:val="clear" w:color="auto" w:fill="FFFFFF"/>
              </w:rPr>
              <w:t>PSoL</w:t>
            </w:r>
            <w:proofErr w:type="spellEnd"/>
            <w:r w:rsidRPr="0073260C">
              <w:rPr>
                <w:rFonts w:cstheme="minorHAnsi"/>
                <w:bCs/>
                <w:iCs/>
                <w:strike/>
                <w:color w:val="00B050"/>
                <w:sz w:val="16"/>
                <w:szCs w:val="16"/>
                <w:shd w:val="clear" w:color="auto" w:fill="FFFFFF"/>
              </w:rPr>
              <w:t xml:space="preserve">, resp. stanovisko k navrhovanej zmene </w:t>
            </w:r>
            <w:proofErr w:type="spellStart"/>
            <w:r w:rsidRPr="0073260C">
              <w:rPr>
                <w:rFonts w:cstheme="minorHAnsi"/>
                <w:bCs/>
                <w:iCs/>
                <w:strike/>
                <w:color w:val="00B050"/>
                <w:sz w:val="16"/>
                <w:szCs w:val="16"/>
                <w:shd w:val="clear" w:color="auto" w:fill="FFFFFF"/>
              </w:rPr>
              <w:t>PSoL</w:t>
            </w:r>
            <w:proofErr w:type="spellEnd"/>
            <w:r w:rsidRPr="0073260C">
              <w:rPr>
                <w:rFonts w:cstheme="minorHAnsi"/>
                <w:bCs/>
                <w:iCs/>
                <w:strike/>
                <w:color w:val="00B050"/>
                <w:sz w:val="16"/>
                <w:szCs w:val="16"/>
                <w:shd w:val="clear" w:color="auto" w:fill="FFFFFF"/>
              </w:rPr>
              <w:t xml:space="preserve">,  </w:t>
            </w:r>
            <w:proofErr w:type="spellStart"/>
            <w:r w:rsidRPr="0073260C">
              <w:rPr>
                <w:rFonts w:cstheme="minorHAnsi"/>
                <w:b/>
                <w:bCs/>
                <w:iCs/>
                <w:strike/>
                <w:color w:val="00B050"/>
                <w:sz w:val="16"/>
                <w:szCs w:val="16"/>
                <w:shd w:val="clear" w:color="auto" w:fill="FFFFFF"/>
              </w:rPr>
              <w:t>sken</w:t>
            </w:r>
            <w:proofErr w:type="spellEnd"/>
            <w:r w:rsidRPr="0073260C">
              <w:rPr>
                <w:rFonts w:cstheme="minorHAnsi"/>
                <w:b/>
                <w:bCs/>
                <w:iCs/>
                <w:strike/>
                <w:color w:val="00B050"/>
                <w:sz w:val="16"/>
                <w:szCs w:val="16"/>
                <w:shd w:val="clear" w:color="auto" w:fill="FFFFFF"/>
              </w:rPr>
              <w:t xml:space="preserve"> listinného originálu  vo formáte .</w:t>
            </w:r>
            <w:proofErr w:type="spellStart"/>
            <w:r w:rsidRPr="0073260C">
              <w:rPr>
                <w:rFonts w:cstheme="minorHAnsi"/>
                <w:b/>
                <w:bCs/>
                <w:iCs/>
                <w:strike/>
                <w:color w:val="00B050"/>
                <w:sz w:val="16"/>
                <w:szCs w:val="16"/>
                <w:shd w:val="clear" w:color="auto" w:fill="FFFFFF"/>
              </w:rPr>
              <w:t>pdf</w:t>
            </w:r>
            <w:proofErr w:type="spellEnd"/>
            <w:r w:rsidRPr="0073260C">
              <w:rPr>
                <w:rFonts w:cstheme="minorHAnsi"/>
                <w:b/>
                <w:bCs/>
                <w:iCs/>
                <w:strike/>
                <w:color w:val="00B050"/>
                <w:sz w:val="16"/>
                <w:szCs w:val="16"/>
                <w:shd w:val="clear" w:color="auto" w:fill="FFFFFF"/>
              </w:rPr>
              <w:t xml:space="preserve"> prostredníctvom ITMS2014+</w:t>
            </w:r>
          </w:p>
          <w:p w14:paraId="53BB0B7E" w14:textId="77777777" w:rsidR="00C55FA1" w:rsidRPr="0073260C" w:rsidRDefault="00C55FA1" w:rsidP="004800B7">
            <w:pPr>
              <w:pStyle w:val="Odsekzoznamu"/>
              <w:numPr>
                <w:ilvl w:val="0"/>
                <w:numId w:val="344"/>
              </w:numPr>
              <w:spacing w:after="0" w:line="240" w:lineRule="auto"/>
              <w:ind w:left="170" w:hanging="170"/>
              <w:jc w:val="both"/>
              <w:rPr>
                <w:rFonts w:cstheme="minorHAnsi"/>
                <w:bCs/>
                <w:iCs/>
                <w:strike/>
                <w:color w:val="00B050"/>
                <w:sz w:val="16"/>
                <w:szCs w:val="16"/>
                <w:shd w:val="clear" w:color="auto" w:fill="FFFFFF"/>
              </w:rPr>
            </w:pPr>
            <w:r w:rsidRPr="0073260C">
              <w:rPr>
                <w:rFonts w:cstheme="minorHAnsi"/>
                <w:strike/>
                <w:color w:val="00B050"/>
                <w:sz w:val="16"/>
                <w:szCs w:val="16"/>
              </w:rPr>
              <w:lastRenderedPageBreak/>
              <w:t>Popis v projekte realizácie (Príloha 2B k príručke pre prijímateľa LEADER)</w:t>
            </w:r>
          </w:p>
          <w:p w14:paraId="49B4B631"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4BE5257" w14:textId="77777777" w:rsidR="00C55FA1" w:rsidRPr="0073260C" w:rsidRDefault="00C55FA1" w:rsidP="004800B7">
            <w:pPr>
              <w:pStyle w:val="Odsekzoznamu"/>
              <w:numPr>
                <w:ilvl w:val="0"/>
                <w:numId w:val="489"/>
              </w:numPr>
              <w:spacing w:after="0" w:line="240" w:lineRule="auto"/>
              <w:ind w:left="172" w:hanging="142"/>
              <w:jc w:val="both"/>
              <w:rPr>
                <w:rFonts w:cstheme="minorHAnsi"/>
                <w:bCs/>
                <w:iCs/>
                <w:strike/>
                <w:color w:val="00B050"/>
                <w:sz w:val="16"/>
                <w:szCs w:val="16"/>
                <w:shd w:val="clear" w:color="auto" w:fill="FFFFFF"/>
              </w:rPr>
            </w:pPr>
            <w:r w:rsidRPr="0073260C">
              <w:rPr>
                <w:rFonts w:cstheme="minorHAnsi"/>
                <w:strike/>
                <w:color w:val="00B050"/>
                <w:sz w:val="16"/>
                <w:szCs w:val="16"/>
              </w:rPr>
              <w:t>v zmysle dokumentácie uvedenej   v časti  „Forma a spôsob preukázania splnenia kritéria“</w:t>
            </w:r>
          </w:p>
        </w:tc>
      </w:tr>
      <w:tr w:rsidR="0073260C" w:rsidRPr="0073260C" w14:paraId="0A4C88D0" w14:textId="77777777" w:rsidTr="00A34AC6">
        <w:trPr>
          <w:trHeight w:val="284"/>
        </w:trPr>
        <w:tc>
          <w:tcPr>
            <w:tcW w:w="200" w:type="pct"/>
            <w:shd w:val="clear" w:color="auto" w:fill="FFFFFF" w:themeFill="background1"/>
            <w:vAlign w:val="center"/>
          </w:tcPr>
          <w:p w14:paraId="61500CB4"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8.</w:t>
            </w:r>
          </w:p>
        </w:tc>
        <w:tc>
          <w:tcPr>
            <w:tcW w:w="4800" w:type="pct"/>
            <w:gridSpan w:val="2"/>
            <w:shd w:val="clear" w:color="auto" w:fill="FFFFFF" w:themeFill="background1"/>
            <w:vAlign w:val="center"/>
          </w:tcPr>
          <w:p w14:paraId="5704311A" w14:textId="77777777" w:rsidR="00C55FA1" w:rsidRPr="0073260C" w:rsidRDefault="00C55FA1" w:rsidP="00F76ECB">
            <w:pPr>
              <w:spacing w:after="0" w:line="240" w:lineRule="auto"/>
              <w:rPr>
                <w:rFonts w:cstheme="minorHAnsi"/>
                <w:b/>
                <w:strike/>
                <w:color w:val="00B050"/>
                <w:sz w:val="16"/>
                <w:szCs w:val="16"/>
              </w:rPr>
            </w:pPr>
            <w:r w:rsidRPr="0073260C">
              <w:rPr>
                <w:rFonts w:cstheme="minorHAnsi"/>
                <w:b/>
                <w:strike/>
                <w:color w:val="00B050"/>
                <w:sz w:val="16"/>
                <w:szCs w:val="16"/>
              </w:rPr>
              <w:t>Lesné ekosystémy</w:t>
            </w:r>
          </w:p>
          <w:p w14:paraId="56DC98DF" w14:textId="2C46EC25" w:rsidR="00C55FA1" w:rsidRPr="0073260C" w:rsidRDefault="00C55FA1" w:rsidP="00F76ECB">
            <w:pPr>
              <w:pStyle w:val="TableParagraph"/>
              <w:ind w:left="71" w:right="159" w:hanging="7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Projekt je zameraný na zvyšovanie biodiverzity lesných ekosystémov</w:t>
            </w:r>
            <w:r w:rsidR="000E7E3C" w:rsidRPr="0073260C">
              <w:rPr>
                <w:rFonts w:asciiTheme="minorHAnsi" w:hAnsiTheme="minorHAnsi" w:cstheme="minorHAnsi"/>
                <w:strike/>
                <w:color w:val="00B050"/>
                <w:sz w:val="16"/>
                <w:szCs w:val="16"/>
              </w:rPr>
              <w:t xml:space="preserve"> </w:t>
            </w:r>
            <w:r w:rsidR="000E7E3C" w:rsidRPr="0073260C">
              <w:rPr>
                <w:rFonts w:cstheme="minorHAnsi"/>
                <w:strike/>
                <w:color w:val="00B050"/>
                <w:sz w:val="16"/>
                <w:szCs w:val="16"/>
              </w:rPr>
              <w:t>(relevantné len v prípade, ak sa týka príslušnej oblasti)</w:t>
            </w:r>
            <w:r w:rsidRPr="0073260C">
              <w:rPr>
                <w:rFonts w:asciiTheme="minorHAnsi" w:hAnsiTheme="minorHAnsi" w:cstheme="minorHAnsi"/>
                <w:strike/>
                <w:color w:val="00B050"/>
                <w:sz w:val="16"/>
                <w:szCs w:val="16"/>
              </w:rPr>
              <w:t>:</w:t>
            </w:r>
          </w:p>
          <w:p w14:paraId="67E18876" w14:textId="77777777" w:rsidR="00C55FA1" w:rsidRPr="0073260C" w:rsidRDefault="00C55FA1" w:rsidP="009F1D61">
            <w:pPr>
              <w:pStyle w:val="TableParagraph"/>
              <w:numPr>
                <w:ilvl w:val="0"/>
                <w:numId w:val="121"/>
              </w:numPr>
              <w:ind w:left="415" w:right="159" w:hanging="283"/>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pre druhy, ktoré sú predmetom ochrany v danom území;</w:t>
            </w:r>
          </w:p>
          <w:p w14:paraId="523D14D2" w14:textId="77777777" w:rsidR="00C55FA1" w:rsidRPr="0073260C" w:rsidRDefault="00C55FA1" w:rsidP="009F1D61">
            <w:pPr>
              <w:pStyle w:val="TableParagraph"/>
              <w:numPr>
                <w:ilvl w:val="0"/>
                <w:numId w:val="121"/>
              </w:numPr>
              <w:ind w:left="415" w:right="159" w:hanging="283"/>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pre druhy európskeho významu;</w:t>
            </w:r>
          </w:p>
          <w:p w14:paraId="0C54A318" w14:textId="77777777" w:rsidR="00C55FA1" w:rsidRPr="0073260C" w:rsidRDefault="00C55FA1" w:rsidP="009F1D61">
            <w:pPr>
              <w:pStyle w:val="TableParagraph"/>
              <w:numPr>
                <w:ilvl w:val="0"/>
                <w:numId w:val="121"/>
              </w:numPr>
              <w:ind w:left="415" w:right="159" w:hanging="283"/>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pre ostatné druhy v zozname druhov národného významu;</w:t>
            </w:r>
          </w:p>
          <w:p w14:paraId="26018B4A"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podľa vyhlášky MŽP SR č. 24/2003 v platnom znení, ktorou sa vykonáva zákon 543/2002 </w:t>
            </w:r>
            <w:proofErr w:type="spellStart"/>
            <w:r w:rsidRPr="0073260C">
              <w:rPr>
                <w:rFonts w:cstheme="minorHAnsi"/>
                <w:strike/>
                <w:color w:val="00B050"/>
                <w:sz w:val="16"/>
                <w:szCs w:val="16"/>
              </w:rPr>
              <w:t>Z.z</w:t>
            </w:r>
            <w:proofErr w:type="spellEnd"/>
            <w:r w:rsidRPr="0073260C">
              <w:rPr>
                <w:rFonts w:cstheme="minorHAnsi"/>
                <w:strike/>
                <w:color w:val="00B050"/>
                <w:sz w:val="16"/>
                <w:szCs w:val="16"/>
              </w:rPr>
              <w:t>.) s vylúčením opatrení pre poľovnú zver.</w:t>
            </w:r>
          </w:p>
          <w:p w14:paraId="244958DF" w14:textId="77777777" w:rsidR="00C55FA1" w:rsidRPr="0073260C" w:rsidRDefault="00C55FA1" w:rsidP="00F76ECB">
            <w:pPr>
              <w:pStyle w:val="Default"/>
              <w:keepLines/>
              <w:widowControl w:val="0"/>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CE32553" w14:textId="77777777" w:rsidR="00C55FA1" w:rsidRPr="0073260C" w:rsidRDefault="00C55FA1" w:rsidP="004800B7">
            <w:pPr>
              <w:pStyle w:val="Odsekzoznamu"/>
              <w:numPr>
                <w:ilvl w:val="0"/>
                <w:numId w:val="344"/>
              </w:numPr>
              <w:spacing w:after="0" w:line="240" w:lineRule="auto"/>
              <w:ind w:left="170" w:hanging="170"/>
              <w:jc w:val="both"/>
              <w:rPr>
                <w:rFonts w:cstheme="minorHAnsi"/>
                <w:bCs/>
                <w:iCs/>
                <w:strike/>
                <w:color w:val="00B050"/>
                <w:sz w:val="16"/>
                <w:szCs w:val="16"/>
                <w:shd w:val="clear" w:color="auto" w:fill="FFFFFF"/>
              </w:rPr>
            </w:pPr>
            <w:r w:rsidRPr="0073260C">
              <w:rPr>
                <w:rFonts w:cstheme="minorHAnsi"/>
                <w:bCs/>
                <w:iCs/>
                <w:strike/>
                <w:color w:val="00B050"/>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73260C">
              <w:rPr>
                <w:rFonts w:cstheme="minorHAnsi"/>
                <w:bCs/>
                <w:iCs/>
                <w:strike/>
                <w:color w:val="00B050"/>
                <w:sz w:val="16"/>
                <w:szCs w:val="16"/>
                <w:shd w:val="clear" w:color="auto" w:fill="FFFFFF"/>
              </w:rPr>
              <w:t>PSoL</w:t>
            </w:r>
            <w:proofErr w:type="spellEnd"/>
            <w:r w:rsidRPr="0073260C">
              <w:rPr>
                <w:rFonts w:cstheme="minorHAnsi"/>
                <w:bCs/>
                <w:iCs/>
                <w:strike/>
                <w:color w:val="00B050"/>
                <w:sz w:val="16"/>
                <w:szCs w:val="16"/>
                <w:shd w:val="clear" w:color="auto" w:fill="FFFFFF"/>
              </w:rPr>
              <w:t xml:space="preserve"> a navrhovaný projekt je v súlade s </w:t>
            </w:r>
            <w:proofErr w:type="spellStart"/>
            <w:r w:rsidRPr="0073260C">
              <w:rPr>
                <w:rFonts w:cstheme="minorHAnsi"/>
                <w:bCs/>
                <w:iCs/>
                <w:strike/>
                <w:color w:val="00B050"/>
                <w:sz w:val="16"/>
                <w:szCs w:val="16"/>
                <w:shd w:val="clear" w:color="auto" w:fill="FFFFFF"/>
              </w:rPr>
              <w:t>PSoL</w:t>
            </w:r>
            <w:proofErr w:type="spellEnd"/>
            <w:r w:rsidRPr="0073260C">
              <w:rPr>
                <w:rFonts w:cstheme="minorHAnsi"/>
                <w:bCs/>
                <w:iCs/>
                <w:strike/>
                <w:color w:val="00B050"/>
                <w:sz w:val="16"/>
                <w:szCs w:val="16"/>
                <w:shd w:val="clear" w:color="auto" w:fill="FFFFFF"/>
              </w:rPr>
              <w:t xml:space="preserve">, resp. stanovisko k navrhovanej zmene </w:t>
            </w:r>
            <w:proofErr w:type="spellStart"/>
            <w:r w:rsidRPr="0073260C">
              <w:rPr>
                <w:rFonts w:cstheme="minorHAnsi"/>
                <w:bCs/>
                <w:iCs/>
                <w:strike/>
                <w:color w:val="00B050"/>
                <w:sz w:val="16"/>
                <w:szCs w:val="16"/>
                <w:shd w:val="clear" w:color="auto" w:fill="FFFFFF"/>
              </w:rPr>
              <w:t>PSoL</w:t>
            </w:r>
            <w:proofErr w:type="spellEnd"/>
            <w:r w:rsidRPr="0073260C">
              <w:rPr>
                <w:rFonts w:cstheme="minorHAnsi"/>
                <w:bCs/>
                <w:iCs/>
                <w:strike/>
                <w:color w:val="00B050"/>
                <w:sz w:val="16"/>
                <w:szCs w:val="16"/>
                <w:shd w:val="clear" w:color="auto" w:fill="FFFFFF"/>
              </w:rPr>
              <w:t xml:space="preserve">,  </w:t>
            </w:r>
            <w:proofErr w:type="spellStart"/>
            <w:r w:rsidRPr="0073260C">
              <w:rPr>
                <w:rFonts w:cstheme="minorHAnsi"/>
                <w:b/>
                <w:bCs/>
                <w:iCs/>
                <w:strike/>
                <w:color w:val="00B050"/>
                <w:sz w:val="16"/>
                <w:szCs w:val="16"/>
                <w:shd w:val="clear" w:color="auto" w:fill="FFFFFF"/>
              </w:rPr>
              <w:t>sken</w:t>
            </w:r>
            <w:proofErr w:type="spellEnd"/>
            <w:r w:rsidRPr="0073260C">
              <w:rPr>
                <w:rFonts w:cstheme="minorHAnsi"/>
                <w:b/>
                <w:bCs/>
                <w:iCs/>
                <w:strike/>
                <w:color w:val="00B050"/>
                <w:sz w:val="16"/>
                <w:szCs w:val="16"/>
                <w:shd w:val="clear" w:color="auto" w:fill="FFFFFF"/>
              </w:rPr>
              <w:t xml:space="preserve"> listinného originálu  vo formáte .</w:t>
            </w:r>
            <w:proofErr w:type="spellStart"/>
            <w:r w:rsidRPr="0073260C">
              <w:rPr>
                <w:rFonts w:cstheme="minorHAnsi"/>
                <w:b/>
                <w:bCs/>
                <w:iCs/>
                <w:strike/>
                <w:color w:val="00B050"/>
                <w:sz w:val="16"/>
                <w:szCs w:val="16"/>
                <w:shd w:val="clear" w:color="auto" w:fill="FFFFFF"/>
              </w:rPr>
              <w:t>pdf</w:t>
            </w:r>
            <w:proofErr w:type="spellEnd"/>
            <w:r w:rsidRPr="0073260C">
              <w:rPr>
                <w:rFonts w:cstheme="minorHAnsi"/>
                <w:b/>
                <w:bCs/>
                <w:iCs/>
                <w:strike/>
                <w:color w:val="00B050"/>
                <w:sz w:val="16"/>
                <w:szCs w:val="16"/>
                <w:shd w:val="clear" w:color="auto" w:fill="FFFFFF"/>
              </w:rPr>
              <w:t xml:space="preserve"> prostredníctvom ITMS2014+</w:t>
            </w:r>
          </w:p>
          <w:p w14:paraId="211BB17A" w14:textId="77777777" w:rsidR="00C55FA1" w:rsidRPr="0073260C" w:rsidRDefault="00C55FA1" w:rsidP="004800B7">
            <w:pPr>
              <w:pStyle w:val="Odsekzoznamu"/>
              <w:numPr>
                <w:ilvl w:val="0"/>
                <w:numId w:val="344"/>
              </w:numPr>
              <w:spacing w:after="0" w:line="240" w:lineRule="auto"/>
              <w:ind w:left="170" w:hanging="170"/>
              <w:jc w:val="both"/>
              <w:rPr>
                <w:rFonts w:cstheme="minorHAnsi"/>
                <w:bCs/>
                <w:iCs/>
                <w:strike/>
                <w:color w:val="00B050"/>
                <w:sz w:val="16"/>
                <w:szCs w:val="16"/>
                <w:shd w:val="clear" w:color="auto" w:fill="FFFFFF"/>
              </w:rPr>
            </w:pPr>
            <w:r w:rsidRPr="0073260C">
              <w:rPr>
                <w:rFonts w:cstheme="minorHAnsi"/>
                <w:strike/>
                <w:color w:val="00B050"/>
                <w:sz w:val="16"/>
                <w:szCs w:val="16"/>
              </w:rPr>
              <w:t>Popis v projekte realizácie (Príloha 2B k príručke pre prijímateľa LEADER)</w:t>
            </w:r>
          </w:p>
          <w:p w14:paraId="3E74645F"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23B5C31" w14:textId="77777777" w:rsidR="00C55FA1" w:rsidRPr="0073260C" w:rsidRDefault="00C55FA1" w:rsidP="004800B7">
            <w:pPr>
              <w:pStyle w:val="Standard"/>
              <w:numPr>
                <w:ilvl w:val="0"/>
                <w:numId w:val="344"/>
              </w:numPr>
              <w:tabs>
                <w:tab w:val="left" w:pos="172"/>
              </w:tabs>
              <w:ind w:hanging="720"/>
              <w:jc w:val="both"/>
              <w:rPr>
                <w:rFonts w:asciiTheme="minorHAnsi" w:hAnsiTheme="minorHAnsi" w:cstheme="minorHAnsi"/>
                <w:b/>
                <w:bCs/>
                <w:strike/>
                <w:color w:val="00B050"/>
                <w:sz w:val="16"/>
                <w:szCs w:val="16"/>
                <w:u w:val="single"/>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45AB0CF9" w14:textId="77777777" w:rsidTr="00A34AC6">
        <w:trPr>
          <w:trHeight w:val="284"/>
        </w:trPr>
        <w:tc>
          <w:tcPr>
            <w:tcW w:w="200" w:type="pct"/>
            <w:shd w:val="clear" w:color="auto" w:fill="FFFFFF" w:themeFill="background1"/>
            <w:vAlign w:val="center"/>
          </w:tcPr>
          <w:p w14:paraId="35295234"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9.</w:t>
            </w:r>
          </w:p>
        </w:tc>
        <w:tc>
          <w:tcPr>
            <w:tcW w:w="4800" w:type="pct"/>
            <w:gridSpan w:val="2"/>
            <w:shd w:val="clear" w:color="auto" w:fill="FFFFFF" w:themeFill="background1"/>
            <w:vAlign w:val="center"/>
          </w:tcPr>
          <w:p w14:paraId="0D43690A" w14:textId="77777777" w:rsidR="00C55FA1" w:rsidRPr="0073260C" w:rsidRDefault="00C55FA1" w:rsidP="00F76ECB">
            <w:pPr>
              <w:spacing w:after="0" w:line="240" w:lineRule="auto"/>
              <w:jc w:val="both"/>
              <w:rPr>
                <w:rFonts w:cstheme="minorHAnsi"/>
                <w:b/>
                <w:strike/>
                <w:color w:val="00B050"/>
                <w:sz w:val="18"/>
                <w:szCs w:val="18"/>
              </w:rPr>
            </w:pPr>
            <w:r w:rsidRPr="0073260C">
              <w:rPr>
                <w:rFonts w:cstheme="minorHAnsi"/>
                <w:b/>
                <w:strike/>
                <w:color w:val="00B050"/>
                <w:sz w:val="18"/>
                <w:szCs w:val="18"/>
              </w:rPr>
              <w:t xml:space="preserve">Splnenie záväzkov </w:t>
            </w:r>
          </w:p>
          <w:p w14:paraId="6E21576F" w14:textId="4268C21D"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r w:rsidR="000E7E3C" w:rsidRPr="0073260C">
              <w:rPr>
                <w:rFonts w:cstheme="minorHAnsi"/>
                <w:strike/>
                <w:color w:val="00B050"/>
                <w:sz w:val="16"/>
                <w:szCs w:val="16"/>
              </w:rPr>
              <w:t xml:space="preserve"> (relevantné len v prípade, ak sa týka príslušnej oblasti)</w:t>
            </w:r>
          </w:p>
          <w:p w14:paraId="10241D03" w14:textId="77777777" w:rsidR="00C55FA1" w:rsidRPr="0073260C" w:rsidRDefault="00C55FA1" w:rsidP="00F76ECB">
            <w:pPr>
              <w:pStyle w:val="Standard"/>
              <w:tabs>
                <w:tab w:val="left" w:pos="709"/>
              </w:tabs>
              <w:jc w:val="both"/>
              <w:rPr>
                <w:rFonts w:asciiTheme="minorHAnsi" w:hAnsiTheme="minorHAnsi" w:cstheme="minorHAnsi"/>
                <w:b/>
                <w:strike/>
                <w:color w:val="00B050"/>
                <w:sz w:val="16"/>
                <w:szCs w:val="16"/>
                <w:u w:val="single"/>
              </w:rPr>
            </w:pPr>
            <w:r w:rsidRPr="0073260C">
              <w:rPr>
                <w:rFonts w:asciiTheme="minorHAnsi" w:hAnsiTheme="minorHAnsi" w:cstheme="minorHAnsi"/>
                <w:b/>
                <w:strike/>
                <w:color w:val="00B050"/>
                <w:sz w:val="16"/>
                <w:szCs w:val="16"/>
                <w:u w:val="single"/>
              </w:rPr>
              <w:t>Forma a spôsob preukázania splnenia kritéria</w:t>
            </w:r>
          </w:p>
          <w:p w14:paraId="5479ADEB" w14:textId="77777777" w:rsidR="00C55FA1" w:rsidRPr="0073260C" w:rsidRDefault="00C55FA1" w:rsidP="00F76ECB">
            <w:pPr>
              <w:pStyle w:val="Textkomentra"/>
              <w:spacing w:after="0" w:line="240" w:lineRule="auto"/>
              <w:rPr>
                <w:rFonts w:cstheme="minorHAnsi"/>
                <w:strike/>
                <w:color w:val="00B050"/>
              </w:rPr>
            </w:pPr>
            <w:r w:rsidRPr="0073260C">
              <w:rPr>
                <w:rFonts w:cstheme="minorHAnsi"/>
                <w:strike/>
                <w:color w:val="00B050"/>
                <w:sz w:val="16"/>
                <w:szCs w:val="16"/>
              </w:rPr>
              <w:t>Popis v projekte realizácie (Príloha 2B k príručke pre prijímateľa LEADER)</w:t>
            </w:r>
          </w:p>
          <w:p w14:paraId="5B11E231" w14:textId="77777777" w:rsidR="00C55FA1" w:rsidRPr="0073260C" w:rsidRDefault="00C55FA1" w:rsidP="00F76ECB">
            <w:pPr>
              <w:tabs>
                <w:tab w:val="left" w:pos="567"/>
              </w:tabs>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t>Spôsob overenia:</w:t>
            </w:r>
          </w:p>
          <w:p w14:paraId="581F5920"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6"/>
                <w:szCs w:val="16"/>
                <w:u w:val="single"/>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068009BD" w14:textId="77777777" w:rsidTr="00A34AC6">
        <w:trPr>
          <w:trHeight w:val="284"/>
        </w:trPr>
        <w:tc>
          <w:tcPr>
            <w:tcW w:w="200" w:type="pct"/>
            <w:shd w:val="clear" w:color="auto" w:fill="FFFFFF" w:themeFill="background1"/>
            <w:vAlign w:val="center"/>
          </w:tcPr>
          <w:p w14:paraId="4E1D78F5"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10.</w:t>
            </w:r>
          </w:p>
        </w:tc>
        <w:tc>
          <w:tcPr>
            <w:tcW w:w="4800" w:type="pct"/>
            <w:gridSpan w:val="2"/>
            <w:shd w:val="clear" w:color="auto" w:fill="FFFFFF" w:themeFill="background1"/>
            <w:vAlign w:val="center"/>
          </w:tcPr>
          <w:p w14:paraId="5BB63A4D" w14:textId="77777777" w:rsidR="00C55FA1" w:rsidRPr="0073260C" w:rsidRDefault="00C55FA1" w:rsidP="00F76ECB">
            <w:pPr>
              <w:spacing w:after="0" w:line="240" w:lineRule="auto"/>
              <w:jc w:val="both"/>
              <w:rPr>
                <w:rFonts w:cstheme="minorHAnsi"/>
                <w:b/>
                <w:strike/>
                <w:color w:val="00B050"/>
                <w:sz w:val="18"/>
                <w:szCs w:val="18"/>
              </w:rPr>
            </w:pPr>
            <w:r w:rsidRPr="0073260C">
              <w:rPr>
                <w:rFonts w:cstheme="minorHAnsi"/>
                <w:b/>
                <w:strike/>
                <w:color w:val="00B050"/>
                <w:sz w:val="18"/>
                <w:szCs w:val="18"/>
              </w:rPr>
              <w:t>Trvanie projektu</w:t>
            </w:r>
          </w:p>
          <w:p w14:paraId="78E77A01"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Trvanie projektu maximálne 5 rokov.</w:t>
            </w:r>
          </w:p>
          <w:p w14:paraId="634076FE" w14:textId="77777777" w:rsidR="00C55FA1" w:rsidRPr="0073260C" w:rsidRDefault="00C55FA1"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B21C737" w14:textId="77777777" w:rsidR="00C55FA1" w:rsidRPr="0073260C" w:rsidRDefault="00C55FA1" w:rsidP="004800B7">
            <w:pPr>
              <w:pStyle w:val="Odsekzoznamu"/>
              <w:numPr>
                <w:ilvl w:val="0"/>
                <w:numId w:val="201"/>
              </w:numPr>
              <w:tabs>
                <w:tab w:val="left" w:pos="567"/>
              </w:tabs>
              <w:spacing w:after="0" w:line="240" w:lineRule="auto"/>
              <w:ind w:left="171" w:hanging="171"/>
              <w:jc w:val="both"/>
              <w:rPr>
                <w:rFonts w:cstheme="minorHAnsi"/>
                <w:b/>
                <w:strike/>
                <w:color w:val="00B050"/>
                <w:sz w:val="16"/>
                <w:szCs w:val="16"/>
                <w:u w:val="single"/>
              </w:rPr>
            </w:pPr>
            <w:r w:rsidRPr="0073260C">
              <w:rPr>
                <w:rFonts w:cstheme="minorHAnsi"/>
                <w:strike/>
                <w:color w:val="00B050"/>
                <w:sz w:val="16"/>
                <w:szCs w:val="16"/>
              </w:rPr>
              <w:t xml:space="preserve">  Popis v projekte realizácie (Príloha 2B k príručke pre prijímateľa LEADER)</w:t>
            </w:r>
          </w:p>
          <w:p w14:paraId="19E453C3"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76E1DF4" w14:textId="77777777" w:rsidR="00C55FA1" w:rsidRPr="0073260C" w:rsidRDefault="00C55FA1" w:rsidP="004800B7">
            <w:pPr>
              <w:pStyle w:val="Odsekzoznamu"/>
              <w:numPr>
                <w:ilvl w:val="0"/>
                <w:numId w:val="201"/>
              </w:numPr>
              <w:spacing w:after="0" w:line="240" w:lineRule="auto"/>
              <w:ind w:left="314" w:hanging="284"/>
              <w:jc w:val="both"/>
              <w:rPr>
                <w:rFonts w:cstheme="minorHAnsi"/>
                <w:bCs/>
                <w:iCs/>
                <w:strike/>
                <w:color w:val="00B050"/>
                <w:sz w:val="16"/>
                <w:szCs w:val="16"/>
                <w:shd w:val="clear" w:color="auto" w:fill="FFFFFF"/>
              </w:rPr>
            </w:pPr>
            <w:r w:rsidRPr="0073260C">
              <w:rPr>
                <w:rFonts w:cstheme="minorHAnsi"/>
                <w:strike/>
                <w:color w:val="00B050"/>
                <w:sz w:val="16"/>
                <w:szCs w:val="16"/>
              </w:rPr>
              <w:t>v zmysle dokumentácie uvedenej   v časti  „Forma a spôsob preukázania splnenia kritéria“</w:t>
            </w:r>
          </w:p>
        </w:tc>
      </w:tr>
      <w:tr w:rsidR="0073260C" w:rsidRPr="0073260C" w14:paraId="1DA3A820" w14:textId="77777777" w:rsidTr="00A34AC6">
        <w:trPr>
          <w:trHeight w:val="284"/>
        </w:trPr>
        <w:tc>
          <w:tcPr>
            <w:tcW w:w="200" w:type="pct"/>
            <w:shd w:val="clear" w:color="auto" w:fill="FFFFFF" w:themeFill="background1"/>
            <w:vAlign w:val="center"/>
          </w:tcPr>
          <w:p w14:paraId="59208E93" w14:textId="524BAEA0" w:rsidR="000B5AFE" w:rsidRPr="0073260C" w:rsidRDefault="000B5AFE"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11.</w:t>
            </w:r>
          </w:p>
        </w:tc>
        <w:tc>
          <w:tcPr>
            <w:tcW w:w="4800" w:type="pct"/>
            <w:gridSpan w:val="2"/>
            <w:shd w:val="clear" w:color="auto" w:fill="FFFFFF" w:themeFill="background1"/>
            <w:vAlign w:val="center"/>
          </w:tcPr>
          <w:p w14:paraId="6CB000E9" w14:textId="77777777" w:rsidR="000B5AFE" w:rsidRPr="0073260C" w:rsidRDefault="000B5AFE" w:rsidP="000B5AFE">
            <w:pPr>
              <w:spacing w:after="0" w:line="240" w:lineRule="auto"/>
              <w:rPr>
                <w:rFonts w:cstheme="minorHAnsi"/>
                <w:b/>
                <w:strike/>
                <w:color w:val="00B050"/>
                <w:sz w:val="16"/>
                <w:szCs w:val="16"/>
              </w:rPr>
            </w:pPr>
            <w:r w:rsidRPr="0073260C">
              <w:rPr>
                <w:rFonts w:cstheme="minorHAnsi"/>
                <w:b/>
                <w:strike/>
                <w:color w:val="00B050"/>
                <w:sz w:val="16"/>
                <w:szCs w:val="16"/>
              </w:rPr>
              <w:t>Projekt realizácie</w:t>
            </w:r>
          </w:p>
          <w:p w14:paraId="371FCE60" w14:textId="77777777" w:rsidR="000B5AFE" w:rsidRPr="0073260C" w:rsidRDefault="000B5AFE" w:rsidP="000B5AFE">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A3D09B9" w14:textId="77777777" w:rsidR="000B5AFE" w:rsidRPr="0073260C" w:rsidRDefault="000B5AFE" w:rsidP="000B5AFE">
            <w:pPr>
              <w:pStyle w:val="Odsekzoznamu"/>
              <w:numPr>
                <w:ilvl w:val="0"/>
                <w:numId w:val="48"/>
              </w:numPr>
              <w:spacing w:after="0" w:line="240" w:lineRule="auto"/>
              <w:ind w:left="190" w:hanging="190"/>
              <w:rPr>
                <w:rFonts w:cstheme="minorHAnsi"/>
                <w:bCs/>
                <w:strike/>
                <w:color w:val="00B050"/>
                <w:sz w:val="16"/>
                <w:szCs w:val="16"/>
              </w:rPr>
            </w:pPr>
            <w:r w:rsidRPr="0073260C">
              <w:rPr>
                <w:rFonts w:cstheme="minorHAnsi"/>
                <w:bCs/>
                <w:strike/>
                <w:color w:val="00B050"/>
                <w:sz w:val="16"/>
                <w:szCs w:val="16"/>
              </w:rPr>
              <w:t>Žiadateľ ako samostatnú prílohu predkladá Projekt realizácie (Príloha č.2B), ktorého cieľom je opísať projekt.</w:t>
            </w:r>
          </w:p>
          <w:p w14:paraId="72AAD7AB" w14:textId="77777777" w:rsidR="000B5AFE" w:rsidRPr="0073260C" w:rsidRDefault="000B5AFE" w:rsidP="000B5AFE">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510A9284" w14:textId="1F20B6AE" w:rsidR="000B5AFE" w:rsidRPr="0073260C" w:rsidRDefault="000B5AFE" w:rsidP="000B5AFE">
            <w:pPr>
              <w:spacing w:after="0" w:line="240" w:lineRule="auto"/>
              <w:jc w:val="both"/>
              <w:rPr>
                <w:rFonts w:cstheme="minorHAnsi"/>
                <w:b/>
                <w:strike/>
                <w:color w:val="00B050"/>
                <w:sz w:val="18"/>
                <w:szCs w:val="18"/>
              </w:rPr>
            </w:pPr>
            <w:r w:rsidRPr="0073260C">
              <w:rPr>
                <w:rFonts w:cstheme="minorHAnsi"/>
                <w:strike/>
                <w:color w:val="00B050"/>
                <w:sz w:val="16"/>
                <w:szCs w:val="16"/>
              </w:rPr>
              <w:t>v zmysle dokumentácie uvedenej v časti  „Forma a spôsob preukázania splnenia kritéria“</w:t>
            </w:r>
          </w:p>
        </w:tc>
      </w:tr>
      <w:tr w:rsidR="0073260C" w:rsidRPr="0073260C" w14:paraId="668260F9" w14:textId="77777777" w:rsidTr="008B660B">
        <w:trPr>
          <w:trHeight w:val="284"/>
        </w:trPr>
        <w:tc>
          <w:tcPr>
            <w:tcW w:w="5000" w:type="pct"/>
            <w:gridSpan w:val="3"/>
            <w:shd w:val="clear" w:color="auto" w:fill="FFE599" w:themeFill="accent4" w:themeFillTint="66"/>
            <w:vAlign w:val="center"/>
          </w:tcPr>
          <w:p w14:paraId="790240F1" w14:textId="77777777" w:rsidR="00C55FA1" w:rsidRPr="0073260C" w:rsidRDefault="00C55FA1" w:rsidP="00F76EC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HODNOTIACE KRITÉRIA PRE VÝBER PROJEKTOV (BODOVACIE KRITÉRIA)</w:t>
            </w:r>
          </w:p>
        </w:tc>
      </w:tr>
      <w:tr w:rsidR="0073260C" w:rsidRPr="0073260C" w14:paraId="4F402F73" w14:textId="77777777" w:rsidTr="008B660B">
        <w:trPr>
          <w:trHeight w:val="284"/>
        </w:trPr>
        <w:tc>
          <w:tcPr>
            <w:tcW w:w="5000" w:type="pct"/>
            <w:gridSpan w:val="3"/>
            <w:shd w:val="clear" w:color="auto" w:fill="FFE599" w:themeFill="accent4" w:themeFillTint="66"/>
            <w:vAlign w:val="center"/>
          </w:tcPr>
          <w:p w14:paraId="32CF2160" w14:textId="77777777" w:rsidR="00C55FA1" w:rsidRPr="0073260C" w:rsidRDefault="00C55FA1" w:rsidP="00F76EC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POVINNÉ KRITÉRIA  - O</w:t>
            </w:r>
            <w:r w:rsidRPr="0073260C">
              <w:rPr>
                <w:rFonts w:asciiTheme="minorHAnsi" w:hAnsiTheme="minorHAnsi" w:cstheme="minorHAnsi"/>
                <w:b/>
                <w:strike/>
                <w:color w:val="00B050"/>
                <w:sz w:val="22"/>
                <w:szCs w:val="22"/>
                <w:lang w:eastAsia="sk-SK"/>
              </w:rPr>
              <w:t xml:space="preserve">blasť:  </w:t>
            </w:r>
            <w:r w:rsidRPr="0073260C">
              <w:rPr>
                <w:rFonts w:asciiTheme="minorHAnsi" w:hAnsiTheme="minorHAnsi" w:cstheme="minorHAnsi"/>
                <w:b/>
                <w:strike/>
                <w:color w:val="00B050"/>
                <w:sz w:val="22"/>
                <w:szCs w:val="22"/>
              </w:rPr>
              <w:t xml:space="preserve">Umelá obnova a výchova ochranných lesov a lesov osobitného určenia, najmú </w:t>
            </w:r>
            <w:proofErr w:type="spellStart"/>
            <w:r w:rsidRPr="0073260C">
              <w:rPr>
                <w:rFonts w:asciiTheme="minorHAnsi" w:hAnsiTheme="minorHAnsi" w:cstheme="minorHAnsi"/>
                <w:b/>
                <w:strike/>
                <w:color w:val="00B050"/>
                <w:sz w:val="22"/>
                <w:szCs w:val="22"/>
              </w:rPr>
              <w:t>podsadbou</w:t>
            </w:r>
            <w:proofErr w:type="spellEnd"/>
            <w:r w:rsidRPr="0073260C">
              <w:rPr>
                <w:rFonts w:asciiTheme="minorHAnsi" w:hAnsiTheme="minorHAnsi" w:cstheme="minorHAnsi"/>
                <w:b/>
                <w:strike/>
                <w:color w:val="00B050"/>
                <w:sz w:val="22"/>
                <w:szCs w:val="22"/>
              </w:rPr>
              <w:t xml:space="preserve"> lesných porastov</w:t>
            </w:r>
          </w:p>
        </w:tc>
      </w:tr>
      <w:tr w:rsidR="0073260C" w:rsidRPr="0073260C" w14:paraId="18B84D8A" w14:textId="77777777" w:rsidTr="00E715F8">
        <w:trPr>
          <w:trHeight w:val="284"/>
        </w:trPr>
        <w:tc>
          <w:tcPr>
            <w:tcW w:w="200" w:type="pct"/>
            <w:shd w:val="clear" w:color="auto" w:fill="FFF2CC" w:themeFill="accent4" w:themeFillTint="33"/>
            <w:vAlign w:val="center"/>
          </w:tcPr>
          <w:p w14:paraId="2FA1F0C2" w14:textId="44919812" w:rsidR="008B660B" w:rsidRPr="0073260C" w:rsidRDefault="00A34AC6" w:rsidP="00F76ECB">
            <w:pPr>
              <w:spacing w:after="0" w:line="240" w:lineRule="auto"/>
              <w:jc w:val="center"/>
              <w:rPr>
                <w:rFonts w:cstheme="minorHAnsi"/>
                <w:b/>
                <w:strike/>
                <w:color w:val="00B050"/>
                <w:sz w:val="18"/>
                <w:szCs w:val="18"/>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gridSpan w:val="2"/>
            <w:shd w:val="clear" w:color="auto" w:fill="FFF2CC" w:themeFill="accent4" w:themeFillTint="33"/>
            <w:vAlign w:val="center"/>
          </w:tcPr>
          <w:p w14:paraId="6C6924DE" w14:textId="752C77AE" w:rsidR="008B660B" w:rsidRPr="0073260C" w:rsidRDefault="008B660B" w:rsidP="00F76ECB">
            <w:pPr>
              <w:spacing w:after="0" w:line="240" w:lineRule="auto"/>
              <w:jc w:val="center"/>
              <w:rPr>
                <w:rFonts w:cstheme="minorHAnsi"/>
                <w:b/>
                <w:strike/>
                <w:color w:val="00B050"/>
                <w:sz w:val="18"/>
                <w:szCs w:val="18"/>
              </w:rPr>
            </w:pPr>
            <w:r w:rsidRPr="0073260C">
              <w:rPr>
                <w:rFonts w:cstheme="minorHAnsi"/>
                <w:b/>
                <w:strike/>
                <w:color w:val="00B050"/>
                <w:sz w:val="18"/>
                <w:szCs w:val="18"/>
              </w:rPr>
              <w:t>Popis a preukázanie kritéria</w:t>
            </w:r>
          </w:p>
        </w:tc>
      </w:tr>
      <w:tr w:rsidR="0073260C" w:rsidRPr="0073260C" w14:paraId="510AC7CC" w14:textId="77777777" w:rsidTr="00A34AC6">
        <w:trPr>
          <w:trHeight w:val="284"/>
        </w:trPr>
        <w:tc>
          <w:tcPr>
            <w:tcW w:w="200" w:type="pct"/>
            <w:shd w:val="clear" w:color="auto" w:fill="FFFFFF" w:themeFill="background1"/>
            <w:vAlign w:val="center"/>
          </w:tcPr>
          <w:p w14:paraId="71836865"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00" w:type="pct"/>
            <w:gridSpan w:val="2"/>
            <w:shd w:val="clear" w:color="auto" w:fill="FFFFFF" w:themeFill="background1"/>
            <w:vAlign w:val="center"/>
          </w:tcPr>
          <w:p w14:paraId="5948CC8C"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Kritérium ekonomickej  životaschopnosti</w:t>
            </w:r>
          </w:p>
          <w:p w14:paraId="58DBF964" w14:textId="77777777" w:rsidR="00C55FA1" w:rsidRPr="0073260C" w:rsidRDefault="00C55FA1" w:rsidP="00F76ECB">
            <w:pPr>
              <w:spacing w:after="0" w:line="240" w:lineRule="auto"/>
              <w:rPr>
                <w:rFonts w:cstheme="minorHAnsi"/>
                <w:strike/>
                <w:color w:val="00B050"/>
                <w:sz w:val="16"/>
                <w:szCs w:val="16"/>
              </w:rPr>
            </w:pPr>
            <w:r w:rsidRPr="0073260C">
              <w:rPr>
                <w:rFonts w:cstheme="minorHAnsi"/>
                <w:strike/>
                <w:color w:val="00B050"/>
                <w:sz w:val="16"/>
                <w:szCs w:val="16"/>
              </w:rPr>
              <w:t xml:space="preserve">Posúdenie ekonomickej  životaschopnosti:  </w:t>
            </w:r>
          </w:p>
          <w:p w14:paraId="09FB45B3" w14:textId="77777777" w:rsidR="00C55FA1" w:rsidRPr="0073260C" w:rsidRDefault="00C55FA1" w:rsidP="004800B7">
            <w:pPr>
              <w:pStyle w:val="Odsekzoznamu"/>
              <w:numPr>
                <w:ilvl w:val="0"/>
                <w:numId w:val="490"/>
              </w:numPr>
              <w:spacing w:after="0" w:line="240" w:lineRule="auto"/>
              <w:ind w:left="314" w:hanging="284"/>
              <w:jc w:val="both"/>
              <w:rPr>
                <w:rFonts w:cstheme="minorHAnsi"/>
                <w:strike/>
                <w:color w:val="00B050"/>
                <w:sz w:val="16"/>
                <w:szCs w:val="16"/>
              </w:rPr>
            </w:pPr>
            <w:r w:rsidRPr="0073260C">
              <w:rPr>
                <w:rFonts w:cstheme="minorHAnsi"/>
                <w:strike/>
                <w:color w:val="00B050"/>
                <w:sz w:val="16"/>
                <w:szCs w:val="16"/>
              </w:rPr>
              <w:t>žiadateľ nemá ukončený žiadny celý rok činnosti a preto nevie preukázať ekonomickú životaschopnosť,</w:t>
            </w:r>
          </w:p>
          <w:p w14:paraId="07ADABBD" w14:textId="77777777" w:rsidR="00C55FA1" w:rsidRPr="0073260C" w:rsidRDefault="00C55FA1" w:rsidP="004800B7">
            <w:pPr>
              <w:pStyle w:val="Odsekzoznamu"/>
              <w:numPr>
                <w:ilvl w:val="0"/>
                <w:numId w:val="490"/>
              </w:numPr>
              <w:spacing w:after="0" w:line="240" w:lineRule="auto"/>
              <w:ind w:left="314" w:hanging="284"/>
              <w:jc w:val="both"/>
              <w:rPr>
                <w:rFonts w:cstheme="minorHAnsi"/>
                <w:strike/>
                <w:color w:val="00B050"/>
                <w:sz w:val="16"/>
                <w:szCs w:val="16"/>
              </w:rPr>
            </w:pPr>
            <w:r w:rsidRPr="0073260C">
              <w:rPr>
                <w:rFonts w:cstheme="minorHAnsi"/>
                <w:strike/>
                <w:color w:val="00B050"/>
                <w:sz w:val="16"/>
                <w:szCs w:val="16"/>
              </w:rPr>
              <w:t>žiadateľ spĺňa aspoň jedno kritérium,</w:t>
            </w:r>
          </w:p>
          <w:p w14:paraId="2CA21E9E" w14:textId="77777777" w:rsidR="00C55FA1" w:rsidRPr="0073260C" w:rsidRDefault="00C55FA1" w:rsidP="004800B7">
            <w:pPr>
              <w:pStyle w:val="Odsekzoznamu"/>
              <w:numPr>
                <w:ilvl w:val="0"/>
                <w:numId w:val="490"/>
              </w:numPr>
              <w:spacing w:after="0" w:line="240" w:lineRule="auto"/>
              <w:ind w:left="314" w:hanging="284"/>
              <w:jc w:val="both"/>
              <w:rPr>
                <w:rFonts w:cstheme="minorHAnsi"/>
                <w:strike/>
                <w:color w:val="00B050"/>
                <w:sz w:val="16"/>
                <w:szCs w:val="16"/>
              </w:rPr>
            </w:pPr>
            <w:r w:rsidRPr="0073260C">
              <w:rPr>
                <w:rFonts w:cstheme="minorHAnsi"/>
                <w:strike/>
                <w:color w:val="00B050"/>
                <w:sz w:val="16"/>
                <w:szCs w:val="16"/>
              </w:rPr>
              <w:t>žiadateľ spĺňa obidve kritériá,</w:t>
            </w:r>
          </w:p>
          <w:p w14:paraId="627D6CA3" w14:textId="77777777" w:rsidR="00C55FA1" w:rsidRPr="0073260C" w:rsidRDefault="00C55FA1" w:rsidP="004800B7">
            <w:pPr>
              <w:pStyle w:val="Odsekzoznamu"/>
              <w:numPr>
                <w:ilvl w:val="0"/>
                <w:numId w:val="490"/>
              </w:numPr>
              <w:spacing w:after="0" w:line="240" w:lineRule="auto"/>
              <w:ind w:left="314" w:hanging="284"/>
              <w:jc w:val="both"/>
              <w:rPr>
                <w:rFonts w:cstheme="minorHAnsi"/>
                <w:strike/>
                <w:color w:val="00B050"/>
                <w:sz w:val="16"/>
                <w:szCs w:val="16"/>
              </w:rPr>
            </w:pPr>
            <w:r w:rsidRPr="0073260C">
              <w:rPr>
                <w:rFonts w:cstheme="minorHAnsi"/>
                <w:strike/>
                <w:color w:val="00B050"/>
                <w:sz w:val="16"/>
                <w:szCs w:val="16"/>
              </w:rPr>
              <w:t>žiadateľ nespĺňa ani jedno ekonomické kritérium.</w:t>
            </w:r>
          </w:p>
          <w:p w14:paraId="00BD8FDF" w14:textId="77777777" w:rsidR="00C55FA1" w:rsidRPr="0073260C" w:rsidRDefault="00C55FA1" w:rsidP="00F76ECB">
            <w:pPr>
              <w:spacing w:after="0" w:line="240" w:lineRule="auto"/>
              <w:rPr>
                <w:rFonts w:cstheme="minorHAnsi"/>
                <w:b/>
                <w:bCs/>
                <w:i/>
                <w:strike/>
                <w:color w:val="00B050"/>
                <w:sz w:val="18"/>
                <w:szCs w:val="18"/>
                <w:u w:val="single"/>
              </w:rPr>
            </w:pPr>
            <w:r w:rsidRPr="0073260C">
              <w:rPr>
                <w:rFonts w:cstheme="minorHAnsi"/>
                <w:b/>
                <w:strike/>
                <w:color w:val="00B050"/>
                <w:sz w:val="18"/>
                <w:szCs w:val="18"/>
                <w:u w:val="single"/>
              </w:rPr>
              <w:t>Forma a spôsob preukázania splnenia kritéria</w:t>
            </w:r>
            <w:r w:rsidRPr="0073260C">
              <w:rPr>
                <w:rFonts w:cstheme="minorHAnsi"/>
                <w:b/>
                <w:bCs/>
                <w:i/>
                <w:strike/>
                <w:color w:val="00B050"/>
                <w:sz w:val="18"/>
                <w:szCs w:val="18"/>
                <w:u w:val="single"/>
              </w:rPr>
              <w:t xml:space="preserve"> </w:t>
            </w:r>
          </w:p>
          <w:p w14:paraId="03450BA6" w14:textId="77777777" w:rsidR="00C55FA1" w:rsidRPr="0073260C" w:rsidRDefault="00C55FA1"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t xml:space="preserve">Tabuľková časť projektu – Kritériá ekonomickej životaschopnosti (Príloha č.13B),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0ADC842D" w14:textId="77777777" w:rsidR="00C55FA1" w:rsidRPr="0073260C" w:rsidRDefault="00C55FA1"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t>Účtovná závierka za posledný alebo predposledný účtovný rok</w:t>
            </w:r>
            <w:r w:rsidRPr="0073260C">
              <w:rPr>
                <w:rFonts w:cstheme="minorHAnsi"/>
                <w:b/>
                <w:iCs/>
                <w:strike/>
                <w:color w:val="00B050"/>
                <w:sz w:val="16"/>
                <w:szCs w:val="16"/>
              </w:rPr>
              <w:t xml:space="preserve"> (možnosť využitia integračnej akcie „</w:t>
            </w:r>
            <w:r w:rsidRPr="0073260C">
              <w:rPr>
                <w:rFonts w:cstheme="minorHAnsi"/>
                <w:b/>
                <w:bCs/>
                <w:iCs/>
                <w:strike/>
                <w:color w:val="00B050"/>
                <w:sz w:val="16"/>
                <w:szCs w:val="16"/>
              </w:rPr>
              <w:t>Získanie informácie o účtovných závierkach</w:t>
            </w:r>
            <w:r w:rsidRPr="0073260C">
              <w:rPr>
                <w:rFonts w:cstheme="minorHAnsi"/>
                <w:b/>
                <w:iCs/>
                <w:strike/>
                <w:color w:val="00B050"/>
                <w:sz w:val="16"/>
                <w:szCs w:val="16"/>
              </w:rPr>
              <w:t>“ v ITMS2014+)</w:t>
            </w:r>
          </w:p>
          <w:p w14:paraId="48C7590C" w14:textId="77777777" w:rsidR="00C55FA1" w:rsidRPr="0073260C" w:rsidRDefault="00C55FA1" w:rsidP="009F1D61">
            <w:pPr>
              <w:pStyle w:val="Default"/>
              <w:keepLines/>
              <w:widowControl w:val="0"/>
              <w:numPr>
                <w:ilvl w:val="0"/>
                <w:numId w:val="116"/>
              </w:numPr>
              <w:ind w:left="216" w:hanging="216"/>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Účtovná závierka za posledný alebo predposledný účtovný rok,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r w:rsidRPr="0073260C">
              <w:rPr>
                <w:rFonts w:asciiTheme="minorHAnsi" w:hAnsiTheme="minorHAnsi" w:cstheme="minorHAnsi"/>
                <w:bCs/>
                <w:strike/>
                <w:color w:val="00B050"/>
                <w:sz w:val="16"/>
                <w:szCs w:val="16"/>
              </w:rPr>
              <w:t>podpísaný štatutárnym orgánom žiadateľa (relevantné, len v prípade neúspešnej integračnej akcie)</w:t>
            </w:r>
          </w:p>
          <w:p w14:paraId="22AFF062" w14:textId="77777777" w:rsidR="00C55FA1" w:rsidRPr="0073260C" w:rsidRDefault="00C55FA1" w:rsidP="00F76ECB">
            <w:pPr>
              <w:tabs>
                <w:tab w:val="left" w:pos="567"/>
              </w:tabs>
              <w:spacing w:after="0" w:line="240" w:lineRule="auto"/>
              <w:jc w:val="both"/>
              <w:rPr>
                <w:rFonts w:cstheme="minorHAnsi"/>
                <w:b/>
                <w:strike/>
                <w:color w:val="00B050"/>
                <w:sz w:val="16"/>
                <w:szCs w:val="16"/>
                <w:u w:val="single"/>
              </w:rPr>
            </w:pPr>
            <w:r w:rsidRPr="0073260C">
              <w:rPr>
                <w:rFonts w:cstheme="minorHAnsi"/>
                <w:b/>
                <w:strike/>
                <w:color w:val="00B050"/>
                <w:sz w:val="16"/>
                <w:szCs w:val="16"/>
                <w:u w:val="single"/>
              </w:rPr>
              <w:lastRenderedPageBreak/>
              <w:t>Spôsob overenia:</w:t>
            </w:r>
          </w:p>
          <w:p w14:paraId="52A5A3DC" w14:textId="77777777" w:rsidR="00C55FA1" w:rsidRPr="0073260C" w:rsidRDefault="00C55FA1"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p w14:paraId="378C1AF8" w14:textId="77777777" w:rsidR="00C55FA1" w:rsidRPr="0073260C" w:rsidRDefault="00C55FA1" w:rsidP="00F76ECB">
            <w:pPr>
              <w:pStyle w:val="Default"/>
              <w:keepLines/>
              <w:widowControl w:val="0"/>
              <w:jc w:val="both"/>
              <w:rPr>
                <w:rFonts w:asciiTheme="minorHAnsi" w:hAnsiTheme="minorHAnsi" w:cstheme="minorHAnsi"/>
                <w:bCs/>
                <w:strike/>
                <w:color w:val="00B050"/>
                <w:sz w:val="16"/>
                <w:szCs w:val="16"/>
              </w:rPr>
            </w:pPr>
          </w:p>
          <w:p w14:paraId="14F37317" w14:textId="77777777" w:rsidR="00C55FA1" w:rsidRPr="0073260C" w:rsidRDefault="00C55FA1" w:rsidP="00F76ECB">
            <w:pPr>
              <w:pStyle w:val="Default"/>
              <w:keepLines/>
              <w:widowControl w:val="0"/>
              <w:jc w:val="both"/>
              <w:rPr>
                <w:rFonts w:asciiTheme="minorHAnsi" w:hAnsiTheme="minorHAnsi" w:cstheme="minorHAnsi"/>
                <w:bCs/>
                <w:strike/>
                <w:color w:val="00B050"/>
                <w:sz w:val="16"/>
                <w:szCs w:val="16"/>
              </w:rPr>
            </w:pPr>
            <w:r w:rsidRPr="0073260C">
              <w:rPr>
                <w:rFonts w:asciiTheme="minorHAnsi" w:hAnsiTheme="minorHAnsi" w:cstheme="minorHAnsi"/>
                <w:b/>
                <w:bCs/>
                <w:strike/>
                <w:color w:val="00B050"/>
                <w:sz w:val="16"/>
                <w:szCs w:val="16"/>
              </w:rPr>
              <w:t xml:space="preserve">Schválenou účtovnou závierkou </w:t>
            </w:r>
            <w:r w:rsidRPr="0073260C">
              <w:rPr>
                <w:rFonts w:asciiTheme="minorHAnsi" w:hAnsiTheme="minorHAnsi" w:cstheme="minorHAnsi"/>
                <w:bCs/>
                <w:strike/>
                <w:color w:val="00B050"/>
                <w:sz w:val="16"/>
                <w:szCs w:val="16"/>
              </w:rPr>
              <w:t xml:space="preserve">na tieto účely je skutočnosť, že žiadateľ predložil účtovnú závierku na príslušný daňový úrad.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nachádza </w:t>
            </w:r>
            <w:r w:rsidRPr="0073260C">
              <w:rPr>
                <w:rFonts w:asciiTheme="minorHAnsi" w:hAnsiTheme="minorHAnsi" w:cstheme="minorHAnsi"/>
                <w:b/>
                <w:strike/>
                <w:color w:val="00B050"/>
                <w:sz w:val="16"/>
                <w:szCs w:val="16"/>
              </w:rPr>
              <w:t xml:space="preserve">v Registri účtovných závierok, žiadateľ prílohu nepredkladá. </w:t>
            </w:r>
            <w:r w:rsidRPr="0073260C">
              <w:rPr>
                <w:rFonts w:asciiTheme="minorHAnsi" w:hAnsiTheme="minorHAnsi" w:cstheme="minorHAnsi"/>
                <w:bCs/>
                <w:strike/>
                <w:color w:val="00B050"/>
                <w:sz w:val="16"/>
                <w:szCs w:val="16"/>
              </w:rPr>
              <w:t xml:space="preserve">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nenachádza </w:t>
            </w:r>
            <w:r w:rsidRPr="0073260C">
              <w:rPr>
                <w:rFonts w:asciiTheme="minorHAnsi" w:hAnsiTheme="minorHAnsi" w:cstheme="minorHAnsi"/>
                <w:b/>
                <w:strike/>
                <w:color w:val="00B050"/>
                <w:sz w:val="16"/>
                <w:szCs w:val="16"/>
              </w:rPr>
              <w:t xml:space="preserve">v Registri účtovných závierok (napr. z technických dôvodov), </w:t>
            </w:r>
            <w:r w:rsidRPr="0073260C">
              <w:rPr>
                <w:rFonts w:asciiTheme="minorHAnsi" w:hAnsiTheme="minorHAnsi" w:cstheme="minorHAnsi"/>
                <w:b/>
                <w:bCs/>
                <w:strike/>
                <w:color w:val="00B050"/>
                <w:sz w:val="16"/>
                <w:szCs w:val="16"/>
              </w:rPr>
              <w:t xml:space="preserve">príloha musí byť predložená </w:t>
            </w:r>
            <w:r w:rsidRPr="0073260C">
              <w:rPr>
                <w:rFonts w:asciiTheme="minorHAnsi" w:hAnsiTheme="minorHAnsi" w:cstheme="minorHAnsi"/>
                <w:b/>
                <w:strike/>
                <w:color w:val="00B050"/>
                <w:sz w:val="16"/>
                <w:szCs w:val="16"/>
              </w:rPr>
              <w:t xml:space="preserve">v </w:t>
            </w:r>
            <w:r w:rsidRPr="0073260C">
              <w:rPr>
                <w:rFonts w:asciiTheme="minorHAnsi" w:hAnsiTheme="minorHAnsi" w:cstheme="minorHAnsi"/>
                <w:b/>
                <w:bCs/>
                <w:strike/>
                <w:color w:val="00B050"/>
                <w:sz w:val="16"/>
                <w:szCs w:val="16"/>
              </w:rPr>
              <w:t xml:space="preserve">elektronickej forme </w:t>
            </w:r>
            <w:r w:rsidRPr="0073260C">
              <w:rPr>
                <w:rFonts w:asciiTheme="minorHAnsi" w:hAnsiTheme="minorHAnsi" w:cstheme="minorHAnsi"/>
                <w:b/>
                <w:strike/>
                <w:color w:val="00B050"/>
                <w:sz w:val="16"/>
                <w:szCs w:val="16"/>
              </w:rPr>
              <w:t>cez ITMS2014+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p>
          <w:p w14:paraId="5A92E869" w14:textId="77777777" w:rsidR="00C55FA1" w:rsidRPr="0073260C" w:rsidRDefault="00C55FA1" w:rsidP="00F76ECB">
            <w:pPr>
              <w:spacing w:after="0" w:line="240" w:lineRule="auto"/>
              <w:rPr>
                <w:rFonts w:cstheme="minorHAnsi"/>
                <w:bCs/>
                <w:strike/>
                <w:color w:val="00B050"/>
                <w:sz w:val="16"/>
                <w:szCs w:val="16"/>
              </w:rPr>
            </w:pPr>
            <w:r w:rsidRPr="0073260C">
              <w:rPr>
                <w:rFonts w:cstheme="minorHAnsi"/>
                <w:bCs/>
                <w:strike/>
                <w:color w:val="00B050"/>
                <w:sz w:val="16"/>
                <w:szCs w:val="16"/>
              </w:rPr>
              <w:t>Výpočet ekonomickej životaschopnosti:</w:t>
            </w:r>
          </w:p>
          <w:p w14:paraId="50EAE0AE" w14:textId="77777777" w:rsidR="00C55FA1" w:rsidRPr="0073260C" w:rsidRDefault="00C55FA1" w:rsidP="00F76ECB">
            <w:pPr>
              <w:spacing w:after="0" w:line="240" w:lineRule="auto"/>
              <w:rPr>
                <w:rFonts w:cstheme="minorHAnsi"/>
                <w:bCs/>
                <w:strike/>
                <w:color w:val="00B050"/>
                <w:sz w:val="16"/>
                <w:szCs w:val="16"/>
              </w:rPr>
            </w:pPr>
            <w:r w:rsidRPr="0073260C">
              <w:rPr>
                <w:rFonts w:cstheme="minorHAnsi"/>
                <w:strike/>
                <w:color w:val="00B050"/>
                <w:sz w:val="16"/>
                <w:szCs w:val="16"/>
              </w:rPr>
              <w:t>Posúdenie životaschopnosti platí aspoň za jeden rok: za posledný uzatvorený rok, resp. predposledný uzatvorený rok.</w:t>
            </w:r>
          </w:p>
          <w:p w14:paraId="5DBA5990" w14:textId="77777777" w:rsidR="00C55FA1" w:rsidRPr="0073260C" w:rsidRDefault="00C55FA1" w:rsidP="00F76ECB">
            <w:pPr>
              <w:pStyle w:val="Textpoznmkypodiarou"/>
              <w:spacing w:after="0" w:line="240" w:lineRule="auto"/>
              <w:rPr>
                <w:rFonts w:cstheme="minorHAnsi"/>
                <w:strike/>
                <w:color w:val="00B050"/>
                <w:sz w:val="16"/>
                <w:szCs w:val="16"/>
                <w:u w:val="single"/>
              </w:rPr>
            </w:pPr>
            <w:r w:rsidRPr="0073260C">
              <w:rPr>
                <w:rFonts w:cstheme="minorHAnsi"/>
                <w:strike/>
                <w:noProof/>
                <w:color w:val="00B050"/>
                <w:lang w:eastAsia="sk-SK"/>
              </w:rPr>
              <w:drawing>
                <wp:inline distT="0" distB="0" distL="0" distR="0" wp14:anchorId="0ADBDB39" wp14:editId="2F75BF06">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73260C">
              <w:rPr>
                <w:rFonts w:cstheme="minorHAnsi"/>
                <w:strike/>
                <w:color w:val="00B050"/>
                <w:sz w:val="16"/>
                <w:szCs w:val="16"/>
                <w:u w:val="single"/>
              </w:rPr>
              <w:t xml:space="preserve">  </w:t>
            </w:r>
            <w:r w:rsidRPr="0073260C">
              <w:rPr>
                <w:rFonts w:cstheme="minorHAnsi"/>
                <w:strike/>
                <w:noProof/>
                <w:color w:val="00B050"/>
                <w:lang w:eastAsia="sk-SK"/>
              </w:rPr>
              <w:drawing>
                <wp:inline distT="0" distB="0" distL="0" distR="0" wp14:anchorId="532E0E30" wp14:editId="28E32C71">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73260C" w:rsidRPr="0073260C" w14:paraId="68589BD9" w14:textId="77777777" w:rsidTr="00A34AC6">
        <w:trPr>
          <w:trHeight w:val="284"/>
        </w:trPr>
        <w:tc>
          <w:tcPr>
            <w:tcW w:w="200" w:type="pct"/>
            <w:shd w:val="clear" w:color="auto" w:fill="FFFFFF" w:themeFill="background1"/>
            <w:vAlign w:val="center"/>
          </w:tcPr>
          <w:p w14:paraId="259FB8D3"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2.</w:t>
            </w:r>
          </w:p>
        </w:tc>
        <w:tc>
          <w:tcPr>
            <w:tcW w:w="4800" w:type="pct"/>
            <w:gridSpan w:val="2"/>
            <w:shd w:val="clear" w:color="auto" w:fill="FFFFFF" w:themeFill="background1"/>
            <w:vAlign w:val="center"/>
          </w:tcPr>
          <w:p w14:paraId="7B8236B6" w14:textId="77777777" w:rsidR="00C55FA1" w:rsidRPr="0073260C" w:rsidRDefault="00C55FA1" w:rsidP="00F76ECB">
            <w:pPr>
              <w:spacing w:after="0" w:line="240" w:lineRule="auto"/>
              <w:contextualSpacing/>
              <w:rPr>
                <w:rFonts w:cstheme="minorHAnsi"/>
                <w:b/>
                <w:bCs/>
                <w:strike/>
                <w:color w:val="00B050"/>
                <w:sz w:val="18"/>
                <w:szCs w:val="18"/>
              </w:rPr>
            </w:pPr>
            <w:r w:rsidRPr="0073260C">
              <w:rPr>
                <w:rFonts w:cstheme="minorHAnsi"/>
                <w:b/>
                <w:bCs/>
                <w:strike/>
                <w:color w:val="00B050"/>
                <w:sz w:val="18"/>
                <w:szCs w:val="18"/>
              </w:rPr>
              <w:t>Zameranie projektu</w:t>
            </w:r>
          </w:p>
          <w:p w14:paraId="4D79EFEF" w14:textId="77777777" w:rsidR="00C55FA1" w:rsidRPr="0073260C" w:rsidRDefault="00C55FA1" w:rsidP="00F76ECB">
            <w:pPr>
              <w:spacing w:after="0" w:line="240" w:lineRule="auto"/>
              <w:contextualSpacing/>
              <w:rPr>
                <w:rFonts w:cstheme="minorHAnsi"/>
                <w:bCs/>
                <w:strike/>
                <w:color w:val="00B050"/>
                <w:sz w:val="16"/>
                <w:szCs w:val="16"/>
              </w:rPr>
            </w:pPr>
            <w:r w:rsidRPr="0073260C">
              <w:rPr>
                <w:rFonts w:cstheme="minorHAnsi"/>
                <w:bCs/>
                <w:strike/>
                <w:color w:val="00B050"/>
                <w:sz w:val="16"/>
                <w:szCs w:val="16"/>
              </w:rPr>
              <w:t xml:space="preserve">Projekt je zameraný: </w:t>
            </w:r>
          </w:p>
          <w:p w14:paraId="59F67B90" w14:textId="77777777" w:rsidR="00C55FA1" w:rsidRPr="0073260C" w:rsidRDefault="00C55FA1" w:rsidP="004800B7">
            <w:pPr>
              <w:pStyle w:val="Odsekzoznamu"/>
              <w:numPr>
                <w:ilvl w:val="0"/>
                <w:numId w:val="210"/>
              </w:numPr>
              <w:spacing w:after="0" w:line="240" w:lineRule="auto"/>
              <w:ind w:left="604"/>
              <w:rPr>
                <w:rFonts w:cstheme="minorHAnsi"/>
                <w:bCs/>
                <w:strike/>
                <w:color w:val="00B050"/>
                <w:sz w:val="16"/>
                <w:szCs w:val="16"/>
              </w:rPr>
            </w:pPr>
            <w:r w:rsidRPr="0073260C">
              <w:rPr>
                <w:rFonts w:cstheme="minorHAnsi"/>
                <w:bCs/>
                <w:strike/>
                <w:color w:val="00B050"/>
                <w:sz w:val="16"/>
                <w:szCs w:val="16"/>
              </w:rPr>
              <w:t>prioritne na obnovu a výchovu lesov osobitného určenia,</w:t>
            </w:r>
          </w:p>
          <w:p w14:paraId="5FEF380D" w14:textId="77777777" w:rsidR="00C55FA1" w:rsidRPr="0073260C" w:rsidRDefault="00C55FA1" w:rsidP="004800B7">
            <w:pPr>
              <w:pStyle w:val="Odsekzoznamu"/>
              <w:numPr>
                <w:ilvl w:val="0"/>
                <w:numId w:val="210"/>
              </w:numPr>
              <w:spacing w:after="0" w:line="240" w:lineRule="auto"/>
              <w:ind w:left="604"/>
              <w:rPr>
                <w:rFonts w:cstheme="minorHAnsi"/>
                <w:bCs/>
                <w:strike/>
                <w:color w:val="00B050"/>
                <w:sz w:val="16"/>
                <w:szCs w:val="16"/>
              </w:rPr>
            </w:pPr>
            <w:r w:rsidRPr="0073260C">
              <w:rPr>
                <w:rFonts w:cstheme="minorHAnsi"/>
                <w:bCs/>
                <w:strike/>
                <w:color w:val="00B050"/>
                <w:sz w:val="16"/>
                <w:szCs w:val="16"/>
              </w:rPr>
              <w:t>na obnovu a výchovu lesov osobitného určenia a lesov ochranných,</w:t>
            </w:r>
          </w:p>
          <w:p w14:paraId="77462469" w14:textId="77777777" w:rsidR="00C55FA1" w:rsidRPr="0073260C" w:rsidRDefault="00C55FA1" w:rsidP="004800B7">
            <w:pPr>
              <w:pStyle w:val="Odsekzoznamu"/>
              <w:numPr>
                <w:ilvl w:val="0"/>
                <w:numId w:val="210"/>
              </w:numPr>
              <w:spacing w:after="0" w:line="240" w:lineRule="auto"/>
              <w:ind w:left="604"/>
              <w:rPr>
                <w:rFonts w:cstheme="minorHAnsi"/>
                <w:bCs/>
                <w:strike/>
                <w:color w:val="00B050"/>
                <w:sz w:val="16"/>
                <w:szCs w:val="16"/>
              </w:rPr>
            </w:pPr>
            <w:r w:rsidRPr="0073260C">
              <w:rPr>
                <w:rFonts w:cstheme="minorHAnsi"/>
                <w:bCs/>
                <w:strike/>
                <w:color w:val="00B050"/>
                <w:sz w:val="16"/>
                <w:szCs w:val="16"/>
              </w:rPr>
              <w:t>prioritne na obnovu a výchovu lesov ochranných.</w:t>
            </w:r>
          </w:p>
          <w:p w14:paraId="58EFBA3E" w14:textId="77777777" w:rsidR="00C55FA1" w:rsidRPr="0073260C" w:rsidRDefault="00C55FA1" w:rsidP="00F76ECB">
            <w:pPr>
              <w:spacing w:after="0" w:line="240" w:lineRule="auto"/>
              <w:jc w:val="both"/>
              <w:rPr>
                <w:rFonts w:cstheme="minorHAnsi"/>
                <w:bCs/>
                <w:strike/>
                <w:color w:val="00B050"/>
                <w:sz w:val="22"/>
                <w:szCs w:val="22"/>
              </w:rPr>
            </w:pPr>
            <w:r w:rsidRPr="0073260C">
              <w:rPr>
                <w:rFonts w:cstheme="minorHAnsi"/>
                <w:strike/>
                <w:color w:val="00B050"/>
                <w:sz w:val="16"/>
                <w:szCs w:val="16"/>
              </w:rPr>
              <w:t>Body za bodové kritérium a) alebo c) sa pridelia, ak podiel oprávnených výdavkov na činnosti podľa písm. a) alebo c) z celkového objemu oprávnených výdavkov projektu presiahne 60%.</w:t>
            </w:r>
          </w:p>
          <w:p w14:paraId="7FC8BE27"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333D202" w14:textId="77777777" w:rsidR="00C55FA1" w:rsidRPr="0073260C" w:rsidRDefault="00C55FA1" w:rsidP="000E4642">
            <w:pPr>
              <w:pStyle w:val="Odsekzoznamu"/>
              <w:numPr>
                <w:ilvl w:val="0"/>
                <w:numId w:val="34"/>
              </w:numPr>
              <w:spacing w:after="0" w:line="240" w:lineRule="auto"/>
              <w:ind w:left="176" w:hanging="148"/>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060C69AD" w14:textId="77777777" w:rsidR="00C55FA1" w:rsidRPr="0073260C" w:rsidRDefault="00C55FA1" w:rsidP="000E4642">
            <w:pPr>
              <w:pStyle w:val="Odsekzoznamu"/>
              <w:numPr>
                <w:ilvl w:val="0"/>
                <w:numId w:val="34"/>
              </w:numPr>
              <w:spacing w:after="0" w:line="240" w:lineRule="auto"/>
              <w:ind w:left="176" w:hanging="148"/>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253EC83F" w14:textId="77777777" w:rsidR="00C55FA1" w:rsidRPr="0073260C" w:rsidRDefault="00C55FA1" w:rsidP="000E4642">
            <w:pPr>
              <w:pStyle w:val="Odsekzoznamu"/>
              <w:numPr>
                <w:ilvl w:val="0"/>
                <w:numId w:val="34"/>
              </w:numPr>
              <w:spacing w:after="0" w:line="240" w:lineRule="auto"/>
              <w:ind w:left="176" w:hanging="148"/>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7494EDC7" w14:textId="77777777" w:rsidR="00C55FA1" w:rsidRPr="0073260C" w:rsidRDefault="00C55FA1" w:rsidP="000E4642">
            <w:pPr>
              <w:pStyle w:val="Odsekzoznamu"/>
              <w:numPr>
                <w:ilvl w:val="0"/>
                <w:numId w:val="34"/>
              </w:numPr>
              <w:spacing w:after="0" w:line="240" w:lineRule="auto"/>
              <w:ind w:left="176" w:hanging="148"/>
              <w:jc w:val="both"/>
              <w:rPr>
                <w:rFonts w:cstheme="minorHAnsi"/>
                <w:strike/>
                <w:color w:val="00B050"/>
                <w:sz w:val="16"/>
                <w:szCs w:val="16"/>
              </w:rPr>
            </w:pPr>
            <w:r w:rsidRPr="0073260C">
              <w:rPr>
                <w:rFonts w:cstheme="minorHAnsi"/>
                <w:strike/>
                <w:color w:val="00B050"/>
                <w:sz w:val="16"/>
                <w:szCs w:val="16"/>
              </w:rPr>
              <w:t>Potvrdenie príslušného Pozemkového a lesného odboru o kategorizácii lesov územia na  ktorom sa realizuje projekt spolu s uvedením výmery jednotlivých realizovaných výkonov podľa kategorizácie lesa,</w:t>
            </w:r>
            <w:r w:rsidRPr="0073260C">
              <w:rPr>
                <w:rFonts w:cstheme="minorHAnsi"/>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1072E3C8"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22992622" w14:textId="77777777" w:rsidR="00C55FA1" w:rsidRPr="0073260C" w:rsidRDefault="00C55FA1"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2A86B788" w14:textId="77777777" w:rsidTr="00A34AC6">
        <w:trPr>
          <w:trHeight w:val="284"/>
        </w:trPr>
        <w:tc>
          <w:tcPr>
            <w:tcW w:w="200" w:type="pct"/>
            <w:shd w:val="clear" w:color="auto" w:fill="FFFFFF" w:themeFill="background1"/>
            <w:vAlign w:val="center"/>
          </w:tcPr>
          <w:p w14:paraId="2A5FC833"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3.</w:t>
            </w:r>
          </w:p>
        </w:tc>
        <w:tc>
          <w:tcPr>
            <w:tcW w:w="4800" w:type="pct"/>
            <w:gridSpan w:val="2"/>
            <w:shd w:val="clear" w:color="auto" w:fill="FFFFFF" w:themeFill="background1"/>
            <w:vAlign w:val="center"/>
          </w:tcPr>
          <w:p w14:paraId="37900360"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Pridaná hodnota projektu</w:t>
            </w:r>
          </w:p>
          <w:p w14:paraId="2ADE5238" w14:textId="77777777" w:rsidR="00C55FA1" w:rsidRPr="0073260C" w:rsidRDefault="00C55FA1" w:rsidP="00F76ECB">
            <w:pPr>
              <w:spacing w:after="0" w:line="240" w:lineRule="auto"/>
              <w:rPr>
                <w:rFonts w:cstheme="minorHAnsi"/>
                <w:strike/>
                <w:color w:val="00B050"/>
                <w:sz w:val="16"/>
                <w:szCs w:val="16"/>
              </w:rPr>
            </w:pPr>
            <w:r w:rsidRPr="0073260C">
              <w:rPr>
                <w:rFonts w:cstheme="minorHAnsi"/>
                <w:strike/>
                <w:color w:val="00B050"/>
                <w:sz w:val="16"/>
                <w:szCs w:val="16"/>
              </w:rPr>
              <w:t>Projekt má pridanú hodnotu pre územie MAS:</w:t>
            </w:r>
          </w:p>
          <w:p w14:paraId="2E04E7BE"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0D3B1CBF"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2FCA921F" w14:textId="77777777" w:rsidR="00C55FA1" w:rsidRPr="0073260C" w:rsidRDefault="00C55FA1" w:rsidP="00F76ECB">
            <w:pPr>
              <w:spacing w:after="0" w:line="240" w:lineRule="auto"/>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 ktorým sa preukáže ako projekt:</w:t>
            </w:r>
          </w:p>
          <w:p w14:paraId="095474B9" w14:textId="77777777" w:rsidR="00C55FA1" w:rsidRPr="0073260C" w:rsidRDefault="00C55FA1" w:rsidP="004800B7">
            <w:pPr>
              <w:pStyle w:val="Odsekzoznamu"/>
              <w:numPr>
                <w:ilvl w:val="0"/>
                <w:numId w:val="147"/>
              </w:numPr>
              <w:spacing w:after="0" w:line="240" w:lineRule="auto"/>
              <w:ind w:left="176" w:hanging="176"/>
              <w:jc w:val="both"/>
              <w:rPr>
                <w:rStyle w:val="markedcontent"/>
                <w:rFonts w:cstheme="minorHAnsi"/>
                <w:bCs/>
                <w:strike/>
                <w:color w:val="00B050"/>
                <w:sz w:val="16"/>
                <w:szCs w:val="16"/>
              </w:rPr>
            </w:pPr>
            <w:r w:rsidRPr="0073260C">
              <w:rPr>
                <w:rStyle w:val="markedcontent"/>
                <w:rFonts w:cstheme="minorHAnsi"/>
                <w:strike/>
                <w:color w:val="00B050"/>
                <w:sz w:val="16"/>
                <w:szCs w:val="16"/>
              </w:rPr>
              <w:t xml:space="preserve">prispieva k rozvoju územia príslušnej MAS v nadväznosti na „Zdôvodnenie výberu“ </w:t>
            </w:r>
            <w:proofErr w:type="spellStart"/>
            <w:r w:rsidRPr="0073260C">
              <w:rPr>
                <w:rStyle w:val="markedcontent"/>
                <w:rFonts w:cstheme="minorHAnsi"/>
                <w:strike/>
                <w:color w:val="00B050"/>
                <w:sz w:val="16"/>
                <w:szCs w:val="16"/>
              </w:rPr>
              <w:t>podopatrenia</w:t>
            </w:r>
            <w:proofErr w:type="spellEnd"/>
            <w:r w:rsidRPr="0073260C">
              <w:rPr>
                <w:rStyle w:val="markedcontent"/>
                <w:rFonts w:cstheme="minorHAnsi"/>
                <w:strike/>
                <w:color w:val="00B050"/>
                <w:sz w:val="16"/>
                <w:szCs w:val="16"/>
              </w:rPr>
              <w:t xml:space="preserve"> zo strany MAS  v akčnom pláne stratégie CLLD pre príslušne </w:t>
            </w:r>
            <w:proofErr w:type="spellStart"/>
            <w:r w:rsidRPr="0073260C">
              <w:rPr>
                <w:rStyle w:val="markedcontent"/>
                <w:rFonts w:cstheme="minorHAnsi"/>
                <w:strike/>
                <w:color w:val="00B050"/>
                <w:sz w:val="16"/>
                <w:szCs w:val="16"/>
              </w:rPr>
              <w:t>podopatrenie</w:t>
            </w:r>
            <w:proofErr w:type="spellEnd"/>
            <w:r w:rsidRPr="0073260C">
              <w:rPr>
                <w:rStyle w:val="markedcontent"/>
                <w:rFonts w:cstheme="minorHAnsi"/>
                <w:strike/>
                <w:color w:val="00B050"/>
                <w:sz w:val="16"/>
                <w:szCs w:val="16"/>
              </w:rPr>
              <w:t xml:space="preserve">, </w:t>
            </w:r>
          </w:p>
          <w:p w14:paraId="080E9F4C" w14:textId="77777777" w:rsidR="00C55FA1" w:rsidRPr="0073260C" w:rsidRDefault="00C55FA1" w:rsidP="004800B7">
            <w:pPr>
              <w:pStyle w:val="Odsekzoznamu"/>
              <w:numPr>
                <w:ilvl w:val="0"/>
                <w:numId w:val="147"/>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vytvára pridanú hodnotu pre územie MAS (čo bude výstupom projektu a jeho pridaná hodnota).</w:t>
            </w:r>
          </w:p>
          <w:p w14:paraId="3401E207" w14:textId="77777777" w:rsidR="00C55FA1" w:rsidRPr="0073260C" w:rsidRDefault="00C55FA1" w:rsidP="00F76ECB">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474901F5"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6DCDE8E" w14:textId="77777777" w:rsidR="00C55FA1" w:rsidRPr="0073260C" w:rsidRDefault="00C55FA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7252E385" w14:textId="77777777" w:rsidR="00C55FA1" w:rsidRPr="0073260C" w:rsidRDefault="00C55FA1"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70EF61C5" w14:textId="77777777" w:rsidR="00C55FA1" w:rsidRPr="0073260C" w:rsidRDefault="00C55FA1" w:rsidP="009F1D61">
            <w:pPr>
              <w:pStyle w:val="Odsekzoznamu"/>
              <w:numPr>
                <w:ilvl w:val="0"/>
                <w:numId w:val="98"/>
              </w:numPr>
              <w:spacing w:after="0" w:line="240" w:lineRule="auto"/>
              <w:ind w:left="215" w:hanging="215"/>
              <w:jc w:val="both"/>
              <w:rPr>
                <w:rFonts w:cstheme="minorHAnsi"/>
                <w:bCs/>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3DB18705" w14:textId="77777777" w:rsidTr="00A34AC6">
        <w:trPr>
          <w:trHeight w:val="284"/>
        </w:trPr>
        <w:tc>
          <w:tcPr>
            <w:tcW w:w="200" w:type="pct"/>
            <w:shd w:val="clear" w:color="auto" w:fill="FFFFFF" w:themeFill="background1"/>
            <w:vAlign w:val="center"/>
          </w:tcPr>
          <w:p w14:paraId="0D3BA4B7"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4.</w:t>
            </w:r>
          </w:p>
        </w:tc>
        <w:tc>
          <w:tcPr>
            <w:tcW w:w="4800" w:type="pct"/>
            <w:gridSpan w:val="2"/>
            <w:shd w:val="clear" w:color="auto" w:fill="FFFFFF" w:themeFill="background1"/>
            <w:vAlign w:val="center"/>
          </w:tcPr>
          <w:p w14:paraId="442ABED2"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Súlad projektu so stratégiou CLLD</w:t>
            </w:r>
          </w:p>
          <w:p w14:paraId="36E75CED" w14:textId="77777777" w:rsidR="00C55FA1" w:rsidRPr="0073260C" w:rsidRDefault="00C55FA1" w:rsidP="00F76ECB">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Projekt je v súlade so stratégiou CLLD. </w:t>
            </w:r>
          </w:p>
          <w:p w14:paraId="64E4B362"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34C294CA"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27D2C939" w14:textId="77777777" w:rsidR="00C55FA1" w:rsidRPr="0073260C" w:rsidRDefault="00C55FA1" w:rsidP="00F76ECB">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v Projekte realizácie uvedie:</w:t>
            </w:r>
          </w:p>
          <w:p w14:paraId="5C7E6041"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problém zo stratégie CLLD, ktorý projekt rieši, </w:t>
            </w:r>
          </w:p>
          <w:p w14:paraId="773F8191"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súlad projektu s  potrebou územia uvedenou v stratégii CLLD,</w:t>
            </w:r>
          </w:p>
          <w:p w14:paraId="5A5A7D5A"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spôsob akým projekt rieši problém alebo potrebu územia uvedené v stratégii CLLD, </w:t>
            </w:r>
          </w:p>
          <w:p w14:paraId="5C87D244"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lastRenderedPageBreak/>
              <w:t xml:space="preserve">nadväznosť na </w:t>
            </w:r>
            <w:r w:rsidRPr="0073260C">
              <w:rPr>
                <w:rFonts w:cstheme="minorHAnsi"/>
                <w:bCs/>
                <w:strike/>
                <w:color w:val="00B050"/>
                <w:sz w:val="16"/>
                <w:szCs w:val="16"/>
              </w:rPr>
              <w:t xml:space="preserve">špecifický cieľ/prioritu/ </w:t>
            </w:r>
            <w:proofErr w:type="spellStart"/>
            <w:r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stratégie CLLD.</w:t>
            </w:r>
          </w:p>
          <w:p w14:paraId="619A5C1C" w14:textId="77777777" w:rsidR="00C55FA1" w:rsidRPr="0073260C" w:rsidRDefault="00C55FA1"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79CC7D1A"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4E853F8" w14:textId="77777777" w:rsidR="00C55FA1" w:rsidRPr="0073260C" w:rsidRDefault="00C55FA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4FEA1EF2"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63B1F930" w14:textId="77777777" w:rsidR="00C55FA1" w:rsidRPr="0073260C" w:rsidRDefault="00C55FA1"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61FA8C9A" w14:textId="77777777" w:rsidTr="00A34AC6">
        <w:trPr>
          <w:trHeight w:val="284"/>
        </w:trPr>
        <w:tc>
          <w:tcPr>
            <w:tcW w:w="200" w:type="pct"/>
            <w:shd w:val="clear" w:color="auto" w:fill="FFFFFF" w:themeFill="background1"/>
            <w:vAlign w:val="center"/>
          </w:tcPr>
          <w:p w14:paraId="5E95A9D3"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5.</w:t>
            </w:r>
          </w:p>
        </w:tc>
        <w:tc>
          <w:tcPr>
            <w:tcW w:w="4800" w:type="pct"/>
            <w:gridSpan w:val="2"/>
            <w:shd w:val="clear" w:color="auto" w:fill="FFFFFF" w:themeFill="background1"/>
            <w:vAlign w:val="center"/>
          </w:tcPr>
          <w:p w14:paraId="2EA0E9C8" w14:textId="77777777" w:rsidR="00C55FA1" w:rsidRPr="0073260C" w:rsidRDefault="00C55FA1" w:rsidP="00F76ECB">
            <w:pPr>
              <w:spacing w:after="0" w:line="240" w:lineRule="auto"/>
              <w:rPr>
                <w:rFonts w:cstheme="minorHAnsi"/>
                <w:b/>
                <w:strike/>
                <w:color w:val="00B050"/>
                <w:sz w:val="16"/>
                <w:szCs w:val="16"/>
              </w:rPr>
            </w:pPr>
            <w:r w:rsidRPr="0073260C">
              <w:rPr>
                <w:rFonts w:cstheme="minorHAnsi"/>
                <w:b/>
                <w:strike/>
                <w:color w:val="00B050"/>
                <w:sz w:val="16"/>
                <w:szCs w:val="16"/>
              </w:rPr>
              <w:t>Certifikovaný les</w:t>
            </w:r>
          </w:p>
          <w:p w14:paraId="6E35673C" w14:textId="77777777" w:rsidR="00C55FA1" w:rsidRPr="0073260C" w:rsidRDefault="00C55FA1" w:rsidP="00F76ECB">
            <w:pPr>
              <w:spacing w:after="0" w:line="240" w:lineRule="auto"/>
              <w:jc w:val="both"/>
              <w:rPr>
                <w:rFonts w:cstheme="minorHAnsi"/>
                <w:strike/>
                <w:color w:val="00B050"/>
                <w:sz w:val="16"/>
                <w:szCs w:val="16"/>
                <w:lang w:bidi="x-none"/>
              </w:rPr>
            </w:pPr>
            <w:r w:rsidRPr="0073260C">
              <w:rPr>
                <w:rFonts w:cstheme="minorHAnsi"/>
                <w:strike/>
                <w:color w:val="00B050"/>
                <w:sz w:val="16"/>
                <w:szCs w:val="16"/>
                <w:lang w:bidi="x-none"/>
              </w:rPr>
              <w:t>Projekt sa realizuje v certifikovanom lese alebo žiadateľ hospodári v certifikovaných lesoch.</w:t>
            </w:r>
          </w:p>
          <w:p w14:paraId="11C650E0"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00196065"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6893ACF3" w14:textId="77777777" w:rsidR="00C55FA1" w:rsidRPr="0073260C" w:rsidRDefault="00C55FA1" w:rsidP="00F76ECB">
            <w:pPr>
              <w:spacing w:after="0" w:line="240" w:lineRule="auto"/>
              <w:rPr>
                <w:rFonts w:cstheme="minorHAnsi"/>
                <w:strike/>
                <w:color w:val="00B050"/>
                <w:sz w:val="16"/>
                <w:szCs w:val="16"/>
              </w:rPr>
            </w:pPr>
            <w:r w:rsidRPr="0073260C">
              <w:rPr>
                <w:rFonts w:cstheme="minorHAnsi"/>
                <w:strike/>
                <w:color w:val="00B050"/>
                <w:sz w:val="16"/>
                <w:szCs w:val="16"/>
              </w:rPr>
              <w:t>Ak sa projekt nerealizuje v certifikovanom lese, tak body sa uznajú, ak minimálne 50 % plochy obhospodarovaného lesa žiadateľa je certifikovaný les.</w:t>
            </w:r>
          </w:p>
          <w:p w14:paraId="045ED135" w14:textId="77777777" w:rsidR="00C55FA1" w:rsidRPr="0073260C" w:rsidRDefault="00C55FA1" w:rsidP="00F76ECB">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448C80B9" w14:textId="77777777" w:rsidR="00C55FA1" w:rsidRPr="0073260C" w:rsidRDefault="00C55FA1"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D3301F6" w14:textId="77777777" w:rsidR="00C55FA1" w:rsidRPr="0073260C" w:rsidRDefault="00C55FA1" w:rsidP="009F1D61">
            <w:pPr>
              <w:pStyle w:val="Odsekzoznamu"/>
              <w:numPr>
                <w:ilvl w:val="0"/>
                <w:numId w:val="101"/>
              </w:numPr>
              <w:spacing w:after="0" w:line="240" w:lineRule="auto"/>
              <w:ind w:left="176" w:hanging="176"/>
              <w:jc w:val="both"/>
              <w:rPr>
                <w:rFonts w:cstheme="minorHAnsi"/>
                <w:b/>
                <w:bCs/>
                <w:strike/>
                <w:color w:val="00B050"/>
                <w:sz w:val="16"/>
                <w:szCs w:val="16"/>
              </w:rPr>
            </w:pPr>
            <w:r w:rsidRPr="0073260C">
              <w:rPr>
                <w:rFonts w:cstheme="minorHAnsi"/>
                <w:bCs/>
                <w:strike/>
                <w:color w:val="00B050"/>
                <w:sz w:val="16"/>
                <w:szCs w:val="16"/>
              </w:rPr>
              <w:t xml:space="preserve">Potvrdenie certifikačného orgánu alebo kópia certifikátu o výmere certifikovaných lesov obhospodarovaných žiadateľom,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formáte.pdf prostredníctvom ITMS2014+</w:t>
            </w:r>
          </w:p>
          <w:p w14:paraId="08DF2285"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733C0E39" w14:textId="77777777" w:rsidR="00C55FA1" w:rsidRPr="0073260C" w:rsidRDefault="00C55FA1" w:rsidP="009F1D61">
            <w:pPr>
              <w:pStyle w:val="Odsekzoznamu"/>
              <w:numPr>
                <w:ilvl w:val="0"/>
                <w:numId w:val="98"/>
              </w:numPr>
              <w:spacing w:after="0" w:line="240" w:lineRule="auto"/>
              <w:ind w:left="172" w:hanging="142"/>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2D0967D8" w14:textId="77777777" w:rsidTr="00A34AC6">
        <w:trPr>
          <w:trHeight w:val="284"/>
        </w:trPr>
        <w:tc>
          <w:tcPr>
            <w:tcW w:w="200" w:type="pct"/>
            <w:shd w:val="clear" w:color="auto" w:fill="FFFFFF" w:themeFill="background1"/>
            <w:vAlign w:val="center"/>
          </w:tcPr>
          <w:p w14:paraId="63F0DF5D"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6.</w:t>
            </w:r>
          </w:p>
        </w:tc>
        <w:tc>
          <w:tcPr>
            <w:tcW w:w="4800" w:type="pct"/>
            <w:gridSpan w:val="2"/>
            <w:shd w:val="clear" w:color="auto" w:fill="FFFFFF" w:themeFill="background1"/>
            <w:vAlign w:val="center"/>
          </w:tcPr>
          <w:p w14:paraId="2AB5D072"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Inovatívny charakter projektu</w:t>
            </w:r>
          </w:p>
          <w:p w14:paraId="1C0A8134"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strike/>
                <w:color w:val="00B050"/>
                <w:sz w:val="16"/>
                <w:szCs w:val="16"/>
              </w:rPr>
              <w:t>Projekt má inovatívny charakter:</w:t>
            </w:r>
          </w:p>
          <w:p w14:paraId="5A0B6EEC"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03AB3512"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5A1FA524" w14:textId="77777777" w:rsidR="00C55FA1" w:rsidRPr="0073260C" w:rsidRDefault="00C55FA1" w:rsidP="00F76ECB">
            <w:pPr>
              <w:pStyle w:val="Odsekzoznamu"/>
              <w:spacing w:after="0" w:line="240" w:lineRule="auto"/>
              <w:ind w:left="273"/>
              <w:jc w:val="both"/>
              <w:rPr>
                <w:rFonts w:cstheme="minorHAnsi"/>
                <w:strike/>
                <w:color w:val="00B050"/>
                <w:sz w:val="16"/>
                <w:szCs w:val="16"/>
              </w:rPr>
            </w:pPr>
          </w:p>
          <w:p w14:paraId="0B0F395D" w14:textId="77777777" w:rsidR="00C55FA1" w:rsidRPr="0073260C" w:rsidRDefault="00C55FA1" w:rsidP="00F76ECB">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2184BBF" w14:textId="77777777" w:rsidR="00C55FA1" w:rsidRPr="0073260C" w:rsidRDefault="00C55FA1" w:rsidP="004800B7">
            <w:pPr>
              <w:pStyle w:val="Odsekzoznamu"/>
              <w:numPr>
                <w:ilvl w:val="0"/>
                <w:numId w:val="213"/>
              </w:numPr>
              <w:spacing w:after="0" w:line="240" w:lineRule="auto"/>
              <w:ind w:left="314" w:hanging="284"/>
              <w:jc w:val="both"/>
              <w:rPr>
                <w:rStyle w:val="markedcontent"/>
                <w:rFonts w:cstheme="minorHAnsi"/>
                <w:strike/>
                <w:color w:val="00B050"/>
                <w:sz w:val="16"/>
                <w:szCs w:val="16"/>
              </w:rPr>
            </w:pPr>
            <w:r w:rsidRPr="0073260C">
              <w:rPr>
                <w:rStyle w:val="markedcontent"/>
                <w:rFonts w:cstheme="minorHAnsi"/>
                <w:strike/>
                <w:color w:val="00B050"/>
                <w:sz w:val="16"/>
                <w:szCs w:val="16"/>
              </w:rPr>
              <w:t>zvýšenie technických a úžitkových hodnôt technológií ,</w:t>
            </w:r>
          </w:p>
          <w:p w14:paraId="591EC99C" w14:textId="77777777" w:rsidR="00C55FA1" w:rsidRPr="0073260C" w:rsidRDefault="00C55FA1" w:rsidP="004800B7">
            <w:pPr>
              <w:pStyle w:val="Odsekzoznamu"/>
              <w:numPr>
                <w:ilvl w:val="0"/>
                <w:numId w:val="213"/>
              </w:numPr>
              <w:spacing w:after="0" w:line="240" w:lineRule="auto"/>
              <w:ind w:left="314" w:hanging="284"/>
              <w:jc w:val="both"/>
              <w:rPr>
                <w:rStyle w:val="markedcontent"/>
                <w:rFonts w:cstheme="minorHAnsi"/>
                <w:strike/>
                <w:color w:val="00B050"/>
                <w:sz w:val="16"/>
                <w:szCs w:val="16"/>
              </w:rPr>
            </w:pPr>
            <w:r w:rsidRPr="0073260C">
              <w:rPr>
                <w:rStyle w:val="markedcontent"/>
                <w:rFonts w:cstheme="minorHAnsi"/>
                <w:strike/>
                <w:color w:val="00B050"/>
                <w:sz w:val="16"/>
                <w:szCs w:val="16"/>
              </w:rPr>
              <w:t>zvýšenie efektívnosti procesov výroby,</w:t>
            </w:r>
          </w:p>
          <w:p w14:paraId="0D293CBE" w14:textId="77777777" w:rsidR="00C55FA1" w:rsidRPr="0073260C" w:rsidRDefault="00C55FA1" w:rsidP="004800B7">
            <w:pPr>
              <w:pStyle w:val="Odsekzoznamu"/>
              <w:numPr>
                <w:ilvl w:val="0"/>
                <w:numId w:val="213"/>
              </w:numPr>
              <w:spacing w:after="0" w:line="240" w:lineRule="auto"/>
              <w:ind w:left="314" w:hanging="284"/>
              <w:jc w:val="both"/>
              <w:rPr>
                <w:rFonts w:cstheme="minorHAnsi"/>
                <w:strike/>
                <w:color w:val="00B050"/>
                <w:sz w:val="16"/>
                <w:szCs w:val="16"/>
              </w:rPr>
            </w:pPr>
            <w:r w:rsidRPr="0073260C">
              <w:rPr>
                <w:rFonts w:cstheme="minorHAnsi"/>
                <w:strike/>
                <w:color w:val="00B050"/>
                <w:sz w:val="16"/>
                <w:szCs w:val="16"/>
              </w:rPr>
              <w:t>zavedenie nových metód organizácie firemných procesov prostredníctvom zavádzania nových informačných systémov zamerané na inováciu výroby,</w:t>
            </w:r>
          </w:p>
          <w:p w14:paraId="020BFB0D" w14:textId="77777777" w:rsidR="00C55FA1" w:rsidRPr="0073260C" w:rsidRDefault="00C55FA1" w:rsidP="004800B7">
            <w:pPr>
              <w:pStyle w:val="Odsekzoznamu"/>
              <w:numPr>
                <w:ilvl w:val="0"/>
                <w:numId w:val="213"/>
              </w:numPr>
              <w:spacing w:after="0" w:line="240" w:lineRule="auto"/>
              <w:ind w:left="314" w:hanging="284"/>
              <w:jc w:val="both"/>
              <w:rPr>
                <w:rFonts w:cstheme="minorHAnsi"/>
                <w:strike/>
                <w:color w:val="00B050"/>
                <w:sz w:val="16"/>
                <w:szCs w:val="16"/>
              </w:rPr>
            </w:pPr>
            <w:r w:rsidRPr="0073260C">
              <w:rPr>
                <w:rFonts w:cstheme="minorHAnsi"/>
                <w:strike/>
                <w:color w:val="00B050"/>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AAD3C7" w14:textId="77777777" w:rsidR="00C55FA1" w:rsidRPr="0073260C" w:rsidRDefault="00C55FA1" w:rsidP="00F76ECB">
            <w:pPr>
              <w:spacing w:after="0" w:line="240" w:lineRule="auto"/>
              <w:jc w:val="both"/>
              <w:rPr>
                <w:rFonts w:cstheme="minorHAnsi"/>
                <w:strike/>
                <w:color w:val="00B050"/>
                <w:sz w:val="16"/>
                <w:szCs w:val="16"/>
              </w:rPr>
            </w:pPr>
            <w:r w:rsidRPr="0073260C">
              <w:rPr>
                <w:rStyle w:val="markedcontent"/>
                <w:rFonts w:cstheme="minorHAnsi"/>
                <w:strike/>
                <w:color w:val="00B050"/>
                <w:sz w:val="16"/>
                <w:szCs w:val="16"/>
              </w:rPr>
              <w:t xml:space="preserve">Inovácia - výrobok/technológia/služby s podstatnou zmenou spočívajúca v zdokonalených vlastnostiach alebo účele využitia. Patria sem </w:t>
            </w:r>
            <w:r w:rsidRPr="0073260C">
              <w:rPr>
                <w:rFonts w:cstheme="minorHAnsi"/>
                <w:strike/>
                <w:color w:val="00B050"/>
                <w:sz w:val="16"/>
                <w:szCs w:val="16"/>
              </w:rPr>
              <w:t xml:space="preserve">významné zmeny najmä kvalitatívnych charakteristík,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xml:space="preserve">. technických špecifikácií, komponentov a materiálov, začleneného softvéru, užívateľskej prijateľnosti alebo iných funkčných alebo užívateľských charakteristík. </w:t>
            </w:r>
          </w:p>
          <w:p w14:paraId="548B39A8" w14:textId="77777777" w:rsidR="00C55FA1" w:rsidRPr="0073260C" w:rsidRDefault="00C55FA1" w:rsidP="00F76ECB">
            <w:pPr>
              <w:spacing w:after="0" w:line="240" w:lineRule="auto"/>
              <w:jc w:val="both"/>
              <w:rPr>
                <w:rStyle w:val="markedcontent"/>
                <w:rFonts w:cstheme="minorHAnsi"/>
                <w:strike/>
                <w:color w:val="00B050"/>
                <w:sz w:val="16"/>
                <w:szCs w:val="16"/>
              </w:rPr>
            </w:pPr>
            <w:r w:rsidRPr="0073260C">
              <w:rPr>
                <w:rFonts w:cstheme="minorHAnsi"/>
                <w:strike/>
                <w:color w:val="00B050"/>
                <w:sz w:val="16"/>
                <w:szCs w:val="16"/>
              </w:rPr>
              <w:t xml:space="preserve">Za inovovaný produkt sa nepovažuje zmena estetických charakteristík. </w:t>
            </w:r>
            <w:r w:rsidRPr="0073260C">
              <w:rPr>
                <w:rStyle w:val="markedcontent"/>
                <w:rFonts w:cstheme="minorHAnsi"/>
                <w:strike/>
                <w:color w:val="00B050"/>
                <w:sz w:val="16"/>
                <w:szCs w:val="16"/>
              </w:rPr>
              <w:t xml:space="preserve"> </w:t>
            </w:r>
          </w:p>
          <w:p w14:paraId="7C2FD3FE"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bez jeho náhrady), ak sa jedná iba o jednoduchú náhradu.</w:t>
            </w:r>
          </w:p>
          <w:p w14:paraId="51E4C20A"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Organizačné a manažérske zmeny sa nepovažujú za inovácie procesu.</w:t>
            </w:r>
          </w:p>
          <w:p w14:paraId="4FF4E2C2" w14:textId="77777777" w:rsidR="00C55FA1" w:rsidRPr="0073260C" w:rsidRDefault="00C55FA1"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00AC0040" w14:textId="77777777" w:rsidR="00C55FA1" w:rsidRPr="0073260C" w:rsidRDefault="00C55FA1"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1924D92" w14:textId="77777777" w:rsidR="00C55FA1" w:rsidRPr="0073260C" w:rsidRDefault="00C55FA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44B6CE54" w14:textId="77777777" w:rsidR="00C55FA1" w:rsidRPr="0073260C" w:rsidRDefault="00C55FA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Stanovisko NPPC – VUP  alebo ÚKSÚP – Sekcia laboratórnych činností - TSUP Rovinka, </w:t>
            </w:r>
            <w:proofErr w:type="spellStart"/>
            <w:r w:rsidRPr="0073260C">
              <w:rPr>
                <w:rFonts w:cstheme="minorHAnsi"/>
                <w:strike/>
                <w:color w:val="00B050"/>
                <w:sz w:val="16"/>
                <w:szCs w:val="16"/>
              </w:rPr>
              <w:t>s</w:t>
            </w:r>
            <w:r w:rsidRPr="0073260C">
              <w:rPr>
                <w:rFonts w:cstheme="minorHAnsi"/>
                <w:b/>
                <w:strike/>
                <w:color w:val="00B050"/>
                <w:sz w:val="16"/>
                <w:szCs w:val="16"/>
              </w:rPr>
              <w:t>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(týka sa len investície, pri ktorej sa zavádza inovatívna technológia)</w:t>
            </w:r>
          </w:p>
          <w:p w14:paraId="34164E39"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56C3B526" w14:textId="77777777" w:rsidR="00C55FA1" w:rsidRPr="0073260C" w:rsidRDefault="00C55FA1" w:rsidP="004800B7">
            <w:pPr>
              <w:pStyle w:val="Odsekzoznamu"/>
              <w:numPr>
                <w:ilvl w:val="0"/>
                <w:numId w:val="491"/>
              </w:numPr>
              <w:spacing w:after="0" w:line="240" w:lineRule="auto"/>
              <w:ind w:left="172" w:hanging="142"/>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1BA99717" w14:textId="77777777" w:rsidTr="00A34AC6">
        <w:trPr>
          <w:trHeight w:val="284"/>
        </w:trPr>
        <w:tc>
          <w:tcPr>
            <w:tcW w:w="200" w:type="pct"/>
            <w:shd w:val="clear" w:color="auto" w:fill="FFFFFF" w:themeFill="background1"/>
            <w:vAlign w:val="center"/>
          </w:tcPr>
          <w:p w14:paraId="5CE198AB"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7.</w:t>
            </w:r>
          </w:p>
        </w:tc>
        <w:tc>
          <w:tcPr>
            <w:tcW w:w="4800" w:type="pct"/>
            <w:gridSpan w:val="2"/>
            <w:shd w:val="clear" w:color="auto" w:fill="FFFFFF" w:themeFill="background1"/>
            <w:vAlign w:val="center"/>
          </w:tcPr>
          <w:p w14:paraId="55AAB1BC"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Žiadateľovi doposiaľ nebola v rámci stratégie CLLD schválená v danom </w:t>
            </w:r>
            <w:proofErr w:type="spellStart"/>
            <w:r w:rsidRPr="0073260C">
              <w:rPr>
                <w:rFonts w:cstheme="minorHAnsi"/>
                <w:b/>
                <w:strike/>
                <w:color w:val="00B050"/>
                <w:sz w:val="18"/>
                <w:szCs w:val="18"/>
              </w:rPr>
              <w:t>podopatrení</w:t>
            </w:r>
            <w:proofErr w:type="spellEnd"/>
            <w:r w:rsidRPr="0073260C">
              <w:rPr>
                <w:rFonts w:cstheme="minorHAnsi"/>
                <w:b/>
                <w:strike/>
                <w:color w:val="00B050"/>
                <w:sz w:val="18"/>
                <w:szCs w:val="18"/>
              </w:rPr>
              <w:t xml:space="preserve"> žiadna </w:t>
            </w:r>
            <w:proofErr w:type="spellStart"/>
            <w:r w:rsidRPr="0073260C">
              <w:rPr>
                <w:rFonts w:cstheme="minorHAnsi"/>
                <w:b/>
                <w:strike/>
                <w:color w:val="00B050"/>
                <w:sz w:val="18"/>
                <w:szCs w:val="18"/>
              </w:rPr>
              <w:t>ŽoNFP</w:t>
            </w:r>
            <w:proofErr w:type="spellEnd"/>
          </w:p>
          <w:p w14:paraId="10715C6E"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Žiadateľovi doposiaľ nebola v rámci stratégie CLLD schválená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žiadna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p>
          <w:p w14:paraId="67F3A759" w14:textId="24B59AD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r w:rsidR="00A62524" w:rsidRPr="0073260C">
              <w:rPr>
                <w:rFonts w:cstheme="minorHAnsi"/>
                <w:strike/>
                <w:color w:val="00B050"/>
                <w:sz w:val="16"/>
                <w:szCs w:val="16"/>
              </w:rPr>
              <w:t>,</w:t>
            </w:r>
            <w:r w:rsidR="00A62524" w:rsidRPr="0073260C">
              <w:rPr>
                <w:strike/>
                <w:color w:val="00B050"/>
                <w:sz w:val="16"/>
                <w:szCs w:val="16"/>
              </w:rPr>
              <w:t xml:space="preserve"> doposiaľ nebola schválená</w:t>
            </w:r>
          </w:p>
          <w:p w14:paraId="0967F4CD" w14:textId="5C59D610"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r w:rsidR="00A62524" w:rsidRPr="0073260C">
              <w:rPr>
                <w:rFonts w:cstheme="minorHAnsi"/>
                <w:strike/>
                <w:color w:val="00B050"/>
                <w:sz w:val="16"/>
                <w:szCs w:val="16"/>
              </w:rPr>
              <w:t>,</w:t>
            </w:r>
            <w:r w:rsidR="00A62524" w:rsidRPr="0073260C">
              <w:rPr>
                <w:strike/>
                <w:color w:val="00B050"/>
                <w:sz w:val="16"/>
                <w:szCs w:val="16"/>
              </w:rPr>
              <w:t xml:space="preserve"> už bola schválená</w:t>
            </w:r>
          </w:p>
          <w:p w14:paraId="74270C6D" w14:textId="77777777" w:rsidR="00C55FA1" w:rsidRPr="0073260C" w:rsidRDefault="00C55FA1"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19149508"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5A608E1" w14:textId="77777777" w:rsidR="00C55FA1" w:rsidRPr="0073260C" w:rsidRDefault="00C55FA1" w:rsidP="009F1D61">
            <w:pPr>
              <w:pStyle w:val="Odsekzoznamu"/>
              <w:numPr>
                <w:ilvl w:val="0"/>
                <w:numId w:val="99"/>
              </w:numPr>
              <w:spacing w:after="0" w:line="240" w:lineRule="auto"/>
              <w:ind w:left="196" w:hanging="196"/>
              <w:jc w:val="both"/>
              <w:rPr>
                <w:rFonts w:cstheme="minorHAnsi"/>
                <w:strike/>
                <w:color w:val="00B050"/>
                <w:sz w:val="16"/>
                <w:szCs w:val="16"/>
              </w:rPr>
            </w:pPr>
            <w:r w:rsidRPr="0073260C">
              <w:rPr>
                <w:rFonts w:cstheme="minorHAnsi"/>
                <w:strike/>
                <w:color w:val="00B050"/>
                <w:sz w:val="16"/>
                <w:szCs w:val="16"/>
              </w:rPr>
              <w:t xml:space="preserve">Čestné vyhlásenie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0DAF89B1"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2241F8A2" w14:textId="77777777" w:rsidR="00C55FA1" w:rsidRPr="0073260C" w:rsidRDefault="00C55FA1"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p w14:paraId="57EC3492" w14:textId="77777777" w:rsidR="00C55FA1" w:rsidRPr="0073260C" w:rsidRDefault="00C55FA1"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lastRenderedPageBreak/>
              <w:t xml:space="preserve">overenie údajov a informácií v ITMS2014+, alebo prostredníctvom  Centrálneho registra zmlúv na webovom sídle </w:t>
            </w:r>
            <w:hyperlink r:id="rId99" w:history="1">
              <w:r w:rsidRPr="0073260C">
                <w:rPr>
                  <w:rStyle w:val="Hypertextovprepojenie"/>
                  <w:rFonts w:asciiTheme="minorHAnsi" w:hAnsiTheme="minorHAnsi" w:cstheme="minorHAnsi"/>
                  <w:strike/>
                  <w:color w:val="00B050"/>
                  <w:sz w:val="16"/>
                  <w:szCs w:val="16"/>
                </w:rPr>
                <w:t>https://www.crz.gov.sk/</w:t>
              </w:r>
            </w:hyperlink>
            <w:r w:rsidRPr="0073260C">
              <w:rPr>
                <w:rFonts w:asciiTheme="minorHAnsi" w:hAnsiTheme="minorHAnsi" w:cstheme="minorHAnsi"/>
                <w:strike/>
                <w:color w:val="00B050"/>
                <w:sz w:val="16"/>
                <w:szCs w:val="16"/>
              </w:rPr>
              <w:t>.</w:t>
            </w:r>
          </w:p>
        </w:tc>
      </w:tr>
      <w:tr w:rsidR="0073260C" w:rsidRPr="0073260C" w14:paraId="6A9263E7" w14:textId="77777777" w:rsidTr="00C55FA1">
        <w:trPr>
          <w:trHeight w:val="284"/>
        </w:trPr>
        <w:tc>
          <w:tcPr>
            <w:tcW w:w="5000" w:type="pct"/>
            <w:gridSpan w:val="3"/>
            <w:shd w:val="clear" w:color="auto" w:fill="auto"/>
            <w:vAlign w:val="center"/>
          </w:tcPr>
          <w:p w14:paraId="5415FCDC" w14:textId="77777777" w:rsidR="00C55FA1" w:rsidRPr="0073260C" w:rsidRDefault="00C55FA1" w:rsidP="00F76ECB">
            <w:pPr>
              <w:spacing w:after="0" w:line="240" w:lineRule="auto"/>
              <w:jc w:val="both"/>
              <w:rPr>
                <w:rFonts w:cstheme="minorHAnsi"/>
                <w:b/>
                <w:strike/>
                <w:color w:val="00B050"/>
                <w:sz w:val="22"/>
                <w:szCs w:val="22"/>
              </w:rPr>
            </w:pPr>
            <w:r w:rsidRPr="0073260C">
              <w:rPr>
                <w:rFonts w:cstheme="minorHAnsi"/>
                <w:b/>
                <w:bCs/>
                <w:strike/>
                <w:color w:val="00B050"/>
                <w:sz w:val="16"/>
                <w:szCs w:val="16"/>
              </w:rPr>
              <w:lastRenderedPageBreak/>
              <w:t xml:space="preserve">Princípy uplatnenia výberu: </w:t>
            </w:r>
            <w:r w:rsidRPr="0073260C">
              <w:rPr>
                <w:rFonts w:cstheme="minorHAnsi"/>
                <w:strike/>
                <w:color w:val="00B050"/>
                <w:sz w:val="16"/>
                <w:szCs w:val="16"/>
                <w:lang w:eastAsia="sk-SK"/>
              </w:rPr>
              <w:t xml:space="preserve">Projekty bude vyberať MAS na základe uplatnenia hodnotiacich kritérií (bodovacieho systému), </w:t>
            </w:r>
            <w:proofErr w:type="spellStart"/>
            <w:r w:rsidRPr="0073260C">
              <w:rPr>
                <w:rFonts w:cstheme="minorHAnsi"/>
                <w:strike/>
                <w:color w:val="00B050"/>
                <w:sz w:val="16"/>
                <w:szCs w:val="16"/>
                <w:lang w:eastAsia="sk-SK"/>
              </w:rPr>
              <w:t>t.j</w:t>
            </w:r>
            <w:proofErr w:type="spellEnd"/>
            <w:r w:rsidRPr="0073260C">
              <w:rPr>
                <w:rFonts w:cstheme="minorHAnsi"/>
                <w:strike/>
                <w:color w:val="00B050"/>
                <w:sz w:val="16"/>
                <w:szCs w:val="16"/>
                <w:lang w:eastAsia="sk-SK"/>
              </w:rPr>
              <w:t xml:space="preserve">. projekty sa zoradia podľa počtu dosiahnutých bodov v zmysle bodovacích kritérií </w:t>
            </w:r>
            <w:r w:rsidRPr="0073260C">
              <w:rPr>
                <w:rFonts w:cstheme="minorHAnsi"/>
                <w:strike/>
                <w:color w:val="00B050"/>
                <w:sz w:val="16"/>
                <w:szCs w:val="16"/>
                <w:lang w:eastAsia="sk-SK"/>
              </w:rPr>
              <w:br/>
            </w:r>
            <w:r w:rsidRPr="0073260C">
              <w:rPr>
                <w:rFonts w:cstheme="minorHAnsi"/>
                <w:strike/>
                <w:color w:val="00B050"/>
                <w:sz w:val="16"/>
                <w:szCs w:val="16"/>
              </w:rPr>
              <w:t xml:space="preserve">a vytvorí sa hranica finančných možností </w:t>
            </w:r>
            <w:r w:rsidRPr="0073260C">
              <w:rPr>
                <w:rFonts w:cstheme="minorHAnsi"/>
                <w:strike/>
                <w:color w:val="00B050"/>
                <w:sz w:val="16"/>
                <w:szCs w:val="16"/>
                <w:lang w:eastAsia="sk-SK"/>
              </w:rPr>
              <w:t>(posúdi sa súčet finančných požiadaviek všetkých zoradených projektov s finančnou alokáciou).</w:t>
            </w:r>
            <w:r w:rsidRPr="0073260C">
              <w:rPr>
                <w:rFonts w:cstheme="minorHAnsi"/>
                <w:b/>
                <w:bCs/>
                <w:strike/>
                <w:color w:val="00B050"/>
                <w:sz w:val="16"/>
                <w:szCs w:val="16"/>
              </w:rPr>
              <w:t xml:space="preserve"> </w:t>
            </w:r>
          </w:p>
        </w:tc>
      </w:tr>
      <w:tr w:rsidR="0073260C" w:rsidRPr="0073260C" w14:paraId="28040D04" w14:textId="77777777" w:rsidTr="00C55FA1">
        <w:trPr>
          <w:trHeight w:val="284"/>
        </w:trPr>
        <w:tc>
          <w:tcPr>
            <w:tcW w:w="5000" w:type="pct"/>
            <w:gridSpan w:val="3"/>
            <w:shd w:val="clear" w:color="auto" w:fill="auto"/>
            <w:vAlign w:val="center"/>
          </w:tcPr>
          <w:p w14:paraId="0D0F88E9" w14:textId="77777777" w:rsidR="00C55FA1" w:rsidRPr="0073260C" w:rsidRDefault="00C55FA1" w:rsidP="00F76ECB">
            <w:pPr>
              <w:spacing w:after="0" w:line="240" w:lineRule="auto"/>
              <w:jc w:val="both"/>
              <w:rPr>
                <w:rFonts w:cstheme="minorHAnsi"/>
                <w:bCs/>
                <w:iCs/>
                <w:strike/>
                <w:color w:val="00B050"/>
                <w:sz w:val="16"/>
                <w:szCs w:val="16"/>
                <w:lang w:eastAsia="sk-SK"/>
              </w:rPr>
            </w:pPr>
            <w:r w:rsidRPr="0073260C">
              <w:rPr>
                <w:rFonts w:cstheme="minorHAnsi"/>
                <w:b/>
                <w:strike/>
                <w:color w:val="00B050"/>
                <w:sz w:val="16"/>
                <w:szCs w:val="16"/>
                <w:lang w:eastAsia="sk-SK"/>
              </w:rPr>
              <w:t xml:space="preserve">Rozlišovacie kritériá: </w:t>
            </w:r>
            <w:r w:rsidRPr="0073260C">
              <w:rPr>
                <w:rFonts w:cstheme="minorHAnsi"/>
                <w:bCs/>
                <w:iCs/>
                <w:strike/>
                <w:color w:val="00B050"/>
                <w:sz w:val="16"/>
                <w:szCs w:val="16"/>
                <w:lang w:eastAsia="sk-SK"/>
              </w:rPr>
              <w:t xml:space="preserve"> </w:t>
            </w:r>
            <w:r w:rsidRPr="0073260C">
              <w:rPr>
                <w:rFonts w:cstheme="minorHAnsi"/>
                <w:strike/>
                <w:color w:val="00B050"/>
                <w:sz w:val="16"/>
                <w:szCs w:val="16"/>
              </w:rPr>
              <w:t xml:space="preserve">V prípade, že požiadavka na finančné prostriedky prevýši finančný limit na kontrahovanie, budú pri výbere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prípade rovnakého počtu bodov uprednostnené kritériá s prideleným väčším počtom bodov za bodovacie kritérium podľa poradia: (</w:t>
            </w:r>
            <w:r w:rsidRPr="0073260C">
              <w:rPr>
                <w:rFonts w:cstheme="minorHAnsi"/>
                <w:b/>
                <w:strike/>
                <w:color w:val="00B050"/>
                <w:sz w:val="16"/>
                <w:szCs w:val="16"/>
              </w:rPr>
              <w:t>MAS uvedie rozlišovacie kritéria)</w:t>
            </w:r>
            <w:r w:rsidRPr="0073260C">
              <w:rPr>
                <w:rFonts w:cstheme="minorHAnsi"/>
                <w:bCs/>
                <w:iCs/>
                <w:strike/>
                <w:color w:val="00B050"/>
                <w:sz w:val="16"/>
                <w:szCs w:val="16"/>
                <w:lang w:eastAsia="sk-SK"/>
              </w:rPr>
              <w:t xml:space="preserve">. </w:t>
            </w:r>
            <w:r w:rsidRPr="0073260C">
              <w:rPr>
                <w:rFonts w:cstheme="minorHAnsi"/>
                <w:strike/>
                <w:color w:val="00B050"/>
                <w:sz w:val="16"/>
                <w:szCs w:val="16"/>
              </w:rPr>
              <w:t>Ak by sa ani pri takomto postupnom uplatnení kritérií nevedelo určiť konečné poradie pri rovnosti bodov,  MAS uplatní princíp nižších oprávnených výdavkov v rámci projektu.</w:t>
            </w:r>
          </w:p>
        </w:tc>
      </w:tr>
      <w:tr w:rsidR="0073260C" w:rsidRPr="0073260C" w14:paraId="06F14C29" w14:textId="77777777" w:rsidTr="00E715F8">
        <w:trPr>
          <w:trHeight w:val="284"/>
        </w:trPr>
        <w:tc>
          <w:tcPr>
            <w:tcW w:w="5000" w:type="pct"/>
            <w:gridSpan w:val="3"/>
            <w:shd w:val="clear" w:color="auto" w:fill="FFE599" w:themeFill="accent4" w:themeFillTint="66"/>
            <w:vAlign w:val="center"/>
          </w:tcPr>
          <w:p w14:paraId="3E741909" w14:textId="77777777" w:rsidR="00C55FA1" w:rsidRPr="0073260C" w:rsidRDefault="00C55FA1" w:rsidP="00F76ECB">
            <w:pPr>
              <w:spacing w:after="0" w:line="240" w:lineRule="auto"/>
              <w:jc w:val="both"/>
              <w:rPr>
                <w:rFonts w:cstheme="minorHAnsi"/>
                <w:b/>
                <w:strike/>
                <w:color w:val="00B050"/>
                <w:sz w:val="22"/>
                <w:szCs w:val="22"/>
              </w:rPr>
            </w:pPr>
            <w:r w:rsidRPr="0073260C">
              <w:rPr>
                <w:rFonts w:cstheme="minorHAnsi"/>
                <w:b/>
                <w:strike/>
                <w:color w:val="00B050"/>
                <w:sz w:val="22"/>
                <w:szCs w:val="22"/>
              </w:rPr>
              <w:t>VOLITEĽNÉ KRITÉRIA – NEUPLATŇUJE SA</w:t>
            </w:r>
          </w:p>
        </w:tc>
      </w:tr>
      <w:tr w:rsidR="0073260C" w:rsidRPr="0073260C" w14:paraId="07412CF5" w14:textId="77777777" w:rsidTr="00E715F8">
        <w:trPr>
          <w:trHeight w:val="284"/>
        </w:trPr>
        <w:tc>
          <w:tcPr>
            <w:tcW w:w="5000" w:type="pct"/>
            <w:gridSpan w:val="3"/>
            <w:shd w:val="clear" w:color="auto" w:fill="FFE599" w:themeFill="accent4" w:themeFillTint="66"/>
            <w:vAlign w:val="center"/>
          </w:tcPr>
          <w:p w14:paraId="720364DB" w14:textId="77777777" w:rsidR="00C55FA1" w:rsidRPr="0073260C" w:rsidRDefault="00C55FA1" w:rsidP="00F76EC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POVINNÉ KRITÉRIA  - O</w:t>
            </w:r>
            <w:r w:rsidRPr="0073260C">
              <w:rPr>
                <w:rFonts w:asciiTheme="minorHAnsi" w:hAnsiTheme="minorHAnsi" w:cstheme="minorHAnsi"/>
                <w:b/>
                <w:strike/>
                <w:color w:val="00B050"/>
                <w:sz w:val="22"/>
                <w:szCs w:val="22"/>
                <w:lang w:eastAsia="sk-SK"/>
              </w:rPr>
              <w:t xml:space="preserve">blasť: </w:t>
            </w:r>
            <w:r w:rsidRPr="0073260C">
              <w:rPr>
                <w:rFonts w:asciiTheme="minorHAnsi" w:hAnsiTheme="minorHAnsi" w:cstheme="minorHAnsi"/>
                <w:b/>
                <w:strike/>
                <w:color w:val="00B050"/>
                <w:sz w:val="22"/>
                <w:szCs w:val="22"/>
              </w:rPr>
              <w:t>Budovanie a obnova občianskej a poznávacej infraštruktúry v lesných ekosystémoch</w:t>
            </w:r>
          </w:p>
        </w:tc>
      </w:tr>
      <w:tr w:rsidR="0073260C" w:rsidRPr="0073260C" w14:paraId="4E90CDC4" w14:textId="77777777" w:rsidTr="00E715F8">
        <w:trPr>
          <w:trHeight w:val="284"/>
        </w:trPr>
        <w:tc>
          <w:tcPr>
            <w:tcW w:w="200" w:type="pct"/>
            <w:shd w:val="clear" w:color="auto" w:fill="FFF2CC" w:themeFill="accent4" w:themeFillTint="33"/>
          </w:tcPr>
          <w:p w14:paraId="6A666F2B" w14:textId="77777777" w:rsidR="00C55FA1" w:rsidRPr="0073260C" w:rsidRDefault="00C55FA1" w:rsidP="00F76EC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gridSpan w:val="2"/>
            <w:shd w:val="clear" w:color="auto" w:fill="FFF2CC" w:themeFill="accent4" w:themeFillTint="33"/>
            <w:vAlign w:val="center"/>
          </w:tcPr>
          <w:p w14:paraId="76C3BF5A"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8"/>
                <w:szCs w:val="18"/>
              </w:rPr>
              <w:t>Popis a preukázanie kritéria</w:t>
            </w:r>
          </w:p>
        </w:tc>
      </w:tr>
      <w:tr w:rsidR="0073260C" w:rsidRPr="0073260C" w14:paraId="36BEFCA5" w14:textId="77777777" w:rsidTr="00A34AC6">
        <w:trPr>
          <w:trHeight w:val="284"/>
        </w:trPr>
        <w:tc>
          <w:tcPr>
            <w:tcW w:w="200" w:type="pct"/>
            <w:shd w:val="clear" w:color="auto" w:fill="FFFFFF" w:themeFill="background1"/>
            <w:vAlign w:val="center"/>
          </w:tcPr>
          <w:p w14:paraId="2432AB9A"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00" w:type="pct"/>
            <w:gridSpan w:val="2"/>
            <w:shd w:val="clear" w:color="auto" w:fill="FFFFFF" w:themeFill="background1"/>
            <w:vAlign w:val="center"/>
          </w:tcPr>
          <w:p w14:paraId="46EDECCA" w14:textId="77777777" w:rsidR="00C55FA1" w:rsidRPr="0073260C" w:rsidRDefault="00C55FA1" w:rsidP="00F76ECB">
            <w:pPr>
              <w:spacing w:after="0" w:line="240" w:lineRule="auto"/>
              <w:contextualSpacing/>
              <w:jc w:val="both"/>
              <w:rPr>
                <w:rFonts w:cstheme="minorHAnsi"/>
                <w:b/>
                <w:strike/>
                <w:color w:val="00B050"/>
                <w:sz w:val="18"/>
                <w:szCs w:val="18"/>
              </w:rPr>
            </w:pPr>
            <w:r w:rsidRPr="0073260C">
              <w:rPr>
                <w:rFonts w:cstheme="minorHAnsi"/>
                <w:b/>
                <w:strike/>
                <w:color w:val="00B050"/>
                <w:sz w:val="18"/>
                <w:szCs w:val="18"/>
              </w:rPr>
              <w:t>Zameranie projektu</w:t>
            </w:r>
          </w:p>
          <w:p w14:paraId="30A1E3EA" w14:textId="77777777" w:rsidR="00C55FA1" w:rsidRPr="0073260C" w:rsidRDefault="00C55FA1" w:rsidP="00F76ECB">
            <w:pPr>
              <w:spacing w:after="0" w:line="240" w:lineRule="auto"/>
              <w:contextualSpacing/>
              <w:jc w:val="both"/>
              <w:rPr>
                <w:rFonts w:cstheme="minorHAnsi"/>
                <w:strike/>
                <w:color w:val="00B050"/>
                <w:sz w:val="16"/>
                <w:szCs w:val="16"/>
              </w:rPr>
            </w:pPr>
            <w:r w:rsidRPr="0073260C">
              <w:rPr>
                <w:rFonts w:cstheme="minorHAnsi"/>
                <w:strike/>
                <w:color w:val="00B050"/>
                <w:sz w:val="16"/>
                <w:szCs w:val="16"/>
              </w:rPr>
              <w:t xml:space="preserve">Projekt sa zameriava na:    </w:t>
            </w:r>
          </w:p>
          <w:p w14:paraId="4DB15C60" w14:textId="77777777" w:rsidR="00C55FA1" w:rsidRPr="0073260C" w:rsidRDefault="00C55FA1" w:rsidP="004800B7">
            <w:pPr>
              <w:numPr>
                <w:ilvl w:val="0"/>
                <w:numId w:val="211"/>
              </w:numPr>
              <w:spacing w:after="0" w:line="240" w:lineRule="auto"/>
              <w:ind w:left="462"/>
              <w:contextualSpacing/>
              <w:jc w:val="both"/>
              <w:rPr>
                <w:rFonts w:cstheme="minorHAnsi"/>
                <w:strike/>
                <w:color w:val="00B050"/>
                <w:sz w:val="16"/>
                <w:szCs w:val="16"/>
              </w:rPr>
            </w:pPr>
            <w:r w:rsidRPr="0073260C">
              <w:rPr>
                <w:rFonts w:cstheme="minorHAnsi"/>
                <w:strike/>
                <w:color w:val="00B050"/>
                <w:sz w:val="16"/>
                <w:szCs w:val="16"/>
              </w:rPr>
              <w:t xml:space="preserve">budovanie a/alebo obnovu náučných a turistických chodníkov so súvisiacim značením a súvisiacou infraštruktúrou (napr. ohniská, odpadkové koše, mapové panely, informačné tabule),  </w:t>
            </w:r>
          </w:p>
          <w:p w14:paraId="2831BCF2" w14:textId="77777777" w:rsidR="00C55FA1" w:rsidRPr="0073260C" w:rsidRDefault="00C55FA1" w:rsidP="004800B7">
            <w:pPr>
              <w:numPr>
                <w:ilvl w:val="0"/>
                <w:numId w:val="211"/>
              </w:numPr>
              <w:spacing w:after="0" w:line="240" w:lineRule="auto"/>
              <w:ind w:left="462"/>
              <w:contextualSpacing/>
              <w:jc w:val="both"/>
              <w:rPr>
                <w:rFonts w:cstheme="minorHAnsi"/>
                <w:strike/>
                <w:color w:val="00B050"/>
                <w:sz w:val="16"/>
                <w:szCs w:val="16"/>
              </w:rPr>
            </w:pPr>
            <w:r w:rsidRPr="0073260C">
              <w:rPr>
                <w:rFonts w:cstheme="minorHAnsi"/>
                <w:strike/>
                <w:color w:val="00B050"/>
                <w:sz w:val="16"/>
                <w:szCs w:val="16"/>
              </w:rPr>
              <w:t>budovanie a/alebo obnovu cyklotrás,</w:t>
            </w:r>
          </w:p>
          <w:p w14:paraId="172A633D" w14:textId="77777777" w:rsidR="00C55FA1" w:rsidRPr="0073260C" w:rsidRDefault="00C55FA1" w:rsidP="004800B7">
            <w:pPr>
              <w:numPr>
                <w:ilvl w:val="0"/>
                <w:numId w:val="211"/>
              </w:numPr>
              <w:spacing w:after="0" w:line="240" w:lineRule="auto"/>
              <w:ind w:left="462"/>
              <w:contextualSpacing/>
              <w:jc w:val="both"/>
              <w:rPr>
                <w:rFonts w:cstheme="minorHAnsi"/>
                <w:strike/>
                <w:color w:val="00B050"/>
                <w:sz w:val="16"/>
                <w:szCs w:val="16"/>
              </w:rPr>
            </w:pPr>
            <w:r w:rsidRPr="0073260C">
              <w:rPr>
                <w:rFonts w:cstheme="minorHAnsi"/>
                <w:strike/>
                <w:color w:val="00B050"/>
                <w:sz w:val="16"/>
                <w:szCs w:val="16"/>
              </w:rPr>
              <w:t>budovanie centier biodiverzity na pozorovanie, so súvisiacimi prvkami infraštruktúry slúžiacej na environmentálne vzdelávanie, v kombinácii s činnosťami podľa písm. a) a/alebo b),</w:t>
            </w:r>
          </w:p>
          <w:p w14:paraId="502DCE09" w14:textId="77777777" w:rsidR="00C55FA1" w:rsidRPr="0073260C" w:rsidRDefault="00C55FA1" w:rsidP="004800B7">
            <w:pPr>
              <w:numPr>
                <w:ilvl w:val="0"/>
                <w:numId w:val="211"/>
              </w:numPr>
              <w:spacing w:after="0" w:line="240" w:lineRule="auto"/>
              <w:ind w:left="462"/>
              <w:contextualSpacing/>
              <w:jc w:val="both"/>
              <w:rPr>
                <w:rFonts w:cstheme="minorHAnsi"/>
                <w:strike/>
                <w:color w:val="00B050"/>
                <w:sz w:val="16"/>
                <w:szCs w:val="16"/>
              </w:rPr>
            </w:pPr>
            <w:r w:rsidRPr="0073260C">
              <w:rPr>
                <w:rFonts w:cstheme="minorHAnsi"/>
                <w:strike/>
                <w:color w:val="00B050"/>
                <w:sz w:val="16"/>
                <w:szCs w:val="16"/>
              </w:rPr>
              <w:t>budovanie a/alebo obnovu turistických útulní a prístreškov v kombinácii s činnosťami podľa písm. a) a/alebo b),</w:t>
            </w:r>
          </w:p>
          <w:p w14:paraId="084615ED" w14:textId="77777777" w:rsidR="00C55FA1" w:rsidRPr="0073260C" w:rsidRDefault="00C55FA1" w:rsidP="004800B7">
            <w:pPr>
              <w:numPr>
                <w:ilvl w:val="0"/>
                <w:numId w:val="211"/>
              </w:numPr>
              <w:spacing w:after="0" w:line="240" w:lineRule="auto"/>
              <w:ind w:left="462"/>
              <w:contextualSpacing/>
              <w:jc w:val="both"/>
              <w:rPr>
                <w:rFonts w:cstheme="minorHAnsi"/>
                <w:strike/>
                <w:color w:val="00B050"/>
                <w:sz w:val="16"/>
                <w:szCs w:val="16"/>
              </w:rPr>
            </w:pPr>
            <w:r w:rsidRPr="0073260C">
              <w:rPr>
                <w:rFonts w:cstheme="minorHAnsi"/>
                <w:strike/>
                <w:color w:val="00B050"/>
                <w:sz w:val="16"/>
                <w:szCs w:val="16"/>
              </w:rPr>
              <w:t>budovanie pozorovateľní a vyhliadkových veží v kombinácii s činnosťami podľa písm. a) a/alebo b),</w:t>
            </w:r>
          </w:p>
          <w:p w14:paraId="03C3D2BC"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Pre činnosti podľa písm. a) alebo b) sa pridelia body, ak viac ako 70 % predpokladanej výšky  investície je zameraných na niektorú z činností uvedených v bode a) alebo b). </w:t>
            </w:r>
          </w:p>
          <w:p w14:paraId="0A781B2A" w14:textId="77777777" w:rsidR="00C55FA1" w:rsidRPr="0073260C" w:rsidRDefault="00C55FA1" w:rsidP="00F76ECB">
            <w:pPr>
              <w:spacing w:after="0" w:line="240" w:lineRule="auto"/>
              <w:jc w:val="both"/>
              <w:rPr>
                <w:rFonts w:cstheme="minorHAnsi"/>
                <w:strike/>
                <w:color w:val="00B050"/>
                <w:sz w:val="22"/>
                <w:szCs w:val="22"/>
              </w:rPr>
            </w:pPr>
            <w:r w:rsidRPr="0073260C">
              <w:rPr>
                <w:rFonts w:cstheme="minorHAnsi"/>
                <w:strike/>
                <w:color w:val="00B050"/>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73260C">
              <w:rPr>
                <w:rFonts w:cstheme="minorHAnsi"/>
                <w:strike/>
                <w:color w:val="00B050"/>
                <w:sz w:val="22"/>
                <w:szCs w:val="22"/>
              </w:rPr>
              <w:t xml:space="preserve">      </w:t>
            </w:r>
          </w:p>
          <w:p w14:paraId="3CB6DBD2"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E1BDEA8" w14:textId="77777777" w:rsidR="00C55FA1" w:rsidRPr="0073260C" w:rsidRDefault="00C55FA1" w:rsidP="000E4642">
            <w:pPr>
              <w:pStyle w:val="Odsekzoznamu"/>
              <w:numPr>
                <w:ilvl w:val="0"/>
                <w:numId w:val="34"/>
              </w:numPr>
              <w:spacing w:after="0" w:line="240" w:lineRule="auto"/>
              <w:ind w:left="176" w:hanging="244"/>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1E39A4EE" w14:textId="77777777" w:rsidR="00C55FA1" w:rsidRPr="0073260C" w:rsidRDefault="00C55FA1" w:rsidP="000E4642">
            <w:pPr>
              <w:pStyle w:val="Odsekzoznamu"/>
              <w:numPr>
                <w:ilvl w:val="0"/>
                <w:numId w:val="34"/>
              </w:numPr>
              <w:spacing w:after="0" w:line="240" w:lineRule="auto"/>
              <w:ind w:left="176" w:hanging="244"/>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24790665" w14:textId="77777777" w:rsidR="00C55FA1" w:rsidRPr="0073260C" w:rsidRDefault="00C55FA1" w:rsidP="000E4642">
            <w:pPr>
              <w:pStyle w:val="Odsekzoznamu"/>
              <w:numPr>
                <w:ilvl w:val="0"/>
                <w:numId w:val="34"/>
              </w:numPr>
              <w:spacing w:after="0" w:line="240" w:lineRule="auto"/>
              <w:ind w:left="176" w:hanging="244"/>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51F7128D"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0E8F9E77" w14:textId="77777777" w:rsidR="00C55FA1" w:rsidRPr="0073260C" w:rsidRDefault="00C55FA1"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29312852" w14:textId="77777777" w:rsidTr="00A34AC6">
        <w:trPr>
          <w:trHeight w:val="284"/>
        </w:trPr>
        <w:tc>
          <w:tcPr>
            <w:tcW w:w="200" w:type="pct"/>
            <w:shd w:val="clear" w:color="auto" w:fill="FFFFFF" w:themeFill="background1"/>
            <w:vAlign w:val="center"/>
          </w:tcPr>
          <w:p w14:paraId="57EF0F5F"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2.</w:t>
            </w:r>
          </w:p>
        </w:tc>
        <w:tc>
          <w:tcPr>
            <w:tcW w:w="4800" w:type="pct"/>
            <w:gridSpan w:val="2"/>
            <w:shd w:val="clear" w:color="auto" w:fill="FFFFFF" w:themeFill="background1"/>
            <w:vAlign w:val="center"/>
          </w:tcPr>
          <w:p w14:paraId="092D89A7" w14:textId="77777777" w:rsidR="00C55FA1" w:rsidRPr="0073260C" w:rsidRDefault="00C55FA1" w:rsidP="00F76ECB">
            <w:pPr>
              <w:spacing w:after="0" w:line="240" w:lineRule="auto"/>
              <w:rPr>
                <w:rFonts w:cstheme="minorHAnsi"/>
                <w:b/>
                <w:bCs/>
                <w:strike/>
                <w:color w:val="00B050"/>
                <w:sz w:val="18"/>
                <w:szCs w:val="18"/>
              </w:rPr>
            </w:pPr>
            <w:r w:rsidRPr="0073260C">
              <w:rPr>
                <w:rFonts w:cstheme="minorHAnsi"/>
                <w:b/>
                <w:bCs/>
                <w:strike/>
                <w:color w:val="00B050"/>
                <w:sz w:val="18"/>
                <w:szCs w:val="18"/>
              </w:rPr>
              <w:t>Realizácia projektu</w:t>
            </w:r>
          </w:p>
          <w:p w14:paraId="330692DA" w14:textId="77777777" w:rsidR="00C55FA1" w:rsidRPr="0073260C" w:rsidRDefault="00C55FA1" w:rsidP="00F76ECB">
            <w:pPr>
              <w:spacing w:after="0" w:line="240" w:lineRule="auto"/>
              <w:rPr>
                <w:rFonts w:cstheme="minorHAnsi"/>
                <w:bCs/>
                <w:strike/>
                <w:color w:val="00B050"/>
                <w:sz w:val="16"/>
                <w:szCs w:val="16"/>
              </w:rPr>
            </w:pPr>
            <w:r w:rsidRPr="0073260C">
              <w:rPr>
                <w:rFonts w:cstheme="minorHAnsi"/>
                <w:bCs/>
                <w:strike/>
                <w:color w:val="00B050"/>
                <w:sz w:val="16"/>
                <w:szCs w:val="16"/>
              </w:rPr>
              <w:t xml:space="preserve">Projekt sa realizuje prevažne: </w:t>
            </w:r>
          </w:p>
          <w:p w14:paraId="1E3C7E1A" w14:textId="77777777" w:rsidR="00C55FA1" w:rsidRPr="0073260C" w:rsidRDefault="00C55FA1" w:rsidP="004800B7">
            <w:pPr>
              <w:numPr>
                <w:ilvl w:val="0"/>
                <w:numId w:val="212"/>
              </w:numPr>
              <w:spacing w:after="0" w:line="240" w:lineRule="auto"/>
              <w:ind w:left="311" w:hanging="284"/>
              <w:rPr>
                <w:rFonts w:cstheme="minorHAnsi"/>
                <w:bCs/>
                <w:strike/>
                <w:color w:val="00B050"/>
                <w:sz w:val="16"/>
                <w:szCs w:val="16"/>
              </w:rPr>
            </w:pPr>
            <w:r w:rsidRPr="0073260C">
              <w:rPr>
                <w:rFonts w:cstheme="minorHAnsi"/>
                <w:bCs/>
                <w:strike/>
                <w:color w:val="00B050"/>
                <w:sz w:val="16"/>
                <w:szCs w:val="16"/>
              </w:rPr>
              <w:t>v kategórii (</w:t>
            </w:r>
            <w:proofErr w:type="spellStart"/>
            <w:r w:rsidRPr="0073260C">
              <w:rPr>
                <w:rFonts w:cstheme="minorHAnsi"/>
                <w:bCs/>
                <w:strike/>
                <w:color w:val="00B050"/>
                <w:sz w:val="16"/>
                <w:szCs w:val="16"/>
              </w:rPr>
              <w:t>subkategórii</w:t>
            </w:r>
            <w:proofErr w:type="spellEnd"/>
            <w:r w:rsidRPr="0073260C">
              <w:rPr>
                <w:rFonts w:cstheme="minorHAnsi"/>
                <w:bCs/>
                <w:strike/>
                <w:color w:val="00B050"/>
                <w:sz w:val="16"/>
                <w:szCs w:val="16"/>
              </w:rPr>
              <w:t>) lesov podľa vyhlášky MPRV SR č. 453/2006 Z. z. podľa § 7 písm. c)</w:t>
            </w:r>
          </w:p>
          <w:p w14:paraId="11BE7B2C" w14:textId="77777777" w:rsidR="00C55FA1" w:rsidRPr="0073260C" w:rsidRDefault="00C55FA1" w:rsidP="004800B7">
            <w:pPr>
              <w:numPr>
                <w:ilvl w:val="0"/>
                <w:numId w:val="212"/>
              </w:numPr>
              <w:spacing w:after="0" w:line="240" w:lineRule="auto"/>
              <w:ind w:left="311" w:hanging="284"/>
              <w:rPr>
                <w:rFonts w:cstheme="minorHAnsi"/>
                <w:bCs/>
                <w:strike/>
                <w:color w:val="00B050"/>
                <w:sz w:val="16"/>
                <w:szCs w:val="16"/>
              </w:rPr>
            </w:pPr>
            <w:r w:rsidRPr="0073260C">
              <w:rPr>
                <w:rFonts w:cstheme="minorHAnsi"/>
                <w:bCs/>
                <w:strike/>
                <w:color w:val="00B050"/>
                <w:sz w:val="16"/>
                <w:szCs w:val="16"/>
              </w:rPr>
              <w:t>v kategórii (</w:t>
            </w:r>
            <w:proofErr w:type="spellStart"/>
            <w:r w:rsidRPr="0073260C">
              <w:rPr>
                <w:rFonts w:cstheme="minorHAnsi"/>
                <w:bCs/>
                <w:strike/>
                <w:color w:val="00B050"/>
                <w:sz w:val="16"/>
                <w:szCs w:val="16"/>
              </w:rPr>
              <w:t>subkategórii</w:t>
            </w:r>
            <w:proofErr w:type="spellEnd"/>
            <w:r w:rsidRPr="0073260C">
              <w:rPr>
                <w:rFonts w:cstheme="minorHAnsi"/>
                <w:bCs/>
                <w:strike/>
                <w:color w:val="00B050"/>
                <w:sz w:val="16"/>
                <w:szCs w:val="16"/>
              </w:rPr>
              <w:t>) lesov podľa vyhlášky MPRV SR č. 453/2006 Z. z. podľa § 7 písm. b), e) a g)</w:t>
            </w:r>
          </w:p>
          <w:p w14:paraId="538804A6" w14:textId="77777777" w:rsidR="00C55FA1" w:rsidRPr="0073260C" w:rsidRDefault="00C55FA1" w:rsidP="004800B7">
            <w:pPr>
              <w:numPr>
                <w:ilvl w:val="0"/>
                <w:numId w:val="212"/>
              </w:numPr>
              <w:spacing w:after="0" w:line="240" w:lineRule="auto"/>
              <w:ind w:left="311" w:hanging="284"/>
              <w:rPr>
                <w:rFonts w:cstheme="minorHAnsi"/>
                <w:bCs/>
                <w:strike/>
                <w:color w:val="00B050"/>
                <w:sz w:val="16"/>
                <w:szCs w:val="16"/>
              </w:rPr>
            </w:pPr>
            <w:r w:rsidRPr="0073260C">
              <w:rPr>
                <w:rFonts w:cstheme="minorHAnsi"/>
                <w:bCs/>
                <w:strike/>
                <w:color w:val="00B050"/>
                <w:sz w:val="16"/>
                <w:szCs w:val="16"/>
              </w:rPr>
              <w:t>v ostatných kategóriách (</w:t>
            </w:r>
            <w:proofErr w:type="spellStart"/>
            <w:r w:rsidRPr="0073260C">
              <w:rPr>
                <w:rFonts w:cstheme="minorHAnsi"/>
                <w:bCs/>
                <w:strike/>
                <w:color w:val="00B050"/>
                <w:sz w:val="16"/>
                <w:szCs w:val="16"/>
              </w:rPr>
              <w:t>subkategóriách</w:t>
            </w:r>
            <w:proofErr w:type="spellEnd"/>
            <w:r w:rsidRPr="0073260C">
              <w:rPr>
                <w:rFonts w:cstheme="minorHAnsi"/>
                <w:bCs/>
                <w:strike/>
                <w:color w:val="00B050"/>
                <w:sz w:val="16"/>
                <w:szCs w:val="16"/>
              </w:rPr>
              <w:t xml:space="preserve">) lesov </w:t>
            </w:r>
          </w:p>
          <w:p w14:paraId="242740F4" w14:textId="77777777" w:rsidR="00C55FA1" w:rsidRPr="0073260C" w:rsidRDefault="00C55FA1" w:rsidP="004800B7">
            <w:pPr>
              <w:numPr>
                <w:ilvl w:val="0"/>
                <w:numId w:val="212"/>
              </w:numPr>
              <w:spacing w:after="0" w:line="240" w:lineRule="auto"/>
              <w:ind w:left="311" w:hanging="284"/>
              <w:rPr>
                <w:rFonts w:cstheme="minorHAnsi"/>
                <w:bCs/>
                <w:strike/>
                <w:color w:val="00B050"/>
                <w:sz w:val="16"/>
                <w:szCs w:val="16"/>
              </w:rPr>
            </w:pPr>
            <w:r w:rsidRPr="0073260C">
              <w:rPr>
                <w:rFonts w:cstheme="minorHAnsi"/>
                <w:bCs/>
                <w:strike/>
                <w:color w:val="00B050"/>
                <w:sz w:val="16"/>
                <w:szCs w:val="16"/>
              </w:rPr>
              <w:t xml:space="preserve">v lesoch vo vlastníctve obcí, ktoré obhospodarujú subjekty založené/zriadené obcou  </w:t>
            </w:r>
          </w:p>
          <w:p w14:paraId="10F392A8"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6B4DEB7B"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74FAD38" w14:textId="77777777" w:rsidR="00C55FA1" w:rsidRPr="0073260C" w:rsidRDefault="00C55FA1" w:rsidP="000E4642">
            <w:pPr>
              <w:pStyle w:val="Odsekzoznamu"/>
              <w:numPr>
                <w:ilvl w:val="0"/>
                <w:numId w:val="34"/>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36B50799" w14:textId="77777777" w:rsidR="00C55FA1" w:rsidRPr="0073260C" w:rsidRDefault="00C55FA1" w:rsidP="000E4642">
            <w:pPr>
              <w:pStyle w:val="Odsekzoznamu"/>
              <w:numPr>
                <w:ilvl w:val="0"/>
                <w:numId w:val="34"/>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59F152A5" w14:textId="77777777" w:rsidR="00C55FA1" w:rsidRPr="0073260C" w:rsidRDefault="00C55FA1" w:rsidP="000E4642">
            <w:pPr>
              <w:pStyle w:val="Odsekzoznamu"/>
              <w:numPr>
                <w:ilvl w:val="0"/>
                <w:numId w:val="34"/>
              </w:numPr>
              <w:spacing w:after="0" w:line="240" w:lineRule="auto"/>
              <w:ind w:left="176" w:hanging="176"/>
              <w:jc w:val="both"/>
              <w:rPr>
                <w:rFonts w:cstheme="minorHAnsi"/>
                <w:strike/>
                <w:color w:val="00B050"/>
                <w:sz w:val="16"/>
                <w:szCs w:val="16"/>
              </w:rPr>
            </w:pPr>
            <w:r w:rsidRPr="0073260C">
              <w:rPr>
                <w:rFonts w:eastAsia="Times New Roman" w:cstheme="minorHAnsi"/>
                <w:strike/>
                <w:color w:val="00B050"/>
                <w:sz w:val="16"/>
                <w:szCs w:val="16"/>
                <w:lang w:eastAsia="sk-SK"/>
              </w:rPr>
              <w:t xml:space="preserve">Potvrdenie príslušného Pozemkového a lesného odboru o kategorizácii lesov územia na  ktorom sa realizuje projekt spolu s uvedením výmery jednotlivých realizovaných výkonov podľa </w:t>
            </w:r>
            <w:proofErr w:type="spellStart"/>
            <w:r w:rsidRPr="0073260C">
              <w:rPr>
                <w:rFonts w:eastAsia="Times New Roman" w:cstheme="minorHAnsi"/>
                <w:strike/>
                <w:color w:val="00B050"/>
                <w:sz w:val="16"/>
                <w:szCs w:val="16"/>
                <w:lang w:eastAsia="sk-SK"/>
              </w:rPr>
              <w:t>subkategórie</w:t>
            </w:r>
            <w:proofErr w:type="spellEnd"/>
            <w:r w:rsidRPr="0073260C">
              <w:rPr>
                <w:rFonts w:eastAsia="Times New Roman" w:cstheme="minorHAnsi"/>
                <w:strike/>
                <w:color w:val="00B050"/>
                <w:sz w:val="16"/>
                <w:szCs w:val="16"/>
                <w:lang w:eastAsia="sk-SK"/>
              </w:rPr>
              <w:t xml:space="preserve"> lesa,</w:t>
            </w:r>
            <w:r w:rsidRPr="0073260C">
              <w:rPr>
                <w:rFonts w:eastAsia="Times New Roman" w:cstheme="minorHAnsi"/>
                <w:bCs/>
                <w:strike/>
                <w:color w:val="00B050"/>
                <w:sz w:val="16"/>
                <w:szCs w:val="16"/>
                <w:lang w:eastAsia="sk-SK"/>
              </w:rPr>
              <w:t xml:space="preserve"> </w:t>
            </w:r>
            <w:proofErr w:type="spellStart"/>
            <w:r w:rsidRPr="0073260C">
              <w:rPr>
                <w:rFonts w:eastAsia="Times New Roman" w:cstheme="minorHAnsi"/>
                <w:b/>
                <w:bCs/>
                <w:strike/>
                <w:color w:val="00B050"/>
                <w:sz w:val="16"/>
                <w:szCs w:val="16"/>
                <w:lang w:eastAsia="sk-SK"/>
              </w:rPr>
              <w:t>sken</w:t>
            </w:r>
            <w:proofErr w:type="spellEnd"/>
            <w:r w:rsidRPr="0073260C">
              <w:rPr>
                <w:rFonts w:eastAsia="Times New Roman" w:cstheme="minorHAnsi"/>
                <w:b/>
                <w:bCs/>
                <w:strike/>
                <w:color w:val="00B050"/>
                <w:sz w:val="16"/>
                <w:szCs w:val="16"/>
                <w:lang w:eastAsia="sk-SK"/>
              </w:rPr>
              <w:t xml:space="preserve"> listinného originálu vo formáte .</w:t>
            </w:r>
            <w:proofErr w:type="spellStart"/>
            <w:r w:rsidRPr="0073260C">
              <w:rPr>
                <w:rFonts w:eastAsia="Times New Roman" w:cstheme="minorHAnsi"/>
                <w:b/>
                <w:bCs/>
                <w:strike/>
                <w:color w:val="00B050"/>
                <w:sz w:val="16"/>
                <w:szCs w:val="16"/>
                <w:lang w:eastAsia="sk-SK"/>
              </w:rPr>
              <w:t>pdf</w:t>
            </w:r>
            <w:proofErr w:type="spellEnd"/>
            <w:r w:rsidRPr="0073260C">
              <w:rPr>
                <w:rFonts w:eastAsia="Times New Roman" w:cstheme="minorHAnsi"/>
                <w:b/>
                <w:bCs/>
                <w:strike/>
                <w:color w:val="00B050"/>
                <w:sz w:val="16"/>
                <w:szCs w:val="16"/>
                <w:lang w:eastAsia="sk-SK"/>
              </w:rPr>
              <w:t xml:space="preserve"> prostredníctvom ITMS2014+</w:t>
            </w:r>
          </w:p>
          <w:p w14:paraId="19FC6A85"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038F3D59" w14:textId="77777777" w:rsidR="00C55FA1" w:rsidRPr="0073260C" w:rsidRDefault="00C55FA1"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5E3F0AD8" w14:textId="77777777" w:rsidTr="00A34AC6">
        <w:trPr>
          <w:trHeight w:val="284"/>
        </w:trPr>
        <w:tc>
          <w:tcPr>
            <w:tcW w:w="200" w:type="pct"/>
            <w:shd w:val="clear" w:color="auto" w:fill="FFFFFF" w:themeFill="background1"/>
            <w:vAlign w:val="center"/>
          </w:tcPr>
          <w:p w14:paraId="5DE492FA"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3.</w:t>
            </w:r>
          </w:p>
        </w:tc>
        <w:tc>
          <w:tcPr>
            <w:tcW w:w="4800" w:type="pct"/>
            <w:gridSpan w:val="2"/>
            <w:shd w:val="clear" w:color="auto" w:fill="FFFFFF" w:themeFill="background1"/>
            <w:vAlign w:val="center"/>
          </w:tcPr>
          <w:p w14:paraId="24E75BB6"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Pridaná hodnota projektu</w:t>
            </w:r>
          </w:p>
          <w:p w14:paraId="5AB61541" w14:textId="77777777" w:rsidR="00C55FA1" w:rsidRPr="0073260C" w:rsidRDefault="00C55FA1" w:rsidP="00F76ECB">
            <w:pPr>
              <w:spacing w:after="0" w:line="240" w:lineRule="auto"/>
              <w:rPr>
                <w:rFonts w:cstheme="minorHAnsi"/>
                <w:strike/>
                <w:color w:val="00B050"/>
                <w:sz w:val="16"/>
                <w:szCs w:val="16"/>
              </w:rPr>
            </w:pPr>
            <w:r w:rsidRPr="0073260C">
              <w:rPr>
                <w:rFonts w:cstheme="minorHAnsi"/>
                <w:strike/>
                <w:color w:val="00B050"/>
                <w:sz w:val="16"/>
                <w:szCs w:val="16"/>
              </w:rPr>
              <w:t>Projekt má pridanú hodnotu pre územie MAS:</w:t>
            </w:r>
          </w:p>
          <w:p w14:paraId="165A4B0A"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20FD6BBE"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351B18D6" w14:textId="77777777" w:rsidR="00C55FA1" w:rsidRPr="0073260C" w:rsidRDefault="00C55FA1" w:rsidP="00F76ECB">
            <w:pPr>
              <w:spacing w:after="0" w:line="240" w:lineRule="auto"/>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 ktorým sa preukáže ako projekt:</w:t>
            </w:r>
          </w:p>
          <w:p w14:paraId="6B94A826" w14:textId="77777777" w:rsidR="00C55FA1" w:rsidRPr="0073260C" w:rsidRDefault="00C55FA1" w:rsidP="004800B7">
            <w:pPr>
              <w:pStyle w:val="Odsekzoznamu"/>
              <w:numPr>
                <w:ilvl w:val="0"/>
                <w:numId w:val="147"/>
              </w:numPr>
              <w:spacing w:after="0" w:line="240" w:lineRule="auto"/>
              <w:ind w:left="176" w:hanging="176"/>
              <w:jc w:val="both"/>
              <w:rPr>
                <w:rStyle w:val="markedcontent"/>
                <w:rFonts w:cstheme="minorHAnsi"/>
                <w:bCs/>
                <w:strike/>
                <w:color w:val="00B050"/>
                <w:sz w:val="16"/>
                <w:szCs w:val="16"/>
              </w:rPr>
            </w:pPr>
            <w:r w:rsidRPr="0073260C">
              <w:rPr>
                <w:rStyle w:val="markedcontent"/>
                <w:rFonts w:cstheme="minorHAnsi"/>
                <w:strike/>
                <w:color w:val="00B050"/>
                <w:sz w:val="16"/>
                <w:szCs w:val="16"/>
              </w:rPr>
              <w:t xml:space="preserve">prispieva k rozvoju územia príslušnej MAS v nadväznosti na „Zdôvodnenie výberu“ </w:t>
            </w:r>
            <w:proofErr w:type="spellStart"/>
            <w:r w:rsidRPr="0073260C">
              <w:rPr>
                <w:rStyle w:val="markedcontent"/>
                <w:rFonts w:cstheme="minorHAnsi"/>
                <w:strike/>
                <w:color w:val="00B050"/>
                <w:sz w:val="16"/>
                <w:szCs w:val="16"/>
              </w:rPr>
              <w:t>podopatrenia</w:t>
            </w:r>
            <w:proofErr w:type="spellEnd"/>
            <w:r w:rsidRPr="0073260C">
              <w:rPr>
                <w:rStyle w:val="markedcontent"/>
                <w:rFonts w:cstheme="minorHAnsi"/>
                <w:strike/>
                <w:color w:val="00B050"/>
                <w:sz w:val="16"/>
                <w:szCs w:val="16"/>
              </w:rPr>
              <w:t xml:space="preserve"> zo strany MAS  v akčnom pláne stratégie CLLD pre príslušne </w:t>
            </w:r>
            <w:proofErr w:type="spellStart"/>
            <w:r w:rsidRPr="0073260C">
              <w:rPr>
                <w:rStyle w:val="markedcontent"/>
                <w:rFonts w:cstheme="minorHAnsi"/>
                <w:strike/>
                <w:color w:val="00B050"/>
                <w:sz w:val="16"/>
                <w:szCs w:val="16"/>
              </w:rPr>
              <w:t>podopatrenie</w:t>
            </w:r>
            <w:proofErr w:type="spellEnd"/>
            <w:r w:rsidRPr="0073260C">
              <w:rPr>
                <w:rStyle w:val="markedcontent"/>
                <w:rFonts w:cstheme="minorHAnsi"/>
                <w:strike/>
                <w:color w:val="00B050"/>
                <w:sz w:val="16"/>
                <w:szCs w:val="16"/>
              </w:rPr>
              <w:t xml:space="preserve">, </w:t>
            </w:r>
          </w:p>
          <w:p w14:paraId="4103B4EA" w14:textId="77777777" w:rsidR="00C55FA1" w:rsidRPr="0073260C" w:rsidRDefault="00C55FA1" w:rsidP="004800B7">
            <w:pPr>
              <w:pStyle w:val="Odsekzoznamu"/>
              <w:numPr>
                <w:ilvl w:val="0"/>
                <w:numId w:val="147"/>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vytvára pridanú hodnotu pre územie MAS (čo bude výstupom projektu a jeho pridaná hodnota).</w:t>
            </w:r>
          </w:p>
          <w:p w14:paraId="46403944" w14:textId="77777777" w:rsidR="00C55FA1" w:rsidRPr="0073260C" w:rsidRDefault="00C55FA1" w:rsidP="00F76ECB">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28E1D1C0"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A3889BD" w14:textId="77777777" w:rsidR="00C55FA1" w:rsidRPr="0073260C" w:rsidRDefault="00C55FA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lastRenderedPageBreak/>
              <w:t>Popis v projekte realizácie (Príloha 2B k príručke pre prijímateľa LEADER)</w:t>
            </w:r>
          </w:p>
          <w:p w14:paraId="66091371" w14:textId="77777777" w:rsidR="00C55FA1" w:rsidRPr="0073260C" w:rsidRDefault="00C55FA1"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053BB297" w14:textId="77777777" w:rsidR="00C55FA1" w:rsidRPr="0073260C" w:rsidRDefault="00C55FA1" w:rsidP="009F1D61">
            <w:pPr>
              <w:pStyle w:val="Odsekzoznamu"/>
              <w:numPr>
                <w:ilvl w:val="0"/>
                <w:numId w:val="98"/>
              </w:numPr>
              <w:spacing w:after="0" w:line="240" w:lineRule="auto"/>
              <w:ind w:left="215" w:hanging="215"/>
              <w:jc w:val="both"/>
              <w:rPr>
                <w:rFonts w:cstheme="minorHAnsi"/>
                <w:bCs/>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39B47EB6" w14:textId="77777777" w:rsidTr="00A34AC6">
        <w:trPr>
          <w:trHeight w:val="284"/>
        </w:trPr>
        <w:tc>
          <w:tcPr>
            <w:tcW w:w="200" w:type="pct"/>
            <w:shd w:val="clear" w:color="auto" w:fill="FFFFFF" w:themeFill="background1"/>
            <w:vAlign w:val="center"/>
          </w:tcPr>
          <w:p w14:paraId="338FDEF4"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4.</w:t>
            </w:r>
          </w:p>
        </w:tc>
        <w:tc>
          <w:tcPr>
            <w:tcW w:w="4800" w:type="pct"/>
            <w:gridSpan w:val="2"/>
            <w:shd w:val="clear" w:color="auto" w:fill="FFFFFF" w:themeFill="background1"/>
            <w:vAlign w:val="center"/>
          </w:tcPr>
          <w:p w14:paraId="3169125B"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Súlad projektu so stratégiou CLLD</w:t>
            </w:r>
          </w:p>
          <w:p w14:paraId="26F1ED20" w14:textId="77777777" w:rsidR="00C55FA1" w:rsidRPr="0073260C" w:rsidRDefault="00C55FA1" w:rsidP="00F76ECB">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Projekt je v súlade so stratégiou CLLD. </w:t>
            </w:r>
          </w:p>
          <w:p w14:paraId="2A22A3B7"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0DEF7B13"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37514857" w14:textId="77777777" w:rsidR="00C55FA1" w:rsidRPr="0073260C" w:rsidRDefault="00C55FA1" w:rsidP="00F76ECB">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v Projekte realizácie uvedie:</w:t>
            </w:r>
          </w:p>
          <w:p w14:paraId="44511389"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problém zo stratégie CLLD, ktorý projekt rieši, </w:t>
            </w:r>
          </w:p>
          <w:p w14:paraId="7567581E"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súlad projektu s  potrebou územia uvedenou v stratégii CLLD,</w:t>
            </w:r>
          </w:p>
          <w:p w14:paraId="18AC5F93"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spôsob akým projekt rieši problém alebo potrebu územia uvedené v stratégii CLLD, </w:t>
            </w:r>
          </w:p>
          <w:p w14:paraId="27DB5ACD"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nadväznosť na </w:t>
            </w:r>
            <w:r w:rsidRPr="0073260C">
              <w:rPr>
                <w:rFonts w:cstheme="minorHAnsi"/>
                <w:bCs/>
                <w:strike/>
                <w:color w:val="00B050"/>
                <w:sz w:val="16"/>
                <w:szCs w:val="16"/>
              </w:rPr>
              <w:t xml:space="preserve">špecifický cieľ/prioritu/ </w:t>
            </w:r>
            <w:proofErr w:type="spellStart"/>
            <w:r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stratégie CLLD.</w:t>
            </w:r>
          </w:p>
          <w:p w14:paraId="2537407E" w14:textId="77777777" w:rsidR="00C55FA1" w:rsidRPr="0073260C" w:rsidRDefault="00C55FA1"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53B1E954"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B512743" w14:textId="77777777" w:rsidR="00C55FA1" w:rsidRPr="0073260C" w:rsidRDefault="00C55FA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235C16D3"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1EE45C45" w14:textId="77777777" w:rsidR="00C55FA1" w:rsidRPr="0073260C" w:rsidRDefault="00C55FA1"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1360C88B" w14:textId="77777777" w:rsidTr="00A34AC6">
        <w:trPr>
          <w:trHeight w:val="284"/>
        </w:trPr>
        <w:tc>
          <w:tcPr>
            <w:tcW w:w="200" w:type="pct"/>
            <w:shd w:val="clear" w:color="auto" w:fill="FFFFFF" w:themeFill="background1"/>
            <w:vAlign w:val="center"/>
          </w:tcPr>
          <w:p w14:paraId="5C6DD612"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800" w:type="pct"/>
            <w:gridSpan w:val="2"/>
            <w:shd w:val="clear" w:color="auto" w:fill="FFFFFF" w:themeFill="background1"/>
            <w:vAlign w:val="center"/>
          </w:tcPr>
          <w:p w14:paraId="7CBA5517" w14:textId="77777777" w:rsidR="00C55FA1" w:rsidRPr="0073260C" w:rsidRDefault="00C55FA1" w:rsidP="00F76ECB">
            <w:pPr>
              <w:spacing w:after="0" w:line="240" w:lineRule="auto"/>
              <w:rPr>
                <w:rFonts w:cstheme="minorHAnsi"/>
                <w:b/>
                <w:strike/>
                <w:color w:val="00B050"/>
                <w:sz w:val="16"/>
                <w:szCs w:val="16"/>
              </w:rPr>
            </w:pPr>
            <w:r w:rsidRPr="0073260C">
              <w:rPr>
                <w:rFonts w:cstheme="minorHAnsi"/>
                <w:b/>
                <w:strike/>
                <w:color w:val="00B050"/>
                <w:sz w:val="16"/>
                <w:szCs w:val="16"/>
              </w:rPr>
              <w:t>Certifikovaný les</w:t>
            </w:r>
          </w:p>
          <w:p w14:paraId="135F4A6B" w14:textId="77777777" w:rsidR="00C55FA1" w:rsidRPr="0073260C" w:rsidRDefault="00C55FA1" w:rsidP="00F76ECB">
            <w:pPr>
              <w:spacing w:after="0" w:line="240" w:lineRule="auto"/>
              <w:jc w:val="both"/>
              <w:rPr>
                <w:rFonts w:cstheme="minorHAnsi"/>
                <w:strike/>
                <w:color w:val="00B050"/>
                <w:sz w:val="16"/>
                <w:szCs w:val="16"/>
                <w:lang w:bidi="x-none"/>
              </w:rPr>
            </w:pPr>
            <w:r w:rsidRPr="0073260C">
              <w:rPr>
                <w:rFonts w:cstheme="minorHAnsi"/>
                <w:strike/>
                <w:color w:val="00B050"/>
                <w:sz w:val="16"/>
                <w:szCs w:val="16"/>
                <w:lang w:bidi="x-none"/>
              </w:rPr>
              <w:t>Projekt sa realizuje v certifikovanom lese alebo žiadateľ hospodári v certifikovaných lesoch.</w:t>
            </w:r>
          </w:p>
          <w:p w14:paraId="49B6B679"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0183245D"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1F16C68C" w14:textId="77777777" w:rsidR="00C55FA1" w:rsidRPr="0073260C" w:rsidRDefault="00C55FA1" w:rsidP="00F76ECB">
            <w:pPr>
              <w:spacing w:after="0" w:line="240" w:lineRule="auto"/>
              <w:rPr>
                <w:rFonts w:cstheme="minorHAnsi"/>
                <w:strike/>
                <w:color w:val="00B050"/>
                <w:sz w:val="16"/>
                <w:szCs w:val="16"/>
              </w:rPr>
            </w:pPr>
            <w:r w:rsidRPr="0073260C">
              <w:rPr>
                <w:rFonts w:cstheme="minorHAnsi"/>
                <w:strike/>
                <w:color w:val="00B050"/>
                <w:sz w:val="16"/>
                <w:szCs w:val="16"/>
              </w:rPr>
              <w:t>Ak sa projekt nerealizuje v certifikovanom lese, tak body sa uznajú, ak minimálne 50 % plochy obhospodarovaného lesa žiadateľa je certifikovaný les.</w:t>
            </w:r>
          </w:p>
          <w:p w14:paraId="47CBBCA1" w14:textId="77777777" w:rsidR="00C55FA1" w:rsidRPr="0073260C" w:rsidRDefault="00C55FA1" w:rsidP="00F76ECB">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6E1054AC" w14:textId="77777777" w:rsidR="00C55FA1" w:rsidRPr="0073260C" w:rsidRDefault="00C55FA1"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38D4D77" w14:textId="77777777" w:rsidR="00C55FA1" w:rsidRPr="0073260C" w:rsidRDefault="00C55FA1" w:rsidP="009F1D61">
            <w:pPr>
              <w:pStyle w:val="Odsekzoznamu"/>
              <w:numPr>
                <w:ilvl w:val="0"/>
                <w:numId w:val="101"/>
              </w:numPr>
              <w:spacing w:after="0" w:line="240" w:lineRule="auto"/>
              <w:ind w:left="176" w:hanging="176"/>
              <w:jc w:val="both"/>
              <w:rPr>
                <w:rFonts w:cstheme="minorHAnsi"/>
                <w:b/>
                <w:bCs/>
                <w:strike/>
                <w:color w:val="00B050"/>
                <w:sz w:val="16"/>
                <w:szCs w:val="16"/>
              </w:rPr>
            </w:pPr>
            <w:r w:rsidRPr="0073260C">
              <w:rPr>
                <w:rFonts w:cstheme="minorHAnsi"/>
                <w:bCs/>
                <w:strike/>
                <w:color w:val="00B050"/>
                <w:sz w:val="16"/>
                <w:szCs w:val="16"/>
              </w:rPr>
              <w:t xml:space="preserve">Potvrdenie certifikačného orgánu alebo kópia certifikátu o výmere certifikovaných lesov obhospodarovaných žiadateľom,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formáte.pdf prostredníctvom ITMS2014+</w:t>
            </w:r>
          </w:p>
          <w:p w14:paraId="5EE16ED3"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09656F05" w14:textId="77777777" w:rsidR="00C55FA1" w:rsidRPr="0073260C" w:rsidRDefault="00C55FA1" w:rsidP="009F1D61">
            <w:pPr>
              <w:pStyle w:val="Odsekzoznamu"/>
              <w:numPr>
                <w:ilvl w:val="0"/>
                <w:numId w:val="98"/>
              </w:numPr>
              <w:spacing w:after="0" w:line="240" w:lineRule="auto"/>
              <w:ind w:left="314" w:hanging="284"/>
              <w:rPr>
                <w:rFonts w:cstheme="minorHAnsi"/>
                <w:b/>
                <w:strike/>
                <w:color w:val="00B050"/>
                <w:sz w:val="18"/>
                <w:szCs w:val="18"/>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32FB6DB8" w14:textId="77777777" w:rsidTr="00A34AC6">
        <w:trPr>
          <w:trHeight w:val="284"/>
        </w:trPr>
        <w:tc>
          <w:tcPr>
            <w:tcW w:w="200" w:type="pct"/>
            <w:shd w:val="clear" w:color="auto" w:fill="FFFFFF" w:themeFill="background1"/>
            <w:vAlign w:val="center"/>
          </w:tcPr>
          <w:p w14:paraId="02FA390B"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6.</w:t>
            </w:r>
          </w:p>
        </w:tc>
        <w:tc>
          <w:tcPr>
            <w:tcW w:w="4800" w:type="pct"/>
            <w:gridSpan w:val="2"/>
            <w:shd w:val="clear" w:color="auto" w:fill="FFFFFF" w:themeFill="background1"/>
            <w:vAlign w:val="center"/>
          </w:tcPr>
          <w:p w14:paraId="546B057B" w14:textId="77777777" w:rsidR="00C55FA1" w:rsidRPr="0073260C" w:rsidRDefault="00C55FA1" w:rsidP="00F76ECB">
            <w:pPr>
              <w:spacing w:after="0" w:line="240" w:lineRule="auto"/>
              <w:jc w:val="both"/>
              <w:rPr>
                <w:rFonts w:cstheme="minorHAnsi"/>
                <w:b/>
                <w:strike/>
                <w:color w:val="00B050"/>
                <w:sz w:val="18"/>
                <w:szCs w:val="18"/>
              </w:rPr>
            </w:pPr>
            <w:r w:rsidRPr="0073260C">
              <w:rPr>
                <w:rFonts w:cstheme="minorHAnsi"/>
                <w:b/>
                <w:strike/>
                <w:color w:val="00B050"/>
                <w:sz w:val="18"/>
                <w:szCs w:val="18"/>
              </w:rPr>
              <w:t>Lesná pedagogika</w:t>
            </w:r>
          </w:p>
          <w:p w14:paraId="28BE1927"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Projekt bude využitý na aktivity lesnej pedagogiky.</w:t>
            </w:r>
          </w:p>
          <w:p w14:paraId="1FD7B301"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30FAEBEE"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2539D6A4" w14:textId="77777777" w:rsidR="00C55FA1" w:rsidRPr="0073260C" w:rsidRDefault="00C55FA1"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36EC0880" w14:textId="77777777" w:rsidR="00C55FA1" w:rsidRPr="0073260C" w:rsidRDefault="00C55FA1"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80EF5D0" w14:textId="77777777" w:rsidR="00C55FA1" w:rsidRPr="0073260C" w:rsidRDefault="00C55FA1" w:rsidP="009F1D61">
            <w:pPr>
              <w:pStyle w:val="Odsekzoznamu"/>
              <w:numPr>
                <w:ilvl w:val="0"/>
                <w:numId w:val="101"/>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Čestné vyhlásenie žiadateľa,  </w:t>
            </w:r>
            <w:r w:rsidRPr="0073260C">
              <w:rPr>
                <w:rFonts w:cstheme="minorHAnsi"/>
                <w:bCs/>
                <w:strike/>
                <w:color w:val="00B050"/>
                <w:sz w:val="16"/>
                <w:szCs w:val="16"/>
              </w:rPr>
              <w:t>vo formáte.pdf prostredníctvom ITMS2014+</w:t>
            </w:r>
          </w:p>
          <w:p w14:paraId="10F8E1D7" w14:textId="77777777" w:rsidR="00C55FA1" w:rsidRPr="0073260C" w:rsidRDefault="00C55FA1" w:rsidP="009F1D61">
            <w:pPr>
              <w:pStyle w:val="Odsekzoznamu"/>
              <w:numPr>
                <w:ilvl w:val="0"/>
                <w:numId w:val="101"/>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36FCAE34" w14:textId="77777777" w:rsidR="00C55FA1" w:rsidRPr="0073260C" w:rsidRDefault="00C55FA1" w:rsidP="009F1D61">
            <w:pPr>
              <w:pStyle w:val="Odsekzoznamu"/>
              <w:numPr>
                <w:ilvl w:val="0"/>
                <w:numId w:val="101"/>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Potvrdenie garanta lesnej pedagogiky – Národné lesnícke centrum ( na základe hlásenia lesných pedagógov o realizácii aspoň jednej aktivity v súvislosti s projektom ( predkladá sa pri podaní záverečnej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w:t>
            </w:r>
          </w:p>
          <w:p w14:paraId="16B3C41B"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0976F0AA" w14:textId="77777777" w:rsidR="00C55FA1" w:rsidRPr="0073260C" w:rsidRDefault="00C55FA1" w:rsidP="009F1D61">
            <w:pPr>
              <w:pStyle w:val="Default"/>
              <w:keepLines/>
              <w:widowControl w:val="0"/>
              <w:numPr>
                <w:ilvl w:val="0"/>
                <w:numId w:val="98"/>
              </w:numPr>
              <w:ind w:left="314" w:hanging="284"/>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39876723" w14:textId="77777777" w:rsidTr="00A34AC6">
        <w:trPr>
          <w:trHeight w:val="284"/>
        </w:trPr>
        <w:tc>
          <w:tcPr>
            <w:tcW w:w="200" w:type="pct"/>
            <w:shd w:val="clear" w:color="auto" w:fill="FFFFFF" w:themeFill="background1"/>
            <w:vAlign w:val="center"/>
          </w:tcPr>
          <w:p w14:paraId="72ACFC04"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7.</w:t>
            </w:r>
          </w:p>
        </w:tc>
        <w:tc>
          <w:tcPr>
            <w:tcW w:w="4800" w:type="pct"/>
            <w:gridSpan w:val="2"/>
            <w:shd w:val="clear" w:color="auto" w:fill="FFFFFF" w:themeFill="background1"/>
            <w:vAlign w:val="center"/>
          </w:tcPr>
          <w:p w14:paraId="714D0CED"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Žiadateľovi doposiaľ nebola v rámci stratégie CLLD schválená v danom </w:t>
            </w:r>
            <w:proofErr w:type="spellStart"/>
            <w:r w:rsidRPr="0073260C">
              <w:rPr>
                <w:rFonts w:cstheme="minorHAnsi"/>
                <w:b/>
                <w:strike/>
                <w:color w:val="00B050"/>
                <w:sz w:val="18"/>
                <w:szCs w:val="18"/>
              </w:rPr>
              <w:t>podopatrení</w:t>
            </w:r>
            <w:proofErr w:type="spellEnd"/>
            <w:r w:rsidRPr="0073260C">
              <w:rPr>
                <w:rFonts w:cstheme="minorHAnsi"/>
                <w:b/>
                <w:strike/>
                <w:color w:val="00B050"/>
                <w:sz w:val="18"/>
                <w:szCs w:val="18"/>
              </w:rPr>
              <w:t xml:space="preserve"> žiadna </w:t>
            </w:r>
            <w:proofErr w:type="spellStart"/>
            <w:r w:rsidRPr="0073260C">
              <w:rPr>
                <w:rFonts w:cstheme="minorHAnsi"/>
                <w:b/>
                <w:strike/>
                <w:color w:val="00B050"/>
                <w:sz w:val="18"/>
                <w:szCs w:val="18"/>
              </w:rPr>
              <w:t>ŽoNFP</w:t>
            </w:r>
            <w:proofErr w:type="spellEnd"/>
          </w:p>
          <w:p w14:paraId="33F5DA75"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Žiadateľovi doposiaľ nebola v rámci stratégie CLLD schválená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žiadna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p>
          <w:p w14:paraId="79CA85CE" w14:textId="4BB4F94D"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r w:rsidR="00A62524" w:rsidRPr="0073260C">
              <w:rPr>
                <w:rFonts w:cstheme="minorHAnsi"/>
                <w:strike/>
                <w:color w:val="00B050"/>
                <w:sz w:val="16"/>
                <w:szCs w:val="16"/>
              </w:rPr>
              <w:t>,</w:t>
            </w:r>
            <w:r w:rsidR="00A62524" w:rsidRPr="0073260C">
              <w:rPr>
                <w:strike/>
                <w:color w:val="00B050"/>
                <w:sz w:val="16"/>
                <w:szCs w:val="16"/>
              </w:rPr>
              <w:t xml:space="preserve"> doposiaľ nebola schválená</w:t>
            </w:r>
          </w:p>
          <w:p w14:paraId="697C1EBA" w14:textId="38748B3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r w:rsidR="00A62524" w:rsidRPr="0073260C">
              <w:rPr>
                <w:rFonts w:cstheme="minorHAnsi"/>
                <w:strike/>
                <w:color w:val="00B050"/>
                <w:sz w:val="16"/>
                <w:szCs w:val="16"/>
              </w:rPr>
              <w:t>,</w:t>
            </w:r>
            <w:r w:rsidR="00A62524" w:rsidRPr="0073260C">
              <w:rPr>
                <w:strike/>
                <w:color w:val="00B050"/>
                <w:sz w:val="16"/>
                <w:szCs w:val="16"/>
              </w:rPr>
              <w:t xml:space="preserve"> už bola schválená</w:t>
            </w:r>
          </w:p>
          <w:p w14:paraId="59B3BF2D" w14:textId="77777777" w:rsidR="00C55FA1" w:rsidRPr="0073260C" w:rsidRDefault="00C55FA1"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5FBA19FB"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6"/>
                <w:szCs w:val="16"/>
                <w:u w:val="single"/>
              </w:rPr>
            </w:pPr>
            <w:r w:rsidRPr="0073260C">
              <w:rPr>
                <w:rFonts w:asciiTheme="minorHAnsi" w:hAnsiTheme="minorHAnsi" w:cstheme="minorHAnsi"/>
                <w:b/>
                <w:strike/>
                <w:color w:val="00B050"/>
                <w:sz w:val="16"/>
                <w:szCs w:val="16"/>
                <w:u w:val="single"/>
              </w:rPr>
              <w:t>F</w:t>
            </w:r>
            <w:r w:rsidRPr="0073260C">
              <w:rPr>
                <w:rFonts w:asciiTheme="minorHAnsi" w:hAnsiTheme="minorHAnsi" w:cstheme="minorHAnsi"/>
                <w:b/>
                <w:strike/>
                <w:color w:val="00B050"/>
                <w:sz w:val="18"/>
                <w:szCs w:val="18"/>
                <w:u w:val="single"/>
              </w:rPr>
              <w:t>orma a spôsob preukázania splnenia kritéria</w:t>
            </w:r>
          </w:p>
          <w:p w14:paraId="01839CF6" w14:textId="77777777" w:rsidR="00C55FA1" w:rsidRPr="0073260C" w:rsidRDefault="00C55FA1" w:rsidP="009F1D61">
            <w:pPr>
              <w:pStyle w:val="Odsekzoznamu"/>
              <w:numPr>
                <w:ilvl w:val="0"/>
                <w:numId w:val="99"/>
              </w:numPr>
              <w:spacing w:after="0" w:line="240" w:lineRule="auto"/>
              <w:ind w:left="196" w:hanging="196"/>
              <w:jc w:val="both"/>
              <w:rPr>
                <w:rFonts w:cstheme="minorHAnsi"/>
                <w:strike/>
                <w:color w:val="00B050"/>
                <w:sz w:val="16"/>
                <w:szCs w:val="16"/>
              </w:rPr>
            </w:pPr>
            <w:r w:rsidRPr="0073260C">
              <w:rPr>
                <w:rFonts w:cstheme="minorHAnsi"/>
                <w:strike/>
                <w:color w:val="00B050"/>
                <w:sz w:val="16"/>
                <w:szCs w:val="16"/>
              </w:rPr>
              <w:t xml:space="preserve">Čestné vyhlásenie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312936A0"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152166E1" w14:textId="77777777" w:rsidR="00C55FA1" w:rsidRPr="0073260C" w:rsidRDefault="00C55FA1"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p w14:paraId="3D74810B" w14:textId="77777777" w:rsidR="00C55FA1" w:rsidRPr="0073260C" w:rsidRDefault="00C55FA1"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overenie údajov a informácií v ITMS2014+, alebo prostredníctvom  Centrálneho registra zmlúv na webovom sídle </w:t>
            </w:r>
            <w:hyperlink r:id="rId100" w:history="1">
              <w:r w:rsidRPr="0073260C">
                <w:rPr>
                  <w:rStyle w:val="Hypertextovprepojenie"/>
                  <w:rFonts w:asciiTheme="minorHAnsi" w:hAnsiTheme="minorHAnsi" w:cstheme="minorHAnsi"/>
                  <w:strike/>
                  <w:color w:val="00B050"/>
                  <w:sz w:val="16"/>
                  <w:szCs w:val="16"/>
                </w:rPr>
                <w:t>https://www.crz.gov.sk/</w:t>
              </w:r>
            </w:hyperlink>
            <w:r w:rsidRPr="0073260C">
              <w:rPr>
                <w:rFonts w:asciiTheme="minorHAnsi" w:hAnsiTheme="minorHAnsi" w:cstheme="minorHAnsi"/>
                <w:strike/>
                <w:color w:val="00B050"/>
                <w:sz w:val="16"/>
                <w:szCs w:val="16"/>
              </w:rPr>
              <w:t>.</w:t>
            </w:r>
          </w:p>
        </w:tc>
      </w:tr>
      <w:tr w:rsidR="0073260C" w:rsidRPr="0073260C" w14:paraId="1D23BECD" w14:textId="77777777" w:rsidTr="00C55FA1">
        <w:trPr>
          <w:trHeight w:val="284"/>
        </w:trPr>
        <w:tc>
          <w:tcPr>
            <w:tcW w:w="5000" w:type="pct"/>
            <w:gridSpan w:val="3"/>
            <w:shd w:val="clear" w:color="auto" w:fill="auto"/>
            <w:vAlign w:val="center"/>
          </w:tcPr>
          <w:p w14:paraId="1A8C8DAC" w14:textId="77777777" w:rsidR="00C55FA1" w:rsidRPr="0073260C" w:rsidRDefault="00C55FA1" w:rsidP="00F76ECB">
            <w:pPr>
              <w:spacing w:after="0" w:line="240" w:lineRule="auto"/>
              <w:jc w:val="both"/>
              <w:rPr>
                <w:rFonts w:cstheme="minorHAnsi"/>
                <w:b/>
                <w:strike/>
                <w:color w:val="00B050"/>
                <w:sz w:val="22"/>
                <w:szCs w:val="22"/>
              </w:rPr>
            </w:pPr>
            <w:r w:rsidRPr="0073260C">
              <w:rPr>
                <w:rFonts w:cstheme="minorHAnsi"/>
                <w:b/>
                <w:bCs/>
                <w:strike/>
                <w:color w:val="00B050"/>
                <w:sz w:val="16"/>
                <w:szCs w:val="16"/>
              </w:rPr>
              <w:lastRenderedPageBreak/>
              <w:t xml:space="preserve">Princípy uplatnenia výberu: </w:t>
            </w:r>
            <w:r w:rsidRPr="0073260C">
              <w:rPr>
                <w:rFonts w:cstheme="minorHAnsi"/>
                <w:strike/>
                <w:color w:val="00B050"/>
                <w:sz w:val="16"/>
                <w:szCs w:val="16"/>
                <w:lang w:eastAsia="sk-SK"/>
              </w:rPr>
              <w:t xml:space="preserve">Projekty bude vyberať MAS na základe uplatnenia hodnotiacich kritérií (bodovacieho systému), </w:t>
            </w:r>
            <w:proofErr w:type="spellStart"/>
            <w:r w:rsidRPr="0073260C">
              <w:rPr>
                <w:rFonts w:cstheme="minorHAnsi"/>
                <w:strike/>
                <w:color w:val="00B050"/>
                <w:sz w:val="16"/>
                <w:szCs w:val="16"/>
                <w:lang w:eastAsia="sk-SK"/>
              </w:rPr>
              <w:t>t.j</w:t>
            </w:r>
            <w:proofErr w:type="spellEnd"/>
            <w:r w:rsidRPr="0073260C">
              <w:rPr>
                <w:rFonts w:cstheme="minorHAnsi"/>
                <w:strike/>
                <w:color w:val="00B050"/>
                <w:sz w:val="16"/>
                <w:szCs w:val="16"/>
                <w:lang w:eastAsia="sk-SK"/>
              </w:rPr>
              <w:t xml:space="preserve">. projekty sa zoradia podľa počtu dosiahnutých bodov v zmysle bodovacích kritérií </w:t>
            </w:r>
            <w:r w:rsidRPr="0073260C">
              <w:rPr>
                <w:rFonts w:cstheme="minorHAnsi"/>
                <w:strike/>
                <w:color w:val="00B050"/>
                <w:sz w:val="16"/>
                <w:szCs w:val="16"/>
                <w:lang w:eastAsia="sk-SK"/>
              </w:rPr>
              <w:br/>
            </w:r>
            <w:r w:rsidRPr="0073260C">
              <w:rPr>
                <w:rFonts w:cstheme="minorHAnsi"/>
                <w:strike/>
                <w:color w:val="00B050"/>
                <w:sz w:val="16"/>
                <w:szCs w:val="16"/>
              </w:rPr>
              <w:t xml:space="preserve">a vytvorí sa hranica finančných možností </w:t>
            </w:r>
            <w:r w:rsidRPr="0073260C">
              <w:rPr>
                <w:rFonts w:cstheme="minorHAnsi"/>
                <w:strike/>
                <w:color w:val="00B050"/>
                <w:sz w:val="16"/>
                <w:szCs w:val="16"/>
                <w:lang w:eastAsia="sk-SK"/>
              </w:rPr>
              <w:t>(posúdi sa súčet finančných požiadaviek všetkých zoradených projektov s finančnou alokáciou).</w:t>
            </w:r>
            <w:r w:rsidRPr="0073260C">
              <w:rPr>
                <w:rFonts w:cstheme="minorHAnsi"/>
                <w:b/>
                <w:bCs/>
                <w:strike/>
                <w:color w:val="00B050"/>
                <w:sz w:val="16"/>
                <w:szCs w:val="16"/>
              </w:rPr>
              <w:t xml:space="preserve"> </w:t>
            </w:r>
          </w:p>
        </w:tc>
      </w:tr>
      <w:tr w:rsidR="0073260C" w:rsidRPr="0073260C" w14:paraId="74FB08BF" w14:textId="77777777" w:rsidTr="00C55FA1">
        <w:trPr>
          <w:trHeight w:val="284"/>
        </w:trPr>
        <w:tc>
          <w:tcPr>
            <w:tcW w:w="5000" w:type="pct"/>
            <w:gridSpan w:val="3"/>
            <w:shd w:val="clear" w:color="auto" w:fill="auto"/>
            <w:vAlign w:val="center"/>
          </w:tcPr>
          <w:p w14:paraId="7F5B849A" w14:textId="77777777" w:rsidR="00C55FA1" w:rsidRPr="0073260C" w:rsidRDefault="00C55FA1" w:rsidP="00F76ECB">
            <w:pPr>
              <w:spacing w:after="0" w:line="240" w:lineRule="auto"/>
              <w:jc w:val="both"/>
              <w:rPr>
                <w:rFonts w:cstheme="minorHAnsi"/>
                <w:bCs/>
                <w:iCs/>
                <w:strike/>
                <w:color w:val="00B050"/>
                <w:sz w:val="16"/>
                <w:szCs w:val="16"/>
                <w:lang w:eastAsia="sk-SK"/>
              </w:rPr>
            </w:pPr>
            <w:r w:rsidRPr="0073260C">
              <w:rPr>
                <w:rFonts w:cstheme="minorHAnsi"/>
                <w:b/>
                <w:strike/>
                <w:color w:val="00B050"/>
                <w:sz w:val="16"/>
                <w:szCs w:val="16"/>
                <w:lang w:eastAsia="sk-SK"/>
              </w:rPr>
              <w:t xml:space="preserve">Rozlišovacie kritériá: </w:t>
            </w:r>
            <w:r w:rsidRPr="0073260C">
              <w:rPr>
                <w:rFonts w:cstheme="minorHAnsi"/>
                <w:bCs/>
                <w:iCs/>
                <w:strike/>
                <w:color w:val="00B050"/>
                <w:sz w:val="16"/>
                <w:szCs w:val="16"/>
                <w:lang w:eastAsia="sk-SK"/>
              </w:rPr>
              <w:t xml:space="preserve"> </w:t>
            </w:r>
            <w:r w:rsidRPr="0073260C">
              <w:rPr>
                <w:rFonts w:cstheme="minorHAnsi"/>
                <w:strike/>
                <w:color w:val="00B050"/>
                <w:sz w:val="16"/>
                <w:szCs w:val="16"/>
              </w:rPr>
              <w:t xml:space="preserve">V prípade, že požiadavka na finančné prostriedky prevýši finančný limit na kontrahovanie, budú pri výbere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prípade rovnakého počtu bodov uprednostnené kritériá s prideleným väčším počtom bodov za bodovacie kritérium podľa poradia: (</w:t>
            </w:r>
            <w:r w:rsidRPr="0073260C">
              <w:rPr>
                <w:rFonts w:cstheme="minorHAnsi"/>
                <w:b/>
                <w:strike/>
                <w:color w:val="00B050"/>
                <w:sz w:val="16"/>
                <w:szCs w:val="16"/>
              </w:rPr>
              <w:t>MAS uvedie rozlišovacie kritéria)</w:t>
            </w:r>
            <w:r w:rsidRPr="0073260C">
              <w:rPr>
                <w:rFonts w:cstheme="minorHAnsi"/>
                <w:bCs/>
                <w:iCs/>
                <w:strike/>
                <w:color w:val="00B050"/>
                <w:sz w:val="16"/>
                <w:szCs w:val="16"/>
                <w:lang w:eastAsia="sk-SK"/>
              </w:rPr>
              <w:t xml:space="preserve">. </w:t>
            </w:r>
            <w:r w:rsidRPr="0073260C">
              <w:rPr>
                <w:rFonts w:cstheme="minorHAnsi"/>
                <w:strike/>
                <w:color w:val="00B050"/>
                <w:sz w:val="16"/>
                <w:szCs w:val="16"/>
              </w:rPr>
              <w:t>Ak by sa ani pri takomto postupnom uplatnení kritérií nevedelo určiť konečné poradie pri rovnosti bodov,  MAS uplatní princíp nižších oprávnených výdavkov v rámci projektu.</w:t>
            </w:r>
          </w:p>
        </w:tc>
      </w:tr>
      <w:tr w:rsidR="0073260C" w:rsidRPr="0073260C" w14:paraId="48822FC8" w14:textId="77777777" w:rsidTr="00E715F8">
        <w:trPr>
          <w:trHeight w:val="284"/>
        </w:trPr>
        <w:tc>
          <w:tcPr>
            <w:tcW w:w="5000" w:type="pct"/>
            <w:gridSpan w:val="3"/>
            <w:shd w:val="clear" w:color="auto" w:fill="FFE599" w:themeFill="accent4" w:themeFillTint="66"/>
            <w:vAlign w:val="center"/>
          </w:tcPr>
          <w:p w14:paraId="5D8B6A84" w14:textId="77777777" w:rsidR="00C55FA1" w:rsidRPr="0073260C" w:rsidRDefault="00C55FA1" w:rsidP="00F76ECB">
            <w:pPr>
              <w:spacing w:after="0" w:line="240" w:lineRule="auto"/>
              <w:jc w:val="both"/>
              <w:rPr>
                <w:rFonts w:cstheme="minorHAnsi"/>
                <w:b/>
                <w:strike/>
                <w:color w:val="00B050"/>
                <w:sz w:val="22"/>
                <w:szCs w:val="22"/>
              </w:rPr>
            </w:pPr>
            <w:r w:rsidRPr="0073260C">
              <w:rPr>
                <w:rFonts w:cstheme="minorHAnsi"/>
                <w:b/>
                <w:strike/>
                <w:color w:val="00B050"/>
                <w:sz w:val="22"/>
                <w:szCs w:val="22"/>
              </w:rPr>
              <w:t>VOLITEĽNÉ KRITÉRIA – NEUPLATŇUJE SA</w:t>
            </w:r>
          </w:p>
        </w:tc>
      </w:tr>
      <w:tr w:rsidR="0073260C" w:rsidRPr="0073260C" w14:paraId="6FE6B4C4" w14:textId="77777777" w:rsidTr="00E715F8">
        <w:trPr>
          <w:trHeight w:val="284"/>
        </w:trPr>
        <w:tc>
          <w:tcPr>
            <w:tcW w:w="5000" w:type="pct"/>
            <w:gridSpan w:val="3"/>
            <w:shd w:val="clear" w:color="auto" w:fill="FFE599" w:themeFill="accent4" w:themeFillTint="66"/>
            <w:vAlign w:val="center"/>
          </w:tcPr>
          <w:p w14:paraId="456FDFBA" w14:textId="77777777" w:rsidR="00C55FA1" w:rsidRPr="0073260C" w:rsidRDefault="00C55FA1" w:rsidP="00F76EC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POVINNÉ KRITÉRIA  - O</w:t>
            </w:r>
            <w:r w:rsidRPr="0073260C">
              <w:rPr>
                <w:rFonts w:asciiTheme="minorHAnsi" w:hAnsiTheme="minorHAnsi" w:cstheme="minorHAnsi"/>
                <w:b/>
                <w:strike/>
                <w:color w:val="00B050"/>
                <w:sz w:val="22"/>
                <w:szCs w:val="22"/>
                <w:lang w:eastAsia="sk-SK"/>
              </w:rPr>
              <w:t>blasť:</w:t>
            </w:r>
            <w:r w:rsidRPr="0073260C">
              <w:rPr>
                <w:rFonts w:asciiTheme="minorHAnsi" w:hAnsiTheme="minorHAnsi" w:cstheme="minorHAnsi"/>
                <w:b/>
                <w:strike/>
                <w:color w:val="00B050"/>
                <w:sz w:val="16"/>
                <w:szCs w:val="16"/>
                <w:lang w:bidi="x-none"/>
              </w:rPr>
              <w:t xml:space="preserve"> </w:t>
            </w:r>
            <w:r w:rsidRPr="0073260C">
              <w:rPr>
                <w:rFonts w:asciiTheme="minorHAnsi" w:hAnsiTheme="minorHAnsi" w:cstheme="minorHAnsi"/>
                <w:b/>
                <w:strike/>
                <w:color w:val="00B050"/>
                <w:sz w:val="22"/>
                <w:szCs w:val="22"/>
                <w:lang w:bidi="x-none"/>
              </w:rPr>
              <w:t>Zlepšenie hniezdnych príležitostí vtákov v lese a iných prvkov zvyšujúcich biodiverzitu lesných ekosystémov</w:t>
            </w:r>
          </w:p>
        </w:tc>
      </w:tr>
      <w:tr w:rsidR="0073260C" w:rsidRPr="0073260C" w14:paraId="2F03FCF9" w14:textId="77777777" w:rsidTr="00E715F8">
        <w:trPr>
          <w:trHeight w:val="284"/>
        </w:trPr>
        <w:tc>
          <w:tcPr>
            <w:tcW w:w="200" w:type="pct"/>
            <w:shd w:val="clear" w:color="auto" w:fill="FFF2CC" w:themeFill="accent4" w:themeFillTint="33"/>
          </w:tcPr>
          <w:p w14:paraId="00B1A703" w14:textId="77777777" w:rsidR="00C55FA1" w:rsidRPr="0073260C" w:rsidRDefault="00C55FA1" w:rsidP="00F76EC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0" w:type="pct"/>
            <w:gridSpan w:val="2"/>
            <w:shd w:val="clear" w:color="auto" w:fill="FFF2CC" w:themeFill="accent4" w:themeFillTint="33"/>
            <w:vAlign w:val="center"/>
          </w:tcPr>
          <w:p w14:paraId="3A60CF78" w14:textId="77777777" w:rsidR="00C55FA1" w:rsidRPr="0073260C" w:rsidRDefault="00C55FA1" w:rsidP="00F76ECB">
            <w:pPr>
              <w:spacing w:after="0" w:line="240" w:lineRule="auto"/>
              <w:jc w:val="center"/>
              <w:rPr>
                <w:rFonts w:cstheme="minorHAnsi"/>
                <w:strike/>
                <w:color w:val="00B050"/>
                <w:sz w:val="16"/>
                <w:szCs w:val="16"/>
              </w:rPr>
            </w:pPr>
            <w:r w:rsidRPr="0073260C">
              <w:rPr>
                <w:rFonts w:cstheme="minorHAnsi"/>
                <w:b/>
                <w:strike/>
                <w:color w:val="00B050"/>
                <w:sz w:val="18"/>
                <w:szCs w:val="18"/>
              </w:rPr>
              <w:t>Popis a preukázanie kritéria</w:t>
            </w:r>
          </w:p>
        </w:tc>
      </w:tr>
      <w:tr w:rsidR="0073260C" w:rsidRPr="0073260C" w14:paraId="0107EFBC" w14:textId="77777777" w:rsidTr="00A34AC6">
        <w:trPr>
          <w:trHeight w:val="284"/>
        </w:trPr>
        <w:tc>
          <w:tcPr>
            <w:tcW w:w="200" w:type="pct"/>
            <w:shd w:val="clear" w:color="auto" w:fill="FFFFFF" w:themeFill="background1"/>
            <w:vAlign w:val="center"/>
          </w:tcPr>
          <w:p w14:paraId="470C9B3F"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00" w:type="pct"/>
            <w:gridSpan w:val="2"/>
            <w:shd w:val="clear" w:color="auto" w:fill="FFFFFF" w:themeFill="background1"/>
            <w:vAlign w:val="center"/>
          </w:tcPr>
          <w:p w14:paraId="49ACA1F8"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Kritérium ekonomickej  životaschopnosti</w:t>
            </w:r>
          </w:p>
          <w:p w14:paraId="7ECE7803" w14:textId="77777777" w:rsidR="00C55FA1" w:rsidRPr="0073260C" w:rsidRDefault="00C55FA1" w:rsidP="00F76ECB">
            <w:pPr>
              <w:spacing w:after="0" w:line="240" w:lineRule="auto"/>
              <w:rPr>
                <w:rFonts w:cstheme="minorHAnsi"/>
                <w:strike/>
                <w:color w:val="00B050"/>
                <w:sz w:val="16"/>
                <w:szCs w:val="16"/>
              </w:rPr>
            </w:pPr>
            <w:r w:rsidRPr="0073260C">
              <w:rPr>
                <w:rFonts w:cstheme="minorHAnsi"/>
                <w:strike/>
                <w:color w:val="00B050"/>
                <w:sz w:val="16"/>
                <w:szCs w:val="16"/>
              </w:rPr>
              <w:t xml:space="preserve">Posúdenie ekonomickej  životaschopnosti:  </w:t>
            </w:r>
          </w:p>
          <w:p w14:paraId="51DF11E3" w14:textId="77777777" w:rsidR="00C55FA1" w:rsidRPr="0073260C" w:rsidRDefault="00C55FA1" w:rsidP="004800B7">
            <w:pPr>
              <w:pStyle w:val="Odsekzoznamu"/>
              <w:numPr>
                <w:ilvl w:val="0"/>
                <w:numId w:val="345"/>
              </w:numPr>
              <w:spacing w:after="0" w:line="240" w:lineRule="auto"/>
              <w:ind w:left="312" w:hanging="284"/>
              <w:jc w:val="both"/>
              <w:rPr>
                <w:rFonts w:cstheme="minorHAnsi"/>
                <w:strike/>
                <w:color w:val="00B050"/>
                <w:sz w:val="16"/>
                <w:szCs w:val="16"/>
              </w:rPr>
            </w:pPr>
            <w:r w:rsidRPr="0073260C">
              <w:rPr>
                <w:rFonts w:cstheme="minorHAnsi"/>
                <w:strike/>
                <w:color w:val="00B050"/>
                <w:sz w:val="16"/>
                <w:szCs w:val="16"/>
              </w:rPr>
              <w:t>žiadateľ nemá ukončený žiadny celý rok činnosti a preto nevie preukázať ekonomickú životaschopnosť,</w:t>
            </w:r>
          </w:p>
          <w:p w14:paraId="75BE029C" w14:textId="77777777" w:rsidR="00C55FA1" w:rsidRPr="0073260C" w:rsidRDefault="00C55FA1" w:rsidP="004800B7">
            <w:pPr>
              <w:pStyle w:val="Odsekzoznamu"/>
              <w:numPr>
                <w:ilvl w:val="0"/>
                <w:numId w:val="345"/>
              </w:numPr>
              <w:spacing w:after="0" w:line="240" w:lineRule="auto"/>
              <w:ind w:left="312" w:hanging="284"/>
              <w:jc w:val="both"/>
              <w:rPr>
                <w:rFonts w:cstheme="minorHAnsi"/>
                <w:strike/>
                <w:color w:val="00B050"/>
                <w:sz w:val="16"/>
                <w:szCs w:val="16"/>
              </w:rPr>
            </w:pPr>
            <w:r w:rsidRPr="0073260C">
              <w:rPr>
                <w:rFonts w:cstheme="minorHAnsi"/>
                <w:strike/>
                <w:color w:val="00B050"/>
                <w:sz w:val="16"/>
                <w:szCs w:val="16"/>
              </w:rPr>
              <w:t>žiadateľ spĺňa aspoň jedno kritérium,</w:t>
            </w:r>
          </w:p>
          <w:p w14:paraId="15771003" w14:textId="77777777" w:rsidR="00C55FA1" w:rsidRPr="0073260C" w:rsidRDefault="00C55FA1" w:rsidP="004800B7">
            <w:pPr>
              <w:pStyle w:val="Odsekzoznamu"/>
              <w:numPr>
                <w:ilvl w:val="0"/>
                <w:numId w:val="345"/>
              </w:numPr>
              <w:spacing w:after="0" w:line="240" w:lineRule="auto"/>
              <w:ind w:left="312" w:hanging="284"/>
              <w:jc w:val="both"/>
              <w:rPr>
                <w:rFonts w:cstheme="minorHAnsi"/>
                <w:strike/>
                <w:color w:val="00B050"/>
                <w:sz w:val="16"/>
                <w:szCs w:val="16"/>
              </w:rPr>
            </w:pPr>
            <w:r w:rsidRPr="0073260C">
              <w:rPr>
                <w:rFonts w:cstheme="minorHAnsi"/>
                <w:strike/>
                <w:color w:val="00B050"/>
                <w:sz w:val="16"/>
                <w:szCs w:val="16"/>
              </w:rPr>
              <w:t>žiadateľ spĺňa obidve kritériá,</w:t>
            </w:r>
          </w:p>
          <w:p w14:paraId="13AE07F4" w14:textId="77777777" w:rsidR="00C55FA1" w:rsidRPr="0073260C" w:rsidRDefault="00C55FA1" w:rsidP="004800B7">
            <w:pPr>
              <w:pStyle w:val="Odsekzoznamu"/>
              <w:numPr>
                <w:ilvl w:val="0"/>
                <w:numId w:val="345"/>
              </w:numPr>
              <w:spacing w:after="0" w:line="240" w:lineRule="auto"/>
              <w:ind w:left="312" w:hanging="284"/>
              <w:jc w:val="both"/>
              <w:rPr>
                <w:rFonts w:cstheme="minorHAnsi"/>
                <w:strike/>
                <w:color w:val="00B050"/>
                <w:sz w:val="16"/>
                <w:szCs w:val="16"/>
              </w:rPr>
            </w:pPr>
            <w:r w:rsidRPr="0073260C">
              <w:rPr>
                <w:rFonts w:cstheme="minorHAnsi"/>
                <w:strike/>
                <w:color w:val="00B050"/>
                <w:sz w:val="16"/>
                <w:szCs w:val="16"/>
              </w:rPr>
              <w:t>žiadateľ nespĺňa ani jedno ekonomické kritérium.</w:t>
            </w:r>
          </w:p>
          <w:p w14:paraId="1673CC59" w14:textId="77777777" w:rsidR="00C55FA1" w:rsidRPr="0073260C" w:rsidRDefault="00C55FA1" w:rsidP="00F76ECB">
            <w:pPr>
              <w:spacing w:after="0" w:line="240" w:lineRule="auto"/>
              <w:rPr>
                <w:rFonts w:cstheme="minorHAnsi"/>
                <w:b/>
                <w:strike/>
                <w:color w:val="00B050"/>
                <w:sz w:val="16"/>
                <w:szCs w:val="16"/>
                <w:u w:val="single"/>
              </w:rPr>
            </w:pPr>
            <w:r w:rsidRPr="0073260C">
              <w:rPr>
                <w:rFonts w:cstheme="minorHAnsi"/>
                <w:b/>
                <w:strike/>
                <w:color w:val="00B050"/>
                <w:sz w:val="16"/>
                <w:szCs w:val="16"/>
                <w:u w:val="single"/>
              </w:rPr>
              <w:t>Forma a spôsob preukázania splnenia kritéria</w:t>
            </w:r>
          </w:p>
          <w:p w14:paraId="7373285A" w14:textId="77777777" w:rsidR="00C55FA1" w:rsidRPr="0073260C" w:rsidRDefault="00C55FA1"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t xml:space="preserve">Tabuľková časť projektu – Kritériá ekonomickej životaschopnosti (Príloha č.13B),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23E0037A" w14:textId="77777777" w:rsidR="00C55FA1" w:rsidRPr="0073260C" w:rsidRDefault="00C55FA1" w:rsidP="009F1D61">
            <w:pPr>
              <w:pStyle w:val="Odsekzoznamu"/>
              <w:numPr>
                <w:ilvl w:val="0"/>
                <w:numId w:val="116"/>
              </w:numPr>
              <w:spacing w:after="0" w:line="240" w:lineRule="auto"/>
              <w:ind w:left="216" w:hanging="216"/>
              <w:jc w:val="both"/>
              <w:rPr>
                <w:rFonts w:cstheme="minorHAnsi"/>
                <w:strike/>
                <w:color w:val="00B050"/>
                <w:sz w:val="16"/>
                <w:szCs w:val="16"/>
              </w:rPr>
            </w:pPr>
            <w:r w:rsidRPr="0073260C">
              <w:rPr>
                <w:rFonts w:cstheme="minorHAnsi"/>
                <w:strike/>
                <w:color w:val="00B050"/>
                <w:sz w:val="16"/>
                <w:szCs w:val="16"/>
              </w:rPr>
              <w:t>Účtovná závierka za posledný alebo predposledný účtovný rok</w:t>
            </w:r>
            <w:r w:rsidRPr="0073260C">
              <w:rPr>
                <w:rFonts w:cstheme="minorHAnsi"/>
                <w:b/>
                <w:iCs/>
                <w:strike/>
                <w:color w:val="00B050"/>
                <w:sz w:val="16"/>
                <w:szCs w:val="16"/>
              </w:rPr>
              <w:t xml:space="preserve"> (možnosť využitia integračnej akcie „</w:t>
            </w:r>
            <w:r w:rsidRPr="0073260C">
              <w:rPr>
                <w:rFonts w:cstheme="minorHAnsi"/>
                <w:b/>
                <w:bCs/>
                <w:iCs/>
                <w:strike/>
                <w:color w:val="00B050"/>
                <w:sz w:val="16"/>
                <w:szCs w:val="16"/>
              </w:rPr>
              <w:t>Získanie informácie o účtovných závierkach</w:t>
            </w:r>
            <w:r w:rsidRPr="0073260C">
              <w:rPr>
                <w:rFonts w:cstheme="minorHAnsi"/>
                <w:b/>
                <w:iCs/>
                <w:strike/>
                <w:color w:val="00B050"/>
                <w:sz w:val="16"/>
                <w:szCs w:val="16"/>
              </w:rPr>
              <w:t>“ v ITMS2014+)</w:t>
            </w:r>
          </w:p>
          <w:p w14:paraId="63F21FAF" w14:textId="77777777" w:rsidR="00C55FA1" w:rsidRPr="0073260C" w:rsidRDefault="00C55FA1" w:rsidP="009F1D61">
            <w:pPr>
              <w:pStyle w:val="Default"/>
              <w:keepLines/>
              <w:widowControl w:val="0"/>
              <w:numPr>
                <w:ilvl w:val="0"/>
                <w:numId w:val="116"/>
              </w:numPr>
              <w:ind w:left="216" w:hanging="216"/>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Účtovná závierka za posledný alebo predposledný účtovný rok,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r w:rsidRPr="0073260C">
              <w:rPr>
                <w:rFonts w:asciiTheme="minorHAnsi" w:hAnsiTheme="minorHAnsi" w:cstheme="minorHAnsi"/>
                <w:bCs/>
                <w:strike/>
                <w:color w:val="00B050"/>
                <w:sz w:val="16"/>
                <w:szCs w:val="16"/>
              </w:rPr>
              <w:t>podpísaný štatutárnym orgánom žiadateľa (relevantné, len v prípade neúspešnej integračnej akcie)</w:t>
            </w:r>
          </w:p>
          <w:p w14:paraId="5AB65789"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2049103E" w14:textId="77777777" w:rsidR="00C55FA1" w:rsidRPr="0073260C" w:rsidRDefault="00C55FA1"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p w14:paraId="2E00DC76" w14:textId="77777777" w:rsidR="00C55FA1" w:rsidRPr="0073260C" w:rsidRDefault="00C55FA1" w:rsidP="00F76ECB">
            <w:pPr>
              <w:pStyle w:val="Default"/>
              <w:keepLines/>
              <w:widowControl w:val="0"/>
              <w:jc w:val="both"/>
              <w:rPr>
                <w:rFonts w:asciiTheme="minorHAnsi" w:hAnsiTheme="minorHAnsi" w:cstheme="minorHAnsi"/>
                <w:bCs/>
                <w:strike/>
                <w:color w:val="00B050"/>
                <w:sz w:val="16"/>
                <w:szCs w:val="16"/>
              </w:rPr>
            </w:pPr>
          </w:p>
          <w:p w14:paraId="72166EB6" w14:textId="77777777" w:rsidR="00C55FA1" w:rsidRPr="0073260C" w:rsidRDefault="00C55FA1" w:rsidP="00F76ECB">
            <w:pPr>
              <w:pStyle w:val="Default"/>
              <w:keepLines/>
              <w:widowControl w:val="0"/>
              <w:jc w:val="both"/>
              <w:rPr>
                <w:rFonts w:asciiTheme="minorHAnsi" w:hAnsiTheme="minorHAnsi" w:cstheme="minorHAnsi"/>
                <w:bCs/>
                <w:strike/>
                <w:color w:val="00B050"/>
                <w:sz w:val="16"/>
                <w:szCs w:val="16"/>
              </w:rPr>
            </w:pPr>
            <w:r w:rsidRPr="0073260C">
              <w:rPr>
                <w:rFonts w:asciiTheme="minorHAnsi" w:hAnsiTheme="minorHAnsi" w:cstheme="minorHAnsi"/>
                <w:b/>
                <w:bCs/>
                <w:strike/>
                <w:color w:val="00B050"/>
                <w:sz w:val="16"/>
                <w:szCs w:val="16"/>
              </w:rPr>
              <w:t xml:space="preserve">Schválenou účtovnou závierkou </w:t>
            </w:r>
            <w:r w:rsidRPr="0073260C">
              <w:rPr>
                <w:rFonts w:asciiTheme="minorHAnsi" w:hAnsiTheme="minorHAnsi" w:cstheme="minorHAnsi"/>
                <w:bCs/>
                <w:strike/>
                <w:color w:val="00B050"/>
                <w:sz w:val="16"/>
                <w:szCs w:val="16"/>
              </w:rPr>
              <w:t>na tieto účely je skutočnosť, že žiadateľ predložil účtovnú závierku na príslušný daňový úrad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nachádza </w:t>
            </w:r>
            <w:r w:rsidRPr="0073260C">
              <w:rPr>
                <w:rFonts w:asciiTheme="minorHAnsi" w:hAnsiTheme="minorHAnsi" w:cstheme="minorHAnsi"/>
                <w:b/>
                <w:strike/>
                <w:color w:val="00B050"/>
                <w:sz w:val="16"/>
                <w:szCs w:val="16"/>
              </w:rPr>
              <w:t xml:space="preserve">v Registri účtovných závierok, žiadateľ prílohu nepredkladá. </w:t>
            </w:r>
            <w:r w:rsidRPr="0073260C">
              <w:rPr>
                <w:rFonts w:asciiTheme="minorHAnsi" w:hAnsiTheme="minorHAnsi" w:cstheme="minorHAnsi"/>
                <w:b/>
                <w:bCs/>
                <w:strike/>
                <w:color w:val="00B050"/>
                <w:sz w:val="16"/>
                <w:szCs w:val="16"/>
              </w:rPr>
              <w:t xml:space="preserve">Ak sa </w:t>
            </w:r>
            <w:r w:rsidRPr="0073260C">
              <w:rPr>
                <w:rFonts w:asciiTheme="minorHAnsi" w:hAnsiTheme="minorHAnsi" w:cstheme="minorHAnsi"/>
                <w:b/>
                <w:strike/>
                <w:color w:val="00B050"/>
                <w:sz w:val="16"/>
                <w:szCs w:val="16"/>
              </w:rPr>
              <w:t xml:space="preserve">účtovná závierka </w:t>
            </w:r>
            <w:r w:rsidRPr="0073260C">
              <w:rPr>
                <w:rFonts w:asciiTheme="minorHAnsi" w:hAnsiTheme="minorHAnsi" w:cstheme="minorHAnsi"/>
                <w:b/>
                <w:bCs/>
                <w:strike/>
                <w:color w:val="00B050"/>
                <w:sz w:val="16"/>
                <w:szCs w:val="16"/>
              </w:rPr>
              <w:t xml:space="preserve">nenachádza </w:t>
            </w:r>
            <w:r w:rsidRPr="0073260C">
              <w:rPr>
                <w:rFonts w:asciiTheme="minorHAnsi" w:hAnsiTheme="minorHAnsi" w:cstheme="minorHAnsi"/>
                <w:b/>
                <w:strike/>
                <w:color w:val="00B050"/>
                <w:sz w:val="16"/>
                <w:szCs w:val="16"/>
              </w:rPr>
              <w:t xml:space="preserve">v Registri účtovných závierok (napr. z technických dôvodov), </w:t>
            </w:r>
            <w:r w:rsidRPr="0073260C">
              <w:rPr>
                <w:rFonts w:asciiTheme="minorHAnsi" w:hAnsiTheme="minorHAnsi" w:cstheme="minorHAnsi"/>
                <w:b/>
                <w:bCs/>
                <w:strike/>
                <w:color w:val="00B050"/>
                <w:sz w:val="16"/>
                <w:szCs w:val="16"/>
              </w:rPr>
              <w:t xml:space="preserve">príloha musí byť predložená </w:t>
            </w:r>
            <w:r w:rsidRPr="0073260C">
              <w:rPr>
                <w:rFonts w:asciiTheme="minorHAnsi" w:hAnsiTheme="minorHAnsi" w:cstheme="minorHAnsi"/>
                <w:b/>
                <w:strike/>
                <w:color w:val="00B050"/>
                <w:sz w:val="16"/>
                <w:szCs w:val="16"/>
              </w:rPr>
              <w:t xml:space="preserve">v </w:t>
            </w:r>
            <w:r w:rsidRPr="0073260C">
              <w:rPr>
                <w:rFonts w:asciiTheme="minorHAnsi" w:hAnsiTheme="minorHAnsi" w:cstheme="minorHAnsi"/>
                <w:b/>
                <w:bCs/>
                <w:strike/>
                <w:color w:val="00B050"/>
                <w:sz w:val="16"/>
                <w:szCs w:val="16"/>
              </w:rPr>
              <w:t xml:space="preserve">elektronickej forme </w:t>
            </w:r>
            <w:r w:rsidRPr="0073260C">
              <w:rPr>
                <w:rFonts w:asciiTheme="minorHAnsi" w:hAnsiTheme="minorHAnsi" w:cstheme="minorHAnsi"/>
                <w:b/>
                <w:strike/>
                <w:color w:val="00B050"/>
                <w:sz w:val="16"/>
                <w:szCs w:val="16"/>
              </w:rPr>
              <w:t>cez ITMS2014+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alebo úradne overenej fotokópie). </w:t>
            </w:r>
          </w:p>
          <w:p w14:paraId="61A21FC5" w14:textId="77777777" w:rsidR="00C55FA1" w:rsidRPr="0073260C" w:rsidRDefault="00C55FA1" w:rsidP="00F76ECB">
            <w:pPr>
              <w:spacing w:after="0" w:line="240" w:lineRule="auto"/>
              <w:rPr>
                <w:rFonts w:cstheme="minorHAnsi"/>
                <w:bCs/>
                <w:strike/>
                <w:color w:val="00B050"/>
                <w:sz w:val="16"/>
                <w:szCs w:val="16"/>
              </w:rPr>
            </w:pPr>
            <w:r w:rsidRPr="0073260C">
              <w:rPr>
                <w:rFonts w:cstheme="minorHAnsi"/>
                <w:bCs/>
                <w:strike/>
                <w:color w:val="00B050"/>
                <w:sz w:val="16"/>
                <w:szCs w:val="16"/>
              </w:rPr>
              <w:t xml:space="preserve">Výpočet ekonomickej životaschopnosti: </w:t>
            </w:r>
          </w:p>
          <w:p w14:paraId="23A9B8E3" w14:textId="77777777" w:rsidR="00C55FA1" w:rsidRPr="0073260C" w:rsidRDefault="00C55FA1" w:rsidP="00F76ECB">
            <w:pPr>
              <w:spacing w:after="0" w:line="240" w:lineRule="auto"/>
              <w:rPr>
                <w:rFonts w:cstheme="minorHAnsi"/>
                <w:bCs/>
                <w:strike/>
                <w:color w:val="00B050"/>
                <w:sz w:val="16"/>
                <w:szCs w:val="16"/>
              </w:rPr>
            </w:pPr>
            <w:r w:rsidRPr="0073260C">
              <w:rPr>
                <w:rFonts w:cstheme="minorHAnsi"/>
                <w:strike/>
                <w:color w:val="00B050"/>
                <w:sz w:val="16"/>
                <w:szCs w:val="16"/>
              </w:rPr>
              <w:t>Posúdenie životaschopnosti platí aspoň za jeden rok: za posledný uzatvorený rok, resp. predposledný uzatvorený rok.</w:t>
            </w:r>
          </w:p>
          <w:p w14:paraId="41269AA8" w14:textId="77777777" w:rsidR="00C55FA1" w:rsidRPr="0073260C" w:rsidRDefault="00C55FA1" w:rsidP="00F76ECB">
            <w:pPr>
              <w:pStyle w:val="Textpoznmkypodiarou"/>
              <w:spacing w:after="0" w:line="240" w:lineRule="auto"/>
              <w:rPr>
                <w:rFonts w:cstheme="minorHAnsi"/>
                <w:strike/>
                <w:color w:val="00B050"/>
                <w:sz w:val="16"/>
                <w:szCs w:val="16"/>
                <w:u w:val="single"/>
              </w:rPr>
            </w:pPr>
            <w:r w:rsidRPr="0073260C">
              <w:rPr>
                <w:rFonts w:cstheme="minorHAnsi"/>
                <w:strike/>
                <w:noProof/>
                <w:color w:val="00B050"/>
                <w:lang w:eastAsia="sk-SK"/>
              </w:rPr>
              <w:drawing>
                <wp:inline distT="0" distB="0" distL="0" distR="0" wp14:anchorId="2E2CBF32" wp14:editId="05AFBA55">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73260C" w:rsidRPr="0073260C" w14:paraId="6593EAAF" w14:textId="77777777" w:rsidTr="00A34AC6">
        <w:trPr>
          <w:trHeight w:val="284"/>
        </w:trPr>
        <w:tc>
          <w:tcPr>
            <w:tcW w:w="200" w:type="pct"/>
            <w:shd w:val="clear" w:color="auto" w:fill="FFFFFF" w:themeFill="background1"/>
            <w:vAlign w:val="center"/>
          </w:tcPr>
          <w:p w14:paraId="2884A477"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2.</w:t>
            </w:r>
          </w:p>
        </w:tc>
        <w:tc>
          <w:tcPr>
            <w:tcW w:w="4800" w:type="pct"/>
            <w:gridSpan w:val="2"/>
            <w:shd w:val="clear" w:color="auto" w:fill="FFFFFF" w:themeFill="background1"/>
            <w:vAlign w:val="center"/>
          </w:tcPr>
          <w:p w14:paraId="03A6204F" w14:textId="77777777" w:rsidR="00C55FA1" w:rsidRPr="0073260C" w:rsidRDefault="00C55FA1" w:rsidP="00F76ECB">
            <w:pPr>
              <w:spacing w:after="0" w:line="240" w:lineRule="auto"/>
              <w:rPr>
                <w:rFonts w:cstheme="minorHAnsi"/>
                <w:b/>
                <w:bCs/>
                <w:strike/>
                <w:color w:val="00B050"/>
                <w:sz w:val="18"/>
                <w:szCs w:val="18"/>
              </w:rPr>
            </w:pPr>
            <w:r w:rsidRPr="0073260C">
              <w:rPr>
                <w:rFonts w:cstheme="minorHAnsi"/>
                <w:b/>
                <w:bCs/>
                <w:strike/>
                <w:color w:val="00B050"/>
                <w:sz w:val="18"/>
                <w:szCs w:val="18"/>
              </w:rPr>
              <w:t>Zameranie projektu:</w:t>
            </w:r>
          </w:p>
          <w:p w14:paraId="173222B9" w14:textId="77777777" w:rsidR="00C55FA1" w:rsidRPr="0073260C" w:rsidRDefault="00C55FA1" w:rsidP="004800B7">
            <w:pPr>
              <w:pStyle w:val="Odsekzoznamu"/>
              <w:numPr>
                <w:ilvl w:val="0"/>
                <w:numId w:val="194"/>
              </w:numPr>
              <w:spacing w:after="0" w:line="240" w:lineRule="auto"/>
              <w:ind w:left="213" w:hanging="213"/>
              <w:rPr>
                <w:rFonts w:cstheme="minorHAnsi"/>
                <w:bCs/>
                <w:strike/>
                <w:color w:val="00B050"/>
                <w:sz w:val="16"/>
                <w:szCs w:val="16"/>
              </w:rPr>
            </w:pPr>
            <w:r w:rsidRPr="0073260C">
              <w:rPr>
                <w:rFonts w:cstheme="minorHAnsi"/>
                <w:bCs/>
                <w:strike/>
                <w:color w:val="00B050"/>
                <w:sz w:val="16"/>
                <w:szCs w:val="16"/>
              </w:rPr>
              <w:t>na aktivity v lesoch nachádzajúcich sa v územiach Natura 2000 (s výnimkou 5 stupňa ochrany),</w:t>
            </w:r>
          </w:p>
          <w:p w14:paraId="796ACEE2" w14:textId="77777777" w:rsidR="00C55FA1" w:rsidRPr="0073260C" w:rsidRDefault="00C55FA1" w:rsidP="004800B7">
            <w:pPr>
              <w:pStyle w:val="Odsekzoznamu"/>
              <w:numPr>
                <w:ilvl w:val="0"/>
                <w:numId w:val="194"/>
              </w:numPr>
              <w:spacing w:after="0" w:line="240" w:lineRule="auto"/>
              <w:ind w:left="213" w:hanging="213"/>
              <w:rPr>
                <w:rFonts w:cstheme="minorHAnsi"/>
                <w:bCs/>
                <w:strike/>
                <w:color w:val="00B050"/>
                <w:sz w:val="16"/>
                <w:szCs w:val="16"/>
              </w:rPr>
            </w:pPr>
            <w:r w:rsidRPr="0073260C">
              <w:rPr>
                <w:rFonts w:cstheme="minorHAnsi"/>
                <w:bCs/>
                <w:strike/>
                <w:color w:val="00B050"/>
                <w:sz w:val="16"/>
                <w:szCs w:val="16"/>
              </w:rPr>
              <w:t>na aktivity v lesoch ochranných osobitného určenia a lesoch , ktoré sú súčasťou národnej siete chránených území (s výnimkou 5 stupňa ochrany),</w:t>
            </w:r>
          </w:p>
          <w:p w14:paraId="118FBB17" w14:textId="77777777" w:rsidR="00C55FA1" w:rsidRPr="0073260C" w:rsidRDefault="00C55FA1" w:rsidP="004800B7">
            <w:pPr>
              <w:pStyle w:val="Odsekzoznamu"/>
              <w:numPr>
                <w:ilvl w:val="0"/>
                <w:numId w:val="194"/>
              </w:numPr>
              <w:spacing w:after="0" w:line="240" w:lineRule="auto"/>
              <w:ind w:left="213" w:hanging="213"/>
              <w:rPr>
                <w:rFonts w:cstheme="minorHAnsi"/>
                <w:bCs/>
                <w:strike/>
                <w:color w:val="00B050"/>
                <w:sz w:val="16"/>
                <w:szCs w:val="16"/>
              </w:rPr>
            </w:pPr>
            <w:r w:rsidRPr="0073260C">
              <w:rPr>
                <w:rFonts w:cstheme="minorHAnsi"/>
                <w:bCs/>
                <w:strike/>
                <w:color w:val="00B050"/>
                <w:sz w:val="16"/>
                <w:szCs w:val="16"/>
              </w:rPr>
              <w:t>na aktivity v ostatných lesoch,</w:t>
            </w:r>
          </w:p>
          <w:p w14:paraId="52090A57" w14:textId="77777777" w:rsidR="00C55FA1" w:rsidRPr="0073260C" w:rsidRDefault="00C55FA1" w:rsidP="004800B7">
            <w:pPr>
              <w:pStyle w:val="Odsekzoznamu"/>
              <w:numPr>
                <w:ilvl w:val="0"/>
                <w:numId w:val="194"/>
              </w:numPr>
              <w:spacing w:after="0" w:line="240" w:lineRule="auto"/>
              <w:ind w:left="213" w:hanging="213"/>
              <w:rPr>
                <w:rFonts w:cstheme="minorHAnsi"/>
                <w:bCs/>
                <w:strike/>
                <w:color w:val="00B050"/>
                <w:sz w:val="16"/>
                <w:szCs w:val="16"/>
              </w:rPr>
            </w:pPr>
            <w:r w:rsidRPr="0073260C">
              <w:rPr>
                <w:rFonts w:cstheme="minorHAnsi"/>
                <w:strike/>
                <w:color w:val="00B050"/>
                <w:sz w:val="16"/>
                <w:szCs w:val="16"/>
              </w:rPr>
              <w:t>žiadateľ kritérium nesplnil.</w:t>
            </w:r>
          </w:p>
          <w:p w14:paraId="3FDE9328" w14:textId="77777777" w:rsidR="00C55FA1" w:rsidRPr="0073260C" w:rsidRDefault="00C55FA1" w:rsidP="00F76ECB">
            <w:pPr>
              <w:pStyle w:val="Textpoznmkypodiarou"/>
              <w:spacing w:after="0" w:line="240" w:lineRule="auto"/>
              <w:rPr>
                <w:rFonts w:cstheme="minorHAnsi"/>
                <w:strike/>
                <w:color w:val="00B050"/>
                <w:sz w:val="16"/>
                <w:szCs w:val="16"/>
              </w:rPr>
            </w:pPr>
            <w:r w:rsidRPr="0073260C">
              <w:rPr>
                <w:rFonts w:cstheme="minorHAnsi"/>
                <w:strike/>
                <w:color w:val="00B050"/>
                <w:sz w:val="16"/>
                <w:szCs w:val="16"/>
              </w:rPr>
              <w:t>Pri výbere viacerých aktivít sa vypočíta vážený aritmetický priemer z deklarovaných žiadaných oprávnených výdavkov.</w:t>
            </w:r>
          </w:p>
          <w:p w14:paraId="58C0406B"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2742F5F" w14:textId="77777777" w:rsidR="00C55FA1" w:rsidRPr="0073260C" w:rsidRDefault="00C55FA1" w:rsidP="000E4642">
            <w:pPr>
              <w:pStyle w:val="Odsekzoznamu"/>
              <w:numPr>
                <w:ilvl w:val="0"/>
                <w:numId w:val="34"/>
              </w:numPr>
              <w:spacing w:after="0" w:line="240" w:lineRule="auto"/>
              <w:ind w:left="312" w:hanging="284"/>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1E4A3BEF" w14:textId="77777777" w:rsidR="00C55FA1" w:rsidRPr="0073260C" w:rsidRDefault="00C55FA1" w:rsidP="000E4642">
            <w:pPr>
              <w:pStyle w:val="Odsekzoznamu"/>
              <w:numPr>
                <w:ilvl w:val="0"/>
                <w:numId w:val="34"/>
              </w:numPr>
              <w:spacing w:after="0" w:line="240" w:lineRule="auto"/>
              <w:ind w:left="312" w:hanging="284"/>
              <w:jc w:val="both"/>
              <w:rPr>
                <w:rFonts w:cstheme="minorHAnsi"/>
                <w:strike/>
                <w:color w:val="00B050"/>
                <w:sz w:val="16"/>
                <w:szCs w:val="16"/>
              </w:rPr>
            </w:pPr>
            <w:r w:rsidRPr="0073260C">
              <w:rPr>
                <w:rFonts w:cstheme="minorHAnsi"/>
                <w:strike/>
                <w:color w:val="00B050"/>
                <w:sz w:val="16"/>
                <w:szCs w:val="16"/>
              </w:rPr>
              <w:lastRenderedPageBreak/>
              <w:t>Popis v projekte realizácie (Príloha 2B k príručke pre prijímateľa LEADER)</w:t>
            </w:r>
          </w:p>
          <w:p w14:paraId="20EA134C" w14:textId="77777777" w:rsidR="00C55FA1" w:rsidRPr="0073260C" w:rsidRDefault="00C55FA1" w:rsidP="000E4642">
            <w:pPr>
              <w:pStyle w:val="Odsekzoznamu"/>
              <w:numPr>
                <w:ilvl w:val="0"/>
                <w:numId w:val="34"/>
              </w:numPr>
              <w:spacing w:after="0" w:line="240" w:lineRule="auto"/>
              <w:ind w:left="312" w:hanging="284"/>
              <w:jc w:val="both"/>
              <w:rPr>
                <w:rFonts w:cstheme="minorHAnsi"/>
                <w:strike/>
                <w:color w:val="00B050"/>
                <w:sz w:val="16"/>
                <w:szCs w:val="16"/>
              </w:rPr>
            </w:pPr>
            <w:r w:rsidRPr="0073260C">
              <w:rPr>
                <w:rFonts w:cstheme="minorHAnsi"/>
                <w:bCs/>
                <w:iCs/>
                <w:strike/>
                <w:color w:val="00B050"/>
                <w:sz w:val="16"/>
                <w:szCs w:val="16"/>
                <w:shd w:val="clear" w:color="auto" w:fill="FFFFFF"/>
              </w:rPr>
              <w:t xml:space="preserve">Potvrdenie miestne príslušného orgánu štátnej správy lesného hospodárstva (odbor pozemkový a lesný na okresnom úrade) o zameraní projektu, </w:t>
            </w:r>
            <w:r w:rsidRPr="0073260C">
              <w:rPr>
                <w:rFonts w:cstheme="minorHAnsi"/>
                <w:b/>
                <w:strike/>
                <w:color w:val="00B050"/>
                <w:sz w:val="16"/>
                <w:szCs w:val="16"/>
                <w:shd w:val="clear" w:color="auto" w:fill="FFFFFF"/>
              </w:rPr>
              <w:t xml:space="preserve"> </w:t>
            </w:r>
            <w:proofErr w:type="spellStart"/>
            <w:r w:rsidRPr="0073260C">
              <w:rPr>
                <w:rFonts w:cstheme="minorHAnsi"/>
                <w:b/>
                <w:strike/>
                <w:color w:val="00B050"/>
                <w:sz w:val="16"/>
                <w:szCs w:val="16"/>
                <w:shd w:val="clear" w:color="auto" w:fill="FFFFFF"/>
              </w:rPr>
              <w:t>sken</w:t>
            </w:r>
            <w:proofErr w:type="spellEnd"/>
            <w:r w:rsidRPr="0073260C">
              <w:rPr>
                <w:rFonts w:cstheme="minorHAnsi"/>
                <w:b/>
                <w:strike/>
                <w:color w:val="00B050"/>
                <w:sz w:val="16"/>
                <w:szCs w:val="16"/>
                <w:shd w:val="clear" w:color="auto" w:fill="FFFFFF"/>
              </w:rPr>
              <w:t xml:space="preserve"> </w:t>
            </w:r>
            <w:r w:rsidRPr="0073260C">
              <w:rPr>
                <w:rFonts w:cstheme="minorHAnsi"/>
                <w:strike/>
                <w:color w:val="00B050"/>
                <w:sz w:val="16"/>
                <w:szCs w:val="16"/>
                <w:shd w:val="clear" w:color="auto" w:fill="FFFFFF"/>
              </w:rPr>
              <w:t xml:space="preserve"> </w:t>
            </w:r>
            <w:r w:rsidRPr="0073260C">
              <w:rPr>
                <w:rFonts w:cstheme="minorHAnsi"/>
                <w:b/>
                <w:strike/>
                <w:color w:val="00B050"/>
                <w:sz w:val="16"/>
                <w:szCs w:val="16"/>
                <w:shd w:val="clear" w:color="auto" w:fill="FFFFFF"/>
              </w:rPr>
              <w:t>listinného</w:t>
            </w:r>
            <w:r w:rsidRPr="0073260C">
              <w:rPr>
                <w:rFonts w:cstheme="minorHAnsi"/>
                <w:strike/>
                <w:color w:val="00B050"/>
                <w:sz w:val="16"/>
                <w:szCs w:val="16"/>
                <w:shd w:val="clear" w:color="auto" w:fill="FFFFFF"/>
              </w:rPr>
              <w:t xml:space="preserve"> </w:t>
            </w:r>
            <w:r w:rsidRPr="0073260C">
              <w:rPr>
                <w:rFonts w:cstheme="minorHAnsi"/>
                <w:b/>
                <w:strike/>
                <w:color w:val="00B050"/>
                <w:sz w:val="16"/>
                <w:szCs w:val="16"/>
                <w:shd w:val="clear" w:color="auto" w:fill="FFFFFF"/>
              </w:rPr>
              <w:t>originálu alebo vo formáte .</w:t>
            </w:r>
            <w:proofErr w:type="spellStart"/>
            <w:r w:rsidRPr="0073260C">
              <w:rPr>
                <w:rFonts w:cstheme="minorHAnsi"/>
                <w:b/>
                <w:strike/>
                <w:color w:val="00B050"/>
                <w:sz w:val="16"/>
                <w:szCs w:val="16"/>
                <w:shd w:val="clear" w:color="auto" w:fill="FFFFFF"/>
              </w:rPr>
              <w:t>pdf</w:t>
            </w:r>
            <w:proofErr w:type="spellEnd"/>
            <w:r w:rsidRPr="0073260C">
              <w:rPr>
                <w:rFonts w:cstheme="minorHAnsi"/>
                <w:b/>
                <w:strike/>
                <w:color w:val="00B050"/>
                <w:sz w:val="16"/>
                <w:szCs w:val="16"/>
                <w:shd w:val="clear" w:color="auto" w:fill="FFFFFF"/>
              </w:rPr>
              <w:t xml:space="preserve"> prostredníctvom ITMS2014+</w:t>
            </w:r>
          </w:p>
          <w:p w14:paraId="4EF30B6C"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5D0A0CA4" w14:textId="77777777" w:rsidR="00C55FA1" w:rsidRPr="0073260C" w:rsidRDefault="00C55FA1"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7B3C375E" w14:textId="77777777" w:rsidTr="00A34AC6">
        <w:trPr>
          <w:trHeight w:val="284"/>
        </w:trPr>
        <w:tc>
          <w:tcPr>
            <w:tcW w:w="200" w:type="pct"/>
            <w:shd w:val="clear" w:color="auto" w:fill="FFFFFF" w:themeFill="background1"/>
            <w:vAlign w:val="center"/>
          </w:tcPr>
          <w:p w14:paraId="769F261F"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3.</w:t>
            </w:r>
          </w:p>
        </w:tc>
        <w:tc>
          <w:tcPr>
            <w:tcW w:w="4800" w:type="pct"/>
            <w:gridSpan w:val="2"/>
            <w:shd w:val="clear" w:color="auto" w:fill="FFFFFF" w:themeFill="background1"/>
            <w:vAlign w:val="center"/>
          </w:tcPr>
          <w:p w14:paraId="52865857" w14:textId="77777777" w:rsidR="00C55FA1" w:rsidRPr="0073260C" w:rsidRDefault="00C55FA1" w:rsidP="00F76ECB">
            <w:pPr>
              <w:tabs>
                <w:tab w:val="num" w:pos="432"/>
              </w:tabs>
              <w:spacing w:after="0" w:line="240" w:lineRule="auto"/>
              <w:rPr>
                <w:rFonts w:cstheme="minorHAnsi"/>
                <w:b/>
                <w:strike/>
                <w:color w:val="00B050"/>
                <w:sz w:val="18"/>
                <w:szCs w:val="18"/>
              </w:rPr>
            </w:pPr>
            <w:r w:rsidRPr="0073260C">
              <w:rPr>
                <w:rFonts w:cstheme="minorHAnsi"/>
                <w:b/>
                <w:strike/>
                <w:color w:val="00B050"/>
                <w:sz w:val="18"/>
                <w:szCs w:val="18"/>
              </w:rPr>
              <w:t xml:space="preserve">Projekt je zameraný na zvyšovanie biodiverzity lesných ekosystémov: </w:t>
            </w:r>
          </w:p>
          <w:p w14:paraId="06F7DCCC" w14:textId="77777777" w:rsidR="00C55FA1" w:rsidRPr="0073260C" w:rsidRDefault="00C55FA1" w:rsidP="004800B7">
            <w:pPr>
              <w:pStyle w:val="Odsekzoznamu"/>
              <w:numPr>
                <w:ilvl w:val="0"/>
                <w:numId w:val="195"/>
              </w:numPr>
              <w:spacing w:after="0" w:line="240" w:lineRule="auto"/>
              <w:ind w:left="358" w:hanging="284"/>
              <w:jc w:val="both"/>
              <w:rPr>
                <w:rFonts w:cstheme="minorHAnsi"/>
                <w:strike/>
                <w:color w:val="00B050"/>
                <w:sz w:val="16"/>
                <w:szCs w:val="16"/>
              </w:rPr>
            </w:pPr>
            <w:r w:rsidRPr="0073260C">
              <w:rPr>
                <w:rFonts w:cstheme="minorHAnsi"/>
                <w:strike/>
                <w:color w:val="00B050"/>
                <w:sz w:val="16"/>
                <w:szCs w:val="16"/>
              </w:rPr>
              <w:t>pre druhy, ktoré sú predmetom ochrany v danom území,</w:t>
            </w:r>
          </w:p>
          <w:p w14:paraId="6DDE33C1" w14:textId="77777777" w:rsidR="00C55FA1" w:rsidRPr="0073260C" w:rsidRDefault="00C55FA1" w:rsidP="004800B7">
            <w:pPr>
              <w:pStyle w:val="Odsekzoznamu"/>
              <w:numPr>
                <w:ilvl w:val="0"/>
                <w:numId w:val="195"/>
              </w:numPr>
              <w:spacing w:after="0" w:line="240" w:lineRule="auto"/>
              <w:ind w:left="358" w:hanging="284"/>
              <w:jc w:val="both"/>
              <w:rPr>
                <w:rFonts w:cstheme="minorHAnsi"/>
                <w:strike/>
                <w:color w:val="00B050"/>
                <w:sz w:val="16"/>
                <w:szCs w:val="16"/>
              </w:rPr>
            </w:pPr>
            <w:r w:rsidRPr="0073260C">
              <w:rPr>
                <w:rFonts w:cstheme="minorHAnsi"/>
                <w:strike/>
                <w:color w:val="00B050"/>
                <w:sz w:val="16"/>
                <w:szCs w:val="16"/>
              </w:rPr>
              <w:t>pre druhy európskeho významu,</w:t>
            </w:r>
          </w:p>
          <w:p w14:paraId="0074756B" w14:textId="77777777" w:rsidR="00C55FA1" w:rsidRPr="0073260C" w:rsidRDefault="00C55FA1" w:rsidP="004800B7">
            <w:pPr>
              <w:pStyle w:val="Odsekzoznamu"/>
              <w:numPr>
                <w:ilvl w:val="0"/>
                <w:numId w:val="195"/>
              </w:numPr>
              <w:spacing w:after="0" w:line="240" w:lineRule="auto"/>
              <w:ind w:left="358" w:hanging="284"/>
              <w:jc w:val="both"/>
              <w:rPr>
                <w:rFonts w:cstheme="minorHAnsi"/>
                <w:strike/>
                <w:color w:val="00B050"/>
                <w:sz w:val="16"/>
                <w:szCs w:val="16"/>
              </w:rPr>
            </w:pPr>
            <w:r w:rsidRPr="0073260C">
              <w:rPr>
                <w:rFonts w:cstheme="minorHAnsi"/>
                <w:strike/>
                <w:color w:val="00B050"/>
                <w:sz w:val="16"/>
                <w:szCs w:val="16"/>
              </w:rPr>
              <w:t>pre ostatné druhy v zozname druhov národného významu,</w:t>
            </w:r>
          </w:p>
          <w:p w14:paraId="0EC9388E" w14:textId="77777777" w:rsidR="00C55FA1" w:rsidRPr="0073260C" w:rsidRDefault="00C55FA1" w:rsidP="00F76ECB">
            <w:pPr>
              <w:pStyle w:val="Odsekzoznamu"/>
              <w:spacing w:after="0" w:line="240" w:lineRule="auto"/>
              <w:ind w:left="358" w:hanging="284"/>
              <w:rPr>
                <w:rFonts w:cstheme="minorHAnsi"/>
                <w:strike/>
                <w:color w:val="00B050"/>
                <w:sz w:val="16"/>
                <w:szCs w:val="16"/>
              </w:rPr>
            </w:pPr>
            <w:r w:rsidRPr="0073260C">
              <w:rPr>
                <w:rFonts w:cstheme="minorHAnsi"/>
                <w:strike/>
                <w:color w:val="00B050"/>
                <w:sz w:val="16"/>
                <w:szCs w:val="16"/>
              </w:rPr>
              <w:t xml:space="preserve">        (podľa vyhlášky MŽP SR č.24 / 2003 v platnom znení, ktorou sa vykonáva zákon 543/2002 </w:t>
            </w:r>
            <w:proofErr w:type="spellStart"/>
            <w:r w:rsidRPr="0073260C">
              <w:rPr>
                <w:rFonts w:cstheme="minorHAnsi"/>
                <w:strike/>
                <w:color w:val="00B050"/>
                <w:sz w:val="16"/>
                <w:szCs w:val="16"/>
              </w:rPr>
              <w:t>Z.z</w:t>
            </w:r>
            <w:proofErr w:type="spellEnd"/>
            <w:r w:rsidRPr="0073260C">
              <w:rPr>
                <w:rFonts w:cstheme="minorHAnsi"/>
                <w:strike/>
                <w:color w:val="00B050"/>
                <w:sz w:val="16"/>
                <w:szCs w:val="16"/>
              </w:rPr>
              <w:t>.) s vylúčením opatrení pre poľovnú zver,</w:t>
            </w:r>
          </w:p>
          <w:p w14:paraId="588B5948" w14:textId="77777777" w:rsidR="00C55FA1" w:rsidRPr="0073260C" w:rsidRDefault="00C55FA1" w:rsidP="004800B7">
            <w:pPr>
              <w:pStyle w:val="Odsekzoznamu"/>
              <w:numPr>
                <w:ilvl w:val="0"/>
                <w:numId w:val="195"/>
              </w:numPr>
              <w:spacing w:after="0" w:line="240" w:lineRule="auto"/>
              <w:ind w:left="312" w:hanging="284"/>
              <w:rPr>
                <w:rFonts w:cstheme="minorHAnsi"/>
                <w:strike/>
                <w:color w:val="00B050"/>
                <w:sz w:val="16"/>
                <w:szCs w:val="16"/>
              </w:rPr>
            </w:pPr>
            <w:r w:rsidRPr="0073260C">
              <w:rPr>
                <w:rFonts w:cstheme="minorHAnsi"/>
                <w:strike/>
                <w:color w:val="00B050"/>
                <w:sz w:val="16"/>
                <w:szCs w:val="16"/>
              </w:rPr>
              <w:t>žiadateľ kritérium nesplnil.</w:t>
            </w:r>
          </w:p>
          <w:p w14:paraId="74ECFF40"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309258C" w14:textId="77777777" w:rsidR="00C55FA1" w:rsidRPr="0073260C" w:rsidRDefault="00C55FA1" w:rsidP="000E4642">
            <w:pPr>
              <w:pStyle w:val="Odsekzoznamu"/>
              <w:numPr>
                <w:ilvl w:val="0"/>
                <w:numId w:val="34"/>
              </w:numPr>
              <w:spacing w:after="0" w:line="240" w:lineRule="auto"/>
              <w:ind w:left="312" w:hanging="284"/>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50F249E5" w14:textId="77777777" w:rsidR="00C55FA1" w:rsidRPr="0073260C" w:rsidRDefault="00C55FA1" w:rsidP="000E4642">
            <w:pPr>
              <w:pStyle w:val="Odsekzoznamu"/>
              <w:numPr>
                <w:ilvl w:val="0"/>
                <w:numId w:val="34"/>
              </w:numPr>
              <w:spacing w:after="0" w:line="240" w:lineRule="auto"/>
              <w:ind w:left="312" w:hanging="284"/>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7A09AE74" w14:textId="77777777" w:rsidR="00C55FA1" w:rsidRPr="0073260C" w:rsidRDefault="00C55FA1" w:rsidP="000E4642">
            <w:pPr>
              <w:pStyle w:val="Odsekzoznamu"/>
              <w:numPr>
                <w:ilvl w:val="0"/>
                <w:numId w:val="34"/>
              </w:numPr>
              <w:spacing w:after="0" w:line="240" w:lineRule="auto"/>
              <w:ind w:left="312" w:hanging="284"/>
              <w:jc w:val="both"/>
              <w:rPr>
                <w:rFonts w:cstheme="minorHAnsi"/>
                <w:strike/>
                <w:color w:val="00B050"/>
                <w:sz w:val="16"/>
                <w:szCs w:val="16"/>
              </w:rPr>
            </w:pPr>
            <w:r w:rsidRPr="0073260C">
              <w:rPr>
                <w:rFonts w:cstheme="minorHAnsi"/>
                <w:bCs/>
                <w:iCs/>
                <w:strike/>
                <w:color w:val="00B050"/>
                <w:sz w:val="16"/>
                <w:szCs w:val="16"/>
                <w:shd w:val="clear" w:color="auto" w:fill="FFFFFF"/>
              </w:rPr>
              <w:t xml:space="preserve">Potvrdenie miestne príslušného orgánu štátnej správy lesného hospodárstva (odbor pozemkový a lesný na okresnom úrade) o zameraní projektu, </w:t>
            </w:r>
            <w:r w:rsidRPr="0073260C">
              <w:rPr>
                <w:rFonts w:cstheme="minorHAnsi"/>
                <w:b/>
                <w:strike/>
                <w:color w:val="00B050"/>
                <w:sz w:val="16"/>
                <w:szCs w:val="16"/>
                <w:shd w:val="clear" w:color="auto" w:fill="FFFFFF"/>
              </w:rPr>
              <w:t xml:space="preserve"> </w:t>
            </w:r>
            <w:proofErr w:type="spellStart"/>
            <w:r w:rsidRPr="0073260C">
              <w:rPr>
                <w:rFonts w:cstheme="minorHAnsi"/>
                <w:b/>
                <w:strike/>
                <w:color w:val="00B050"/>
                <w:sz w:val="16"/>
                <w:szCs w:val="16"/>
                <w:shd w:val="clear" w:color="auto" w:fill="FFFFFF"/>
              </w:rPr>
              <w:t>sken</w:t>
            </w:r>
            <w:proofErr w:type="spellEnd"/>
            <w:r w:rsidRPr="0073260C">
              <w:rPr>
                <w:rFonts w:cstheme="minorHAnsi"/>
                <w:b/>
                <w:strike/>
                <w:color w:val="00B050"/>
                <w:sz w:val="16"/>
                <w:szCs w:val="16"/>
                <w:shd w:val="clear" w:color="auto" w:fill="FFFFFF"/>
              </w:rPr>
              <w:t xml:space="preserve"> </w:t>
            </w:r>
            <w:r w:rsidRPr="0073260C">
              <w:rPr>
                <w:rFonts w:cstheme="minorHAnsi"/>
                <w:strike/>
                <w:color w:val="00B050"/>
                <w:sz w:val="16"/>
                <w:szCs w:val="16"/>
                <w:shd w:val="clear" w:color="auto" w:fill="FFFFFF"/>
              </w:rPr>
              <w:t xml:space="preserve"> </w:t>
            </w:r>
            <w:r w:rsidRPr="0073260C">
              <w:rPr>
                <w:rFonts w:cstheme="minorHAnsi"/>
                <w:b/>
                <w:strike/>
                <w:color w:val="00B050"/>
                <w:sz w:val="16"/>
                <w:szCs w:val="16"/>
                <w:shd w:val="clear" w:color="auto" w:fill="FFFFFF"/>
              </w:rPr>
              <w:t>listinného</w:t>
            </w:r>
            <w:r w:rsidRPr="0073260C">
              <w:rPr>
                <w:rFonts w:cstheme="minorHAnsi"/>
                <w:strike/>
                <w:color w:val="00B050"/>
                <w:sz w:val="16"/>
                <w:szCs w:val="16"/>
                <w:shd w:val="clear" w:color="auto" w:fill="FFFFFF"/>
              </w:rPr>
              <w:t xml:space="preserve"> </w:t>
            </w:r>
            <w:r w:rsidRPr="0073260C">
              <w:rPr>
                <w:rFonts w:cstheme="minorHAnsi"/>
                <w:b/>
                <w:strike/>
                <w:color w:val="00B050"/>
                <w:sz w:val="16"/>
                <w:szCs w:val="16"/>
                <w:shd w:val="clear" w:color="auto" w:fill="FFFFFF"/>
              </w:rPr>
              <w:t>originálu vo formáte .</w:t>
            </w:r>
            <w:proofErr w:type="spellStart"/>
            <w:r w:rsidRPr="0073260C">
              <w:rPr>
                <w:rFonts w:cstheme="minorHAnsi"/>
                <w:b/>
                <w:strike/>
                <w:color w:val="00B050"/>
                <w:sz w:val="16"/>
                <w:szCs w:val="16"/>
                <w:shd w:val="clear" w:color="auto" w:fill="FFFFFF"/>
              </w:rPr>
              <w:t>pdf</w:t>
            </w:r>
            <w:proofErr w:type="spellEnd"/>
            <w:r w:rsidRPr="0073260C">
              <w:rPr>
                <w:rFonts w:cstheme="minorHAnsi"/>
                <w:b/>
                <w:strike/>
                <w:color w:val="00B050"/>
                <w:sz w:val="16"/>
                <w:szCs w:val="16"/>
                <w:shd w:val="clear" w:color="auto" w:fill="FFFFFF"/>
              </w:rPr>
              <w:t xml:space="preserve"> prostredníctvom ITMS2014+</w:t>
            </w:r>
          </w:p>
          <w:p w14:paraId="6076974B"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096FB87" w14:textId="77777777" w:rsidR="00C55FA1" w:rsidRPr="0073260C" w:rsidRDefault="00C55FA1"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2DC3C29B" w14:textId="77777777" w:rsidTr="00A34AC6">
        <w:trPr>
          <w:trHeight w:val="284"/>
        </w:trPr>
        <w:tc>
          <w:tcPr>
            <w:tcW w:w="200" w:type="pct"/>
            <w:shd w:val="clear" w:color="auto" w:fill="FFFFFF" w:themeFill="background1"/>
            <w:vAlign w:val="center"/>
          </w:tcPr>
          <w:p w14:paraId="5024FC5F"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4.</w:t>
            </w:r>
          </w:p>
        </w:tc>
        <w:tc>
          <w:tcPr>
            <w:tcW w:w="4800" w:type="pct"/>
            <w:gridSpan w:val="2"/>
            <w:shd w:val="clear" w:color="auto" w:fill="FFFFFF" w:themeFill="background1"/>
            <w:vAlign w:val="center"/>
          </w:tcPr>
          <w:p w14:paraId="35F29FA7"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Pridaná hodnota projektu</w:t>
            </w:r>
          </w:p>
          <w:p w14:paraId="37E3AD06" w14:textId="77777777" w:rsidR="00C55FA1" w:rsidRPr="0073260C" w:rsidRDefault="00C55FA1" w:rsidP="00F76ECB">
            <w:pPr>
              <w:spacing w:after="0" w:line="240" w:lineRule="auto"/>
              <w:rPr>
                <w:rFonts w:cstheme="minorHAnsi"/>
                <w:strike/>
                <w:color w:val="00B050"/>
                <w:sz w:val="16"/>
                <w:szCs w:val="16"/>
              </w:rPr>
            </w:pPr>
            <w:r w:rsidRPr="0073260C">
              <w:rPr>
                <w:rFonts w:cstheme="minorHAnsi"/>
                <w:strike/>
                <w:color w:val="00B050"/>
                <w:sz w:val="16"/>
                <w:szCs w:val="16"/>
              </w:rPr>
              <w:t>Projekt má pridanú hodnotu pre územie MAS:</w:t>
            </w:r>
          </w:p>
          <w:p w14:paraId="3471937A"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04337010"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445EC6E4" w14:textId="77777777" w:rsidR="00C55FA1" w:rsidRPr="0073260C" w:rsidRDefault="00C55FA1" w:rsidP="00F76ECB">
            <w:pPr>
              <w:spacing w:after="0" w:line="240" w:lineRule="auto"/>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 ktorým sa preukáže ako projekt:</w:t>
            </w:r>
          </w:p>
          <w:p w14:paraId="0300F1B2" w14:textId="77777777" w:rsidR="00C55FA1" w:rsidRPr="0073260C" w:rsidRDefault="00C55FA1" w:rsidP="004800B7">
            <w:pPr>
              <w:pStyle w:val="Odsekzoznamu"/>
              <w:numPr>
                <w:ilvl w:val="0"/>
                <w:numId w:val="147"/>
              </w:numPr>
              <w:spacing w:after="0" w:line="240" w:lineRule="auto"/>
              <w:ind w:left="176" w:hanging="176"/>
              <w:jc w:val="both"/>
              <w:rPr>
                <w:rStyle w:val="markedcontent"/>
                <w:rFonts w:cstheme="minorHAnsi"/>
                <w:bCs/>
                <w:strike/>
                <w:color w:val="00B050"/>
                <w:sz w:val="16"/>
                <w:szCs w:val="16"/>
              </w:rPr>
            </w:pPr>
            <w:r w:rsidRPr="0073260C">
              <w:rPr>
                <w:rStyle w:val="markedcontent"/>
                <w:rFonts w:cstheme="minorHAnsi"/>
                <w:strike/>
                <w:color w:val="00B050"/>
                <w:sz w:val="16"/>
                <w:szCs w:val="16"/>
              </w:rPr>
              <w:t xml:space="preserve">prispieva k rozvoju územia príslušnej MAS v nadväznosti na „Zdôvodnenie výberu“ </w:t>
            </w:r>
            <w:proofErr w:type="spellStart"/>
            <w:r w:rsidRPr="0073260C">
              <w:rPr>
                <w:rStyle w:val="markedcontent"/>
                <w:rFonts w:cstheme="minorHAnsi"/>
                <w:strike/>
                <w:color w:val="00B050"/>
                <w:sz w:val="16"/>
                <w:szCs w:val="16"/>
              </w:rPr>
              <w:t>podopatrenia</w:t>
            </w:r>
            <w:proofErr w:type="spellEnd"/>
            <w:r w:rsidRPr="0073260C">
              <w:rPr>
                <w:rStyle w:val="markedcontent"/>
                <w:rFonts w:cstheme="minorHAnsi"/>
                <w:strike/>
                <w:color w:val="00B050"/>
                <w:sz w:val="16"/>
                <w:szCs w:val="16"/>
              </w:rPr>
              <w:t xml:space="preserve"> zo strany MAS  v akčnom pláne stratégie CLLD pre príslušne </w:t>
            </w:r>
            <w:proofErr w:type="spellStart"/>
            <w:r w:rsidRPr="0073260C">
              <w:rPr>
                <w:rStyle w:val="markedcontent"/>
                <w:rFonts w:cstheme="minorHAnsi"/>
                <w:strike/>
                <w:color w:val="00B050"/>
                <w:sz w:val="16"/>
                <w:szCs w:val="16"/>
              </w:rPr>
              <w:t>podopatrenie</w:t>
            </w:r>
            <w:proofErr w:type="spellEnd"/>
            <w:r w:rsidRPr="0073260C">
              <w:rPr>
                <w:rStyle w:val="markedcontent"/>
                <w:rFonts w:cstheme="minorHAnsi"/>
                <w:strike/>
                <w:color w:val="00B050"/>
                <w:sz w:val="16"/>
                <w:szCs w:val="16"/>
              </w:rPr>
              <w:t xml:space="preserve">, </w:t>
            </w:r>
          </w:p>
          <w:p w14:paraId="5644FD79" w14:textId="77777777" w:rsidR="00C55FA1" w:rsidRPr="0073260C" w:rsidRDefault="00C55FA1" w:rsidP="004800B7">
            <w:pPr>
              <w:pStyle w:val="Odsekzoznamu"/>
              <w:numPr>
                <w:ilvl w:val="0"/>
                <w:numId w:val="147"/>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vytvára pridanú hodnotu pre územie MAS (čo bude výstupom projektu a jeho pridaná hodnota).</w:t>
            </w:r>
          </w:p>
          <w:p w14:paraId="2FBCF390" w14:textId="77777777" w:rsidR="00C55FA1" w:rsidRPr="0073260C" w:rsidRDefault="00C55FA1" w:rsidP="00F76ECB">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7ED8954E"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5E4C1CD" w14:textId="77777777" w:rsidR="00C55FA1" w:rsidRPr="0073260C" w:rsidRDefault="00C55FA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43EBC80A" w14:textId="77777777" w:rsidR="00C55FA1" w:rsidRPr="0073260C" w:rsidRDefault="00C55FA1"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4765F70F" w14:textId="77777777" w:rsidR="00C55FA1" w:rsidRPr="0073260C" w:rsidRDefault="00C55FA1" w:rsidP="009F1D61">
            <w:pPr>
              <w:pStyle w:val="Odsekzoznamu"/>
              <w:numPr>
                <w:ilvl w:val="0"/>
                <w:numId w:val="98"/>
              </w:numPr>
              <w:spacing w:after="0" w:line="240" w:lineRule="auto"/>
              <w:ind w:left="215" w:hanging="215"/>
              <w:jc w:val="both"/>
              <w:rPr>
                <w:rFonts w:cstheme="minorHAnsi"/>
                <w:bCs/>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568E8EB3" w14:textId="77777777" w:rsidTr="00A34AC6">
        <w:trPr>
          <w:trHeight w:val="284"/>
        </w:trPr>
        <w:tc>
          <w:tcPr>
            <w:tcW w:w="200" w:type="pct"/>
            <w:shd w:val="clear" w:color="auto" w:fill="FFFFFF" w:themeFill="background1"/>
            <w:vAlign w:val="center"/>
          </w:tcPr>
          <w:p w14:paraId="4A0D8B13"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800" w:type="pct"/>
            <w:gridSpan w:val="2"/>
            <w:shd w:val="clear" w:color="auto" w:fill="FFFFFF" w:themeFill="background1"/>
            <w:vAlign w:val="center"/>
          </w:tcPr>
          <w:p w14:paraId="049D3EC8"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Súlad projektu so stratégiou CLLD</w:t>
            </w:r>
          </w:p>
          <w:p w14:paraId="1F7E4132" w14:textId="77777777" w:rsidR="00C55FA1" w:rsidRPr="0073260C" w:rsidRDefault="00C55FA1" w:rsidP="00F76ECB">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Projekt je v súlade so stratégiou CLLD. </w:t>
            </w:r>
          </w:p>
          <w:p w14:paraId="4997DA07"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61942797"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0BBFBF06" w14:textId="77777777" w:rsidR="00C55FA1" w:rsidRPr="0073260C" w:rsidRDefault="00C55FA1" w:rsidP="00F76ECB">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v Projekte realizácie uvedie:</w:t>
            </w:r>
          </w:p>
          <w:p w14:paraId="5610039F"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problém zo stratégie CLLD, ktorý projekt rieši, </w:t>
            </w:r>
          </w:p>
          <w:p w14:paraId="3F67DEAD"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súlad projektu s  potrebou územia uvedenou v stratégii CLLD,</w:t>
            </w:r>
          </w:p>
          <w:p w14:paraId="0ED66C9D"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spôsob akým projekt rieši problém alebo potrebu územia uvedené v stratégii CLLD, </w:t>
            </w:r>
          </w:p>
          <w:p w14:paraId="53118DBD"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nadväznosť na </w:t>
            </w:r>
            <w:r w:rsidRPr="0073260C">
              <w:rPr>
                <w:rFonts w:cstheme="minorHAnsi"/>
                <w:bCs/>
                <w:strike/>
                <w:color w:val="00B050"/>
                <w:sz w:val="16"/>
                <w:szCs w:val="16"/>
              </w:rPr>
              <w:t xml:space="preserve">špecifický cieľ/prioritu/ </w:t>
            </w:r>
            <w:proofErr w:type="spellStart"/>
            <w:r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stratégie CLLD.</w:t>
            </w:r>
          </w:p>
          <w:p w14:paraId="6377692B" w14:textId="77777777" w:rsidR="00C55FA1" w:rsidRPr="0073260C" w:rsidRDefault="00C55FA1"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770A8AD5"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A7D0304" w14:textId="77777777" w:rsidR="00C55FA1" w:rsidRPr="0073260C" w:rsidRDefault="00C55FA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58E9912F"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1373A506" w14:textId="77777777" w:rsidR="00C55FA1" w:rsidRPr="0073260C" w:rsidRDefault="00C55FA1"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12CF6D22" w14:textId="77777777" w:rsidTr="00A34AC6">
        <w:trPr>
          <w:trHeight w:val="284"/>
        </w:trPr>
        <w:tc>
          <w:tcPr>
            <w:tcW w:w="200" w:type="pct"/>
            <w:shd w:val="clear" w:color="auto" w:fill="FFFFFF" w:themeFill="background1"/>
            <w:vAlign w:val="center"/>
          </w:tcPr>
          <w:p w14:paraId="360559B8"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6.</w:t>
            </w:r>
          </w:p>
        </w:tc>
        <w:tc>
          <w:tcPr>
            <w:tcW w:w="4800" w:type="pct"/>
            <w:gridSpan w:val="2"/>
            <w:shd w:val="clear" w:color="auto" w:fill="FFFFFF" w:themeFill="background1"/>
            <w:vAlign w:val="center"/>
          </w:tcPr>
          <w:p w14:paraId="064FC8E1"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Inovatívny charakter projektu</w:t>
            </w:r>
          </w:p>
          <w:p w14:paraId="3DDA1BD5"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strike/>
                <w:color w:val="00B050"/>
                <w:sz w:val="16"/>
                <w:szCs w:val="16"/>
              </w:rPr>
              <w:t>Projekt má inovatívny charakter:</w:t>
            </w:r>
          </w:p>
          <w:p w14:paraId="736A87C7"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58E7CF7C"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500F9AFE" w14:textId="77777777" w:rsidR="00C55FA1" w:rsidRPr="0073260C" w:rsidRDefault="00C55FA1" w:rsidP="00F76ECB">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1B9DF0A" w14:textId="77777777" w:rsidR="00C55FA1" w:rsidRPr="0073260C" w:rsidRDefault="00C55FA1" w:rsidP="004800B7">
            <w:pPr>
              <w:pStyle w:val="Odsekzoznamu"/>
              <w:numPr>
                <w:ilvl w:val="0"/>
                <w:numId w:val="213"/>
              </w:numPr>
              <w:spacing w:after="0" w:line="240" w:lineRule="auto"/>
              <w:ind w:left="314" w:hanging="284"/>
              <w:jc w:val="both"/>
              <w:rPr>
                <w:rStyle w:val="markedcontent"/>
                <w:rFonts w:cstheme="minorHAnsi"/>
                <w:strike/>
                <w:color w:val="00B050"/>
                <w:sz w:val="16"/>
                <w:szCs w:val="16"/>
              </w:rPr>
            </w:pPr>
            <w:r w:rsidRPr="0073260C">
              <w:rPr>
                <w:rStyle w:val="markedcontent"/>
                <w:rFonts w:cstheme="minorHAnsi"/>
                <w:strike/>
                <w:color w:val="00B050"/>
                <w:sz w:val="16"/>
                <w:szCs w:val="16"/>
              </w:rPr>
              <w:lastRenderedPageBreak/>
              <w:t>zvýšenie technických a úžitkových hodnôt technológií ,</w:t>
            </w:r>
          </w:p>
          <w:p w14:paraId="52AE312A" w14:textId="77777777" w:rsidR="00C55FA1" w:rsidRPr="0073260C" w:rsidRDefault="00C55FA1" w:rsidP="004800B7">
            <w:pPr>
              <w:pStyle w:val="Odsekzoznamu"/>
              <w:numPr>
                <w:ilvl w:val="0"/>
                <w:numId w:val="213"/>
              </w:numPr>
              <w:spacing w:after="0" w:line="240" w:lineRule="auto"/>
              <w:ind w:left="314" w:hanging="284"/>
              <w:jc w:val="both"/>
              <w:rPr>
                <w:rStyle w:val="markedcontent"/>
                <w:rFonts w:cstheme="minorHAnsi"/>
                <w:strike/>
                <w:color w:val="00B050"/>
                <w:sz w:val="16"/>
                <w:szCs w:val="16"/>
              </w:rPr>
            </w:pPr>
            <w:r w:rsidRPr="0073260C">
              <w:rPr>
                <w:rStyle w:val="markedcontent"/>
                <w:rFonts w:cstheme="minorHAnsi"/>
                <w:strike/>
                <w:color w:val="00B050"/>
                <w:sz w:val="16"/>
                <w:szCs w:val="16"/>
              </w:rPr>
              <w:t>zvýšenie efektívnosti procesov výroby,</w:t>
            </w:r>
          </w:p>
          <w:p w14:paraId="7FA0EA61" w14:textId="77777777" w:rsidR="00C55FA1" w:rsidRPr="0073260C" w:rsidRDefault="00C55FA1" w:rsidP="004800B7">
            <w:pPr>
              <w:pStyle w:val="Odsekzoznamu"/>
              <w:numPr>
                <w:ilvl w:val="0"/>
                <w:numId w:val="213"/>
              </w:numPr>
              <w:spacing w:after="0" w:line="240" w:lineRule="auto"/>
              <w:ind w:left="314" w:hanging="284"/>
              <w:jc w:val="both"/>
              <w:rPr>
                <w:rFonts w:cstheme="minorHAnsi"/>
                <w:strike/>
                <w:color w:val="00B050"/>
                <w:sz w:val="16"/>
                <w:szCs w:val="16"/>
              </w:rPr>
            </w:pPr>
            <w:r w:rsidRPr="0073260C">
              <w:rPr>
                <w:rFonts w:cstheme="minorHAnsi"/>
                <w:strike/>
                <w:color w:val="00B050"/>
                <w:sz w:val="16"/>
                <w:szCs w:val="16"/>
              </w:rPr>
              <w:t>zavedenie nových metód organizácie firemných procesov prostredníctvom zavádzania nových informačných systémov zamerané na inováciu výroby,</w:t>
            </w:r>
          </w:p>
          <w:p w14:paraId="5B4C7F13" w14:textId="77777777" w:rsidR="00C55FA1" w:rsidRPr="0073260C" w:rsidRDefault="00C55FA1" w:rsidP="004800B7">
            <w:pPr>
              <w:pStyle w:val="Odsekzoznamu"/>
              <w:numPr>
                <w:ilvl w:val="0"/>
                <w:numId w:val="213"/>
              </w:numPr>
              <w:spacing w:after="0" w:line="240" w:lineRule="auto"/>
              <w:ind w:left="314" w:hanging="284"/>
              <w:jc w:val="both"/>
              <w:rPr>
                <w:rFonts w:cstheme="minorHAnsi"/>
                <w:strike/>
                <w:color w:val="00B050"/>
                <w:sz w:val="16"/>
                <w:szCs w:val="16"/>
              </w:rPr>
            </w:pPr>
            <w:r w:rsidRPr="0073260C">
              <w:rPr>
                <w:rFonts w:cstheme="minorHAnsi"/>
                <w:strike/>
                <w:color w:val="00B050"/>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B3F537" w14:textId="77777777" w:rsidR="00C55FA1" w:rsidRPr="0073260C" w:rsidRDefault="00C55FA1" w:rsidP="00F76ECB">
            <w:pPr>
              <w:spacing w:after="0" w:line="240" w:lineRule="auto"/>
              <w:jc w:val="both"/>
              <w:rPr>
                <w:rFonts w:cstheme="minorHAnsi"/>
                <w:strike/>
                <w:color w:val="00B050"/>
                <w:sz w:val="16"/>
                <w:szCs w:val="16"/>
              </w:rPr>
            </w:pPr>
            <w:r w:rsidRPr="0073260C">
              <w:rPr>
                <w:rStyle w:val="markedcontent"/>
                <w:rFonts w:cstheme="minorHAnsi"/>
                <w:strike/>
                <w:color w:val="00B050"/>
                <w:sz w:val="16"/>
                <w:szCs w:val="16"/>
              </w:rPr>
              <w:t xml:space="preserve">Inovácia - výrobok/technológia/služby s podstatnou zmenou spočívajúca v zdokonalených vlastnostiach alebo účele využitia. Patria sem </w:t>
            </w:r>
            <w:r w:rsidRPr="0073260C">
              <w:rPr>
                <w:rFonts w:cstheme="minorHAnsi"/>
                <w:strike/>
                <w:color w:val="00B050"/>
                <w:sz w:val="16"/>
                <w:szCs w:val="16"/>
              </w:rPr>
              <w:t xml:space="preserve">významné zmeny najmä kvalitatívnych charakteristík,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xml:space="preserve">. technických špecifikácií, komponentov a materiálov, začleneného softvéru, užívateľskej prijateľnosti alebo iných funkčných alebo užívateľských charakteristík. </w:t>
            </w:r>
          </w:p>
          <w:p w14:paraId="32D2F561" w14:textId="77777777" w:rsidR="00C55FA1" w:rsidRPr="0073260C" w:rsidRDefault="00C55FA1" w:rsidP="00F76ECB">
            <w:pPr>
              <w:spacing w:after="0" w:line="240" w:lineRule="auto"/>
              <w:jc w:val="both"/>
              <w:rPr>
                <w:rStyle w:val="markedcontent"/>
                <w:rFonts w:cstheme="minorHAnsi"/>
                <w:strike/>
                <w:color w:val="00B050"/>
                <w:sz w:val="16"/>
                <w:szCs w:val="16"/>
              </w:rPr>
            </w:pPr>
            <w:r w:rsidRPr="0073260C">
              <w:rPr>
                <w:rFonts w:cstheme="minorHAnsi"/>
                <w:strike/>
                <w:color w:val="00B050"/>
                <w:sz w:val="16"/>
                <w:szCs w:val="16"/>
              </w:rPr>
              <w:t xml:space="preserve">Za inovovaný produkt sa nepovažuje zmena estetických charakteristík. </w:t>
            </w:r>
            <w:r w:rsidRPr="0073260C">
              <w:rPr>
                <w:rStyle w:val="markedcontent"/>
                <w:rFonts w:cstheme="minorHAnsi"/>
                <w:strike/>
                <w:color w:val="00B050"/>
                <w:sz w:val="16"/>
                <w:szCs w:val="16"/>
              </w:rPr>
              <w:t xml:space="preserve"> </w:t>
            </w:r>
          </w:p>
          <w:p w14:paraId="621C5F21"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bez jeho náhrady), ak sa jedná iba o jednoduchú náhradu.</w:t>
            </w:r>
          </w:p>
          <w:p w14:paraId="757A6D78"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Organizačné a manažérske zmeny sa nepovažujú za inovácie procesu.</w:t>
            </w:r>
          </w:p>
          <w:p w14:paraId="74C697CA" w14:textId="77777777" w:rsidR="00C55FA1" w:rsidRPr="0073260C" w:rsidRDefault="00C55FA1"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01BA22B0" w14:textId="77777777" w:rsidR="00C55FA1" w:rsidRPr="0073260C" w:rsidRDefault="00C55FA1"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5CD1689E" w14:textId="77777777" w:rsidR="00C55FA1" w:rsidRPr="0073260C" w:rsidRDefault="00C55FA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68A75575" w14:textId="77777777" w:rsidR="00C55FA1" w:rsidRPr="0073260C" w:rsidRDefault="00C55FA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Stanovisko NPPC – VUP  alebo ÚKSÚP – Sekcia laboratórnych činností - TSUP Rovinka, </w:t>
            </w:r>
            <w:proofErr w:type="spellStart"/>
            <w:r w:rsidRPr="0073260C">
              <w:rPr>
                <w:rFonts w:cstheme="minorHAnsi"/>
                <w:strike/>
                <w:color w:val="00B050"/>
                <w:sz w:val="16"/>
                <w:szCs w:val="16"/>
              </w:rPr>
              <w:t>s</w:t>
            </w:r>
            <w:r w:rsidRPr="0073260C">
              <w:rPr>
                <w:rFonts w:cstheme="minorHAnsi"/>
                <w:b/>
                <w:strike/>
                <w:color w:val="00B050"/>
                <w:sz w:val="16"/>
                <w:szCs w:val="16"/>
              </w:rPr>
              <w:t>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(týka sa len investície, pri ktorej sa zavádza inovatívna technológia)</w:t>
            </w:r>
          </w:p>
          <w:p w14:paraId="76865519"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1A7B99FE" w14:textId="77777777" w:rsidR="00C55FA1" w:rsidRPr="0073260C" w:rsidRDefault="00C55FA1" w:rsidP="004800B7">
            <w:pPr>
              <w:pStyle w:val="Odsekzoznamu"/>
              <w:numPr>
                <w:ilvl w:val="0"/>
                <w:numId w:val="492"/>
              </w:numPr>
              <w:spacing w:after="0" w:line="240" w:lineRule="auto"/>
              <w:ind w:left="172" w:hanging="172"/>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3A3A94B6" w14:textId="77777777" w:rsidTr="00A34AC6">
        <w:trPr>
          <w:trHeight w:val="284"/>
        </w:trPr>
        <w:tc>
          <w:tcPr>
            <w:tcW w:w="200" w:type="pct"/>
            <w:shd w:val="clear" w:color="auto" w:fill="FFFFFF" w:themeFill="background1"/>
            <w:vAlign w:val="center"/>
          </w:tcPr>
          <w:p w14:paraId="3A9A6C3F"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7.</w:t>
            </w:r>
          </w:p>
        </w:tc>
        <w:tc>
          <w:tcPr>
            <w:tcW w:w="4800" w:type="pct"/>
            <w:gridSpan w:val="2"/>
            <w:shd w:val="clear" w:color="auto" w:fill="FFFFFF" w:themeFill="background1"/>
            <w:vAlign w:val="center"/>
          </w:tcPr>
          <w:p w14:paraId="51377DE2"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Žiadateľovi doposiaľ nebola v rámci stratégie CLLD schválená v danom </w:t>
            </w:r>
            <w:proofErr w:type="spellStart"/>
            <w:r w:rsidRPr="0073260C">
              <w:rPr>
                <w:rFonts w:cstheme="minorHAnsi"/>
                <w:b/>
                <w:strike/>
                <w:color w:val="00B050"/>
                <w:sz w:val="18"/>
                <w:szCs w:val="18"/>
              </w:rPr>
              <w:t>podopatrení</w:t>
            </w:r>
            <w:proofErr w:type="spellEnd"/>
            <w:r w:rsidRPr="0073260C">
              <w:rPr>
                <w:rFonts w:cstheme="minorHAnsi"/>
                <w:b/>
                <w:strike/>
                <w:color w:val="00B050"/>
                <w:sz w:val="18"/>
                <w:szCs w:val="18"/>
              </w:rPr>
              <w:t xml:space="preserve"> žiadna </w:t>
            </w:r>
            <w:proofErr w:type="spellStart"/>
            <w:r w:rsidRPr="0073260C">
              <w:rPr>
                <w:rFonts w:cstheme="minorHAnsi"/>
                <w:b/>
                <w:strike/>
                <w:color w:val="00B050"/>
                <w:sz w:val="18"/>
                <w:szCs w:val="18"/>
              </w:rPr>
              <w:t>ŽoNFP</w:t>
            </w:r>
            <w:proofErr w:type="spellEnd"/>
          </w:p>
          <w:p w14:paraId="58E52E80"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Žiadateľovi doposiaľ nebola v rámci stratégie CLLD schválená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žiadna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p>
          <w:p w14:paraId="6B35D7D0" w14:textId="4D989F3F"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r w:rsidR="00A62524" w:rsidRPr="0073260C">
              <w:rPr>
                <w:rFonts w:cstheme="minorHAnsi"/>
                <w:strike/>
                <w:color w:val="00B050"/>
                <w:sz w:val="16"/>
                <w:szCs w:val="16"/>
              </w:rPr>
              <w:t>,</w:t>
            </w:r>
            <w:r w:rsidR="00A62524" w:rsidRPr="0073260C">
              <w:rPr>
                <w:strike/>
                <w:color w:val="00B050"/>
                <w:sz w:val="16"/>
                <w:szCs w:val="16"/>
              </w:rPr>
              <w:t xml:space="preserve"> doposiaľ nebola schválená</w:t>
            </w:r>
          </w:p>
          <w:p w14:paraId="0BA5354F" w14:textId="3D0A38FE"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r w:rsidR="00A62524" w:rsidRPr="0073260C">
              <w:rPr>
                <w:rFonts w:cstheme="minorHAnsi"/>
                <w:strike/>
                <w:color w:val="00B050"/>
                <w:sz w:val="16"/>
                <w:szCs w:val="16"/>
              </w:rPr>
              <w:t>,</w:t>
            </w:r>
            <w:r w:rsidR="00A62524" w:rsidRPr="0073260C">
              <w:rPr>
                <w:strike/>
                <w:color w:val="00B050"/>
                <w:sz w:val="16"/>
                <w:szCs w:val="16"/>
              </w:rPr>
              <w:t xml:space="preserve"> už bola schválená</w:t>
            </w:r>
          </w:p>
          <w:p w14:paraId="5BFADD28" w14:textId="77777777" w:rsidR="00C55FA1" w:rsidRPr="0073260C" w:rsidRDefault="00C55FA1"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42032FFB"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F5491F8" w14:textId="77777777" w:rsidR="00C55FA1" w:rsidRPr="0073260C" w:rsidRDefault="00C55FA1" w:rsidP="009F1D61">
            <w:pPr>
              <w:pStyle w:val="Odsekzoznamu"/>
              <w:numPr>
                <w:ilvl w:val="0"/>
                <w:numId w:val="99"/>
              </w:numPr>
              <w:spacing w:after="0" w:line="240" w:lineRule="auto"/>
              <w:ind w:left="196" w:hanging="196"/>
              <w:jc w:val="both"/>
              <w:rPr>
                <w:rFonts w:cstheme="minorHAnsi"/>
                <w:strike/>
                <w:color w:val="00B050"/>
                <w:sz w:val="16"/>
                <w:szCs w:val="16"/>
              </w:rPr>
            </w:pPr>
            <w:r w:rsidRPr="0073260C">
              <w:rPr>
                <w:rFonts w:cstheme="minorHAnsi"/>
                <w:strike/>
                <w:color w:val="00B050"/>
                <w:sz w:val="16"/>
                <w:szCs w:val="16"/>
              </w:rPr>
              <w:t xml:space="preserve">Čestné vyhlásenie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3A708C25"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0ABD3200" w14:textId="77777777" w:rsidR="00C55FA1" w:rsidRPr="0073260C" w:rsidRDefault="00C55FA1"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p w14:paraId="1733D337" w14:textId="77777777" w:rsidR="00C55FA1" w:rsidRPr="0073260C" w:rsidRDefault="00C55FA1"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overenie údajov a informácií v ITMS2014+, alebo prostredníctvom  Centrálneho registra zmlúv na webovom sídle </w:t>
            </w:r>
            <w:hyperlink r:id="rId101" w:history="1">
              <w:r w:rsidRPr="0073260C">
                <w:rPr>
                  <w:rStyle w:val="Hypertextovprepojenie"/>
                  <w:rFonts w:asciiTheme="minorHAnsi" w:hAnsiTheme="minorHAnsi" w:cstheme="minorHAnsi"/>
                  <w:strike/>
                  <w:color w:val="00B050"/>
                  <w:sz w:val="16"/>
                  <w:szCs w:val="16"/>
                </w:rPr>
                <w:t>https://www.crz.gov.sk/</w:t>
              </w:r>
            </w:hyperlink>
            <w:r w:rsidRPr="0073260C">
              <w:rPr>
                <w:rFonts w:asciiTheme="minorHAnsi" w:hAnsiTheme="minorHAnsi" w:cstheme="minorHAnsi"/>
                <w:strike/>
                <w:color w:val="00B050"/>
                <w:sz w:val="16"/>
                <w:szCs w:val="16"/>
              </w:rPr>
              <w:t>.</w:t>
            </w:r>
          </w:p>
        </w:tc>
      </w:tr>
      <w:tr w:rsidR="0073260C" w:rsidRPr="0073260C" w14:paraId="4EEEF334" w14:textId="77777777" w:rsidTr="00C55FA1">
        <w:trPr>
          <w:trHeight w:val="284"/>
        </w:trPr>
        <w:tc>
          <w:tcPr>
            <w:tcW w:w="5000" w:type="pct"/>
            <w:gridSpan w:val="3"/>
            <w:shd w:val="clear" w:color="auto" w:fill="auto"/>
            <w:vAlign w:val="center"/>
          </w:tcPr>
          <w:p w14:paraId="7467D8A4" w14:textId="77777777" w:rsidR="00C55FA1" w:rsidRPr="0073260C" w:rsidRDefault="00C55FA1" w:rsidP="00F76ECB">
            <w:pPr>
              <w:spacing w:after="0" w:line="240" w:lineRule="auto"/>
              <w:jc w:val="both"/>
              <w:rPr>
                <w:rFonts w:cstheme="minorHAnsi"/>
                <w:b/>
                <w:strike/>
                <w:color w:val="00B050"/>
                <w:sz w:val="22"/>
                <w:szCs w:val="22"/>
              </w:rPr>
            </w:pPr>
            <w:r w:rsidRPr="0073260C">
              <w:rPr>
                <w:rFonts w:cstheme="minorHAnsi"/>
                <w:b/>
                <w:bCs/>
                <w:strike/>
                <w:color w:val="00B050"/>
                <w:sz w:val="16"/>
                <w:szCs w:val="16"/>
              </w:rPr>
              <w:t xml:space="preserve">Princípy uplatnenia výberu: </w:t>
            </w:r>
            <w:r w:rsidRPr="0073260C">
              <w:rPr>
                <w:rFonts w:cstheme="minorHAnsi"/>
                <w:strike/>
                <w:color w:val="00B050"/>
                <w:sz w:val="16"/>
                <w:szCs w:val="16"/>
                <w:lang w:eastAsia="sk-SK"/>
              </w:rPr>
              <w:t xml:space="preserve">Projekty bude vyberať MAS na základe uplatnenia hodnotiacich kritérií (bodovacieho systému), </w:t>
            </w:r>
            <w:proofErr w:type="spellStart"/>
            <w:r w:rsidRPr="0073260C">
              <w:rPr>
                <w:rFonts w:cstheme="minorHAnsi"/>
                <w:strike/>
                <w:color w:val="00B050"/>
                <w:sz w:val="16"/>
                <w:szCs w:val="16"/>
                <w:lang w:eastAsia="sk-SK"/>
              </w:rPr>
              <w:t>t.j</w:t>
            </w:r>
            <w:proofErr w:type="spellEnd"/>
            <w:r w:rsidRPr="0073260C">
              <w:rPr>
                <w:rFonts w:cstheme="minorHAnsi"/>
                <w:strike/>
                <w:color w:val="00B050"/>
                <w:sz w:val="16"/>
                <w:szCs w:val="16"/>
                <w:lang w:eastAsia="sk-SK"/>
              </w:rPr>
              <w:t xml:space="preserve">. projekty sa zoradia podľa počtu dosiahnutých bodov v zmysle bodovacích kritérií </w:t>
            </w:r>
            <w:r w:rsidRPr="0073260C">
              <w:rPr>
                <w:rFonts w:cstheme="minorHAnsi"/>
                <w:strike/>
                <w:color w:val="00B050"/>
                <w:sz w:val="16"/>
                <w:szCs w:val="16"/>
                <w:lang w:eastAsia="sk-SK"/>
              </w:rPr>
              <w:br/>
            </w:r>
            <w:r w:rsidRPr="0073260C">
              <w:rPr>
                <w:rFonts w:cstheme="minorHAnsi"/>
                <w:strike/>
                <w:color w:val="00B050"/>
                <w:sz w:val="16"/>
                <w:szCs w:val="16"/>
              </w:rPr>
              <w:t xml:space="preserve">a vytvorí sa hranica finančných možností </w:t>
            </w:r>
            <w:r w:rsidRPr="0073260C">
              <w:rPr>
                <w:rFonts w:cstheme="minorHAnsi"/>
                <w:strike/>
                <w:color w:val="00B050"/>
                <w:sz w:val="16"/>
                <w:szCs w:val="16"/>
                <w:lang w:eastAsia="sk-SK"/>
              </w:rPr>
              <w:t>(posúdi sa súčet finančných požiadaviek všetkých zoradených projektov s finančnou alokáciou).</w:t>
            </w:r>
            <w:r w:rsidRPr="0073260C">
              <w:rPr>
                <w:rFonts w:cstheme="minorHAnsi"/>
                <w:b/>
                <w:bCs/>
                <w:strike/>
                <w:color w:val="00B050"/>
                <w:sz w:val="16"/>
                <w:szCs w:val="16"/>
              </w:rPr>
              <w:t xml:space="preserve"> </w:t>
            </w:r>
          </w:p>
        </w:tc>
      </w:tr>
      <w:tr w:rsidR="0073260C" w:rsidRPr="0073260C" w14:paraId="333AA8A4" w14:textId="77777777" w:rsidTr="00C55FA1">
        <w:trPr>
          <w:trHeight w:val="284"/>
        </w:trPr>
        <w:tc>
          <w:tcPr>
            <w:tcW w:w="5000" w:type="pct"/>
            <w:gridSpan w:val="3"/>
            <w:shd w:val="clear" w:color="auto" w:fill="auto"/>
            <w:vAlign w:val="center"/>
          </w:tcPr>
          <w:p w14:paraId="3FF4F3D2" w14:textId="77777777" w:rsidR="00C55FA1" w:rsidRPr="0073260C" w:rsidRDefault="00C55FA1" w:rsidP="00F76ECB">
            <w:pPr>
              <w:spacing w:after="0" w:line="240" w:lineRule="auto"/>
              <w:jc w:val="both"/>
              <w:rPr>
                <w:rFonts w:cstheme="minorHAnsi"/>
                <w:bCs/>
                <w:iCs/>
                <w:strike/>
                <w:color w:val="00B050"/>
                <w:sz w:val="16"/>
                <w:szCs w:val="16"/>
                <w:lang w:eastAsia="sk-SK"/>
              </w:rPr>
            </w:pPr>
            <w:r w:rsidRPr="0073260C">
              <w:rPr>
                <w:rFonts w:cstheme="minorHAnsi"/>
                <w:b/>
                <w:strike/>
                <w:color w:val="00B050"/>
                <w:sz w:val="16"/>
                <w:szCs w:val="16"/>
                <w:lang w:eastAsia="sk-SK"/>
              </w:rPr>
              <w:t xml:space="preserve">Rozlišovacie kritériá: </w:t>
            </w:r>
            <w:r w:rsidRPr="0073260C">
              <w:rPr>
                <w:rFonts w:cstheme="minorHAnsi"/>
                <w:bCs/>
                <w:iCs/>
                <w:strike/>
                <w:color w:val="00B050"/>
                <w:sz w:val="16"/>
                <w:szCs w:val="16"/>
                <w:lang w:eastAsia="sk-SK"/>
              </w:rPr>
              <w:t xml:space="preserve"> </w:t>
            </w:r>
            <w:r w:rsidRPr="0073260C">
              <w:rPr>
                <w:rFonts w:cstheme="minorHAnsi"/>
                <w:strike/>
                <w:color w:val="00B050"/>
                <w:sz w:val="16"/>
                <w:szCs w:val="16"/>
              </w:rPr>
              <w:t xml:space="preserve">V prípade, že požiadavka na finančné prostriedky prevýši finančný limit na kontrahovanie, budú pri výbere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prípade rovnakého počtu bodov uprednostnené kritériá s prideleným väčším počtom bodov za bodovacie kritérium podľa poradia: (</w:t>
            </w:r>
            <w:r w:rsidRPr="0073260C">
              <w:rPr>
                <w:rFonts w:cstheme="minorHAnsi"/>
                <w:b/>
                <w:strike/>
                <w:color w:val="00B050"/>
                <w:sz w:val="16"/>
                <w:szCs w:val="16"/>
              </w:rPr>
              <w:t>MAS uvedie rozlišovacie kritéria)</w:t>
            </w:r>
            <w:r w:rsidRPr="0073260C">
              <w:rPr>
                <w:rFonts w:cstheme="minorHAnsi"/>
                <w:bCs/>
                <w:iCs/>
                <w:strike/>
                <w:color w:val="00B050"/>
                <w:sz w:val="16"/>
                <w:szCs w:val="16"/>
                <w:lang w:eastAsia="sk-SK"/>
              </w:rPr>
              <w:t xml:space="preserve">. </w:t>
            </w:r>
            <w:r w:rsidRPr="0073260C">
              <w:rPr>
                <w:rFonts w:cstheme="minorHAnsi"/>
                <w:strike/>
                <w:color w:val="00B050"/>
                <w:sz w:val="16"/>
                <w:szCs w:val="16"/>
              </w:rPr>
              <w:t>Ak by sa ani pri takomto postupnom uplatnení kritérií nevedelo určiť konečné poradie pri rovnosti bodov,  MAS uplatní princíp nižších oprávnených výdavkov v rámci projektu.</w:t>
            </w:r>
          </w:p>
        </w:tc>
      </w:tr>
      <w:tr w:rsidR="0073260C" w:rsidRPr="0073260C" w14:paraId="6172C426" w14:textId="77777777" w:rsidTr="00E715F8">
        <w:trPr>
          <w:trHeight w:val="284"/>
        </w:trPr>
        <w:tc>
          <w:tcPr>
            <w:tcW w:w="5000" w:type="pct"/>
            <w:gridSpan w:val="3"/>
            <w:shd w:val="clear" w:color="auto" w:fill="FFE599" w:themeFill="accent4" w:themeFillTint="66"/>
            <w:vAlign w:val="center"/>
          </w:tcPr>
          <w:p w14:paraId="6C645DE3" w14:textId="77777777" w:rsidR="00C55FA1" w:rsidRPr="0073260C" w:rsidRDefault="00C55FA1" w:rsidP="00F76ECB">
            <w:pPr>
              <w:spacing w:after="0" w:line="240" w:lineRule="auto"/>
              <w:jc w:val="both"/>
              <w:rPr>
                <w:rFonts w:cstheme="minorHAnsi"/>
                <w:b/>
                <w:strike/>
                <w:color w:val="00B050"/>
                <w:sz w:val="22"/>
                <w:szCs w:val="22"/>
              </w:rPr>
            </w:pPr>
            <w:r w:rsidRPr="0073260C">
              <w:rPr>
                <w:rFonts w:cstheme="minorHAnsi"/>
                <w:b/>
                <w:strike/>
                <w:color w:val="00B050"/>
                <w:sz w:val="22"/>
                <w:szCs w:val="22"/>
              </w:rPr>
              <w:t xml:space="preserve">VOLITEĽNÉ KRITÉRIA – NEUPLATŇUJE SA </w:t>
            </w:r>
          </w:p>
        </w:tc>
      </w:tr>
    </w:tbl>
    <w:p w14:paraId="4E3BBCB6" w14:textId="4D83B40A" w:rsidR="00FA5A68" w:rsidRPr="00292CB0" w:rsidRDefault="00FA5A68" w:rsidP="002C09AB">
      <w:pPr>
        <w:spacing w:after="0" w:line="240" w:lineRule="auto"/>
        <w:rPr>
          <w:rFonts w:cstheme="minorHAnsi"/>
          <w:b/>
          <w:sz w:val="24"/>
          <w:szCs w:val="24"/>
        </w:rPr>
      </w:pPr>
    </w:p>
    <w:p w14:paraId="24605D85" w14:textId="6B4844F5" w:rsidR="00884BED" w:rsidRPr="00292CB0" w:rsidRDefault="00884BED" w:rsidP="002C09AB">
      <w:pPr>
        <w:spacing w:after="0" w:line="240" w:lineRule="auto"/>
        <w:rPr>
          <w:rFonts w:cstheme="minorHAnsi"/>
          <w:sz w:val="24"/>
          <w:szCs w:val="24"/>
        </w:rPr>
      </w:pPr>
    </w:p>
    <w:p w14:paraId="4BD95C2E" w14:textId="77777777" w:rsidR="00C22513" w:rsidRPr="00292CB0" w:rsidRDefault="00C22513" w:rsidP="002C09AB">
      <w:pPr>
        <w:spacing w:after="0" w:line="240" w:lineRule="auto"/>
        <w:rPr>
          <w:rFonts w:cstheme="minorHAnsi"/>
          <w:sz w:val="18"/>
          <w:szCs w:val="18"/>
        </w:rPr>
      </w:pPr>
      <w:bookmarkStart w:id="190" w:name="_Toc512834752"/>
    </w:p>
    <w:p w14:paraId="6F5BBCE8" w14:textId="77777777" w:rsidR="00C22513" w:rsidRPr="00292CB0" w:rsidRDefault="00C22513" w:rsidP="002C09AB">
      <w:pPr>
        <w:spacing w:after="0" w:line="240" w:lineRule="auto"/>
        <w:rPr>
          <w:rFonts w:cstheme="minorHAnsi"/>
          <w:sz w:val="18"/>
          <w:szCs w:val="18"/>
        </w:rPr>
      </w:pPr>
    </w:p>
    <w:p w14:paraId="53D8AE6B" w14:textId="77777777" w:rsidR="00C22513" w:rsidRPr="00292CB0" w:rsidRDefault="00C22513" w:rsidP="002C09AB">
      <w:pPr>
        <w:spacing w:after="0" w:line="240" w:lineRule="auto"/>
        <w:rPr>
          <w:rFonts w:cstheme="minorHAnsi"/>
          <w:sz w:val="18"/>
          <w:szCs w:val="18"/>
        </w:rPr>
      </w:pPr>
    </w:p>
    <w:p w14:paraId="4268BD49" w14:textId="67DBE874" w:rsidR="00544C51" w:rsidRPr="00292CB0" w:rsidRDefault="00544C51" w:rsidP="002C09AB">
      <w:pPr>
        <w:spacing w:after="0" w:line="240" w:lineRule="auto"/>
        <w:rPr>
          <w:rFonts w:cstheme="minorHAnsi"/>
        </w:rPr>
      </w:pPr>
    </w:p>
    <w:p w14:paraId="04DC8838" w14:textId="5F8AED64" w:rsidR="00013380" w:rsidRPr="00292CB0" w:rsidRDefault="00F16F3E" w:rsidP="002C09AB">
      <w:pPr>
        <w:pStyle w:val="tlXY"/>
        <w:spacing w:before="0" w:after="0"/>
        <w:rPr>
          <w:rFonts w:cstheme="minorHAnsi"/>
          <w:color w:val="auto"/>
          <w:szCs w:val="28"/>
        </w:rPr>
      </w:pPr>
      <w:r w:rsidRPr="00292CB0">
        <w:rPr>
          <w:rFonts w:cstheme="minorHAnsi"/>
          <w:color w:val="auto"/>
          <w:szCs w:val="28"/>
        </w:rPr>
        <w:br w:type="page"/>
      </w:r>
    </w:p>
    <w:p w14:paraId="25C1DDB0" w14:textId="7689E961" w:rsidR="00C0534D" w:rsidRPr="0073260C" w:rsidRDefault="00C0534D" w:rsidP="002C09AB">
      <w:pPr>
        <w:pStyle w:val="tlXY"/>
        <w:spacing w:before="0" w:after="0"/>
        <w:rPr>
          <w:rFonts w:cstheme="minorHAnsi"/>
          <w:b w:val="0"/>
          <w:strike/>
          <w:color w:val="00B050"/>
          <w:sz w:val="24"/>
          <w:szCs w:val="24"/>
        </w:rPr>
      </w:pPr>
      <w:bookmarkStart w:id="191" w:name="_Toc104282844"/>
      <w:proofErr w:type="spellStart"/>
      <w:r w:rsidRPr="0073260C">
        <w:rPr>
          <w:rFonts w:cstheme="minorHAnsi"/>
          <w:strike/>
          <w:color w:val="00B050"/>
          <w:sz w:val="24"/>
          <w:szCs w:val="24"/>
        </w:rPr>
        <w:lastRenderedPageBreak/>
        <w:t>Podopatrenie</w:t>
      </w:r>
      <w:proofErr w:type="spellEnd"/>
      <w:r w:rsidRPr="0073260C">
        <w:rPr>
          <w:rFonts w:cstheme="minorHAnsi"/>
          <w:strike/>
          <w:color w:val="00B050"/>
          <w:sz w:val="24"/>
          <w:szCs w:val="24"/>
        </w:rPr>
        <w:t xml:space="preserve"> 8.6 Podpora investícií do lesníckych technológií a spracovania, do mobilizácie lesníckych výrobkov a ich uvádzania na trh</w:t>
      </w:r>
      <w:bookmarkEnd w:id="190"/>
      <w:bookmarkEnd w:id="191"/>
      <w:r w:rsidRPr="0073260C">
        <w:rPr>
          <w:rFonts w:cstheme="minorHAnsi"/>
          <w:strike/>
          <w:color w:val="00B050"/>
          <w:sz w:val="24"/>
          <w:szCs w:val="24"/>
        </w:rPr>
        <w:t xml:space="preserve"> </w:t>
      </w:r>
    </w:p>
    <w:p w14:paraId="19626B54" w14:textId="77777777" w:rsidR="00C0534D" w:rsidRPr="0073260C" w:rsidRDefault="00C0534D" w:rsidP="002C09AB">
      <w:pPr>
        <w:spacing w:after="0" w:line="240" w:lineRule="auto"/>
        <w:rPr>
          <w:rFonts w:cstheme="minorHAnsi"/>
          <w:b/>
          <w:i/>
          <w:strike/>
          <w:color w:val="00B050"/>
        </w:rPr>
      </w:pPr>
      <w:r w:rsidRPr="0073260C">
        <w:rPr>
          <w:rFonts w:cstheme="minorHAnsi"/>
          <w:b/>
          <w:i/>
          <w:strike/>
          <w:color w:val="00B050"/>
        </w:rPr>
        <w:t>D Podpora investícií do lesníckych technológií a spracovania, do mobilizácie lesníckych výrobkov a ich uvádzania na trh</w:t>
      </w:r>
    </w:p>
    <w:p w14:paraId="3BEE570A" w14:textId="356BF2D8" w:rsidR="00C0534D" w:rsidRPr="0073260C" w:rsidRDefault="00C0534D" w:rsidP="002C09AB">
      <w:pPr>
        <w:tabs>
          <w:tab w:val="left" w:pos="426"/>
        </w:tabs>
        <w:suppressAutoHyphens/>
        <w:spacing w:after="0" w:line="240" w:lineRule="auto"/>
        <w:jc w:val="both"/>
        <w:rPr>
          <w:rFonts w:cstheme="minorHAnsi"/>
          <w:strike/>
          <w:color w:val="00B050"/>
          <w:sz w:val="18"/>
          <w:szCs w:val="18"/>
        </w:rPr>
      </w:pPr>
    </w:p>
    <w:p w14:paraId="418E0089" w14:textId="77777777" w:rsidR="00C0534D" w:rsidRPr="0073260C" w:rsidRDefault="00C0534D" w:rsidP="002C09AB">
      <w:pPr>
        <w:pStyle w:val="Standard"/>
        <w:tabs>
          <w:tab w:val="left" w:pos="856"/>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 xml:space="preserve">Neoprávnené výdavky </w:t>
      </w:r>
    </w:p>
    <w:p w14:paraId="7FB762CE" w14:textId="2765FAAF" w:rsidR="00C0534D" w:rsidRPr="0073260C" w:rsidRDefault="003702BE" w:rsidP="000E4642">
      <w:pPr>
        <w:pStyle w:val="Odsekzoznamu"/>
        <w:numPr>
          <w:ilvl w:val="0"/>
          <w:numId w:val="36"/>
        </w:numPr>
        <w:spacing w:after="0" w:line="240" w:lineRule="auto"/>
        <w:ind w:left="426" w:hanging="426"/>
        <w:rPr>
          <w:rFonts w:cstheme="minorHAnsi"/>
          <w:strike/>
          <w:color w:val="00B050"/>
        </w:rPr>
      </w:pPr>
      <w:r w:rsidRPr="0073260C">
        <w:rPr>
          <w:rFonts w:cstheme="minorHAnsi"/>
          <w:strike/>
          <w:color w:val="00B050"/>
          <w:sz w:val="18"/>
          <w:szCs w:val="18"/>
        </w:rPr>
        <w:t xml:space="preserve">výdavky, pri ktorých verejné obstarávanie bolo začaté pred dňom 19.04.2016, vynaložené až po predložení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na MAS</w:t>
      </w:r>
      <w:r w:rsidR="00C0534D" w:rsidRPr="0073260C">
        <w:rPr>
          <w:rFonts w:cstheme="minorHAnsi"/>
          <w:strike/>
          <w:color w:val="00B050"/>
          <w:kern w:val="1"/>
          <w:sz w:val="18"/>
          <w:szCs w:val="18"/>
        </w:rPr>
        <w:t>;</w:t>
      </w:r>
    </w:p>
    <w:p w14:paraId="39566D46" w14:textId="77777777"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rPr>
        <w:t xml:space="preserve">náklady mimo nákladov uvedených v bode 2.2 tohto </w:t>
      </w:r>
      <w:proofErr w:type="spellStart"/>
      <w:r w:rsidRPr="0073260C">
        <w:rPr>
          <w:rFonts w:cstheme="minorHAnsi"/>
          <w:strike/>
          <w:color w:val="00B050"/>
          <w:sz w:val="18"/>
          <w:szCs w:val="18"/>
        </w:rPr>
        <w:t>podopatrenia</w:t>
      </w:r>
      <w:proofErr w:type="spellEnd"/>
      <w:r w:rsidRPr="0073260C">
        <w:rPr>
          <w:rFonts w:cstheme="minorHAnsi"/>
          <w:strike/>
          <w:color w:val="00B050"/>
          <w:sz w:val="18"/>
          <w:szCs w:val="18"/>
        </w:rPr>
        <w:t>, súvisiace s leasingovými zmluvami, ako napríklad marža prenajímateľa, náklady na refinancovanie úrokov, režijné náklady a poistné poplatky;</w:t>
      </w:r>
    </w:p>
    <w:p w14:paraId="43AAFAC2" w14:textId="77777777"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bCs/>
          <w:strike/>
          <w:color w:val="00B050"/>
          <w:sz w:val="18"/>
          <w:szCs w:val="18"/>
          <w:lang w:eastAsia="sk-SK"/>
        </w:rPr>
        <w:t>úroky z dlžných súm;</w:t>
      </w:r>
    </w:p>
    <w:p w14:paraId="1162C6A3" w14:textId="3AADB85F"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bCs/>
          <w:strike/>
          <w:color w:val="00B050"/>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102" w:history="1">
        <w:r w:rsidRPr="0073260C">
          <w:rPr>
            <w:rStyle w:val="Hypertextovprepojenie"/>
            <w:rFonts w:cstheme="minorHAnsi"/>
            <w:bCs/>
            <w:strike/>
            <w:color w:val="00B050"/>
            <w:sz w:val="18"/>
            <w:szCs w:val="18"/>
            <w:lang w:eastAsia="sk-SK"/>
          </w:rPr>
          <w:t>http://www.apa.sk/index.php?navID=529&amp;id=6858</w:t>
        </w:r>
      </w:hyperlink>
      <w:r w:rsidRPr="0073260C">
        <w:rPr>
          <w:rFonts w:cstheme="minorHAnsi"/>
          <w:bCs/>
          <w:strike/>
          <w:color w:val="00B050"/>
          <w:sz w:val="18"/>
          <w:szCs w:val="18"/>
          <w:lang w:eastAsia="sk-SK"/>
        </w:rPr>
        <w:t xml:space="preserve"> ).</w:t>
      </w:r>
    </w:p>
    <w:p w14:paraId="156B0CBF" w14:textId="77777777"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lang w:eastAsia="sk-SK"/>
        </w:rPr>
        <w:t>obstaranie (vrátane leasingu) pozemku;</w:t>
      </w:r>
    </w:p>
    <w:p w14:paraId="46D4B156" w14:textId="77777777"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lang w:eastAsia="sk-SK"/>
        </w:rPr>
        <w:t>výstavba lesných ciest;</w:t>
      </w:r>
    </w:p>
    <w:p w14:paraId="76E1A7C8" w14:textId="77777777"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lang w:eastAsia="sk-SK"/>
        </w:rPr>
        <w:t>činnosti súvisiace s regeneráciou lesa po ťažbe;</w:t>
      </w:r>
    </w:p>
    <w:p w14:paraId="49EEA49C" w14:textId="77777777" w:rsidR="00C0534D" w:rsidRPr="0073260C" w:rsidRDefault="00C0534D" w:rsidP="000E4642">
      <w:pPr>
        <w:pStyle w:val="Odsekzoznamu"/>
        <w:numPr>
          <w:ilvl w:val="0"/>
          <w:numId w:val="36"/>
        </w:numPr>
        <w:spacing w:after="0" w:line="240" w:lineRule="auto"/>
        <w:ind w:left="426" w:hanging="426"/>
        <w:jc w:val="both"/>
        <w:rPr>
          <w:rFonts w:cstheme="minorHAnsi"/>
          <w:strike/>
          <w:color w:val="00B050"/>
          <w:sz w:val="18"/>
          <w:szCs w:val="18"/>
        </w:rPr>
      </w:pPr>
      <w:r w:rsidRPr="0073260C">
        <w:rPr>
          <w:rFonts w:cstheme="minorHAnsi"/>
          <w:strike/>
          <w:color w:val="00B050"/>
          <w:sz w:val="18"/>
          <w:szCs w:val="18"/>
          <w:lang w:eastAsia="sk-SK"/>
        </w:rPr>
        <w:t>zalesňovanie po ťažbe;</w:t>
      </w:r>
    </w:p>
    <w:p w14:paraId="632DBF60" w14:textId="77777777" w:rsidR="00C0534D" w:rsidRPr="0073260C" w:rsidRDefault="00C0534D" w:rsidP="000E4642">
      <w:pPr>
        <w:pStyle w:val="Odsekzoznamu"/>
        <w:numPr>
          <w:ilvl w:val="0"/>
          <w:numId w:val="36"/>
        </w:numPr>
        <w:spacing w:after="0" w:line="240" w:lineRule="auto"/>
        <w:ind w:left="426" w:hanging="426"/>
        <w:rPr>
          <w:rFonts w:cstheme="minorHAnsi"/>
          <w:strike/>
          <w:color w:val="00B050"/>
          <w:sz w:val="18"/>
          <w:szCs w:val="18"/>
        </w:rPr>
      </w:pPr>
      <w:r w:rsidRPr="0073260C">
        <w:rPr>
          <w:rFonts w:cstheme="minorHAnsi"/>
          <w:strike/>
          <w:color w:val="00B050"/>
          <w:sz w:val="18"/>
          <w:szCs w:val="18"/>
          <w:lang w:eastAsia="sk-SK"/>
        </w:rPr>
        <w:t>investície do zariadení, ktorých hlavným účelom je výroba a čerpanie energie z obnoviteľných zdrojov;</w:t>
      </w:r>
    </w:p>
    <w:p w14:paraId="5F76E2B0" w14:textId="4524FF7A" w:rsidR="00F6324D" w:rsidRPr="0073260C" w:rsidRDefault="00C0534D" w:rsidP="000E4642">
      <w:pPr>
        <w:pStyle w:val="Odsekzoznamu"/>
        <w:numPr>
          <w:ilvl w:val="0"/>
          <w:numId w:val="36"/>
        </w:numPr>
        <w:spacing w:after="0" w:line="240" w:lineRule="auto"/>
        <w:ind w:left="426" w:hanging="426"/>
        <w:rPr>
          <w:rFonts w:cstheme="minorHAnsi"/>
          <w:strike/>
          <w:color w:val="00B050"/>
          <w:sz w:val="18"/>
          <w:szCs w:val="18"/>
        </w:rPr>
      </w:pPr>
      <w:r w:rsidRPr="0073260C">
        <w:rPr>
          <w:rFonts w:cstheme="minorHAnsi"/>
          <w:strike/>
          <w:color w:val="00B050"/>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73260C" w:rsidRPr="0073260C" w14:paraId="786284AA" w14:textId="77777777" w:rsidTr="00E715F8">
        <w:trPr>
          <w:trHeight w:val="284"/>
        </w:trPr>
        <w:tc>
          <w:tcPr>
            <w:tcW w:w="5000" w:type="pct"/>
            <w:shd w:val="clear" w:color="auto" w:fill="FFC000"/>
            <w:vAlign w:val="center"/>
          </w:tcPr>
          <w:p w14:paraId="6CAB0818" w14:textId="7A338D94" w:rsidR="00C55FA1" w:rsidRPr="0073260C" w:rsidRDefault="00C55FA1" w:rsidP="004800B7">
            <w:pPr>
              <w:pStyle w:val="Standard"/>
              <w:numPr>
                <w:ilvl w:val="2"/>
                <w:numId w:val="536"/>
              </w:numPr>
              <w:tabs>
                <w:tab w:val="left" w:pos="709"/>
              </w:tabs>
              <w:jc w:val="center"/>
              <w:rPr>
                <w:rFonts w:asciiTheme="minorHAnsi" w:hAnsiTheme="minorHAnsi" w:cstheme="minorHAnsi"/>
                <w:b/>
                <w:caps/>
                <w:strike/>
                <w:color w:val="00B050"/>
                <w:sz w:val="28"/>
                <w:szCs w:val="28"/>
              </w:rPr>
            </w:pPr>
            <w:r w:rsidRPr="0073260C">
              <w:rPr>
                <w:rFonts w:asciiTheme="minorHAnsi" w:hAnsiTheme="minorHAnsi" w:cstheme="minorHAnsi"/>
                <w:b/>
                <w:caps/>
                <w:strike/>
                <w:color w:val="00B050"/>
                <w:sz w:val="28"/>
                <w:szCs w:val="28"/>
              </w:rPr>
              <w:t>ŠpecificKÁ PRE PODOPATRENIE</w:t>
            </w:r>
          </w:p>
        </w:tc>
      </w:tr>
      <w:tr w:rsidR="0073260C" w:rsidRPr="0073260C" w14:paraId="337AC882" w14:textId="77777777" w:rsidTr="00F76ECB">
        <w:trPr>
          <w:trHeight w:val="284"/>
        </w:trPr>
        <w:tc>
          <w:tcPr>
            <w:tcW w:w="5000" w:type="pct"/>
            <w:shd w:val="clear" w:color="auto" w:fill="FFFFFF" w:themeFill="background1"/>
            <w:vAlign w:val="center"/>
          </w:tcPr>
          <w:p w14:paraId="42A3C91D" w14:textId="77777777" w:rsidR="00E715F8" w:rsidRPr="0073260C" w:rsidRDefault="00C55FA1" w:rsidP="004800B7">
            <w:pPr>
              <w:pStyle w:val="Odsekzoznamu"/>
              <w:numPr>
                <w:ilvl w:val="0"/>
                <w:numId w:val="522"/>
              </w:numPr>
              <w:tabs>
                <w:tab w:val="left" w:pos="426"/>
              </w:tabs>
              <w:suppressAutoHyphens/>
              <w:spacing w:after="0" w:line="240" w:lineRule="auto"/>
              <w:ind w:left="203" w:hanging="203"/>
              <w:jc w:val="both"/>
              <w:rPr>
                <w:rFonts w:cstheme="minorHAnsi"/>
                <w:strike/>
                <w:color w:val="00B050"/>
                <w:sz w:val="18"/>
                <w:szCs w:val="18"/>
              </w:rPr>
            </w:pP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musí byť kompletná po obsahovej stránke.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nebude schválená v prípade, že žiadateľ uviedol nepravdivé čestné vyhlásenie žiadateľa o konflikte záujmov a poskytol nesprávne či nepravdivé údaje. </w:t>
            </w:r>
          </w:p>
          <w:p w14:paraId="13BD0D17" w14:textId="77777777" w:rsidR="00C55FA1" w:rsidRPr="0073260C" w:rsidRDefault="00C55FA1" w:rsidP="009F1D61">
            <w:pPr>
              <w:pStyle w:val="Odsekzoznamu"/>
              <w:numPr>
                <w:ilvl w:val="0"/>
                <w:numId w:val="66"/>
              </w:numPr>
              <w:suppressAutoHyphens/>
              <w:spacing w:after="0" w:line="240" w:lineRule="auto"/>
              <w:ind w:left="203" w:hanging="203"/>
              <w:jc w:val="both"/>
              <w:rPr>
                <w:rFonts w:cstheme="minorHAnsi"/>
                <w:strike/>
                <w:color w:val="00B050"/>
                <w:sz w:val="18"/>
                <w:szCs w:val="18"/>
              </w:rPr>
            </w:pPr>
            <w:r w:rsidRPr="0073260C">
              <w:rPr>
                <w:rFonts w:cstheme="minorHAnsi"/>
                <w:strike/>
                <w:color w:val="00B050"/>
                <w:sz w:val="18"/>
                <w:szCs w:val="18"/>
              </w:rPr>
              <w:t xml:space="preserve">Suma finančných prostriedkov z verejných zdrojov, požadovaná žiadateľom vo formulári </w:t>
            </w:r>
            <w:proofErr w:type="spellStart"/>
            <w:r w:rsidRPr="0073260C">
              <w:rPr>
                <w:rFonts w:cstheme="minorHAnsi"/>
                <w:strike/>
                <w:color w:val="00B050"/>
                <w:sz w:val="18"/>
                <w:szCs w:val="18"/>
              </w:rPr>
              <w:t>ŽoNFP</w:t>
            </w:r>
            <w:proofErr w:type="spellEnd"/>
            <w:r w:rsidRPr="0073260C">
              <w:rPr>
                <w:rFonts w:cstheme="minorHAnsi"/>
                <w:strike/>
                <w:color w:val="00B050"/>
                <w:sz w:val="18"/>
                <w:szCs w:val="18"/>
              </w:rPr>
              <w:t xml:space="preserve"> v deň jej predloženia na MAS je konečná a nie je možné ju v rámci procesu spracovávania dodatočne zvyšovať.</w:t>
            </w:r>
          </w:p>
          <w:p w14:paraId="56ABD743" w14:textId="07E7BDE7" w:rsidR="00C55FA1" w:rsidRPr="0073260C" w:rsidRDefault="00C55FA1" w:rsidP="009F1D61">
            <w:pPr>
              <w:pStyle w:val="Odsekzoznamu"/>
              <w:numPr>
                <w:ilvl w:val="0"/>
                <w:numId w:val="66"/>
              </w:numPr>
              <w:suppressAutoHyphens/>
              <w:spacing w:after="0" w:line="240" w:lineRule="auto"/>
              <w:ind w:left="203" w:hanging="203"/>
              <w:jc w:val="both"/>
              <w:rPr>
                <w:rFonts w:cstheme="minorHAnsi"/>
                <w:strike/>
                <w:color w:val="00B050"/>
                <w:sz w:val="18"/>
                <w:szCs w:val="18"/>
              </w:rPr>
            </w:pPr>
            <w:r w:rsidRPr="0073260C">
              <w:rPr>
                <w:rFonts w:cstheme="minorHAnsi"/>
                <w:strike/>
                <w:color w:val="00B050"/>
                <w:sz w:val="18"/>
                <w:szCs w:val="18"/>
              </w:rPr>
              <w:t xml:space="preserve">Neoprávnené výdavky je žiadateľ povinný z požadovanej </w:t>
            </w:r>
            <w:r w:rsidR="00E5029B" w:rsidRPr="0073260C">
              <w:rPr>
                <w:rFonts w:cstheme="minorHAnsi"/>
                <w:strike/>
                <w:color w:val="00B050"/>
                <w:sz w:val="18"/>
                <w:szCs w:val="18"/>
              </w:rPr>
              <w:t>sumy odčleniť.  Pred uzavretím z</w:t>
            </w:r>
            <w:r w:rsidRPr="0073260C">
              <w:rPr>
                <w:rFonts w:cstheme="minorHAnsi"/>
                <w:strike/>
                <w:color w:val="00B050"/>
                <w:sz w:val="18"/>
                <w:szCs w:val="18"/>
              </w:rPr>
              <w:t>mluvy o poskytnutí NFP neexistuje právny nárok na poskytnutie nenávratného finančného príspevku.</w:t>
            </w:r>
          </w:p>
          <w:p w14:paraId="420D2397" w14:textId="77777777" w:rsidR="00C55FA1" w:rsidRPr="0073260C" w:rsidRDefault="00C55FA1" w:rsidP="009F1D61">
            <w:pPr>
              <w:pStyle w:val="Odsekzoznamu"/>
              <w:numPr>
                <w:ilvl w:val="0"/>
                <w:numId w:val="66"/>
              </w:numPr>
              <w:suppressAutoHyphens/>
              <w:spacing w:after="0" w:line="240" w:lineRule="auto"/>
              <w:ind w:left="203" w:hanging="203"/>
              <w:jc w:val="both"/>
              <w:rPr>
                <w:rFonts w:cstheme="minorHAnsi"/>
                <w:strike/>
                <w:color w:val="00B050"/>
                <w:sz w:val="18"/>
                <w:szCs w:val="18"/>
              </w:rPr>
            </w:pPr>
            <w:r w:rsidRPr="0073260C">
              <w:rPr>
                <w:rFonts w:cstheme="minorHAnsi"/>
                <w:strike/>
                <w:color w:val="00B050"/>
                <w:sz w:val="18"/>
                <w:szCs w:val="18"/>
              </w:rPr>
              <w:t>Žiadatelia môžu realizovať projekt aj pred uzatvorením zmluvy o poskytnutí NFP, znášajú však riziko, že projekt na financovanie z PRV SR 2014 - 2022 nebude schválený.</w:t>
            </w:r>
          </w:p>
          <w:p w14:paraId="1CA2FAC3" w14:textId="28A67E4F" w:rsidR="00A62524" w:rsidRPr="0073260C" w:rsidRDefault="00A62524" w:rsidP="009F1D61">
            <w:pPr>
              <w:pStyle w:val="Odsekzoznamu"/>
              <w:numPr>
                <w:ilvl w:val="0"/>
                <w:numId w:val="66"/>
              </w:numPr>
              <w:suppressAutoHyphens/>
              <w:spacing w:after="0" w:line="240" w:lineRule="auto"/>
              <w:ind w:left="203" w:hanging="203"/>
              <w:jc w:val="both"/>
              <w:rPr>
                <w:rFonts w:cstheme="minorHAnsi"/>
                <w:strike/>
                <w:color w:val="00B050"/>
                <w:sz w:val="18"/>
                <w:szCs w:val="18"/>
              </w:rPr>
            </w:pPr>
            <w:r w:rsidRPr="0073260C">
              <w:rPr>
                <w:rFonts w:cstheme="minorHAnsi"/>
                <w:bCs/>
                <w:strike/>
                <w:color w:val="00B050"/>
                <w:sz w:val="18"/>
                <w:szCs w:val="18"/>
                <w:lang w:eastAsia="sk-SK"/>
              </w:rPr>
              <w:t>Forma zjednodušeného vykazovania výdavkov v zmysle Prílohy č. 29A k Príručke pre prijímateľa LEADER.</w:t>
            </w:r>
          </w:p>
        </w:tc>
      </w:tr>
    </w:tbl>
    <w:p w14:paraId="0EF7BEAC" w14:textId="720B83BE" w:rsidR="00C0534D" w:rsidRPr="0073260C" w:rsidRDefault="00C0534D" w:rsidP="002C09AB">
      <w:pPr>
        <w:spacing w:after="0" w:line="240" w:lineRule="auto"/>
        <w:rPr>
          <w:rFonts w:cstheme="minorHAnsi"/>
          <w:b/>
          <w:caps/>
          <w:strike/>
          <w:color w:val="00B05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73260C" w:rsidRPr="0073260C" w14:paraId="7F9EBDBB" w14:textId="77777777" w:rsidTr="00E715F8">
        <w:trPr>
          <w:trHeight w:val="284"/>
        </w:trPr>
        <w:tc>
          <w:tcPr>
            <w:tcW w:w="5000" w:type="pct"/>
            <w:gridSpan w:val="4"/>
            <w:shd w:val="clear" w:color="auto" w:fill="FFC000"/>
            <w:vAlign w:val="center"/>
          </w:tcPr>
          <w:p w14:paraId="05C2074D" w14:textId="3553760E" w:rsidR="00C55FA1" w:rsidRPr="0073260C" w:rsidRDefault="00AB1357" w:rsidP="00C55FA1">
            <w:pPr>
              <w:spacing w:after="0" w:line="240" w:lineRule="auto"/>
              <w:jc w:val="center"/>
              <w:rPr>
                <w:rFonts w:cstheme="minorHAnsi"/>
                <w:b/>
                <w:strike/>
                <w:color w:val="00B050"/>
                <w:sz w:val="28"/>
                <w:szCs w:val="28"/>
              </w:rPr>
            </w:pPr>
            <w:r w:rsidRPr="0073260C">
              <w:rPr>
                <w:rFonts w:cstheme="minorHAnsi"/>
                <w:b/>
                <w:caps/>
                <w:strike/>
                <w:color w:val="00B050"/>
                <w:sz w:val="28"/>
                <w:szCs w:val="28"/>
              </w:rPr>
              <w:t>3.1.2</w:t>
            </w:r>
            <w:r w:rsidR="00C55FA1" w:rsidRPr="0073260C">
              <w:rPr>
                <w:rFonts w:cstheme="minorHAnsi"/>
                <w:b/>
                <w:caps/>
                <w:strike/>
                <w:color w:val="00B050"/>
                <w:sz w:val="28"/>
                <w:szCs w:val="28"/>
              </w:rPr>
              <w:t xml:space="preserve"> Špecifické podmienky poskytnutia príspevku</w:t>
            </w:r>
          </w:p>
        </w:tc>
      </w:tr>
      <w:tr w:rsidR="0073260C" w:rsidRPr="0073260C" w14:paraId="3715A2CA" w14:textId="77777777" w:rsidTr="00E715F8">
        <w:trPr>
          <w:trHeight w:val="284"/>
        </w:trPr>
        <w:tc>
          <w:tcPr>
            <w:tcW w:w="5000" w:type="pct"/>
            <w:gridSpan w:val="4"/>
            <w:shd w:val="clear" w:color="auto" w:fill="FFE599" w:themeFill="accent4" w:themeFillTint="66"/>
            <w:vAlign w:val="center"/>
          </w:tcPr>
          <w:p w14:paraId="5FBB7F75" w14:textId="77777777" w:rsidR="00C0534D" w:rsidRPr="0073260C" w:rsidRDefault="00C0534D" w:rsidP="002C09AB">
            <w:pPr>
              <w:spacing w:after="0" w:line="240" w:lineRule="auto"/>
              <w:rPr>
                <w:rFonts w:cstheme="minorHAnsi"/>
                <w:b/>
                <w:strike/>
                <w:color w:val="00B050"/>
                <w:sz w:val="22"/>
                <w:szCs w:val="22"/>
              </w:rPr>
            </w:pPr>
            <w:r w:rsidRPr="0073260C">
              <w:rPr>
                <w:rFonts w:cstheme="minorHAnsi"/>
                <w:b/>
                <w:strike/>
                <w:color w:val="00B050"/>
                <w:sz w:val="22"/>
                <w:szCs w:val="22"/>
              </w:rPr>
              <w:t>1. OPRÁVNENOSŤ ŽIADATEĽA</w:t>
            </w:r>
          </w:p>
        </w:tc>
      </w:tr>
      <w:tr w:rsidR="0073260C" w:rsidRPr="0073260C" w14:paraId="050CB2DC" w14:textId="77777777" w:rsidTr="00E715F8">
        <w:trPr>
          <w:trHeight w:val="284"/>
        </w:trPr>
        <w:tc>
          <w:tcPr>
            <w:tcW w:w="196" w:type="pct"/>
            <w:gridSpan w:val="2"/>
            <w:shd w:val="clear" w:color="auto" w:fill="FFF2CC" w:themeFill="accent4" w:themeFillTint="33"/>
            <w:vAlign w:val="center"/>
          </w:tcPr>
          <w:p w14:paraId="4640D370" w14:textId="61BC0AA4" w:rsidR="00F97A66" w:rsidRPr="0073260C" w:rsidRDefault="00F97A66"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4" w:type="pct"/>
            <w:gridSpan w:val="2"/>
            <w:shd w:val="clear" w:color="auto" w:fill="FFF2CC" w:themeFill="accent4" w:themeFillTint="33"/>
            <w:vAlign w:val="center"/>
          </w:tcPr>
          <w:p w14:paraId="4D3BAA9A" w14:textId="37643E03" w:rsidR="00F97A66" w:rsidRPr="0073260C" w:rsidRDefault="00D5355B" w:rsidP="002C09AB">
            <w:pPr>
              <w:spacing w:after="0" w:line="240" w:lineRule="auto"/>
              <w:jc w:val="center"/>
              <w:rPr>
                <w:rFonts w:cstheme="minorHAnsi"/>
                <w:b/>
                <w:strike/>
                <w:color w:val="00B050"/>
                <w:sz w:val="18"/>
                <w:szCs w:val="18"/>
              </w:rPr>
            </w:pPr>
            <w:r w:rsidRPr="0073260C">
              <w:rPr>
                <w:rFonts w:cstheme="minorHAnsi"/>
                <w:b/>
                <w:strike/>
                <w:color w:val="00B050"/>
                <w:sz w:val="18"/>
                <w:szCs w:val="18"/>
              </w:rPr>
              <w:t xml:space="preserve">Podmienka poskytnutia príspevku (PPP) a jej popis  </w:t>
            </w:r>
          </w:p>
        </w:tc>
      </w:tr>
      <w:tr w:rsidR="0073260C" w:rsidRPr="0073260C" w14:paraId="11F74341" w14:textId="77777777" w:rsidTr="00D06D52">
        <w:trPr>
          <w:trHeight w:val="284"/>
        </w:trPr>
        <w:tc>
          <w:tcPr>
            <w:tcW w:w="196" w:type="pct"/>
            <w:gridSpan w:val="2"/>
            <w:shd w:val="clear" w:color="auto" w:fill="auto"/>
            <w:vAlign w:val="center"/>
          </w:tcPr>
          <w:p w14:paraId="5412FFD1" w14:textId="77777777" w:rsidR="00D06D52" w:rsidRPr="0073260C" w:rsidRDefault="00D06D52"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1.1</w:t>
            </w:r>
          </w:p>
        </w:tc>
        <w:tc>
          <w:tcPr>
            <w:tcW w:w="4804" w:type="pct"/>
            <w:gridSpan w:val="2"/>
            <w:shd w:val="clear" w:color="auto" w:fill="auto"/>
            <w:vAlign w:val="center"/>
          </w:tcPr>
          <w:p w14:paraId="096ED012" w14:textId="77777777" w:rsidR="00D06D52" w:rsidRPr="0073260C" w:rsidRDefault="00D06D52" w:rsidP="002C09AB">
            <w:pPr>
              <w:spacing w:after="0" w:line="240" w:lineRule="auto"/>
              <w:rPr>
                <w:rFonts w:cstheme="minorHAnsi"/>
                <w:b/>
                <w:strike/>
                <w:color w:val="00B050"/>
                <w:sz w:val="18"/>
                <w:szCs w:val="18"/>
              </w:rPr>
            </w:pPr>
            <w:r w:rsidRPr="0073260C">
              <w:rPr>
                <w:rFonts w:cstheme="minorHAnsi"/>
                <w:b/>
                <w:strike/>
                <w:color w:val="00B050"/>
                <w:sz w:val="18"/>
                <w:szCs w:val="18"/>
              </w:rPr>
              <w:t>Oprávnenosť žiadateľa (všeobecné podmienky)</w:t>
            </w:r>
          </w:p>
          <w:p w14:paraId="204989E7" w14:textId="5EF5EDEB" w:rsidR="00D06D52" w:rsidRPr="0073260C" w:rsidRDefault="00D06D52"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Oprávneným žiadateľom je oprávnený žiadateľ v zmysle stratégie CLLD uvedený vo výzve</w:t>
            </w:r>
            <w:r w:rsidR="00D5355B" w:rsidRPr="0073260C">
              <w:rPr>
                <w:rFonts w:cstheme="minorHAnsi"/>
                <w:bCs/>
                <w:strike/>
                <w:color w:val="00B050"/>
                <w:sz w:val="16"/>
                <w:szCs w:val="16"/>
              </w:rPr>
              <w:t xml:space="preserve"> na predkladanie </w:t>
            </w:r>
            <w:proofErr w:type="spellStart"/>
            <w:r w:rsidR="00D5355B"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ako oprávnený žiadateľ MAS, ktorý musí spĺňať aj nasledovné podmienky:</w:t>
            </w:r>
          </w:p>
          <w:p w14:paraId="5FD74876" w14:textId="520BE71C" w:rsidR="00D06D52" w:rsidRPr="0073260C" w:rsidRDefault="00D06D52" w:rsidP="002C09AB">
            <w:pPr>
              <w:spacing w:after="0" w:line="240" w:lineRule="auto"/>
              <w:jc w:val="both"/>
              <w:rPr>
                <w:rFonts w:cstheme="minorHAnsi"/>
                <w:strike/>
                <w:color w:val="00B050"/>
                <w:sz w:val="16"/>
                <w:szCs w:val="16"/>
              </w:rPr>
            </w:pPr>
            <w:r w:rsidRPr="0073260C">
              <w:rPr>
                <w:rFonts w:cstheme="minorHAnsi"/>
                <w:strike/>
                <w:color w:val="00B050"/>
                <w:sz w:val="16"/>
                <w:szCs w:val="16"/>
              </w:rPr>
              <w:t xml:space="preserve">Príjemcom pomoci je podnik v zmysle čl. 107 ods. 1 ZFEÚ,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každý subjekt, ktorý vykonáva hospodársku činnosť</w:t>
            </w:r>
            <w:r w:rsidRPr="0073260C">
              <w:rPr>
                <w:rFonts w:cstheme="minorHAnsi"/>
                <w:strike/>
                <w:color w:val="00B050"/>
                <w:sz w:val="16"/>
                <w:szCs w:val="16"/>
                <w:vertAlign w:val="superscript"/>
                <w:lang w:eastAsia="sk-SK"/>
              </w:rPr>
              <w:footnoteReference w:id="94"/>
            </w:r>
            <w:r w:rsidRPr="0073260C">
              <w:rPr>
                <w:rFonts w:cstheme="minorHAnsi"/>
                <w:strike/>
                <w:color w:val="00B050"/>
                <w:sz w:val="16"/>
                <w:szCs w:val="16"/>
              </w:rPr>
              <w:t xml:space="preserve"> bez ohľadu na jeho právny status a spôsob financovania (ďalej len "príjemca pomoci").</w:t>
            </w:r>
          </w:p>
          <w:p w14:paraId="6103B7BF" w14:textId="77777777" w:rsidR="00D06D52" w:rsidRPr="0073260C" w:rsidRDefault="00D06D52" w:rsidP="002C09AB">
            <w:pPr>
              <w:spacing w:after="0" w:line="240" w:lineRule="auto"/>
              <w:rPr>
                <w:rFonts w:cstheme="minorHAnsi"/>
                <w:strike/>
                <w:color w:val="00B050"/>
                <w:sz w:val="16"/>
                <w:szCs w:val="16"/>
              </w:rPr>
            </w:pPr>
            <w:r w:rsidRPr="0073260C">
              <w:rPr>
                <w:rFonts w:cstheme="minorHAnsi"/>
                <w:strike/>
                <w:color w:val="00B050"/>
                <w:sz w:val="16"/>
                <w:szCs w:val="16"/>
              </w:rPr>
              <w:t xml:space="preserve">Príjemcom pomoci je jediný podnik. </w:t>
            </w:r>
          </w:p>
          <w:p w14:paraId="66AD1544" w14:textId="77777777" w:rsidR="00D06D52" w:rsidRPr="0073260C" w:rsidRDefault="00D06D52" w:rsidP="002C09AB">
            <w:pPr>
              <w:spacing w:after="0" w:line="240" w:lineRule="auto"/>
              <w:jc w:val="both"/>
              <w:rPr>
                <w:rFonts w:cstheme="minorHAnsi"/>
                <w:strike/>
                <w:color w:val="00B050"/>
                <w:sz w:val="16"/>
                <w:szCs w:val="16"/>
              </w:rPr>
            </w:pPr>
            <w:r w:rsidRPr="0073260C">
              <w:rPr>
                <w:rFonts w:cstheme="minorHAnsi"/>
                <w:strike/>
                <w:color w:val="00B050"/>
                <w:sz w:val="16"/>
                <w:szCs w:val="16"/>
              </w:rPr>
              <w:t xml:space="preserve">Jediný podnik v zmysle čl. 2 ods. 2 nariadenia (EÚ) č. 1407/2013 zahŕňa všetky podniky, medzi ktorými je aspoň jeden z týchto vzťahov: </w:t>
            </w:r>
          </w:p>
          <w:p w14:paraId="1915CDB6" w14:textId="77777777" w:rsidR="00D06D52" w:rsidRPr="0073260C" w:rsidRDefault="00D06D52" w:rsidP="009F1D61">
            <w:pPr>
              <w:pStyle w:val="Odsekzoznamu"/>
              <w:numPr>
                <w:ilvl w:val="0"/>
                <w:numId w:val="96"/>
              </w:numPr>
              <w:spacing w:after="0" w:line="240" w:lineRule="auto"/>
              <w:ind w:left="235" w:hanging="235"/>
              <w:jc w:val="both"/>
              <w:rPr>
                <w:rFonts w:cstheme="minorHAnsi"/>
                <w:strike/>
                <w:color w:val="00B050"/>
                <w:sz w:val="16"/>
                <w:szCs w:val="16"/>
              </w:rPr>
            </w:pPr>
            <w:r w:rsidRPr="0073260C">
              <w:rPr>
                <w:rFonts w:cstheme="minorHAnsi"/>
                <w:strike/>
                <w:color w:val="00B050"/>
                <w:sz w:val="16"/>
                <w:szCs w:val="16"/>
              </w:rPr>
              <w:t xml:space="preserve">jeden podnik má väčšinu hlasovacích práv akcionárov alebo spoločníkov v inom podniku; </w:t>
            </w:r>
          </w:p>
          <w:p w14:paraId="74818A31" w14:textId="77777777" w:rsidR="00D06D52" w:rsidRPr="0073260C" w:rsidRDefault="00D06D52" w:rsidP="009F1D61">
            <w:pPr>
              <w:pStyle w:val="Odsekzoznamu"/>
              <w:numPr>
                <w:ilvl w:val="0"/>
                <w:numId w:val="96"/>
              </w:numPr>
              <w:spacing w:after="0" w:line="240" w:lineRule="auto"/>
              <w:ind w:left="235" w:hanging="235"/>
              <w:jc w:val="both"/>
              <w:rPr>
                <w:rFonts w:cstheme="minorHAnsi"/>
                <w:strike/>
                <w:color w:val="00B050"/>
                <w:sz w:val="16"/>
                <w:szCs w:val="16"/>
              </w:rPr>
            </w:pPr>
            <w:r w:rsidRPr="0073260C">
              <w:rPr>
                <w:rFonts w:cstheme="minorHAnsi"/>
                <w:strike/>
                <w:color w:val="00B050"/>
                <w:sz w:val="16"/>
                <w:szCs w:val="16"/>
              </w:rPr>
              <w:t xml:space="preserve">jeden podnik má právo vymenovať alebo odvolať väčšinu členov správneho, riadiaceho alebo dozorného orgánu iného podniku; </w:t>
            </w:r>
          </w:p>
          <w:p w14:paraId="289F7A28" w14:textId="77777777" w:rsidR="00D06D52" w:rsidRPr="0073260C" w:rsidRDefault="00D06D52" w:rsidP="009F1D61">
            <w:pPr>
              <w:pStyle w:val="Odsekzoznamu"/>
              <w:numPr>
                <w:ilvl w:val="0"/>
                <w:numId w:val="96"/>
              </w:numPr>
              <w:spacing w:after="0" w:line="240" w:lineRule="auto"/>
              <w:ind w:left="235" w:hanging="235"/>
              <w:jc w:val="both"/>
              <w:rPr>
                <w:rFonts w:cstheme="minorHAnsi"/>
                <w:strike/>
                <w:color w:val="00B050"/>
                <w:sz w:val="16"/>
                <w:szCs w:val="16"/>
              </w:rPr>
            </w:pPr>
            <w:r w:rsidRPr="0073260C">
              <w:rPr>
                <w:rFonts w:cstheme="minorHAnsi"/>
                <w:strike/>
                <w:color w:val="00B05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91E09DB" w14:textId="77777777" w:rsidR="00D06D52" w:rsidRPr="0073260C" w:rsidRDefault="00D06D52" w:rsidP="009F1D61">
            <w:pPr>
              <w:pStyle w:val="Odsekzoznamu"/>
              <w:numPr>
                <w:ilvl w:val="0"/>
                <w:numId w:val="96"/>
              </w:numPr>
              <w:spacing w:after="0" w:line="240" w:lineRule="auto"/>
              <w:ind w:left="235" w:hanging="235"/>
              <w:jc w:val="both"/>
              <w:rPr>
                <w:rFonts w:cstheme="minorHAnsi"/>
                <w:strike/>
                <w:color w:val="00B050"/>
                <w:sz w:val="16"/>
                <w:szCs w:val="16"/>
              </w:rPr>
            </w:pPr>
            <w:r w:rsidRPr="0073260C">
              <w:rPr>
                <w:rFonts w:cstheme="minorHAnsi"/>
                <w:strike/>
                <w:color w:val="00B05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84D6FEA" w14:textId="14937814" w:rsidR="00D06D52" w:rsidRPr="0073260C" w:rsidRDefault="00D06D52" w:rsidP="002C09AB">
            <w:pPr>
              <w:spacing w:after="0" w:line="240" w:lineRule="auto"/>
              <w:jc w:val="both"/>
              <w:rPr>
                <w:rFonts w:cstheme="minorHAnsi"/>
                <w:strike/>
                <w:color w:val="00B050"/>
                <w:sz w:val="16"/>
                <w:szCs w:val="16"/>
              </w:rPr>
            </w:pPr>
            <w:r w:rsidRPr="0073260C">
              <w:rPr>
                <w:rFonts w:cstheme="minorHAnsi"/>
                <w:strike/>
                <w:color w:val="00B050"/>
                <w:sz w:val="16"/>
                <w:szCs w:val="16"/>
              </w:rPr>
              <w:lastRenderedPageBreak/>
              <w:t>Podniky, ktoré majú akýkoľvek vzťah uvedený v písm. a) až d) prostredníctvom jedného alebo viacerých iných podnikov, sa takisto považujú za jediný podnik</w:t>
            </w:r>
            <w:r w:rsidRPr="0073260C">
              <w:rPr>
                <w:rFonts w:cstheme="minorHAnsi"/>
                <w:strike/>
                <w:color w:val="00B050"/>
                <w:sz w:val="16"/>
                <w:szCs w:val="16"/>
                <w:vertAlign w:val="superscript"/>
                <w:lang w:eastAsia="sk-SK"/>
              </w:rPr>
              <w:footnoteReference w:id="95"/>
            </w:r>
            <w:r w:rsidR="00D5355B" w:rsidRPr="0073260C">
              <w:rPr>
                <w:rFonts w:cstheme="minorHAnsi"/>
                <w:strike/>
                <w:color w:val="00B050"/>
                <w:sz w:val="16"/>
                <w:szCs w:val="16"/>
              </w:rPr>
              <w:t>.</w:t>
            </w:r>
          </w:p>
          <w:p w14:paraId="5DCB4F74" w14:textId="77777777" w:rsidR="00D06D52" w:rsidRPr="0073260C" w:rsidRDefault="00D06D52" w:rsidP="002C09AB">
            <w:pPr>
              <w:spacing w:after="0" w:line="240" w:lineRule="auto"/>
              <w:rPr>
                <w:rFonts w:cstheme="minorHAnsi"/>
                <w:b/>
                <w:strike/>
                <w:color w:val="00B050"/>
                <w:sz w:val="16"/>
                <w:szCs w:val="16"/>
              </w:rPr>
            </w:pPr>
            <w:r w:rsidRPr="0073260C">
              <w:rPr>
                <w:rFonts w:cstheme="minorHAnsi"/>
                <w:b/>
                <w:strike/>
                <w:color w:val="00B050"/>
                <w:sz w:val="16"/>
                <w:szCs w:val="16"/>
              </w:rPr>
              <w:t>Príjemcami pomoci sú:</w:t>
            </w:r>
          </w:p>
          <w:p w14:paraId="5BB4011C" w14:textId="19A66C1B" w:rsidR="00D06D52" w:rsidRPr="0073260C" w:rsidRDefault="00D06D52" w:rsidP="004800B7">
            <w:pPr>
              <w:numPr>
                <w:ilvl w:val="0"/>
                <w:numId w:val="346"/>
              </w:numPr>
              <w:suppressAutoHyphens/>
              <w:spacing w:after="0" w:line="240" w:lineRule="auto"/>
              <w:ind w:left="377" w:hanging="377"/>
              <w:jc w:val="both"/>
              <w:rPr>
                <w:rFonts w:cstheme="minorHAnsi"/>
                <w:bCs/>
                <w:strike/>
                <w:color w:val="00B050"/>
                <w:sz w:val="16"/>
                <w:szCs w:val="16"/>
                <w:lang w:eastAsia="sk-SK"/>
              </w:rPr>
            </w:pPr>
            <w:r w:rsidRPr="0073260C">
              <w:rPr>
                <w:rFonts w:cstheme="minorHAnsi"/>
                <w:bCs/>
                <w:strike/>
                <w:color w:val="00B050"/>
                <w:sz w:val="16"/>
                <w:szCs w:val="16"/>
                <w:lang w:eastAsia="sk-SK"/>
              </w:rPr>
              <w:t>Fyzické a právnické osoby (malé a stredné podniky v zmysle odporúčania Komisie 2003/361/ES</w:t>
            </w:r>
            <w:r w:rsidRPr="0073260C">
              <w:rPr>
                <w:rFonts w:cstheme="minorHAnsi"/>
                <w:bCs/>
                <w:strike/>
                <w:color w:val="00B050"/>
                <w:sz w:val="16"/>
                <w:szCs w:val="16"/>
                <w:vertAlign w:val="superscript"/>
                <w:lang w:eastAsia="sk-SK"/>
              </w:rPr>
              <w:footnoteReference w:id="96"/>
            </w:r>
            <w:r w:rsidRPr="0073260C">
              <w:rPr>
                <w:rFonts w:cstheme="minorHAnsi"/>
                <w:bCs/>
                <w:strike/>
                <w:color w:val="00B050"/>
                <w:sz w:val="16"/>
                <w:szCs w:val="16"/>
                <w:lang w:eastAsia="sk-SK"/>
              </w:rPr>
              <w:t>) obhospodarujúce lesy vo vlastníctve</w:t>
            </w:r>
            <w:r w:rsidR="00E24081" w:rsidRPr="0073260C">
              <w:rPr>
                <w:rStyle w:val="Odkaznapoznmkupodiarou"/>
                <w:rFonts w:cstheme="minorHAnsi"/>
                <w:bCs/>
                <w:strike/>
                <w:color w:val="00B050"/>
                <w:sz w:val="16"/>
                <w:szCs w:val="16"/>
                <w:lang w:eastAsia="sk-SK"/>
              </w:rPr>
              <w:footnoteReference w:id="97"/>
            </w:r>
            <w:r w:rsidRPr="0073260C">
              <w:rPr>
                <w:rFonts w:cstheme="minorHAnsi"/>
                <w:bCs/>
                <w:strike/>
                <w:color w:val="00B050"/>
                <w:sz w:val="16"/>
                <w:szCs w:val="16"/>
                <w:lang w:eastAsia="sk-SK"/>
              </w:rPr>
              <w:t>:</w:t>
            </w:r>
          </w:p>
          <w:p w14:paraId="239B8590" w14:textId="77777777" w:rsidR="00D06D52" w:rsidRPr="0073260C" w:rsidRDefault="00D06D52" w:rsidP="004800B7">
            <w:pPr>
              <w:pStyle w:val="Odsekzoznamu"/>
              <w:numPr>
                <w:ilvl w:val="0"/>
                <w:numId w:val="347"/>
              </w:numPr>
              <w:suppressAutoHyphens/>
              <w:spacing w:after="0" w:line="240" w:lineRule="auto"/>
              <w:jc w:val="both"/>
              <w:rPr>
                <w:rFonts w:cstheme="minorHAnsi"/>
                <w:bCs/>
                <w:strike/>
                <w:color w:val="00B050"/>
                <w:sz w:val="16"/>
                <w:szCs w:val="16"/>
                <w:lang w:eastAsia="sk-SK"/>
              </w:rPr>
            </w:pPr>
            <w:r w:rsidRPr="0073260C">
              <w:rPr>
                <w:rFonts w:cstheme="minorHAnsi"/>
                <w:bCs/>
                <w:strike/>
                <w:color w:val="00B050"/>
                <w:sz w:val="16"/>
                <w:szCs w:val="16"/>
                <w:lang w:eastAsia="sk-SK"/>
              </w:rPr>
              <w:t>súkromných vlastníkov a ich združení;</w:t>
            </w:r>
          </w:p>
          <w:p w14:paraId="205F987E" w14:textId="77777777" w:rsidR="00D06D52" w:rsidRPr="0073260C" w:rsidRDefault="00D06D52" w:rsidP="004800B7">
            <w:pPr>
              <w:pStyle w:val="Odsekzoznamu"/>
              <w:numPr>
                <w:ilvl w:val="0"/>
                <w:numId w:val="347"/>
              </w:numPr>
              <w:suppressAutoHyphens/>
              <w:spacing w:after="0" w:line="240" w:lineRule="auto"/>
              <w:jc w:val="both"/>
              <w:rPr>
                <w:rFonts w:cstheme="minorHAnsi"/>
                <w:bCs/>
                <w:strike/>
                <w:color w:val="00B050"/>
                <w:sz w:val="16"/>
                <w:szCs w:val="16"/>
                <w:lang w:eastAsia="sk-SK"/>
              </w:rPr>
            </w:pPr>
            <w:r w:rsidRPr="0073260C">
              <w:rPr>
                <w:rFonts w:cstheme="minorHAnsi"/>
                <w:bCs/>
                <w:strike/>
                <w:color w:val="00B050"/>
                <w:sz w:val="16"/>
                <w:szCs w:val="16"/>
                <w:lang w:eastAsia="sk-SK"/>
              </w:rPr>
              <w:t>obcí a ich združení;</w:t>
            </w:r>
          </w:p>
          <w:p w14:paraId="0E69CF93" w14:textId="77777777" w:rsidR="00D06D52" w:rsidRPr="0073260C" w:rsidRDefault="00D06D52" w:rsidP="004800B7">
            <w:pPr>
              <w:pStyle w:val="Odsekzoznamu"/>
              <w:numPr>
                <w:ilvl w:val="0"/>
                <w:numId w:val="347"/>
              </w:numPr>
              <w:suppressAutoHyphens/>
              <w:spacing w:after="0" w:line="240" w:lineRule="auto"/>
              <w:jc w:val="both"/>
              <w:rPr>
                <w:rFonts w:cstheme="minorHAnsi"/>
                <w:bCs/>
                <w:strike/>
                <w:color w:val="00B050"/>
                <w:sz w:val="16"/>
                <w:szCs w:val="16"/>
                <w:lang w:eastAsia="sk-SK"/>
              </w:rPr>
            </w:pPr>
            <w:r w:rsidRPr="0073260C">
              <w:rPr>
                <w:rFonts w:cstheme="minorHAnsi"/>
                <w:bCs/>
                <w:i/>
                <w:iCs/>
                <w:strike/>
                <w:color w:val="00B050"/>
                <w:sz w:val="16"/>
                <w:szCs w:val="16"/>
                <w:lang w:eastAsia="sk-SK"/>
              </w:rPr>
              <w:t>cirkvi</w:t>
            </w:r>
            <w:r w:rsidRPr="0073260C">
              <w:rPr>
                <w:rFonts w:cstheme="minorHAnsi"/>
                <w:bCs/>
                <w:strike/>
                <w:color w:val="00B050"/>
                <w:sz w:val="16"/>
                <w:szCs w:val="16"/>
                <w:lang w:eastAsia="sk-SK"/>
              </w:rPr>
              <w:t>, ktorej majetok možno podľa vnútroštátneho právneho poriadku považovať za súkromný, pokiaľ ide o jeho správu a nakladanie s ním;</w:t>
            </w:r>
          </w:p>
          <w:p w14:paraId="0C4CFDEB" w14:textId="77777777" w:rsidR="00D06D52" w:rsidRPr="0073260C" w:rsidRDefault="00D06D52" w:rsidP="004800B7">
            <w:pPr>
              <w:numPr>
                <w:ilvl w:val="0"/>
                <w:numId w:val="346"/>
              </w:numPr>
              <w:suppressAutoHyphens/>
              <w:spacing w:after="0" w:line="240" w:lineRule="auto"/>
              <w:ind w:left="377" w:hanging="377"/>
              <w:jc w:val="both"/>
              <w:rPr>
                <w:rFonts w:cstheme="minorHAnsi"/>
                <w:bCs/>
                <w:strike/>
                <w:color w:val="00B050"/>
                <w:sz w:val="16"/>
                <w:szCs w:val="16"/>
                <w:lang w:eastAsia="sk-SK"/>
              </w:rPr>
            </w:pPr>
            <w:r w:rsidRPr="0073260C">
              <w:rPr>
                <w:rFonts w:cstheme="minorHAnsi"/>
                <w:bCs/>
                <w:iCs/>
                <w:strike/>
                <w:color w:val="00B050"/>
                <w:sz w:val="16"/>
                <w:szCs w:val="16"/>
                <w:lang w:eastAsia="sk-SK"/>
              </w:rPr>
              <w:t>Obce a podniky zriadené alebo založené obcou, ak obhospodarujú neštátne lesy</w:t>
            </w:r>
          </w:p>
          <w:p w14:paraId="00B5C6BD" w14:textId="77777777" w:rsidR="00D06D52" w:rsidRPr="0073260C" w:rsidRDefault="00D06D52" w:rsidP="004800B7">
            <w:pPr>
              <w:pStyle w:val="Odsekzoznamu"/>
              <w:numPr>
                <w:ilvl w:val="0"/>
                <w:numId w:val="346"/>
              </w:numPr>
              <w:suppressAutoHyphens/>
              <w:spacing w:after="0" w:line="240" w:lineRule="auto"/>
              <w:ind w:left="377" w:hanging="377"/>
              <w:contextualSpacing w:val="0"/>
              <w:jc w:val="both"/>
              <w:rPr>
                <w:rFonts w:cstheme="minorHAnsi"/>
                <w:strike/>
                <w:color w:val="00B050"/>
                <w:sz w:val="16"/>
                <w:szCs w:val="16"/>
                <w:lang w:eastAsia="sk-SK"/>
              </w:rPr>
            </w:pPr>
            <w:r w:rsidRPr="0073260C">
              <w:rPr>
                <w:rFonts w:cstheme="minorHAnsi"/>
                <w:strike/>
                <w:color w:val="00B050"/>
                <w:sz w:val="16"/>
                <w:szCs w:val="16"/>
                <w:lang w:eastAsia="sk-SK"/>
              </w:rPr>
              <w:t>Fyzické a právnické osoby (malé a stredné podniky v zmysle odporúčania Komisie 2003/361/ES</w:t>
            </w:r>
            <w:r w:rsidRPr="0073260C">
              <w:rPr>
                <w:rFonts w:cstheme="minorHAnsi"/>
                <w:strike/>
                <w:color w:val="00B050"/>
                <w:sz w:val="16"/>
                <w:szCs w:val="16"/>
                <w:vertAlign w:val="superscript"/>
                <w:lang w:eastAsia="sk-SK"/>
              </w:rPr>
              <w:t>3</w:t>
            </w:r>
            <w:r w:rsidRPr="0073260C">
              <w:rPr>
                <w:rFonts w:cstheme="minorHAnsi"/>
                <w:strike/>
                <w:color w:val="00B050"/>
                <w:sz w:val="16"/>
                <w:szCs w:val="16"/>
                <w:lang w:eastAsia="sk-SK"/>
              </w:rPr>
              <w:t>) poskytujúce služby v lesníctve za predpokladu poskytnutia týchto služieb subjektom uvedeným v bode 1 a/alebo 2.</w:t>
            </w:r>
          </w:p>
          <w:p w14:paraId="476A7103" w14:textId="77777777" w:rsidR="00D06D52" w:rsidRPr="0073260C" w:rsidRDefault="00D06D52" w:rsidP="002C09AB">
            <w:pPr>
              <w:spacing w:after="0" w:line="240" w:lineRule="auto"/>
              <w:rPr>
                <w:rFonts w:cstheme="minorHAnsi"/>
                <w:strike/>
                <w:color w:val="00B050"/>
                <w:sz w:val="16"/>
                <w:szCs w:val="16"/>
              </w:rPr>
            </w:pPr>
          </w:p>
          <w:p w14:paraId="597E4E2A" w14:textId="77777777" w:rsidR="00D06D52" w:rsidRPr="0073260C" w:rsidRDefault="00D06D52" w:rsidP="002C09AB">
            <w:pPr>
              <w:spacing w:after="0" w:line="240" w:lineRule="auto"/>
              <w:rPr>
                <w:rFonts w:cstheme="minorHAnsi"/>
                <w:b/>
                <w:strike/>
                <w:color w:val="00B050"/>
                <w:sz w:val="16"/>
                <w:szCs w:val="16"/>
                <w:lang w:eastAsia="sk-SK"/>
              </w:rPr>
            </w:pPr>
            <w:r w:rsidRPr="0073260C">
              <w:rPr>
                <w:rFonts w:cstheme="minorHAnsi"/>
                <w:b/>
                <w:strike/>
                <w:color w:val="00B050"/>
                <w:sz w:val="16"/>
                <w:szCs w:val="16"/>
                <w:lang w:eastAsia="sk-SK"/>
              </w:rPr>
              <w:t>Prijímatelia pomoci sú oprávnení:</w:t>
            </w:r>
          </w:p>
          <w:p w14:paraId="5D89856F" w14:textId="0A25428D" w:rsidR="00D06D52" w:rsidRPr="0073260C" w:rsidRDefault="00D06D52" w:rsidP="004800B7">
            <w:pPr>
              <w:pStyle w:val="Odsekzoznamu"/>
              <w:numPr>
                <w:ilvl w:val="0"/>
                <w:numId w:val="511"/>
              </w:numPr>
              <w:suppressAutoHyphens/>
              <w:spacing w:after="0" w:line="240" w:lineRule="auto"/>
              <w:ind w:left="364" w:hanging="284"/>
              <w:contextualSpacing w:val="0"/>
              <w:jc w:val="both"/>
              <w:rPr>
                <w:rFonts w:cstheme="minorHAnsi"/>
                <w:strike/>
                <w:color w:val="00B050"/>
                <w:sz w:val="16"/>
                <w:szCs w:val="16"/>
                <w:lang w:eastAsia="sk-SK"/>
              </w:rPr>
            </w:pPr>
            <w:r w:rsidRPr="0073260C">
              <w:rPr>
                <w:rFonts w:cstheme="minorHAnsi"/>
                <w:strike/>
                <w:color w:val="00B050"/>
                <w:sz w:val="16"/>
                <w:szCs w:val="16"/>
                <w:lang w:eastAsia="sk-SK"/>
              </w:rPr>
              <w:t xml:space="preserve">pokiaľ podiel ročných výnosov z lesníckej výroby alebo poskytovaných lesníckych služieb za rok predchádzajúci roku podania </w:t>
            </w:r>
            <w:proofErr w:type="spellStart"/>
            <w:r w:rsidRPr="0073260C">
              <w:rPr>
                <w:rFonts w:cstheme="minorHAnsi"/>
                <w:strike/>
                <w:color w:val="00B050"/>
                <w:sz w:val="16"/>
                <w:szCs w:val="16"/>
                <w:lang w:eastAsia="sk-SK"/>
              </w:rPr>
              <w:t>ŽoNFP</w:t>
            </w:r>
            <w:proofErr w:type="spellEnd"/>
            <w:r w:rsidRPr="0073260C">
              <w:rPr>
                <w:rFonts w:cstheme="minorHAnsi"/>
                <w:strike/>
                <w:color w:val="00B050"/>
                <w:sz w:val="16"/>
                <w:szCs w:val="16"/>
                <w:lang w:eastAsia="sk-SK"/>
              </w:rPr>
              <w:t xml:space="preserve"> k celkovým   výnosov</w:t>
            </w:r>
            <w:r w:rsidR="000258EC" w:rsidRPr="0073260C">
              <w:rPr>
                <w:rFonts w:cstheme="minorHAnsi"/>
                <w:strike/>
                <w:color w:val="00B050"/>
                <w:sz w:val="16"/>
                <w:szCs w:val="16"/>
                <w:lang w:eastAsia="sk-SK"/>
              </w:rPr>
              <w:t xml:space="preserve">  </w:t>
            </w:r>
            <w:r w:rsidRPr="0073260C">
              <w:rPr>
                <w:rFonts w:cstheme="minorHAnsi"/>
                <w:strike/>
                <w:color w:val="00B050"/>
                <w:sz w:val="16"/>
                <w:szCs w:val="16"/>
                <w:lang w:eastAsia="sk-SK"/>
              </w:rPr>
              <w:t>musí byť viac ako 70%.</w:t>
            </w:r>
          </w:p>
          <w:p w14:paraId="0E3B2ED6" w14:textId="6CC3C098" w:rsidR="002B2E80" w:rsidRPr="0073260C" w:rsidRDefault="002B2E80" w:rsidP="004800B7">
            <w:pPr>
              <w:pStyle w:val="Odsekzoznamu"/>
              <w:numPr>
                <w:ilvl w:val="0"/>
                <w:numId w:val="511"/>
              </w:numPr>
              <w:suppressAutoHyphens/>
              <w:spacing w:after="0" w:line="240" w:lineRule="auto"/>
              <w:ind w:left="364" w:hanging="284"/>
              <w:contextualSpacing w:val="0"/>
              <w:jc w:val="both"/>
              <w:rPr>
                <w:rFonts w:cstheme="minorHAnsi"/>
                <w:strike/>
                <w:color w:val="00B050"/>
                <w:sz w:val="16"/>
                <w:szCs w:val="16"/>
                <w:lang w:eastAsia="sk-SK"/>
              </w:rPr>
            </w:pPr>
            <w:r w:rsidRPr="0073260C">
              <w:rPr>
                <w:rFonts w:cstheme="minorHAnsi"/>
                <w:bCs/>
                <w:strike/>
                <w:color w:val="00B050"/>
                <w:sz w:val="16"/>
                <w:szCs w:val="16"/>
                <w:lang w:eastAsia="sk-SK"/>
              </w:rPr>
              <w:t xml:space="preserve">Ak príjemca pomoci, pôsobí zároveň aj v sektoroch </w:t>
            </w:r>
            <w:r w:rsidRPr="0073260C">
              <w:rPr>
                <w:rFonts w:cstheme="minorHAnsi"/>
                <w:strike/>
                <w:color w:val="00B050"/>
                <w:sz w:val="16"/>
                <w:szCs w:val="16"/>
                <w:lang w:eastAsia="sk-SK"/>
              </w:rPr>
              <w:t>rybolovu a </w:t>
            </w:r>
            <w:proofErr w:type="spellStart"/>
            <w:r w:rsidRPr="0073260C">
              <w:rPr>
                <w:rFonts w:cstheme="minorHAnsi"/>
                <w:strike/>
                <w:color w:val="00B050"/>
                <w:sz w:val="16"/>
                <w:szCs w:val="16"/>
                <w:lang w:eastAsia="sk-SK"/>
              </w:rPr>
              <w:t>akvakultúry</w:t>
            </w:r>
            <w:proofErr w:type="spellEnd"/>
            <w:r w:rsidRPr="0073260C">
              <w:rPr>
                <w:rFonts w:cstheme="minorHAnsi"/>
                <w:strike/>
                <w:color w:val="00B050"/>
                <w:sz w:val="16"/>
                <w:szCs w:val="16"/>
                <w:lang w:eastAsia="sk-SK"/>
              </w:rPr>
              <w:t xml:space="preserve">, na ktoré sa vzťahuje nariadenie Rady (ES) č 104/2000 alebo </w:t>
            </w:r>
            <w:r w:rsidRPr="0073260C">
              <w:rPr>
                <w:rFonts w:cstheme="minorHAnsi"/>
                <w:strike/>
                <w:color w:val="00B050"/>
                <w:sz w:val="16"/>
                <w:szCs w:val="16"/>
              </w:rPr>
              <w:t xml:space="preserve">v sektore poľnohospodárskej prvovýroby alebo v sektore spracovania a marketingu poľnohospodárskych produktov, kde je </w:t>
            </w:r>
            <w:r w:rsidRPr="0073260C">
              <w:rPr>
                <w:rFonts w:cstheme="minorHAnsi"/>
                <w:i/>
                <w:strike/>
                <w:color w:val="00B050"/>
                <w:sz w:val="16"/>
                <w:szCs w:val="16"/>
              </w:rPr>
              <w:t>výška pomoci stanovená na základe ceny alebo množstva takýchto produktov kúpených od prvovýrobcov alebo produktov umiestnených na trhu príslušnými podnikmi a</w:t>
            </w:r>
            <w:r w:rsidRPr="0073260C">
              <w:rPr>
                <w:rFonts w:eastAsiaTheme="majorEastAsia" w:cstheme="minorHAnsi"/>
                <w:i/>
                <w:strike/>
                <w:color w:val="00B050"/>
                <w:sz w:val="16"/>
                <w:szCs w:val="16"/>
              </w:rPr>
              <w:t xml:space="preserve"> </w:t>
            </w:r>
            <w:r w:rsidRPr="0073260C">
              <w:rPr>
                <w:rFonts w:cstheme="minorHAnsi"/>
                <w:i/>
                <w:strike/>
                <w:color w:val="00B050"/>
                <w:sz w:val="16"/>
                <w:szCs w:val="16"/>
              </w:rPr>
              <w:t xml:space="preserve">pomoc podmienená tým, že bude čiastočne alebo úplne postúpená prvovýrobcom </w:t>
            </w:r>
            <w:r w:rsidRPr="0073260C">
              <w:rPr>
                <w:rFonts w:cstheme="minorHAnsi"/>
                <w:bCs/>
                <w:i/>
                <w:strike/>
                <w:color w:val="00B050"/>
                <w:sz w:val="16"/>
                <w:szCs w:val="16"/>
              </w:rPr>
              <w:t xml:space="preserve">je oprávneným príjemcom pomoci podľa schémy minimálnej pomoci </w:t>
            </w:r>
            <w:r w:rsidRPr="0073260C">
              <w:rPr>
                <w:rFonts w:cstheme="minorHAnsi"/>
                <w:b/>
                <w:bCs/>
                <w:strike/>
                <w:color w:val="00B050"/>
                <w:sz w:val="16"/>
                <w:szCs w:val="16"/>
              </w:rPr>
              <w:t xml:space="preserve"> </w:t>
            </w:r>
            <w:r w:rsidRPr="0073260C">
              <w:rPr>
                <w:rFonts w:cstheme="minorHAnsi"/>
                <w:bCs/>
                <w:strike/>
                <w:color w:val="00B050"/>
                <w:sz w:val="16"/>
                <w:szCs w:val="16"/>
              </w:rPr>
              <w:t>DM – 4/2018 v</w:t>
            </w:r>
            <w:r w:rsidR="00403F12" w:rsidRPr="0073260C">
              <w:rPr>
                <w:rFonts w:cstheme="minorHAnsi"/>
                <w:bCs/>
                <w:strike/>
                <w:color w:val="00B050"/>
                <w:sz w:val="16"/>
                <w:szCs w:val="16"/>
              </w:rPr>
              <w:t xml:space="preserve"> platnom</w:t>
            </w:r>
            <w:r w:rsidRPr="0073260C">
              <w:rPr>
                <w:rFonts w:cstheme="minorHAnsi"/>
                <w:bCs/>
                <w:strike/>
                <w:color w:val="00B050"/>
                <w:sz w:val="16"/>
                <w:szCs w:val="16"/>
              </w:rPr>
              <w:t> znení (Príloha 14B)</w:t>
            </w:r>
            <w:r w:rsidRPr="0073260C">
              <w:rPr>
                <w:rFonts w:cstheme="minorHAnsi"/>
                <w:bCs/>
                <w:i/>
                <w:strike/>
                <w:color w:val="00B050"/>
                <w:sz w:val="16"/>
                <w:szCs w:val="16"/>
              </w:rPr>
              <w:t xml:space="preserve">  len za podmienky, že pomocou primeraných prostriedkov, akými sú oddelenie činností alebo rozlíšenie nákladov, zabezpečí, aby predmetné sektory neboli podporované z pomoci podľa tejto schémy.</w:t>
            </w:r>
          </w:p>
          <w:p w14:paraId="0F80821D" w14:textId="77777777" w:rsidR="002B2E80" w:rsidRPr="0073260C" w:rsidRDefault="002B2E80" w:rsidP="004800B7">
            <w:pPr>
              <w:pStyle w:val="Odsekzoznamu"/>
              <w:numPr>
                <w:ilvl w:val="0"/>
                <w:numId w:val="511"/>
              </w:numPr>
              <w:suppressAutoHyphens/>
              <w:spacing w:after="0" w:line="240" w:lineRule="auto"/>
              <w:ind w:left="364" w:hanging="284"/>
              <w:contextualSpacing w:val="0"/>
              <w:jc w:val="both"/>
              <w:rPr>
                <w:rFonts w:cstheme="minorHAnsi"/>
                <w:strike/>
                <w:color w:val="00B050"/>
                <w:sz w:val="16"/>
                <w:szCs w:val="16"/>
              </w:rPr>
            </w:pPr>
            <w:r w:rsidRPr="0073260C">
              <w:rPr>
                <w:rFonts w:cstheme="minorHAnsi"/>
                <w:bCs/>
                <w:strike/>
                <w:color w:val="00B050"/>
                <w:sz w:val="16"/>
                <w:szCs w:val="16"/>
                <w:lang w:eastAsia="sk-SK"/>
              </w:rPr>
              <w:t>Rovnaká podmienka ako v predchádzajúcom bode platí aj v prípade, ak príjemca pomoci zároveň vykonáva cestnú nákladnú dopravu v prenájme alebo za úhradu.</w:t>
            </w:r>
          </w:p>
          <w:p w14:paraId="286FD5E7" w14:textId="77777777" w:rsidR="00D06D52" w:rsidRPr="0073260C" w:rsidRDefault="00D06D52" w:rsidP="002C09AB">
            <w:pPr>
              <w:spacing w:after="0" w:line="240" w:lineRule="auto"/>
              <w:jc w:val="both"/>
              <w:rPr>
                <w:rFonts w:cstheme="minorHAnsi"/>
                <w:b/>
                <w:strike/>
                <w:color w:val="00B050"/>
                <w:sz w:val="18"/>
                <w:szCs w:val="18"/>
              </w:rPr>
            </w:pPr>
            <w:r w:rsidRPr="0073260C">
              <w:rPr>
                <w:rFonts w:cstheme="minorHAnsi"/>
                <w:b/>
                <w:strike/>
                <w:color w:val="00B050"/>
                <w:sz w:val="18"/>
                <w:szCs w:val="18"/>
                <w:u w:val="single"/>
              </w:rPr>
              <w:t>Forma a spôsob preukázania splnenia PPP</w:t>
            </w:r>
          </w:p>
          <w:p w14:paraId="3EC302F2" w14:textId="77777777" w:rsidR="00D06D52" w:rsidRPr="0073260C" w:rsidRDefault="00D06D52" w:rsidP="004800B7">
            <w:pPr>
              <w:pStyle w:val="Odsekzoznamu"/>
              <w:numPr>
                <w:ilvl w:val="0"/>
                <w:numId w:val="348"/>
              </w:numPr>
              <w:spacing w:after="0" w:line="240" w:lineRule="auto"/>
              <w:ind w:left="222" w:hanging="142"/>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1 - </w:t>
            </w:r>
            <w:r w:rsidRPr="0073260C">
              <w:rPr>
                <w:rFonts w:cstheme="minorHAnsi"/>
                <w:bCs/>
                <w:strike/>
                <w:color w:val="00B050"/>
                <w:sz w:val="16"/>
                <w:szCs w:val="16"/>
              </w:rPr>
              <w:t>Identifikácia žiadateľa)</w:t>
            </w:r>
          </w:p>
          <w:p w14:paraId="5A54DFFE" w14:textId="77777777" w:rsidR="00D06D52" w:rsidRPr="0073260C" w:rsidRDefault="00D06D52" w:rsidP="004800B7">
            <w:pPr>
              <w:pStyle w:val="Odsekzoznamu"/>
              <w:numPr>
                <w:ilvl w:val="0"/>
                <w:numId w:val="348"/>
              </w:numPr>
              <w:spacing w:after="0" w:line="240" w:lineRule="auto"/>
              <w:ind w:left="222" w:hanging="142"/>
              <w:jc w:val="both"/>
              <w:rPr>
                <w:rFonts w:cstheme="minorHAnsi"/>
                <w:bCs/>
                <w:strike/>
                <w:color w:val="00B050"/>
                <w:sz w:val="16"/>
                <w:szCs w:val="16"/>
              </w:rPr>
            </w:pPr>
            <w:r w:rsidRPr="0073260C">
              <w:rPr>
                <w:rFonts w:cstheme="minorHAnsi"/>
                <w:strike/>
                <w:color w:val="00B050"/>
                <w:sz w:val="16"/>
                <w:szCs w:val="16"/>
              </w:rPr>
              <w:t xml:space="preserve">Doklad preukazujúci právnu subjektivitu žiadateľa, </w:t>
            </w:r>
            <w:r w:rsidRPr="0073260C">
              <w:rPr>
                <w:rFonts w:cstheme="minorHAnsi"/>
                <w:b/>
                <w:strike/>
                <w:color w:val="00B050"/>
                <w:sz w:val="16"/>
                <w:szCs w:val="16"/>
              </w:rPr>
              <w:t>možnosť využitia integračnej akcie "Získanie Výpisu z Obchodného registra SR" v ITMS2014+</w:t>
            </w:r>
          </w:p>
          <w:p w14:paraId="05220A90" w14:textId="2A00CC66" w:rsidR="00D06D52" w:rsidRPr="0073260C" w:rsidRDefault="00D06D52" w:rsidP="004800B7">
            <w:pPr>
              <w:pStyle w:val="Odsekzoznamu"/>
              <w:numPr>
                <w:ilvl w:val="0"/>
                <w:numId w:val="348"/>
              </w:numPr>
              <w:spacing w:after="0" w:line="240" w:lineRule="auto"/>
              <w:ind w:left="222" w:hanging="142"/>
              <w:jc w:val="both"/>
              <w:rPr>
                <w:rFonts w:cstheme="minorHAnsi"/>
                <w:strike/>
                <w:color w:val="00B050"/>
                <w:sz w:val="16"/>
                <w:szCs w:val="16"/>
              </w:rPr>
            </w:pPr>
            <w:r w:rsidRPr="0073260C">
              <w:rPr>
                <w:rFonts w:cstheme="minorHAnsi"/>
                <w:bCs/>
                <w:strike/>
                <w:color w:val="00B050"/>
                <w:sz w:val="16"/>
                <w:szCs w:val="16"/>
              </w:rPr>
              <w:t xml:space="preserve">Potvrdenie </w:t>
            </w:r>
            <w:r w:rsidRPr="0073260C">
              <w:rPr>
                <w:rFonts w:cstheme="minorHAnsi"/>
                <w:bCs/>
                <w:iCs/>
                <w:strike/>
                <w:color w:val="00B050"/>
                <w:sz w:val="16"/>
                <w:szCs w:val="16"/>
              </w:rPr>
              <w:t>preukazujúce právnu subjektivitu žiadateľa</w:t>
            </w:r>
            <w:r w:rsidRPr="0073260C">
              <w:rPr>
                <w:rFonts w:cstheme="minorHAnsi"/>
                <w:bCs/>
                <w:strike/>
                <w:color w:val="00B050"/>
                <w:sz w:val="16"/>
                <w:szCs w:val="16"/>
              </w:rPr>
              <w:t xml:space="preserve"> </w:t>
            </w:r>
            <w:r w:rsidR="00403F12" w:rsidRPr="0073260C">
              <w:rPr>
                <w:rFonts w:cstheme="minorHAnsi"/>
                <w:bCs/>
                <w:strike/>
                <w:color w:val="00B050"/>
                <w:sz w:val="16"/>
                <w:szCs w:val="16"/>
              </w:rPr>
              <w:t xml:space="preserve">nie starší ako </w:t>
            </w:r>
            <w:r w:rsidR="00F66A74" w:rsidRPr="0073260C">
              <w:rPr>
                <w:rFonts w:cstheme="minorHAnsi"/>
                <w:bCs/>
                <w:strike/>
                <w:color w:val="00B050"/>
                <w:sz w:val="16"/>
                <w:szCs w:val="16"/>
              </w:rPr>
              <w:t xml:space="preserve">3 </w:t>
            </w:r>
            <w:r w:rsidR="00403F12" w:rsidRPr="0073260C">
              <w:rPr>
                <w:rFonts w:cstheme="minorHAnsi"/>
                <w:bCs/>
                <w:strike/>
                <w:color w:val="00B050"/>
                <w:sz w:val="16"/>
                <w:szCs w:val="16"/>
              </w:rPr>
              <w:t>mesiac</w:t>
            </w:r>
            <w:r w:rsidR="00F66A74" w:rsidRPr="0073260C">
              <w:rPr>
                <w:rFonts w:cstheme="minorHAnsi"/>
                <w:bCs/>
                <w:strike/>
                <w:color w:val="00B050"/>
                <w:sz w:val="16"/>
                <w:szCs w:val="16"/>
              </w:rPr>
              <w:t>e</w:t>
            </w:r>
            <w:r w:rsidRPr="0073260C">
              <w:rPr>
                <w:rFonts w:cstheme="minorHAnsi"/>
                <w:bCs/>
                <w:strike/>
                <w:color w:val="00B050"/>
                <w:sz w:val="16"/>
                <w:szCs w:val="16"/>
              </w:rPr>
              <w:t xml:space="preserve"> ku dňu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 </w:t>
            </w:r>
            <w:r w:rsidRPr="0073260C">
              <w:rPr>
                <w:rFonts w:cstheme="minorHAnsi"/>
                <w:bCs/>
                <w:strike/>
                <w:color w:val="00B050"/>
                <w:sz w:val="16"/>
                <w:szCs w:val="16"/>
              </w:rPr>
              <w:t>(relevantné len v prípade, že informácie v príslušných registroch nie sú korektné)</w:t>
            </w:r>
            <w:r w:rsidRPr="0073260C">
              <w:rPr>
                <w:rFonts w:cstheme="minorHAnsi"/>
                <w:strike/>
                <w:color w:val="00B050"/>
                <w:sz w:val="16"/>
                <w:szCs w:val="16"/>
              </w:rPr>
              <w:t xml:space="preserve"> </w:t>
            </w:r>
          </w:p>
          <w:p w14:paraId="05FBF063" w14:textId="77777777" w:rsidR="00D06D52" w:rsidRPr="0073260C" w:rsidRDefault="00D06D52" w:rsidP="004800B7">
            <w:pPr>
              <w:pStyle w:val="Odsekzoznamu"/>
              <w:numPr>
                <w:ilvl w:val="0"/>
                <w:numId w:val="348"/>
              </w:numPr>
              <w:spacing w:after="0" w:line="240" w:lineRule="auto"/>
              <w:ind w:left="222" w:hanging="142"/>
              <w:jc w:val="both"/>
              <w:rPr>
                <w:rFonts w:cstheme="minorHAnsi"/>
                <w:strike/>
                <w:color w:val="00B050"/>
                <w:sz w:val="16"/>
                <w:szCs w:val="16"/>
              </w:rPr>
            </w:pPr>
            <w:r w:rsidRPr="0073260C">
              <w:rPr>
                <w:rFonts w:cstheme="minorHAnsi"/>
                <w:bCs/>
                <w:strike/>
                <w:color w:val="00B050"/>
                <w:sz w:val="16"/>
                <w:szCs w:val="16"/>
              </w:rPr>
              <w:t xml:space="preserve">Úradný výpis zo zoznamu registrovaných cirkví a náboženských spoločností a/alebo právnických osôb, ktoré odvodzujú svoju právnu subjektivitu od cirkví a náboženských spoločností, </w:t>
            </w:r>
            <w:r w:rsidRPr="0073260C">
              <w:rPr>
                <w:rFonts w:cstheme="minorHAnsi"/>
                <w:b/>
                <w:bCs/>
                <w:strike/>
                <w:color w:val="00B050"/>
                <w:sz w:val="16"/>
                <w:szCs w:val="16"/>
              </w:rPr>
              <w:t xml:space="preserve">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2D41B0AD" w14:textId="77777777" w:rsidR="00D06D52" w:rsidRPr="0073260C" w:rsidRDefault="00D06D52" w:rsidP="004800B7">
            <w:pPr>
              <w:pStyle w:val="Odsekzoznamu"/>
              <w:numPr>
                <w:ilvl w:val="0"/>
                <w:numId w:val="348"/>
              </w:numPr>
              <w:spacing w:after="0" w:line="240" w:lineRule="auto"/>
              <w:ind w:left="222" w:hanging="142"/>
              <w:jc w:val="both"/>
              <w:rPr>
                <w:rFonts w:cstheme="minorHAnsi"/>
                <w:strike/>
                <w:color w:val="00B050"/>
                <w:sz w:val="16"/>
                <w:szCs w:val="16"/>
              </w:rPr>
            </w:pPr>
            <w:r w:rsidRPr="0073260C">
              <w:rPr>
                <w:rFonts w:cstheme="minorHAnsi"/>
                <w:strike/>
                <w:color w:val="00B050"/>
                <w:sz w:val="16"/>
                <w:szCs w:val="16"/>
              </w:rPr>
              <w:t xml:space="preserve">Plnomocenstvo osoby konajúcej v mene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podpísaného listinného originálu alebo úradne overenej fotokópie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(ak relevantné), ktorá nie je štatutárnym orgánom žiadateľa, je riadne splnomocnená vykonávať relevantné úkony vo vzťahu k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a/alebo konaniu 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E782E64" w14:textId="77777777" w:rsidR="00D06D52" w:rsidRPr="0073260C" w:rsidRDefault="00D06D52" w:rsidP="002C09AB">
            <w:pPr>
              <w:spacing w:after="0" w:line="240" w:lineRule="auto"/>
              <w:rPr>
                <w:rFonts w:cstheme="minorHAnsi"/>
                <w:bCs/>
                <w:strike/>
                <w:color w:val="00B050"/>
                <w:sz w:val="16"/>
                <w:szCs w:val="16"/>
                <w:u w:val="single"/>
              </w:rPr>
            </w:pPr>
            <w:r w:rsidRPr="0073260C">
              <w:rPr>
                <w:rFonts w:cstheme="minorHAnsi"/>
                <w:bCs/>
                <w:strike/>
                <w:color w:val="00B050"/>
                <w:sz w:val="16"/>
                <w:szCs w:val="16"/>
                <w:u w:val="single"/>
              </w:rPr>
              <w:t>Fyzické a právnické osoby:</w:t>
            </w:r>
          </w:p>
          <w:p w14:paraId="33987B16" w14:textId="77777777" w:rsidR="00D06D52" w:rsidRPr="0073260C" w:rsidRDefault="00D06D52" w:rsidP="004800B7">
            <w:pPr>
              <w:pStyle w:val="Odsekzoznamu"/>
              <w:numPr>
                <w:ilvl w:val="0"/>
                <w:numId w:val="349"/>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 xml:space="preserve">výpis z obchodného registra </w:t>
            </w:r>
          </w:p>
          <w:p w14:paraId="7BB6BCC7" w14:textId="77777777" w:rsidR="00D06D52" w:rsidRPr="0073260C" w:rsidRDefault="00D06D52" w:rsidP="004800B7">
            <w:pPr>
              <w:pStyle w:val="Odsekzoznamu"/>
              <w:numPr>
                <w:ilvl w:val="0"/>
                <w:numId w:val="349"/>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výpis z evidencie obecného úradu o súkromnom podnikaní občanov podľa zákona č. 105/1990 Zb. (ak relevantné)</w:t>
            </w:r>
          </w:p>
          <w:p w14:paraId="2C750A91" w14:textId="77777777" w:rsidR="00D06D52" w:rsidRPr="0073260C" w:rsidRDefault="00D06D52" w:rsidP="002C09A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Združenia vlastníkov neštátnych lesov s právnou subjektivitou a ich obchodné spoločnosti, ktoré vznikli podľa Obchodného zákonníka, resp. podľa Občianskeho zákonníka:</w:t>
            </w:r>
          </w:p>
          <w:p w14:paraId="21232249" w14:textId="77777777" w:rsidR="00D06D52" w:rsidRPr="0073260C" w:rsidRDefault="00D06D52" w:rsidP="004800B7">
            <w:pPr>
              <w:pStyle w:val="Odsekzoznamu"/>
              <w:numPr>
                <w:ilvl w:val="0"/>
                <w:numId w:val="350"/>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 xml:space="preserve">výpis z registra združení, resp. výpis z obchodného registra </w:t>
            </w:r>
          </w:p>
          <w:p w14:paraId="5BE71A8B" w14:textId="77777777" w:rsidR="00D06D52" w:rsidRPr="0073260C" w:rsidRDefault="00D06D52" w:rsidP="004800B7">
            <w:pPr>
              <w:pStyle w:val="Odsekzoznamu"/>
              <w:numPr>
                <w:ilvl w:val="0"/>
                <w:numId w:val="350"/>
              </w:numPr>
              <w:spacing w:after="0" w:line="240" w:lineRule="auto"/>
              <w:ind w:left="222" w:hanging="222"/>
              <w:jc w:val="both"/>
              <w:rPr>
                <w:rFonts w:cstheme="minorHAnsi"/>
                <w:strike/>
                <w:color w:val="00B050"/>
                <w:sz w:val="16"/>
                <w:szCs w:val="16"/>
              </w:rPr>
            </w:pPr>
            <w:r w:rsidRPr="0073260C">
              <w:rPr>
                <w:rFonts w:cstheme="minorHAnsi"/>
                <w:iCs/>
                <w:strike/>
                <w:color w:val="00B050"/>
                <w:sz w:val="16"/>
                <w:szCs w:val="16"/>
              </w:rPr>
              <w:t>výpis z Registra organizácií vedeného Štatistickým úradom SR</w:t>
            </w:r>
            <w:r w:rsidRPr="0073260C">
              <w:rPr>
                <w:rFonts w:cstheme="minorHAnsi"/>
                <w:strike/>
                <w:color w:val="00B050"/>
                <w:sz w:val="16"/>
                <w:szCs w:val="16"/>
              </w:rPr>
              <w:t xml:space="preserve"> (ak relevantné)</w:t>
            </w:r>
          </w:p>
          <w:p w14:paraId="4BF22009" w14:textId="77777777" w:rsidR="00D06D52" w:rsidRPr="0073260C" w:rsidRDefault="00D06D52" w:rsidP="002C09A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Pozemkové spoločenstvá, ktoré vznikli podľa zákona č. 97/2013 Z. z. o pozemkových spoločenstvách</w:t>
            </w:r>
          </w:p>
          <w:p w14:paraId="22C3D56F" w14:textId="77777777" w:rsidR="00D06D52" w:rsidRPr="0073260C" w:rsidRDefault="00D06D52" w:rsidP="004800B7">
            <w:pPr>
              <w:pStyle w:val="Odsekzoznamu"/>
              <w:numPr>
                <w:ilvl w:val="0"/>
                <w:numId w:val="351"/>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 xml:space="preserve">výpis z registra pozemkových spoločenstiev vedeného príslušným orgánom štátnej správy lesného hospodárstva (odbor pozemkový a lesný na okresnom úrade)  </w:t>
            </w:r>
          </w:p>
          <w:p w14:paraId="4DDFC6D6" w14:textId="77777777" w:rsidR="00D06D52" w:rsidRPr="0073260C" w:rsidRDefault="00D06D52" w:rsidP="002C09AB">
            <w:pPr>
              <w:spacing w:after="0" w:line="240" w:lineRule="auto"/>
              <w:rPr>
                <w:rFonts w:cstheme="minorHAnsi"/>
                <w:strike/>
                <w:color w:val="00B050"/>
                <w:sz w:val="16"/>
                <w:szCs w:val="16"/>
                <w:u w:val="single"/>
              </w:rPr>
            </w:pPr>
            <w:r w:rsidRPr="0073260C">
              <w:rPr>
                <w:rFonts w:cstheme="minorHAnsi"/>
                <w:strike/>
                <w:color w:val="00B050"/>
                <w:sz w:val="16"/>
                <w:szCs w:val="16"/>
                <w:u w:val="single"/>
              </w:rPr>
              <w:t>Osvedčenie o podnikaní subjektov poskytujúce služby v lesníctve</w:t>
            </w:r>
          </w:p>
          <w:p w14:paraId="1CDBCC79" w14:textId="77777777" w:rsidR="00D06D52" w:rsidRPr="0073260C" w:rsidRDefault="00D06D52" w:rsidP="004800B7">
            <w:pPr>
              <w:pStyle w:val="Odsekzoznamu"/>
              <w:numPr>
                <w:ilvl w:val="0"/>
                <w:numId w:val="352"/>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 xml:space="preserve">výpis z obchodného registra </w:t>
            </w:r>
          </w:p>
          <w:p w14:paraId="373FF16F" w14:textId="77777777" w:rsidR="00D06D52" w:rsidRPr="0073260C" w:rsidRDefault="00D06D52" w:rsidP="004800B7">
            <w:pPr>
              <w:pStyle w:val="Odsekzoznamu"/>
              <w:numPr>
                <w:ilvl w:val="0"/>
                <w:numId w:val="352"/>
              </w:numPr>
              <w:spacing w:after="0" w:line="240" w:lineRule="auto"/>
              <w:ind w:left="222" w:hanging="222"/>
              <w:jc w:val="both"/>
              <w:rPr>
                <w:rFonts w:cstheme="minorHAnsi"/>
                <w:strike/>
                <w:color w:val="00B050"/>
                <w:sz w:val="16"/>
                <w:szCs w:val="16"/>
              </w:rPr>
            </w:pPr>
            <w:r w:rsidRPr="0073260C">
              <w:rPr>
                <w:rFonts w:cstheme="minorHAnsi"/>
                <w:strike/>
                <w:color w:val="00B050"/>
                <w:sz w:val="16"/>
                <w:szCs w:val="16"/>
              </w:rPr>
              <w:t xml:space="preserve">výpis zo živnostenského registra </w:t>
            </w:r>
          </w:p>
          <w:p w14:paraId="2B1E00FF" w14:textId="77777777" w:rsidR="00D06D52" w:rsidRPr="0073260C" w:rsidRDefault="00D06D52"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0E36E453" w14:textId="574D4072" w:rsidR="00D5355B" w:rsidRPr="0073260C" w:rsidRDefault="00D5355B" w:rsidP="004800B7">
            <w:pPr>
              <w:pStyle w:val="Odsekzoznamu"/>
              <w:numPr>
                <w:ilvl w:val="0"/>
                <w:numId w:val="226"/>
              </w:numPr>
              <w:spacing w:after="0" w:line="240" w:lineRule="auto"/>
              <w:ind w:left="292" w:hanging="292"/>
              <w:jc w:val="both"/>
              <w:rPr>
                <w:rFonts w:cstheme="minorHAnsi"/>
                <w:bCs/>
                <w:strike/>
                <w:color w:val="00B050"/>
                <w:sz w:val="16"/>
                <w:szCs w:val="16"/>
              </w:rPr>
            </w:pPr>
            <w:r w:rsidRPr="0073260C">
              <w:rPr>
                <w:rFonts w:cstheme="minorHAnsi"/>
                <w:strike/>
                <w:color w:val="00B050"/>
                <w:sz w:val="16"/>
                <w:szCs w:val="16"/>
              </w:rPr>
              <w:t>overuje sa názov žiadateľa, právna fo</w:t>
            </w:r>
            <w:r w:rsidR="00403F12" w:rsidRPr="0073260C">
              <w:rPr>
                <w:rFonts w:cstheme="minorHAnsi"/>
                <w:strike/>
                <w:color w:val="00B050"/>
                <w:sz w:val="16"/>
                <w:szCs w:val="16"/>
              </w:rPr>
              <w:t>rma</w:t>
            </w:r>
            <w:r w:rsidRPr="0073260C">
              <w:rPr>
                <w:rFonts w:cstheme="minorHAnsi"/>
                <w:strike/>
                <w:color w:val="00B050"/>
                <w:sz w:val="16"/>
                <w:szCs w:val="16"/>
              </w:rPr>
              <w:t xml:space="preserve"> žiadateľa, kto je osoba oprávnená konať za žiadateľa. </w:t>
            </w:r>
          </w:p>
          <w:p w14:paraId="7C472D6B" w14:textId="71104634" w:rsidR="00D5355B" w:rsidRPr="0073260C" w:rsidRDefault="00D5355B" w:rsidP="004800B7">
            <w:pPr>
              <w:pStyle w:val="Odsekzoznamu"/>
              <w:numPr>
                <w:ilvl w:val="0"/>
                <w:numId w:val="226"/>
              </w:numPr>
              <w:autoSpaceDE w:val="0"/>
              <w:autoSpaceDN w:val="0"/>
              <w:adjustRightInd w:val="0"/>
              <w:spacing w:after="0" w:line="240" w:lineRule="auto"/>
              <w:ind w:left="292" w:hanging="292"/>
              <w:jc w:val="both"/>
              <w:rPr>
                <w:rStyle w:val="Hypertextovprepojenie"/>
                <w:rFonts w:cstheme="minorHAnsi"/>
                <w:strike/>
                <w:color w:val="00B050"/>
                <w:kern w:val="1"/>
                <w:sz w:val="16"/>
                <w:szCs w:val="16"/>
                <w:u w:val="none"/>
              </w:rPr>
            </w:pPr>
            <w:r w:rsidRPr="0073260C">
              <w:rPr>
                <w:rFonts w:cstheme="minorHAnsi"/>
                <w:strike/>
                <w:color w:val="00B050"/>
                <w:sz w:val="16"/>
                <w:szCs w:val="16"/>
              </w:rPr>
              <w:t xml:space="preserve">overuje sa prostredníctvom overenia informácií v Registri a identifikátore právnických osôb, podnikateľov a orgánov verejnej moci, ktorý je verejne dostupný v elektronickej podobe na webovom sídle </w:t>
            </w:r>
            <w:hyperlink r:id="rId103" w:history="1">
              <w:r w:rsidRPr="0073260C">
                <w:rPr>
                  <w:rStyle w:val="Hypertextovprepojenie"/>
                  <w:rFonts w:cstheme="minorHAnsi"/>
                  <w:strike/>
                  <w:color w:val="00B050"/>
                  <w:sz w:val="16"/>
                  <w:szCs w:val="16"/>
                </w:rPr>
                <w:t>https://rpo.statistics.sk</w:t>
              </w:r>
            </w:hyperlink>
            <w:r w:rsidRPr="0073260C">
              <w:rPr>
                <w:rStyle w:val="Hypertextovprepojenie"/>
                <w:rFonts w:cstheme="minorHAnsi"/>
                <w:strike/>
                <w:color w:val="00B050"/>
                <w:sz w:val="16"/>
                <w:szCs w:val="16"/>
              </w:rPr>
              <w:t xml:space="preserve"> alebo prostredníctvom </w:t>
            </w:r>
            <w:r w:rsidRPr="0073260C">
              <w:rPr>
                <w:rFonts w:cstheme="minorHAnsi"/>
                <w:strike/>
                <w:color w:val="00B050"/>
                <w:sz w:val="16"/>
                <w:szCs w:val="16"/>
              </w:rPr>
              <w:t xml:space="preserve">portálu </w:t>
            </w:r>
            <w:hyperlink r:id="rId104" w:history="1">
              <w:r w:rsidRPr="0073260C">
                <w:rPr>
                  <w:rStyle w:val="Hypertextovprepojenie"/>
                  <w:rFonts w:cstheme="minorHAnsi"/>
                  <w:strike/>
                  <w:color w:val="00B050"/>
                  <w:sz w:val="16"/>
                  <w:szCs w:val="16"/>
                </w:rPr>
                <w:t>https://oversi.gov.sk</w:t>
              </w:r>
            </w:hyperlink>
            <w:r w:rsidRPr="0073260C">
              <w:rPr>
                <w:rStyle w:val="Hypertextovprepojenie"/>
                <w:rFonts w:cstheme="minorHAnsi"/>
                <w:strike/>
                <w:color w:val="00B050"/>
                <w:sz w:val="16"/>
                <w:szCs w:val="16"/>
              </w:rPr>
              <w:t xml:space="preserve">. </w:t>
            </w:r>
          </w:p>
          <w:p w14:paraId="430C1352" w14:textId="77777777" w:rsidR="00D06D52" w:rsidRPr="0073260C" w:rsidRDefault="00D06D52" w:rsidP="002C09AB">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lastRenderedPageBreak/>
              <w:t>Referenčný termín pre preukázanie splnenia PPP</w:t>
            </w:r>
          </w:p>
          <w:p w14:paraId="719FA7C4" w14:textId="77777777" w:rsidR="00D01616" w:rsidRPr="0073260C" w:rsidRDefault="00D06D52" w:rsidP="004800B7">
            <w:pPr>
              <w:pStyle w:val="Odsekzoznamu"/>
              <w:numPr>
                <w:ilvl w:val="0"/>
                <w:numId w:val="493"/>
              </w:numPr>
              <w:autoSpaceDE w:val="0"/>
              <w:autoSpaceDN w:val="0"/>
              <w:adjustRightInd w:val="0"/>
              <w:spacing w:after="0" w:line="240" w:lineRule="auto"/>
              <w:ind w:left="226" w:hanging="226"/>
              <w:jc w:val="both"/>
              <w:rPr>
                <w:rFonts w:cstheme="minorHAnsi"/>
                <w:strike/>
                <w:color w:val="00B050"/>
                <w:sz w:val="16"/>
                <w:szCs w:val="16"/>
              </w:rPr>
            </w:pPr>
            <w:r w:rsidRPr="0073260C">
              <w:rPr>
                <w:rFonts w:cstheme="minorHAnsi"/>
                <w:bCs/>
                <w:strike/>
                <w:color w:val="00B050"/>
                <w:sz w:val="16"/>
                <w:szCs w:val="16"/>
              </w:rPr>
              <w:t xml:space="preserve">Plnomocenstvo </w:t>
            </w:r>
            <w:r w:rsidRPr="0073260C">
              <w:rPr>
                <w:rFonts w:cstheme="minorHAnsi"/>
                <w:strike/>
                <w:color w:val="00B050"/>
                <w:sz w:val="16"/>
                <w:szCs w:val="16"/>
              </w:rPr>
              <w:t xml:space="preserve">osoby konajúcej v mene žiadateľa (ak relevantné) - 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Plnomocenstvo môže byť vyhotovené aj po termíne predloženia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(najneskôr však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iba v prípade, ak sa vzťahuje na úkony po predložení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inak</w:t>
            </w:r>
            <w:r w:rsidRPr="0073260C">
              <w:rPr>
                <w:rFonts w:cstheme="minorHAnsi"/>
                <w:bCs/>
                <w:strike/>
                <w:color w:val="00B050"/>
                <w:sz w:val="16"/>
                <w:szCs w:val="16"/>
              </w:rPr>
              <w:t xml:space="preserve"> musí udelenie plnej moci časovo a rozsahom oprávnení splnomocnenca zodpovedať úkonom vykonaným splnomocnencom v súvislosti s predložením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/konaním 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w:t>
            </w:r>
          </w:p>
          <w:p w14:paraId="234E67F7" w14:textId="14F4023E" w:rsidR="00D06D52" w:rsidRPr="0073260C" w:rsidRDefault="00D06D52" w:rsidP="004800B7">
            <w:pPr>
              <w:pStyle w:val="Odsekzoznamu"/>
              <w:numPr>
                <w:ilvl w:val="0"/>
                <w:numId w:val="493"/>
              </w:numPr>
              <w:autoSpaceDE w:val="0"/>
              <w:autoSpaceDN w:val="0"/>
              <w:adjustRightInd w:val="0"/>
              <w:spacing w:after="0" w:line="240" w:lineRule="auto"/>
              <w:ind w:left="226" w:hanging="226"/>
              <w:jc w:val="both"/>
              <w:rPr>
                <w:rFonts w:cstheme="minorHAnsi"/>
                <w:strike/>
                <w:color w:val="00B050"/>
                <w:sz w:val="16"/>
                <w:szCs w:val="16"/>
              </w:rPr>
            </w:pPr>
            <w:r w:rsidRPr="0073260C">
              <w:rPr>
                <w:rFonts w:cstheme="minorHAnsi"/>
                <w:bCs/>
                <w:strike/>
                <w:color w:val="00B050"/>
                <w:sz w:val="16"/>
                <w:szCs w:val="16"/>
              </w:rPr>
              <w:t xml:space="preserve">Potvrdenie preukazujúce právnu subjektivitu žiadateľa (v prípade, že informácie v príslušných registroch nie sú korektné) - </w:t>
            </w:r>
            <w:r w:rsidRPr="0073260C">
              <w:rPr>
                <w:rFonts w:cstheme="minorHAnsi"/>
                <w:strike/>
                <w:color w:val="00B050"/>
                <w:sz w:val="16"/>
                <w:szCs w:val="16"/>
              </w:rPr>
              <w:t xml:space="preserve">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V prípade predloženia prílohy ku dňu doplnenia chýbajúcich náležitostí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zmysle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 </w:t>
            </w:r>
            <w:r w:rsidRPr="0073260C">
              <w:rPr>
                <w:rFonts w:cstheme="minorHAnsi"/>
                <w:bCs/>
                <w:strike/>
                <w:color w:val="00B050"/>
                <w:sz w:val="16"/>
                <w:szCs w:val="16"/>
              </w:rPr>
              <w:t xml:space="preserve">musí príloha časovo zodpovedať s predložením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r w:rsidRPr="0073260C">
              <w:rPr>
                <w:rFonts w:cstheme="minorHAnsi"/>
                <w:strike/>
                <w:color w:val="00B050"/>
                <w:sz w:val="16"/>
                <w:szCs w:val="16"/>
              </w:rPr>
              <w:t xml:space="preserve"> </w:t>
            </w:r>
          </w:p>
        </w:tc>
      </w:tr>
      <w:tr w:rsidR="0073260C" w:rsidRPr="0073260C" w14:paraId="6CB02F6A" w14:textId="77777777" w:rsidTr="00E715F8">
        <w:trPr>
          <w:trHeight w:val="284"/>
        </w:trPr>
        <w:tc>
          <w:tcPr>
            <w:tcW w:w="5000" w:type="pct"/>
            <w:gridSpan w:val="4"/>
            <w:shd w:val="clear" w:color="auto" w:fill="FFE599" w:themeFill="accent4" w:themeFillTint="66"/>
            <w:vAlign w:val="center"/>
          </w:tcPr>
          <w:p w14:paraId="55DBCF65" w14:textId="77777777" w:rsidR="00C0534D" w:rsidRPr="0073260C" w:rsidRDefault="00C0534D" w:rsidP="002C09AB">
            <w:pPr>
              <w:spacing w:after="0" w:line="240" w:lineRule="auto"/>
              <w:rPr>
                <w:rFonts w:cstheme="minorHAnsi"/>
                <w:b/>
                <w:strike/>
                <w:color w:val="00B050"/>
                <w:sz w:val="22"/>
                <w:szCs w:val="22"/>
              </w:rPr>
            </w:pPr>
            <w:r w:rsidRPr="0073260C">
              <w:rPr>
                <w:rFonts w:cstheme="minorHAnsi"/>
                <w:b/>
                <w:strike/>
                <w:color w:val="00B050"/>
                <w:sz w:val="22"/>
                <w:szCs w:val="22"/>
              </w:rPr>
              <w:lastRenderedPageBreak/>
              <w:t>2. OPRÁVNENOSŤ AKTIVÍT A VÝDAVKOV REALIZÁCIE PROJEKTU</w:t>
            </w:r>
          </w:p>
        </w:tc>
      </w:tr>
      <w:tr w:rsidR="0073260C" w:rsidRPr="0073260C" w14:paraId="5121670B" w14:textId="77777777" w:rsidTr="00E715F8">
        <w:trPr>
          <w:trHeight w:val="284"/>
        </w:trPr>
        <w:tc>
          <w:tcPr>
            <w:tcW w:w="196" w:type="pct"/>
            <w:gridSpan w:val="2"/>
            <w:shd w:val="clear" w:color="auto" w:fill="FFF2CC" w:themeFill="accent4" w:themeFillTint="33"/>
            <w:vAlign w:val="center"/>
          </w:tcPr>
          <w:p w14:paraId="7756CB46" w14:textId="06F92EB0" w:rsidR="00D06D52" w:rsidRPr="0073260C" w:rsidRDefault="00D06D52"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4" w:type="pct"/>
            <w:gridSpan w:val="2"/>
            <w:shd w:val="clear" w:color="auto" w:fill="FFF2CC" w:themeFill="accent4" w:themeFillTint="33"/>
            <w:vAlign w:val="center"/>
          </w:tcPr>
          <w:p w14:paraId="2B5403C5" w14:textId="2DAFD6A6" w:rsidR="00D06D52" w:rsidRPr="0073260C" w:rsidRDefault="00D01616" w:rsidP="002C09AB">
            <w:pPr>
              <w:pStyle w:val="Default"/>
              <w:jc w:val="center"/>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Podmienka poskytnutia príspevku (PPP) a jej popis </w:t>
            </w:r>
          </w:p>
        </w:tc>
      </w:tr>
      <w:tr w:rsidR="0073260C" w:rsidRPr="0073260C" w14:paraId="40DA4CF4" w14:textId="77777777" w:rsidTr="00757BAC">
        <w:trPr>
          <w:trHeight w:val="284"/>
        </w:trPr>
        <w:tc>
          <w:tcPr>
            <w:tcW w:w="196" w:type="pct"/>
            <w:gridSpan w:val="2"/>
            <w:shd w:val="clear" w:color="auto" w:fill="auto"/>
            <w:vAlign w:val="center"/>
          </w:tcPr>
          <w:p w14:paraId="3E17F63C" w14:textId="6731CB17" w:rsidR="00757BAC" w:rsidRPr="0073260C" w:rsidRDefault="00757BAC"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2.1.</w:t>
            </w:r>
          </w:p>
        </w:tc>
        <w:tc>
          <w:tcPr>
            <w:tcW w:w="4804" w:type="pct"/>
            <w:gridSpan w:val="2"/>
            <w:shd w:val="clear" w:color="auto" w:fill="auto"/>
            <w:vAlign w:val="center"/>
          </w:tcPr>
          <w:p w14:paraId="3F09C231" w14:textId="77777777" w:rsidR="00757BAC" w:rsidRPr="0073260C" w:rsidRDefault="00757BAC" w:rsidP="002C09AB">
            <w:pPr>
              <w:pStyle w:val="Default"/>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Podmienka oprávnenosti aktivít projektu (oprávnené činnosti)</w:t>
            </w:r>
          </w:p>
          <w:p w14:paraId="746BAE7C" w14:textId="30B13D65" w:rsidR="00757BAC" w:rsidRPr="0073260C" w:rsidRDefault="00757BAC"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Oprávnené aktivity projektu (činnosti), ktoré žiadateľ musí spĺňať sú oprávnené aktivity projektu (činnosti) v zmysle stratégie CLLD uvedené vo výzve</w:t>
            </w:r>
            <w:r w:rsidR="00D01616" w:rsidRPr="0073260C">
              <w:rPr>
                <w:rFonts w:cstheme="minorHAnsi"/>
                <w:bCs/>
                <w:strike/>
                <w:color w:val="00B050"/>
                <w:sz w:val="16"/>
                <w:szCs w:val="16"/>
              </w:rPr>
              <w:t xml:space="preserve"> na predkladanie </w:t>
            </w:r>
            <w:proofErr w:type="spellStart"/>
            <w:r w:rsidR="00D01616"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ako oprávnené aktivity/činnosti MAS. Žiadateľ musí zároveň spĺňať aj podmienky uvedené v bode 2.1 pre </w:t>
            </w:r>
            <w:proofErr w:type="spellStart"/>
            <w:r w:rsidR="00E5029B" w:rsidRPr="0073260C">
              <w:rPr>
                <w:rFonts w:cstheme="minorHAnsi"/>
                <w:strike/>
                <w:color w:val="00B050"/>
                <w:sz w:val="16"/>
                <w:szCs w:val="16"/>
              </w:rPr>
              <w:t>p</w:t>
            </w:r>
            <w:r w:rsidRPr="0073260C">
              <w:rPr>
                <w:rFonts w:cstheme="minorHAnsi"/>
                <w:strike/>
                <w:color w:val="00B050"/>
                <w:sz w:val="16"/>
                <w:szCs w:val="16"/>
              </w:rPr>
              <w:t>odopatrenie</w:t>
            </w:r>
            <w:proofErr w:type="spellEnd"/>
            <w:r w:rsidRPr="0073260C">
              <w:rPr>
                <w:rFonts w:cstheme="minorHAnsi"/>
                <w:strike/>
                <w:color w:val="00B050"/>
                <w:sz w:val="16"/>
                <w:szCs w:val="16"/>
              </w:rPr>
              <w:t xml:space="preserve"> </w:t>
            </w:r>
            <w:r w:rsidRPr="0073260C">
              <w:rPr>
                <w:rFonts w:cstheme="minorHAnsi"/>
                <w:bCs/>
                <w:strike/>
                <w:color w:val="00B050"/>
                <w:sz w:val="16"/>
                <w:szCs w:val="16"/>
              </w:rPr>
              <w:t xml:space="preserve">8.6 Podpora investícií do lesníckych technológií a spracovania, do mobilizácie lesníckych výrobkov a ich uvádzania na trh </w:t>
            </w:r>
            <w:r w:rsidR="00D01616" w:rsidRPr="0073260C">
              <w:rPr>
                <w:rFonts w:cstheme="minorHAnsi"/>
                <w:strike/>
                <w:color w:val="00B050"/>
                <w:sz w:val="16"/>
                <w:szCs w:val="16"/>
              </w:rPr>
              <w:t>uvedené v Prílohe 6B k  Príručke</w:t>
            </w:r>
            <w:r w:rsidR="002B2E80" w:rsidRPr="0073260C">
              <w:rPr>
                <w:rFonts w:cstheme="minorHAnsi"/>
                <w:strike/>
                <w:color w:val="00B050"/>
                <w:sz w:val="16"/>
                <w:szCs w:val="16"/>
              </w:rPr>
              <w:t xml:space="preserve"> pre prijímateľa</w:t>
            </w:r>
            <w:r w:rsidRPr="0073260C">
              <w:rPr>
                <w:rFonts w:cstheme="minorHAnsi"/>
                <w:strike/>
                <w:color w:val="00B050"/>
                <w:sz w:val="16"/>
                <w:szCs w:val="16"/>
              </w:rPr>
              <w:t xml:space="preserve"> o poskytnutie nenávratného finančného príspevku z Programu rozvoja vidieka SR 2014 – 2022 pre opatrenie 19. Podpora na miestny rozvoj v rámci iniciatívy LEADER.</w:t>
            </w:r>
          </w:p>
          <w:p w14:paraId="6211BF55" w14:textId="2F054188" w:rsidR="00757BAC" w:rsidRPr="0073260C" w:rsidRDefault="00757BAC" w:rsidP="002C09AB">
            <w:pPr>
              <w:spacing w:after="0" w:line="240" w:lineRule="auto"/>
              <w:jc w:val="both"/>
              <w:rPr>
                <w:rFonts w:cstheme="minorHAnsi"/>
                <w:bCs/>
                <w:strike/>
                <w:color w:val="00B050"/>
                <w:sz w:val="16"/>
                <w:szCs w:val="16"/>
              </w:rPr>
            </w:pPr>
            <w:r w:rsidRPr="0073260C">
              <w:rPr>
                <w:rFonts w:cstheme="minorHAnsi"/>
                <w:bCs/>
                <w:i/>
                <w:strike/>
                <w:color w:val="00B050"/>
                <w:sz w:val="16"/>
                <w:szCs w:val="16"/>
              </w:rPr>
              <w:t>Žiadateľ musí zároveň spĺňať aj nasledovné podmienky (ak relevantné)</w:t>
            </w:r>
            <w:r w:rsidRPr="0073260C">
              <w:rPr>
                <w:rFonts w:cstheme="minorHAnsi"/>
                <w:bCs/>
                <w:strike/>
                <w:color w:val="00B050"/>
                <w:sz w:val="16"/>
                <w:szCs w:val="16"/>
              </w:rPr>
              <w:t xml:space="preserve">: </w:t>
            </w:r>
          </w:p>
          <w:p w14:paraId="5DE61C7C" w14:textId="77777777" w:rsidR="00757BAC" w:rsidRPr="0073260C" w:rsidRDefault="00757BAC"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Oprávnené sú aktivity zamerané na investície do lesníckych technológií, do spracovania a mobilizácie lesníckych výrobkov a ich uvádzania na trh a to:</w:t>
            </w:r>
          </w:p>
          <w:p w14:paraId="5FDF9D82" w14:textId="77777777" w:rsidR="00757BAC" w:rsidRPr="0073260C" w:rsidRDefault="00757BAC" w:rsidP="002C09AB">
            <w:pPr>
              <w:spacing w:after="0" w:line="240" w:lineRule="auto"/>
              <w:jc w:val="both"/>
              <w:rPr>
                <w:rFonts w:cstheme="minorHAnsi"/>
                <w:bCs/>
                <w:strike/>
                <w:color w:val="00B050"/>
                <w:sz w:val="16"/>
                <w:szCs w:val="16"/>
              </w:rPr>
            </w:pPr>
            <w:r w:rsidRPr="0073260C">
              <w:rPr>
                <w:rFonts w:cstheme="minorHAnsi"/>
                <w:b/>
                <w:bCs/>
                <w:strike/>
                <w:color w:val="00B050"/>
                <w:sz w:val="16"/>
                <w:szCs w:val="16"/>
              </w:rPr>
              <w:t>Aktivita 1:</w:t>
            </w:r>
            <w:r w:rsidRPr="0073260C">
              <w:rPr>
                <w:rFonts w:cstheme="minorHAnsi"/>
                <w:bCs/>
                <w:strike/>
                <w:color w:val="00B050"/>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0AA639D" w14:textId="77777777" w:rsidR="00757BAC" w:rsidRPr="0073260C" w:rsidRDefault="00757BAC" w:rsidP="002C09AB">
            <w:pPr>
              <w:spacing w:after="0" w:line="240" w:lineRule="auto"/>
              <w:jc w:val="both"/>
              <w:rPr>
                <w:rFonts w:cstheme="minorHAnsi"/>
                <w:bCs/>
                <w:strike/>
                <w:color w:val="00B050"/>
                <w:sz w:val="16"/>
                <w:szCs w:val="16"/>
              </w:rPr>
            </w:pPr>
            <w:r w:rsidRPr="0073260C">
              <w:rPr>
                <w:rFonts w:cstheme="minorHAnsi"/>
                <w:b/>
                <w:bCs/>
                <w:strike/>
                <w:color w:val="00B050"/>
                <w:sz w:val="16"/>
                <w:szCs w:val="16"/>
              </w:rPr>
              <w:t>Aktivita 2:</w:t>
            </w:r>
            <w:r w:rsidRPr="0073260C">
              <w:rPr>
                <w:rFonts w:cstheme="minorHAnsi"/>
                <w:bCs/>
                <w:strike/>
                <w:color w:val="00B050"/>
                <w:sz w:val="16"/>
                <w:szCs w:val="16"/>
              </w:rPr>
              <w:t xml:space="preserve"> Investície na spracovanie lesných produktov, ktoré takýmto spôsobom získavajú pridanú hodnotu a tiež ich uvádzanie na trh – vzťahuje sa na všetky pracovné operácie pred priemyselným spracovaním.</w:t>
            </w:r>
          </w:p>
          <w:p w14:paraId="43BC3A47" w14:textId="77777777" w:rsidR="00757BAC" w:rsidRPr="0073260C" w:rsidRDefault="00757BAC"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5B1088F0" w14:textId="77777777" w:rsidR="00757BAC" w:rsidRPr="0073260C" w:rsidRDefault="00757BAC" w:rsidP="004800B7">
            <w:pPr>
              <w:pStyle w:val="Odsekzoznamu"/>
              <w:numPr>
                <w:ilvl w:val="0"/>
                <w:numId w:val="305"/>
              </w:numPr>
              <w:spacing w:after="0" w:line="240" w:lineRule="auto"/>
              <w:ind w:left="288" w:hanging="284"/>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Rozpočet projektu) </w:t>
            </w:r>
          </w:p>
          <w:p w14:paraId="04F96F4F" w14:textId="0F80C4FE" w:rsidR="00126DE4" w:rsidRPr="0073260C" w:rsidRDefault="00126DE4" w:rsidP="004800B7">
            <w:pPr>
              <w:pStyle w:val="Odsekzoznamu"/>
              <w:numPr>
                <w:ilvl w:val="0"/>
                <w:numId w:val="305"/>
              </w:numPr>
              <w:spacing w:after="0" w:line="240" w:lineRule="auto"/>
              <w:ind w:left="288" w:hanging="284"/>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6646DDD1" w14:textId="77777777" w:rsidR="00757BAC" w:rsidRPr="0073260C" w:rsidRDefault="00757BAC" w:rsidP="004800B7">
            <w:pPr>
              <w:pStyle w:val="Odsekzoznamu"/>
              <w:numPr>
                <w:ilvl w:val="0"/>
                <w:numId w:val="305"/>
              </w:numPr>
              <w:spacing w:after="0" w:line="240" w:lineRule="auto"/>
              <w:ind w:left="288" w:hanging="284"/>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(tabuľka č. 6A Poznámka k miestu realizácie</w:t>
            </w:r>
            <w:r w:rsidRPr="0073260C" w:rsidDel="008275C4">
              <w:rPr>
                <w:rFonts w:cstheme="minorHAnsi"/>
                <w:strike/>
                <w:color w:val="00B050"/>
                <w:sz w:val="16"/>
                <w:szCs w:val="16"/>
              </w:rPr>
              <w:t xml:space="preserve"> </w:t>
            </w:r>
            <w:r w:rsidRPr="0073260C">
              <w:rPr>
                <w:rFonts w:cstheme="minorHAnsi"/>
                <w:strike/>
                <w:color w:val="00B050"/>
                <w:sz w:val="16"/>
                <w:szCs w:val="16"/>
              </w:rPr>
              <w:t>– číslo parcely)</w:t>
            </w:r>
          </w:p>
          <w:p w14:paraId="11C02941" w14:textId="2F55ECBA" w:rsidR="007316A8" w:rsidRPr="0073260C" w:rsidRDefault="007316A8" w:rsidP="004800B7">
            <w:pPr>
              <w:pStyle w:val="Odsekzoznamu"/>
              <w:numPr>
                <w:ilvl w:val="0"/>
                <w:numId w:val="305"/>
              </w:numPr>
              <w:spacing w:after="0" w:line="240" w:lineRule="auto"/>
              <w:ind w:left="288" w:hanging="284"/>
              <w:jc w:val="both"/>
              <w:rPr>
                <w:rFonts w:cstheme="minorHAnsi"/>
                <w:strike/>
                <w:color w:val="00B050"/>
                <w:sz w:val="16"/>
                <w:szCs w:val="16"/>
              </w:rPr>
            </w:pPr>
            <w:r w:rsidRPr="0073260C">
              <w:rPr>
                <w:rFonts w:cstheme="minorHAnsi"/>
                <w:strike/>
                <w:color w:val="00B050"/>
                <w:sz w:val="16"/>
                <w:szCs w:val="16"/>
              </w:rPr>
              <w:t xml:space="preserve">Projektová dokumentácia s rozpočtom, originál alebo úradne overená fotokópia overená stavebným úradom, </w:t>
            </w:r>
            <w:proofErr w:type="spellStart"/>
            <w:r w:rsidRPr="0073260C">
              <w:rPr>
                <w:rFonts w:cstheme="minorHAnsi"/>
                <w:b/>
                <w:strike/>
                <w:color w:val="00B050"/>
                <w:sz w:val="16"/>
                <w:szCs w:val="16"/>
              </w:rPr>
              <w:t>sken</w:t>
            </w:r>
            <w:proofErr w:type="spellEnd"/>
            <w:r w:rsidR="00B03FFA" w:rsidRPr="0073260C">
              <w:rPr>
                <w:rFonts w:cstheme="minorHAnsi"/>
                <w:b/>
                <w:strike/>
                <w:color w:val="00B050"/>
                <w:sz w:val="16"/>
                <w:szCs w:val="16"/>
              </w:rPr>
              <w:t xml:space="preserve"> listinného</w:t>
            </w:r>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651B229" w14:textId="7F25D821" w:rsidR="00757BAC" w:rsidRPr="0073260C" w:rsidRDefault="00D01616"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54439C91" w14:textId="5D43F32B" w:rsidR="00757BAC" w:rsidRPr="0073260C" w:rsidRDefault="00757BAC" w:rsidP="004800B7">
            <w:pPr>
              <w:pStyle w:val="Odsekzoznamu"/>
              <w:numPr>
                <w:ilvl w:val="0"/>
                <w:numId w:val="494"/>
              </w:numPr>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PPP“</w:t>
            </w:r>
          </w:p>
        </w:tc>
      </w:tr>
      <w:tr w:rsidR="0073260C" w:rsidRPr="0073260C" w14:paraId="7928B035" w14:textId="77777777" w:rsidTr="00757BAC">
        <w:trPr>
          <w:trHeight w:val="284"/>
        </w:trPr>
        <w:tc>
          <w:tcPr>
            <w:tcW w:w="196" w:type="pct"/>
            <w:gridSpan w:val="2"/>
            <w:shd w:val="clear" w:color="auto" w:fill="auto"/>
            <w:vAlign w:val="center"/>
          </w:tcPr>
          <w:p w14:paraId="11C70429" w14:textId="60D28E3F" w:rsidR="00757BAC" w:rsidRPr="0073260C" w:rsidRDefault="00757BAC"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2.2.</w:t>
            </w:r>
          </w:p>
        </w:tc>
        <w:tc>
          <w:tcPr>
            <w:tcW w:w="4804" w:type="pct"/>
            <w:gridSpan w:val="2"/>
            <w:shd w:val="clear" w:color="auto" w:fill="auto"/>
            <w:vAlign w:val="center"/>
          </w:tcPr>
          <w:p w14:paraId="1E4DC113" w14:textId="77777777" w:rsidR="00757BAC" w:rsidRPr="0073260C" w:rsidRDefault="00757BAC" w:rsidP="002C09AB">
            <w:pPr>
              <w:pStyle w:val="Default"/>
              <w:rPr>
                <w:rFonts w:asciiTheme="minorHAnsi" w:hAnsiTheme="minorHAnsi" w:cstheme="minorHAnsi"/>
                <w:strike/>
                <w:color w:val="00B050"/>
                <w:sz w:val="18"/>
                <w:szCs w:val="18"/>
              </w:rPr>
            </w:pPr>
            <w:r w:rsidRPr="0073260C">
              <w:rPr>
                <w:rFonts w:asciiTheme="minorHAnsi" w:hAnsiTheme="minorHAnsi" w:cstheme="minorHAnsi"/>
                <w:b/>
                <w:bCs/>
                <w:strike/>
                <w:color w:val="00B050"/>
                <w:sz w:val="18"/>
                <w:szCs w:val="18"/>
              </w:rPr>
              <w:t xml:space="preserve">Podmienka, že výdavky projektu sú oprávnené </w:t>
            </w:r>
          </w:p>
          <w:p w14:paraId="6F8919CB" w14:textId="2CFEF0F2" w:rsidR="00757BAC" w:rsidRPr="0073260C" w:rsidRDefault="00757BAC" w:rsidP="002C09AB">
            <w:pPr>
              <w:spacing w:after="0" w:line="240" w:lineRule="auto"/>
              <w:jc w:val="both"/>
              <w:rPr>
                <w:rFonts w:cstheme="minorHAnsi"/>
                <w:bCs/>
                <w:strike/>
                <w:color w:val="00B050"/>
                <w:sz w:val="16"/>
                <w:szCs w:val="16"/>
              </w:rPr>
            </w:pPr>
            <w:r w:rsidRPr="0073260C">
              <w:rPr>
                <w:rFonts w:cstheme="minorHAnsi"/>
                <w:bCs/>
                <w:strike/>
                <w:color w:val="00B050"/>
                <w:sz w:val="16"/>
                <w:szCs w:val="16"/>
              </w:rPr>
              <w:t>Oprávnené výdavky projektu, ktoré žiadateľ musí spĺňať sú oprávnené výdavky v zmysle stratégie CLLD uvedené vo výzve</w:t>
            </w:r>
            <w:r w:rsidR="00347A3C" w:rsidRPr="0073260C">
              <w:rPr>
                <w:rFonts w:cstheme="minorHAnsi"/>
                <w:bCs/>
                <w:strike/>
                <w:color w:val="00B050"/>
                <w:sz w:val="16"/>
                <w:szCs w:val="16"/>
              </w:rPr>
              <w:t xml:space="preserve"> na predkladanie </w:t>
            </w:r>
            <w:proofErr w:type="spellStart"/>
            <w:r w:rsidR="00347A3C" w:rsidRPr="0073260C">
              <w:rPr>
                <w:rFonts w:cstheme="minorHAnsi"/>
                <w:bCs/>
                <w:strike/>
                <w:color w:val="00B050"/>
                <w:sz w:val="16"/>
                <w:szCs w:val="16"/>
              </w:rPr>
              <w:t>Ž</w:t>
            </w:r>
            <w:r w:rsidR="00D01616" w:rsidRPr="0073260C">
              <w:rPr>
                <w:rFonts w:cstheme="minorHAnsi"/>
                <w:bCs/>
                <w:strike/>
                <w:color w:val="00B050"/>
                <w:sz w:val="16"/>
                <w:szCs w:val="16"/>
              </w:rPr>
              <w:t>oNFP</w:t>
            </w:r>
            <w:proofErr w:type="spellEnd"/>
            <w:r w:rsidRPr="0073260C">
              <w:rPr>
                <w:rFonts w:cstheme="minorHAnsi"/>
                <w:bCs/>
                <w:strike/>
                <w:color w:val="00B050"/>
                <w:sz w:val="16"/>
                <w:szCs w:val="16"/>
              </w:rPr>
              <w:t xml:space="preserve"> ako oprávnené výdavky MAS.  Žiadateľ musí zároveň spĺňať</w:t>
            </w:r>
            <w:r w:rsidR="00D01616" w:rsidRPr="0073260C">
              <w:rPr>
                <w:rFonts w:cstheme="minorHAnsi"/>
                <w:bCs/>
                <w:strike/>
                <w:color w:val="00B050"/>
                <w:sz w:val="16"/>
                <w:szCs w:val="16"/>
              </w:rPr>
              <w:t xml:space="preserve"> aj podmienky uvedené v bode 2.2</w:t>
            </w:r>
            <w:r w:rsidRPr="0073260C">
              <w:rPr>
                <w:rFonts w:cstheme="minorHAnsi"/>
                <w:bCs/>
                <w:strike/>
                <w:color w:val="00B050"/>
                <w:sz w:val="16"/>
                <w:szCs w:val="16"/>
              </w:rPr>
              <w:t xml:space="preserve"> pre </w:t>
            </w:r>
            <w:proofErr w:type="spellStart"/>
            <w:r w:rsidR="00E5029B" w:rsidRPr="0073260C">
              <w:rPr>
                <w:rFonts w:cstheme="minorHAnsi"/>
                <w:strike/>
                <w:color w:val="00B050"/>
                <w:sz w:val="16"/>
                <w:szCs w:val="16"/>
              </w:rPr>
              <w:t>p</w:t>
            </w:r>
            <w:r w:rsidRPr="0073260C">
              <w:rPr>
                <w:rFonts w:cstheme="minorHAnsi"/>
                <w:strike/>
                <w:color w:val="00B050"/>
                <w:sz w:val="16"/>
                <w:szCs w:val="16"/>
              </w:rPr>
              <w:t>odopatrenie</w:t>
            </w:r>
            <w:proofErr w:type="spellEnd"/>
            <w:r w:rsidRPr="0073260C">
              <w:rPr>
                <w:rFonts w:cstheme="minorHAnsi"/>
                <w:strike/>
                <w:color w:val="00B050"/>
                <w:sz w:val="16"/>
                <w:szCs w:val="16"/>
              </w:rPr>
              <w:t xml:space="preserve"> </w:t>
            </w:r>
            <w:r w:rsidRPr="0073260C">
              <w:rPr>
                <w:rFonts w:cstheme="minorHAnsi"/>
                <w:bCs/>
                <w:strike/>
                <w:color w:val="00B050"/>
                <w:sz w:val="16"/>
                <w:szCs w:val="16"/>
              </w:rPr>
              <w:t xml:space="preserve">8.6 Podpora investícií do lesníckych technológií a spracovania, do mobilizácie lesníckych výrobkov a ich uvádzania na trh </w:t>
            </w:r>
            <w:r w:rsidR="00D01616" w:rsidRPr="0073260C">
              <w:rPr>
                <w:rFonts w:cstheme="minorHAnsi"/>
                <w:strike/>
                <w:color w:val="00B050"/>
                <w:sz w:val="16"/>
                <w:szCs w:val="16"/>
              </w:rPr>
              <w:t>uvedené v Prílohe 6B k  Príručke</w:t>
            </w:r>
            <w:r w:rsidR="00347A3C" w:rsidRPr="0073260C">
              <w:rPr>
                <w:rFonts w:cstheme="minorHAnsi"/>
                <w:strike/>
                <w:color w:val="00B050"/>
                <w:sz w:val="16"/>
                <w:szCs w:val="16"/>
              </w:rPr>
              <w:t xml:space="preserve"> pre prijímateľa</w:t>
            </w:r>
            <w:r w:rsidRPr="0073260C">
              <w:rPr>
                <w:rFonts w:cstheme="minorHAnsi"/>
                <w:strike/>
                <w:color w:val="00B050"/>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72F57EAC" w14:textId="5D0A3938" w:rsidR="00757BAC" w:rsidRPr="0073260C" w:rsidRDefault="00757BAC" w:rsidP="002C09AB">
            <w:pPr>
              <w:spacing w:after="0" w:line="240" w:lineRule="auto"/>
              <w:jc w:val="both"/>
              <w:rPr>
                <w:rFonts w:cstheme="minorHAnsi"/>
                <w:bCs/>
                <w:i/>
                <w:strike/>
                <w:color w:val="00B050"/>
                <w:sz w:val="16"/>
                <w:szCs w:val="16"/>
              </w:rPr>
            </w:pPr>
            <w:r w:rsidRPr="0073260C">
              <w:rPr>
                <w:rFonts w:cstheme="minorHAnsi"/>
                <w:bCs/>
                <w:i/>
                <w:strike/>
                <w:color w:val="00B050"/>
                <w:sz w:val="16"/>
                <w:szCs w:val="16"/>
              </w:rPr>
              <w:t xml:space="preserve">Žiadateľ musí zároveň spĺňať aj nasledovné podmienky (ak relevantné): </w:t>
            </w:r>
          </w:p>
          <w:p w14:paraId="4F0974EF" w14:textId="39D41283" w:rsidR="00757BAC" w:rsidRPr="0073260C" w:rsidRDefault="00757BAC" w:rsidP="009F1D61">
            <w:pPr>
              <w:pStyle w:val="Odsekzoznamu"/>
              <w:numPr>
                <w:ilvl w:val="0"/>
                <w:numId w:val="109"/>
              </w:numPr>
              <w:spacing w:after="0" w:line="240" w:lineRule="auto"/>
              <w:ind w:left="363" w:hanging="284"/>
              <w:jc w:val="both"/>
              <w:rPr>
                <w:rFonts w:cstheme="minorHAnsi"/>
                <w:i/>
                <w:strike/>
                <w:color w:val="00B050"/>
                <w:sz w:val="16"/>
                <w:szCs w:val="16"/>
              </w:rPr>
            </w:pPr>
            <w:r w:rsidRPr="0073260C">
              <w:rPr>
                <w:rFonts w:cstheme="minorHAnsi"/>
                <w:i/>
                <w:strike/>
                <w:color w:val="00B050"/>
                <w:sz w:val="16"/>
                <w:szCs w:val="16"/>
              </w:rPr>
              <w:t xml:space="preserve">výdavky na hmotné a nehmotné investície v súlade s podporovanými činnosťami </w:t>
            </w:r>
          </w:p>
          <w:p w14:paraId="38D7D6C2" w14:textId="77777777" w:rsidR="00757BAC" w:rsidRPr="0073260C" w:rsidRDefault="00757BAC" w:rsidP="009F1D61">
            <w:pPr>
              <w:pStyle w:val="Odsekzoznamu"/>
              <w:numPr>
                <w:ilvl w:val="0"/>
                <w:numId w:val="109"/>
              </w:numPr>
              <w:spacing w:after="0" w:line="240" w:lineRule="auto"/>
              <w:ind w:left="363" w:hanging="284"/>
              <w:jc w:val="both"/>
              <w:rPr>
                <w:rFonts w:cstheme="minorHAnsi"/>
                <w:i/>
                <w:strike/>
                <w:color w:val="00B050"/>
                <w:sz w:val="16"/>
                <w:szCs w:val="16"/>
              </w:rPr>
            </w:pPr>
            <w:r w:rsidRPr="0073260C">
              <w:rPr>
                <w:rFonts w:cstheme="minorHAnsi"/>
                <w:i/>
                <w:strike/>
                <w:color w:val="00B050"/>
                <w:sz w:val="16"/>
                <w:szCs w:val="16"/>
              </w:rPr>
              <w:t>súvisiace všeobecné náklady s bodom 1 (v prípade investičných opatrení):</w:t>
            </w:r>
          </w:p>
          <w:p w14:paraId="3B745CED" w14:textId="38287689" w:rsidR="004B11EC" w:rsidRPr="0073260C" w:rsidRDefault="00757BAC" w:rsidP="009F1D61">
            <w:pPr>
              <w:pStyle w:val="Odsekzoznamu"/>
              <w:numPr>
                <w:ilvl w:val="0"/>
                <w:numId w:val="109"/>
              </w:numPr>
              <w:spacing w:after="0" w:line="240" w:lineRule="auto"/>
              <w:ind w:left="363" w:hanging="284"/>
              <w:jc w:val="both"/>
              <w:rPr>
                <w:rFonts w:cstheme="minorHAnsi"/>
                <w:i/>
                <w:strike/>
                <w:color w:val="00B050"/>
                <w:sz w:val="16"/>
                <w:szCs w:val="16"/>
              </w:rPr>
            </w:pPr>
            <w:r w:rsidRPr="0073260C">
              <w:rPr>
                <w:rFonts w:cstheme="minorHAnsi"/>
                <w:i/>
                <w:strike/>
                <w:color w:val="00B050"/>
                <w:sz w:val="16"/>
                <w:szCs w:val="16"/>
              </w:rPr>
              <w:t>výstavba, obstaranie (vrátane leasingu) alebo</w:t>
            </w:r>
            <w:r w:rsidR="004B11EC" w:rsidRPr="0073260C">
              <w:rPr>
                <w:rFonts w:cstheme="minorHAnsi"/>
                <w:i/>
                <w:strike/>
                <w:color w:val="00B050"/>
                <w:sz w:val="16"/>
                <w:szCs w:val="16"/>
              </w:rPr>
              <w:t xml:space="preserve"> rekonštrukciu</w:t>
            </w:r>
            <w:r w:rsidRPr="0073260C">
              <w:rPr>
                <w:rFonts w:cstheme="minorHAnsi"/>
                <w:i/>
                <w:strike/>
                <w:color w:val="00B050"/>
                <w:sz w:val="16"/>
                <w:szCs w:val="16"/>
              </w:rPr>
              <w:t xml:space="preserve"> nehnuteľného majetku;</w:t>
            </w:r>
          </w:p>
          <w:p w14:paraId="4E7FBAB1" w14:textId="0FA32E08" w:rsidR="004B11EC" w:rsidRPr="0073260C" w:rsidRDefault="004B11EC" w:rsidP="009F1D61">
            <w:pPr>
              <w:pStyle w:val="Odsekzoznamu"/>
              <w:numPr>
                <w:ilvl w:val="0"/>
                <w:numId w:val="109"/>
              </w:numPr>
              <w:spacing w:after="0" w:line="240" w:lineRule="auto"/>
              <w:ind w:left="363" w:hanging="284"/>
              <w:jc w:val="both"/>
              <w:rPr>
                <w:rFonts w:cstheme="minorHAnsi"/>
                <w:i/>
                <w:strike/>
                <w:color w:val="00B050"/>
                <w:sz w:val="16"/>
                <w:szCs w:val="16"/>
              </w:rPr>
            </w:pPr>
            <w:r w:rsidRPr="0073260C">
              <w:rPr>
                <w:rFonts w:cstheme="minorHAnsi"/>
                <w:bCs/>
                <w:i/>
                <w:strike/>
                <w:color w:val="00B050"/>
                <w:sz w:val="16"/>
                <w:szCs w:val="16"/>
              </w:rPr>
              <w:t>nákup alebo lízing nových strojov a zariadení do výšky ich trhovej hodnoty;</w:t>
            </w:r>
            <w:r w:rsidRPr="0073260C">
              <w:rPr>
                <w:rFonts w:cstheme="minorHAnsi"/>
                <w:i/>
                <w:strike/>
                <w:color w:val="00B050"/>
                <w:sz w:val="16"/>
                <w:szCs w:val="16"/>
              </w:rPr>
              <w:t xml:space="preserve"> </w:t>
            </w:r>
            <w:r w:rsidRPr="0073260C">
              <w:rPr>
                <w:rFonts w:cstheme="minorHAnsi"/>
                <w:bCs/>
                <w:i/>
                <w:strike/>
                <w:color w:val="00B050"/>
                <w:sz w:val="16"/>
                <w:szCs w:val="16"/>
              </w:rPr>
              <w:t>pričom investíciou do strojov a zariadení sa rozumie aj kúpa živých zvierat, konkrétne koní a volov, na využívanie pri sústreďovaní dreva v lesoch</w:t>
            </w:r>
            <w:r w:rsidRPr="0073260C">
              <w:rPr>
                <w:rFonts w:cstheme="minorHAnsi"/>
                <w:i/>
                <w:strike/>
                <w:color w:val="00B050"/>
                <w:sz w:val="16"/>
                <w:szCs w:val="16"/>
              </w:rPr>
              <w:t>;</w:t>
            </w:r>
            <w:r w:rsidRPr="0073260C">
              <w:rPr>
                <w:rFonts w:cstheme="minorHAnsi"/>
                <w:bCs/>
                <w:i/>
                <w:strike/>
                <w:color w:val="00B050"/>
                <w:sz w:val="16"/>
                <w:szCs w:val="16"/>
              </w:rPr>
              <w:t xml:space="preserve">  </w:t>
            </w:r>
          </w:p>
          <w:p w14:paraId="3E28EAD2" w14:textId="77777777" w:rsidR="00757BAC" w:rsidRPr="0073260C" w:rsidRDefault="00757BAC" w:rsidP="009F1D61">
            <w:pPr>
              <w:pStyle w:val="Odsekzoznamu"/>
              <w:numPr>
                <w:ilvl w:val="0"/>
                <w:numId w:val="109"/>
              </w:numPr>
              <w:spacing w:after="0" w:line="240" w:lineRule="auto"/>
              <w:ind w:left="363" w:hanging="284"/>
              <w:jc w:val="both"/>
              <w:rPr>
                <w:rFonts w:cstheme="minorHAnsi"/>
                <w:i/>
                <w:strike/>
                <w:color w:val="00B050"/>
                <w:sz w:val="16"/>
                <w:szCs w:val="16"/>
              </w:rPr>
            </w:pPr>
            <w:r w:rsidRPr="0073260C">
              <w:rPr>
                <w:rFonts w:cstheme="minorHAnsi"/>
                <w:i/>
                <w:strike/>
                <w:color w:val="00B050"/>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C54957" w14:textId="54296045" w:rsidR="00757BAC" w:rsidRPr="0073260C" w:rsidRDefault="004B11EC" w:rsidP="009F1D61">
            <w:pPr>
              <w:pStyle w:val="Odsekzoznamu"/>
              <w:numPr>
                <w:ilvl w:val="0"/>
                <w:numId w:val="109"/>
              </w:numPr>
              <w:spacing w:after="0" w:line="240" w:lineRule="auto"/>
              <w:ind w:left="363" w:hanging="284"/>
              <w:rPr>
                <w:rFonts w:cstheme="minorHAnsi"/>
                <w:i/>
                <w:strike/>
                <w:color w:val="00B050"/>
                <w:sz w:val="16"/>
                <w:szCs w:val="16"/>
              </w:rPr>
            </w:pPr>
            <w:r w:rsidRPr="0073260C">
              <w:rPr>
                <w:rFonts w:cstheme="minorHAnsi"/>
                <w:i/>
                <w:strike/>
                <w:color w:val="00B050"/>
                <w:sz w:val="16"/>
                <w:szCs w:val="16"/>
              </w:rPr>
              <w:t>výdavky na obstaranie alebo vývoj počítačového softvéru, získanie patentov, licencií, autorských práv a obchodných značiek</w:t>
            </w:r>
            <w:r w:rsidR="00E24081" w:rsidRPr="0073260C">
              <w:rPr>
                <w:rStyle w:val="Odkaznapoznmkupodiarou"/>
                <w:rFonts w:cstheme="minorHAnsi"/>
                <w:i/>
                <w:strike/>
                <w:color w:val="00B050"/>
                <w:sz w:val="16"/>
                <w:szCs w:val="16"/>
              </w:rPr>
              <w:footnoteReference w:id="98"/>
            </w:r>
            <w:r w:rsidRPr="0073260C">
              <w:rPr>
                <w:rFonts w:cstheme="minorHAnsi"/>
                <w:i/>
                <w:strike/>
                <w:color w:val="00B050"/>
                <w:sz w:val="16"/>
                <w:szCs w:val="16"/>
              </w:rPr>
              <w:t xml:space="preserve">. </w:t>
            </w:r>
          </w:p>
          <w:p w14:paraId="5DABDA74" w14:textId="7400E052" w:rsidR="004B11EC" w:rsidRPr="0073260C" w:rsidRDefault="004B11EC" w:rsidP="002C09AB">
            <w:pPr>
              <w:spacing w:after="0" w:line="240" w:lineRule="auto"/>
              <w:jc w:val="both"/>
              <w:rPr>
                <w:rFonts w:cstheme="minorHAnsi"/>
                <w:b/>
                <w:bCs/>
                <w:strike/>
                <w:color w:val="00B050"/>
                <w:sz w:val="18"/>
                <w:szCs w:val="18"/>
                <w:u w:val="single"/>
              </w:rPr>
            </w:pPr>
            <w:r w:rsidRPr="0073260C">
              <w:rPr>
                <w:rFonts w:cstheme="minorHAnsi"/>
                <w:b/>
                <w:strike/>
                <w:color w:val="00B050"/>
                <w:sz w:val="18"/>
                <w:szCs w:val="18"/>
                <w:u w:val="single"/>
              </w:rPr>
              <w:lastRenderedPageBreak/>
              <w:t>Forma a spôsob preukázania splnenia PPP</w:t>
            </w:r>
          </w:p>
          <w:p w14:paraId="24E885CF" w14:textId="77777777" w:rsidR="004B11EC" w:rsidRPr="0073260C" w:rsidRDefault="004B11EC" w:rsidP="004800B7">
            <w:pPr>
              <w:pStyle w:val="Default"/>
              <w:keepLines/>
              <w:widowControl w:val="0"/>
              <w:numPr>
                <w:ilvl w:val="0"/>
                <w:numId w:val="307"/>
              </w:numPr>
              <w:ind w:left="288" w:hanging="28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 (tabuľka č. 11 - </w:t>
            </w:r>
            <w:r w:rsidRPr="0073260C">
              <w:rPr>
                <w:rFonts w:asciiTheme="minorHAnsi" w:hAnsiTheme="minorHAnsi" w:cstheme="minorHAnsi"/>
                <w:bCs/>
                <w:strike/>
                <w:color w:val="00B050"/>
                <w:sz w:val="16"/>
                <w:szCs w:val="16"/>
              </w:rPr>
              <w:t>R</w:t>
            </w:r>
            <w:r w:rsidRPr="0073260C">
              <w:rPr>
                <w:rFonts w:asciiTheme="minorHAnsi" w:hAnsiTheme="minorHAnsi" w:cstheme="minorHAnsi"/>
                <w:strike/>
                <w:color w:val="00B050"/>
                <w:sz w:val="16"/>
                <w:szCs w:val="16"/>
              </w:rPr>
              <w:t xml:space="preserve">ozpočet projektu) </w:t>
            </w:r>
          </w:p>
          <w:p w14:paraId="257D4B5C" w14:textId="77777777" w:rsidR="00F833AF" w:rsidRPr="0073260C" w:rsidRDefault="005D5FAF" w:rsidP="004800B7">
            <w:pPr>
              <w:pStyle w:val="Default"/>
              <w:keepLines/>
              <w:widowControl w:val="0"/>
              <w:numPr>
                <w:ilvl w:val="0"/>
                <w:numId w:val="307"/>
              </w:numPr>
              <w:ind w:left="288" w:hanging="28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Popis v projekte realizácie (Príloha 2B k príručke pre prijímateľa LEADER)</w:t>
            </w:r>
          </w:p>
          <w:p w14:paraId="2BB55F80" w14:textId="02E76FE6" w:rsidR="00131A87" w:rsidRPr="0073260C" w:rsidRDefault="00131A87" w:rsidP="004800B7">
            <w:pPr>
              <w:pStyle w:val="Default"/>
              <w:keepLines/>
              <w:widowControl w:val="0"/>
              <w:numPr>
                <w:ilvl w:val="0"/>
                <w:numId w:val="307"/>
              </w:numPr>
              <w:ind w:left="288" w:hanging="28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Stavebný rozpočet (Príloha č. 8A)</w:t>
            </w:r>
          </w:p>
          <w:p w14:paraId="03BC696E" w14:textId="7FE01ABD" w:rsidR="00131A87" w:rsidRPr="0073260C" w:rsidRDefault="00131A87" w:rsidP="00274F1A">
            <w:pPr>
              <w:spacing w:after="0" w:line="240" w:lineRule="auto"/>
              <w:rPr>
                <w:rFonts w:cstheme="minorHAnsi"/>
                <w:b/>
                <w:strike/>
                <w:color w:val="00B050"/>
                <w:sz w:val="16"/>
                <w:szCs w:val="16"/>
                <w:u w:val="single"/>
              </w:rPr>
            </w:pPr>
            <w:r w:rsidRPr="0073260C">
              <w:rPr>
                <w:rFonts w:cstheme="minorHAnsi"/>
                <w:b/>
                <w:strike/>
                <w:color w:val="00B050"/>
                <w:sz w:val="16"/>
                <w:szCs w:val="16"/>
                <w:u w:val="single"/>
              </w:rPr>
              <w:t>Pri aplikácii zjed</w:t>
            </w:r>
            <w:r w:rsidR="00274F1A" w:rsidRPr="0073260C">
              <w:rPr>
                <w:rFonts w:cstheme="minorHAnsi"/>
                <w:b/>
                <w:strike/>
                <w:color w:val="00B050"/>
                <w:sz w:val="16"/>
                <w:szCs w:val="16"/>
                <w:u w:val="single"/>
              </w:rPr>
              <w:t>nodušeného vykazovania výdavkov</w:t>
            </w:r>
          </w:p>
          <w:p w14:paraId="31515B76" w14:textId="51D412E2" w:rsidR="002B2E80" w:rsidRPr="0073260C" w:rsidRDefault="00F833AF" w:rsidP="004800B7">
            <w:pPr>
              <w:pStyle w:val="Default"/>
              <w:keepLines/>
              <w:widowControl w:val="0"/>
              <w:numPr>
                <w:ilvl w:val="0"/>
                <w:numId w:val="307"/>
              </w:numPr>
              <w:ind w:left="288" w:hanging="28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PHZ, výkaz  - výmer, víťazná cenová ponuka, zmluva s dodávateľom, EKS, katalóg, </w:t>
            </w:r>
            <w:proofErr w:type="spellStart"/>
            <w:r w:rsidRPr="0073260C">
              <w:rPr>
                <w:rFonts w:asciiTheme="minorHAnsi" w:hAnsiTheme="minorHAnsi" w:cstheme="minorHAnsi"/>
                <w:strike/>
                <w:color w:val="00B050"/>
                <w:sz w:val="16"/>
                <w:szCs w:val="16"/>
              </w:rPr>
              <w:t>printscreeny</w:t>
            </w:r>
            <w:proofErr w:type="spellEnd"/>
            <w:r w:rsidRPr="0073260C">
              <w:rPr>
                <w:rFonts w:asciiTheme="minorHAnsi" w:hAnsiTheme="minorHAnsi" w:cstheme="minorHAnsi"/>
                <w:strike/>
                <w:color w:val="00B050"/>
                <w:sz w:val="16"/>
                <w:szCs w:val="16"/>
              </w:rPr>
              <w:t xml:space="preserve"> webových stránok vrátane čitateľnej informácie o cenách, zmluvy CRZ, uko</w:t>
            </w:r>
            <w:r w:rsidR="00E5029B" w:rsidRPr="0073260C">
              <w:rPr>
                <w:rFonts w:asciiTheme="minorHAnsi" w:hAnsiTheme="minorHAnsi" w:cstheme="minorHAnsi"/>
                <w:strike/>
                <w:color w:val="00B050"/>
                <w:sz w:val="16"/>
                <w:szCs w:val="16"/>
              </w:rPr>
              <w:t xml:space="preserve">nčené zákazky v EKS  a iné,  </w:t>
            </w:r>
            <w:proofErr w:type="spellStart"/>
            <w:r w:rsidR="00E5029B" w:rsidRPr="0073260C">
              <w:rPr>
                <w:rFonts w:asciiTheme="minorHAnsi" w:hAnsiTheme="minorHAnsi" w:cstheme="minorHAnsi"/>
                <w:b/>
                <w:strike/>
                <w:color w:val="00B050"/>
                <w:sz w:val="16"/>
                <w:szCs w:val="16"/>
              </w:rPr>
              <w:t>ske</w:t>
            </w:r>
            <w:r w:rsidRPr="0073260C">
              <w:rPr>
                <w:rFonts w:asciiTheme="minorHAnsi" w:hAnsiTheme="minorHAnsi" w:cstheme="minorHAnsi"/>
                <w:b/>
                <w:strike/>
                <w:color w:val="00B050"/>
                <w:sz w:val="16"/>
                <w:szCs w:val="16"/>
              </w:rPr>
              <w:t>n</w:t>
            </w:r>
            <w:proofErr w:type="spellEnd"/>
            <w:r w:rsidRPr="0073260C">
              <w:rPr>
                <w:rFonts w:asciiTheme="minorHAnsi" w:hAnsiTheme="minorHAnsi" w:cstheme="minorHAnsi"/>
                <w:b/>
                <w:strike/>
                <w:color w:val="00B050"/>
                <w:sz w:val="16"/>
                <w:szCs w:val="16"/>
              </w:rPr>
              <w:t xml:space="preserve">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w:t>
            </w:r>
            <w:r w:rsidRPr="0073260C">
              <w:rPr>
                <w:rFonts w:asciiTheme="minorHAnsi" w:hAnsiTheme="minorHAnsi" w:cstheme="minorHAnsi"/>
                <w:strike/>
                <w:color w:val="00B050"/>
                <w:sz w:val="16"/>
                <w:szCs w:val="16"/>
              </w:rPr>
              <w:t xml:space="preserve"> (v prípade aplikácie JEDNORÁZOVEJ PLATBY) – žiadateľ si môže vybrať jednu z možností, ktorou preukáže stanovenú metódu výpočtu oprávnených výdavkov</w:t>
            </w:r>
          </w:p>
          <w:p w14:paraId="764A26AD" w14:textId="59D72523" w:rsidR="004B11EC" w:rsidRPr="0073260C" w:rsidRDefault="00D01616"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1760EF6" w14:textId="1F51AAF9" w:rsidR="00757BAC" w:rsidRPr="0073260C" w:rsidRDefault="004B11EC"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dokumentácie uvedenej  v časti  „Forma a spôsob preukázania splnenia PPP“</w:t>
            </w:r>
          </w:p>
        </w:tc>
      </w:tr>
      <w:tr w:rsidR="0073260C" w:rsidRPr="0073260C" w14:paraId="313310FF" w14:textId="77777777" w:rsidTr="00E715F8">
        <w:trPr>
          <w:trHeight w:val="284"/>
        </w:trPr>
        <w:tc>
          <w:tcPr>
            <w:tcW w:w="5000" w:type="pct"/>
            <w:gridSpan w:val="4"/>
            <w:shd w:val="clear" w:color="auto" w:fill="FFE599" w:themeFill="accent4" w:themeFillTint="66"/>
            <w:vAlign w:val="center"/>
          </w:tcPr>
          <w:p w14:paraId="7C8FBC2D" w14:textId="4F13046D" w:rsidR="00C0534D" w:rsidRPr="0073260C" w:rsidRDefault="00BB705C" w:rsidP="002C09AB">
            <w:pPr>
              <w:spacing w:after="0" w:line="240" w:lineRule="auto"/>
              <w:rPr>
                <w:rFonts w:cstheme="minorHAnsi"/>
                <w:b/>
                <w:caps/>
                <w:strike/>
                <w:color w:val="00B050"/>
              </w:rPr>
            </w:pPr>
            <w:r w:rsidRPr="0073260C">
              <w:rPr>
                <w:rFonts w:cstheme="minorHAnsi"/>
                <w:b/>
                <w:strike/>
                <w:color w:val="00B050"/>
                <w:sz w:val="22"/>
                <w:szCs w:val="22"/>
              </w:rPr>
              <w:lastRenderedPageBreak/>
              <w:t>3</w:t>
            </w:r>
            <w:r w:rsidR="00C0534D" w:rsidRPr="0073260C">
              <w:rPr>
                <w:rFonts w:cstheme="minorHAnsi"/>
                <w:b/>
                <w:strike/>
                <w:color w:val="00B050"/>
                <w:sz w:val="22"/>
                <w:szCs w:val="22"/>
              </w:rPr>
              <w:t xml:space="preserve">. OPRÁVNENOSŤ </w:t>
            </w:r>
            <w:r w:rsidR="002C09AB" w:rsidRPr="0073260C">
              <w:rPr>
                <w:rFonts w:cstheme="minorHAnsi"/>
                <w:b/>
                <w:caps/>
                <w:strike/>
                <w:color w:val="00B050"/>
              </w:rPr>
              <w:t xml:space="preserve"> </w:t>
            </w:r>
            <w:r w:rsidR="002C09AB" w:rsidRPr="0073260C">
              <w:rPr>
                <w:rFonts w:cstheme="minorHAnsi"/>
                <w:b/>
                <w:caps/>
                <w:strike/>
                <w:color w:val="00B050"/>
                <w:sz w:val="22"/>
                <w:szCs w:val="22"/>
              </w:rPr>
              <w:t>spôsobu</w:t>
            </w:r>
            <w:r w:rsidR="00C0534D" w:rsidRPr="0073260C">
              <w:rPr>
                <w:rFonts w:cstheme="minorHAnsi"/>
                <w:b/>
                <w:strike/>
                <w:color w:val="00B050"/>
                <w:sz w:val="22"/>
                <w:szCs w:val="22"/>
              </w:rPr>
              <w:t xml:space="preserve"> FINANCOVANIA</w:t>
            </w:r>
          </w:p>
        </w:tc>
      </w:tr>
      <w:tr w:rsidR="0073260C" w:rsidRPr="0073260C" w14:paraId="73796CF4" w14:textId="77777777" w:rsidTr="00E715F8">
        <w:trPr>
          <w:trHeight w:val="284"/>
        </w:trPr>
        <w:tc>
          <w:tcPr>
            <w:tcW w:w="196" w:type="pct"/>
            <w:gridSpan w:val="2"/>
            <w:shd w:val="clear" w:color="auto" w:fill="FFF2CC" w:themeFill="accent4" w:themeFillTint="33"/>
            <w:vAlign w:val="center"/>
          </w:tcPr>
          <w:p w14:paraId="4F5A7D53" w14:textId="0B8AE65B" w:rsidR="004B11EC" w:rsidRPr="0073260C" w:rsidRDefault="004B11EC" w:rsidP="002C09AB">
            <w:pPr>
              <w:spacing w:after="0" w:line="240" w:lineRule="auto"/>
              <w:jc w:val="center"/>
              <w:rPr>
                <w:rFonts w:cstheme="minorHAnsi"/>
                <w:b/>
                <w:strike/>
                <w:color w:val="00B050"/>
                <w:sz w:val="18"/>
                <w:szCs w:val="18"/>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4" w:type="pct"/>
            <w:gridSpan w:val="2"/>
            <w:shd w:val="clear" w:color="auto" w:fill="FFF2CC" w:themeFill="accent4" w:themeFillTint="33"/>
            <w:vAlign w:val="center"/>
          </w:tcPr>
          <w:p w14:paraId="54163844" w14:textId="6D0BE83A" w:rsidR="004B11EC" w:rsidRPr="0073260C" w:rsidRDefault="00D01616" w:rsidP="002C09AB">
            <w:pPr>
              <w:spacing w:after="0" w:line="240" w:lineRule="auto"/>
              <w:jc w:val="center"/>
              <w:rPr>
                <w:rFonts w:cstheme="minorHAnsi"/>
                <w:b/>
                <w:strike/>
                <w:color w:val="00B050"/>
                <w:sz w:val="18"/>
                <w:szCs w:val="18"/>
              </w:rPr>
            </w:pPr>
            <w:r w:rsidRPr="0073260C">
              <w:rPr>
                <w:rFonts w:cstheme="minorHAnsi"/>
                <w:b/>
                <w:strike/>
                <w:color w:val="00B050"/>
                <w:sz w:val="18"/>
                <w:szCs w:val="18"/>
              </w:rPr>
              <w:t xml:space="preserve">Podmienka poskytnutia príspevku (PPP) a jej popis  </w:t>
            </w:r>
          </w:p>
        </w:tc>
      </w:tr>
      <w:tr w:rsidR="0073260C" w:rsidRPr="0073260C" w14:paraId="6312A403" w14:textId="77777777" w:rsidTr="004B11EC">
        <w:trPr>
          <w:trHeight w:val="284"/>
        </w:trPr>
        <w:tc>
          <w:tcPr>
            <w:tcW w:w="196" w:type="pct"/>
            <w:gridSpan w:val="2"/>
            <w:vMerge w:val="restart"/>
            <w:shd w:val="clear" w:color="auto" w:fill="auto"/>
            <w:vAlign w:val="center"/>
          </w:tcPr>
          <w:p w14:paraId="0F1FC9DA" w14:textId="4BF5658D" w:rsidR="004B11EC" w:rsidRPr="0073260C" w:rsidRDefault="004B11EC" w:rsidP="002C09AB">
            <w:pPr>
              <w:spacing w:after="0" w:line="240" w:lineRule="auto"/>
              <w:jc w:val="center"/>
              <w:rPr>
                <w:rFonts w:cstheme="minorHAnsi"/>
                <w:b/>
                <w:strike/>
                <w:color w:val="00B050"/>
                <w:sz w:val="18"/>
                <w:szCs w:val="18"/>
              </w:rPr>
            </w:pPr>
            <w:r w:rsidRPr="0073260C">
              <w:rPr>
                <w:rFonts w:cstheme="minorHAnsi"/>
                <w:b/>
                <w:strike/>
                <w:color w:val="00B050"/>
                <w:sz w:val="18"/>
                <w:szCs w:val="18"/>
              </w:rPr>
              <w:t>3.1</w:t>
            </w:r>
          </w:p>
        </w:tc>
        <w:tc>
          <w:tcPr>
            <w:tcW w:w="661" w:type="pct"/>
            <w:vMerge w:val="restart"/>
            <w:shd w:val="clear" w:color="auto" w:fill="auto"/>
            <w:vAlign w:val="center"/>
          </w:tcPr>
          <w:p w14:paraId="518F610C" w14:textId="77777777" w:rsidR="004B11EC" w:rsidRPr="0073260C" w:rsidRDefault="004B11EC" w:rsidP="002C09AB">
            <w:pPr>
              <w:pStyle w:val="Default"/>
              <w:jc w:val="center"/>
              <w:rPr>
                <w:rFonts w:asciiTheme="minorHAnsi" w:hAnsiTheme="minorHAnsi" w:cstheme="minorHAnsi"/>
                <w:strike/>
                <w:color w:val="00B050"/>
                <w:sz w:val="16"/>
                <w:szCs w:val="16"/>
              </w:rPr>
            </w:pPr>
            <w:r w:rsidRPr="0073260C">
              <w:rPr>
                <w:rFonts w:asciiTheme="minorHAnsi" w:hAnsiTheme="minorHAnsi" w:cstheme="minorHAnsi"/>
                <w:b/>
                <w:bCs/>
                <w:strike/>
                <w:color w:val="00B050"/>
                <w:sz w:val="16"/>
                <w:szCs w:val="16"/>
              </w:rPr>
              <w:t xml:space="preserve">Podmienka spôsobu financovania </w:t>
            </w:r>
          </w:p>
        </w:tc>
        <w:tc>
          <w:tcPr>
            <w:tcW w:w="4143" w:type="pct"/>
            <w:shd w:val="clear" w:color="auto" w:fill="auto"/>
            <w:vAlign w:val="center"/>
          </w:tcPr>
          <w:p w14:paraId="270AEA32" w14:textId="77777777" w:rsidR="004B11EC" w:rsidRPr="0073260C" w:rsidRDefault="004B11EC" w:rsidP="002C09AB">
            <w:pPr>
              <w:spacing w:after="0" w:line="240" w:lineRule="auto"/>
              <w:rPr>
                <w:rFonts w:cstheme="minorHAnsi"/>
                <w:b/>
                <w:strike/>
                <w:color w:val="00B050"/>
                <w:sz w:val="16"/>
                <w:szCs w:val="16"/>
              </w:rPr>
            </w:pPr>
            <w:r w:rsidRPr="0073260C">
              <w:rPr>
                <w:rFonts w:cstheme="minorHAnsi"/>
                <w:b/>
                <w:strike/>
                <w:color w:val="00B050"/>
                <w:sz w:val="16"/>
                <w:szCs w:val="16"/>
              </w:rPr>
              <w:t>3.1.1 Spôsob financovania</w:t>
            </w:r>
          </w:p>
          <w:p w14:paraId="68C74C70" w14:textId="77777777" w:rsidR="004B11EC" w:rsidRPr="0073260C" w:rsidRDefault="004B11EC" w:rsidP="002C09AB">
            <w:pPr>
              <w:spacing w:after="0" w:line="240" w:lineRule="auto"/>
              <w:jc w:val="both"/>
              <w:rPr>
                <w:rFonts w:cstheme="minorHAnsi"/>
                <w:strike/>
                <w:color w:val="00B050"/>
                <w:sz w:val="16"/>
                <w:szCs w:val="16"/>
              </w:rPr>
            </w:pPr>
            <w:r w:rsidRPr="0073260C">
              <w:rPr>
                <w:rFonts w:cstheme="minorHAnsi"/>
                <w:strike/>
                <w:color w:val="00B050"/>
                <w:sz w:val="16"/>
                <w:szCs w:val="16"/>
              </w:rPr>
              <w:t>Podmienka poskytnutia príspevku, ktorou je stanovenie spôsobu financovania:</w:t>
            </w:r>
          </w:p>
          <w:p w14:paraId="08D7E44B" w14:textId="7A2294FE" w:rsidR="00F833AF" w:rsidRPr="0073260C" w:rsidRDefault="004B11EC" w:rsidP="004800B7">
            <w:pPr>
              <w:pStyle w:val="Odsekzoznamu"/>
              <w:numPr>
                <w:ilvl w:val="0"/>
                <w:numId w:val="222"/>
              </w:numPr>
              <w:spacing w:after="0" w:line="240" w:lineRule="auto"/>
              <w:ind w:left="215" w:hanging="215"/>
              <w:rPr>
                <w:rFonts w:cstheme="minorHAnsi"/>
                <w:strike/>
                <w:color w:val="00B050"/>
                <w:sz w:val="16"/>
                <w:szCs w:val="16"/>
              </w:rPr>
            </w:pPr>
            <w:r w:rsidRPr="0073260C">
              <w:rPr>
                <w:rFonts w:cstheme="minorHAnsi"/>
                <w:bCs/>
                <w:strike/>
                <w:color w:val="00B050"/>
                <w:sz w:val="16"/>
                <w:szCs w:val="16"/>
              </w:rPr>
              <w:t>Refundácia</w:t>
            </w:r>
          </w:p>
          <w:p w14:paraId="766BAEAE" w14:textId="6271C2AE" w:rsidR="004B11EC" w:rsidRPr="0073260C" w:rsidRDefault="004B11EC" w:rsidP="002C09AB">
            <w:pPr>
              <w:pStyle w:val="Standard"/>
              <w:tabs>
                <w:tab w:val="left" w:pos="248"/>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1C1936FC" w14:textId="34DC13AA" w:rsidR="004B11EC" w:rsidRPr="0073260C" w:rsidRDefault="004B11EC" w:rsidP="004800B7">
            <w:pPr>
              <w:pStyle w:val="Odsekzoznamu"/>
              <w:numPr>
                <w:ilvl w:val="0"/>
                <w:numId w:val="231"/>
              </w:numPr>
              <w:tabs>
                <w:tab w:val="left" w:pos="289"/>
              </w:tabs>
              <w:spacing w:after="0" w:line="240" w:lineRule="auto"/>
              <w:ind w:hanging="642"/>
              <w:jc w:val="both"/>
              <w:rPr>
                <w:rFonts w:cstheme="minorHAnsi"/>
                <w:bCs/>
                <w:strike/>
                <w:color w:val="00B050"/>
                <w:sz w:val="16"/>
                <w:szCs w:val="16"/>
                <w:lang w:eastAsia="sk-SK"/>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0E5F1912" w14:textId="6718318B" w:rsidR="004B11EC" w:rsidRPr="0073260C" w:rsidRDefault="00D01616"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8CB1C8A" w14:textId="2588CDE1" w:rsidR="004B11EC" w:rsidRPr="0073260C" w:rsidRDefault="004B11EC"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dokumentácie uvedenej  v časti  „Forma a spôsob preukázania splnenia PPP“</w:t>
            </w:r>
          </w:p>
        </w:tc>
      </w:tr>
      <w:tr w:rsidR="0073260C" w:rsidRPr="0073260C" w14:paraId="0D9E312B" w14:textId="77777777" w:rsidTr="004B11EC">
        <w:trPr>
          <w:trHeight w:val="284"/>
        </w:trPr>
        <w:tc>
          <w:tcPr>
            <w:tcW w:w="196" w:type="pct"/>
            <w:gridSpan w:val="2"/>
            <w:vMerge/>
            <w:shd w:val="clear" w:color="auto" w:fill="auto"/>
            <w:vAlign w:val="center"/>
          </w:tcPr>
          <w:p w14:paraId="67435F1A" w14:textId="77777777" w:rsidR="004B11EC" w:rsidRPr="0073260C" w:rsidRDefault="004B11EC" w:rsidP="002C09AB">
            <w:pPr>
              <w:spacing w:after="0" w:line="240" w:lineRule="auto"/>
              <w:jc w:val="center"/>
              <w:rPr>
                <w:rFonts w:cstheme="minorHAnsi"/>
                <w:b/>
                <w:strike/>
                <w:color w:val="00B050"/>
                <w:sz w:val="18"/>
                <w:szCs w:val="18"/>
              </w:rPr>
            </w:pPr>
          </w:p>
        </w:tc>
        <w:tc>
          <w:tcPr>
            <w:tcW w:w="661" w:type="pct"/>
            <w:vMerge/>
            <w:shd w:val="clear" w:color="auto" w:fill="auto"/>
            <w:vAlign w:val="center"/>
          </w:tcPr>
          <w:p w14:paraId="1EA4668D" w14:textId="77777777" w:rsidR="004B11EC" w:rsidRPr="0073260C" w:rsidRDefault="004B11EC" w:rsidP="002C09AB">
            <w:pPr>
              <w:pStyle w:val="Default"/>
              <w:jc w:val="center"/>
              <w:rPr>
                <w:rFonts w:asciiTheme="minorHAnsi" w:hAnsiTheme="minorHAnsi" w:cstheme="minorHAnsi"/>
                <w:b/>
                <w:bCs/>
                <w:strike/>
                <w:color w:val="00B050"/>
                <w:sz w:val="16"/>
                <w:szCs w:val="16"/>
              </w:rPr>
            </w:pPr>
          </w:p>
        </w:tc>
        <w:tc>
          <w:tcPr>
            <w:tcW w:w="4143" w:type="pct"/>
            <w:shd w:val="clear" w:color="auto" w:fill="auto"/>
            <w:vAlign w:val="center"/>
          </w:tcPr>
          <w:p w14:paraId="52A91CFA" w14:textId="77777777" w:rsidR="004B11EC" w:rsidRPr="0073260C" w:rsidRDefault="004B11EC" w:rsidP="002C09AB">
            <w:pPr>
              <w:spacing w:after="0" w:line="240" w:lineRule="auto"/>
              <w:rPr>
                <w:rFonts w:cstheme="minorHAnsi"/>
                <w:b/>
                <w:bCs/>
                <w:strike/>
                <w:color w:val="00B050"/>
                <w:sz w:val="18"/>
                <w:szCs w:val="18"/>
              </w:rPr>
            </w:pPr>
            <w:r w:rsidRPr="0073260C">
              <w:rPr>
                <w:rFonts w:cstheme="minorHAnsi"/>
                <w:b/>
                <w:bCs/>
                <w:strike/>
                <w:color w:val="00B050"/>
                <w:sz w:val="18"/>
                <w:szCs w:val="18"/>
              </w:rPr>
              <w:t>3.1.2 Podmienka minimálnej a maximálnej výšky príspevku (EÚ+ŠR)</w:t>
            </w:r>
          </w:p>
          <w:p w14:paraId="6BEC83CD" w14:textId="5AD00A18" w:rsidR="004B11EC" w:rsidRPr="0073260C" w:rsidRDefault="004B11EC" w:rsidP="002C09AB">
            <w:pPr>
              <w:spacing w:after="0" w:line="240" w:lineRule="auto"/>
              <w:jc w:val="both"/>
              <w:rPr>
                <w:rFonts w:cstheme="minorHAnsi"/>
                <w:strike/>
                <w:color w:val="00B050"/>
                <w:sz w:val="16"/>
                <w:szCs w:val="16"/>
              </w:rPr>
            </w:pPr>
            <w:r w:rsidRPr="0073260C">
              <w:rPr>
                <w:rFonts w:cstheme="minorHAnsi"/>
                <w:strike/>
                <w:color w:val="00B050"/>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2D7B7C" w:rsidRPr="0073260C">
              <w:rPr>
                <w:rFonts w:cstheme="minorHAnsi"/>
                <w:strike/>
                <w:color w:val="00B050"/>
                <w:sz w:val="16"/>
                <w:szCs w:val="16"/>
              </w:rPr>
              <w:t>ených výdavkov projektu v EUR).</w:t>
            </w:r>
          </w:p>
          <w:p w14:paraId="3323024B" w14:textId="77777777" w:rsidR="002D7B7C" w:rsidRPr="0073260C" w:rsidRDefault="004B11EC" w:rsidP="002C09AB">
            <w:pPr>
              <w:spacing w:after="0" w:line="240" w:lineRule="auto"/>
              <w:rPr>
                <w:rFonts w:cstheme="minorHAnsi"/>
                <w:b/>
                <w:i/>
                <w:strike/>
                <w:color w:val="00B050"/>
                <w:sz w:val="16"/>
                <w:szCs w:val="16"/>
                <w:u w:val="single"/>
              </w:rPr>
            </w:pPr>
            <w:r w:rsidRPr="0073260C">
              <w:rPr>
                <w:rFonts w:cstheme="minorHAnsi"/>
                <w:b/>
                <w:strike/>
                <w:color w:val="00B050"/>
                <w:sz w:val="18"/>
                <w:szCs w:val="18"/>
                <w:u w:val="single"/>
              </w:rPr>
              <w:t>Forma a spôsob preukázania splnenia PPP</w:t>
            </w:r>
            <w:r w:rsidR="002D7B7C" w:rsidRPr="0073260C">
              <w:rPr>
                <w:rFonts w:cstheme="minorHAnsi"/>
                <w:b/>
                <w:i/>
                <w:strike/>
                <w:color w:val="00B050"/>
                <w:sz w:val="16"/>
                <w:szCs w:val="16"/>
                <w:u w:val="single"/>
              </w:rPr>
              <w:t xml:space="preserve"> </w:t>
            </w:r>
          </w:p>
          <w:p w14:paraId="18DD82A1" w14:textId="77777777" w:rsidR="004B11EC" w:rsidRPr="0073260C" w:rsidRDefault="004B11EC" w:rsidP="004800B7">
            <w:pPr>
              <w:pStyle w:val="Odsekzoznamu"/>
              <w:numPr>
                <w:ilvl w:val="0"/>
                <w:numId w:val="231"/>
              </w:numPr>
              <w:tabs>
                <w:tab w:val="left" w:pos="289"/>
              </w:tabs>
              <w:spacing w:after="0" w:line="240" w:lineRule="auto"/>
              <w:ind w:hanging="642"/>
              <w:jc w:val="both"/>
              <w:rPr>
                <w:rFonts w:cstheme="minorHAnsi"/>
                <w:bCs/>
                <w:strike/>
                <w:color w:val="00B050"/>
                <w:sz w:val="16"/>
                <w:szCs w:val="16"/>
                <w:lang w:eastAsia="sk-SK"/>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04E91550" w14:textId="2AE0E016" w:rsidR="004B11EC" w:rsidRPr="0073260C" w:rsidRDefault="002D7B7C"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0853B046" w14:textId="0727D20C" w:rsidR="004B11EC" w:rsidRPr="0073260C" w:rsidRDefault="004B11EC"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v zmysle dokumentácie uvedenej  v časti  „Forma a spôsob preukázania splnenia PPP“</w:t>
            </w:r>
          </w:p>
        </w:tc>
      </w:tr>
      <w:tr w:rsidR="0073260C" w:rsidRPr="0073260C" w14:paraId="3D49827C" w14:textId="77777777" w:rsidTr="004B11EC">
        <w:trPr>
          <w:trHeight w:val="284"/>
        </w:trPr>
        <w:tc>
          <w:tcPr>
            <w:tcW w:w="196" w:type="pct"/>
            <w:gridSpan w:val="2"/>
            <w:vMerge/>
            <w:shd w:val="clear" w:color="auto" w:fill="auto"/>
            <w:vAlign w:val="center"/>
          </w:tcPr>
          <w:p w14:paraId="08D0F9E5" w14:textId="77777777" w:rsidR="004B11EC" w:rsidRPr="0073260C" w:rsidRDefault="004B11EC" w:rsidP="002C09AB">
            <w:pPr>
              <w:spacing w:after="0" w:line="240" w:lineRule="auto"/>
              <w:jc w:val="center"/>
              <w:rPr>
                <w:rFonts w:cstheme="minorHAnsi"/>
                <w:b/>
                <w:strike/>
                <w:color w:val="00B050"/>
                <w:sz w:val="18"/>
                <w:szCs w:val="18"/>
              </w:rPr>
            </w:pPr>
          </w:p>
        </w:tc>
        <w:tc>
          <w:tcPr>
            <w:tcW w:w="661" w:type="pct"/>
            <w:vMerge/>
            <w:shd w:val="clear" w:color="auto" w:fill="auto"/>
            <w:vAlign w:val="center"/>
          </w:tcPr>
          <w:p w14:paraId="540F6D4E" w14:textId="77777777" w:rsidR="004B11EC" w:rsidRPr="0073260C" w:rsidRDefault="004B11EC" w:rsidP="002C09AB">
            <w:pPr>
              <w:pStyle w:val="Default"/>
              <w:jc w:val="center"/>
              <w:rPr>
                <w:rFonts w:asciiTheme="minorHAnsi" w:hAnsiTheme="minorHAnsi" w:cstheme="minorHAnsi"/>
                <w:b/>
                <w:bCs/>
                <w:strike/>
                <w:color w:val="00B050"/>
                <w:sz w:val="16"/>
                <w:szCs w:val="16"/>
              </w:rPr>
            </w:pPr>
          </w:p>
        </w:tc>
        <w:tc>
          <w:tcPr>
            <w:tcW w:w="4143" w:type="pct"/>
            <w:shd w:val="clear" w:color="auto" w:fill="auto"/>
            <w:vAlign w:val="center"/>
          </w:tcPr>
          <w:p w14:paraId="0AEC0199" w14:textId="77777777" w:rsidR="004B11EC" w:rsidRPr="0073260C" w:rsidRDefault="004B11EC" w:rsidP="002C09AB">
            <w:pPr>
              <w:spacing w:after="0" w:line="240" w:lineRule="auto"/>
              <w:rPr>
                <w:rFonts w:cstheme="minorHAnsi"/>
                <w:b/>
                <w:strike/>
                <w:color w:val="00B050"/>
                <w:sz w:val="18"/>
                <w:szCs w:val="18"/>
              </w:rPr>
            </w:pPr>
            <w:r w:rsidRPr="0073260C">
              <w:rPr>
                <w:rFonts w:cstheme="minorHAnsi"/>
                <w:b/>
                <w:strike/>
                <w:color w:val="00B050"/>
                <w:sz w:val="18"/>
                <w:szCs w:val="18"/>
              </w:rPr>
              <w:t>3.1.3 Intenzita pomoci</w:t>
            </w:r>
          </w:p>
          <w:p w14:paraId="1B060DB8" w14:textId="77777777" w:rsidR="004B11EC" w:rsidRPr="0073260C" w:rsidRDefault="004B11EC" w:rsidP="002C09AB">
            <w:pPr>
              <w:pStyle w:val="Standard"/>
              <w:tabs>
                <w:tab w:val="left" w:pos="709"/>
              </w:tabs>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Intenzita podpory (pomoci) je v súlade s intenzitou pomoci v zmysle stratégie CLLD uvedenej vo výzve (časť  Financovanie projektu), pričom výška podpory môže byť:</w:t>
            </w:r>
          </w:p>
          <w:p w14:paraId="52491C17" w14:textId="77777777" w:rsidR="004B11EC" w:rsidRPr="0073260C" w:rsidRDefault="004B11EC" w:rsidP="009F1D61">
            <w:pPr>
              <w:pStyle w:val="Odsekzoznamu"/>
              <w:numPr>
                <w:ilvl w:val="0"/>
                <w:numId w:val="64"/>
              </w:numPr>
              <w:tabs>
                <w:tab w:val="clear" w:pos="720"/>
                <w:tab w:val="num" w:pos="199"/>
              </w:tabs>
              <w:spacing w:after="0" w:line="240" w:lineRule="auto"/>
              <w:ind w:left="199" w:hanging="142"/>
              <w:jc w:val="both"/>
              <w:rPr>
                <w:rFonts w:cstheme="minorHAnsi"/>
                <w:strike/>
                <w:color w:val="00B050"/>
                <w:sz w:val="16"/>
                <w:szCs w:val="16"/>
              </w:rPr>
            </w:pPr>
            <w:r w:rsidRPr="0073260C">
              <w:rPr>
                <w:rFonts w:cstheme="minorHAnsi"/>
                <w:bCs/>
                <w:strike/>
                <w:color w:val="00B050"/>
                <w:sz w:val="16"/>
                <w:szCs w:val="16"/>
                <w:lang w:eastAsia="sk-SK"/>
              </w:rPr>
              <w:t>v prípade menej rozvinutých regiónov max. 50% z celkových oprávnených výdavkov, berúc do úvahy stanovenú výšku podpory príslušnou MAS v stratégii CLLD.</w:t>
            </w:r>
          </w:p>
          <w:p w14:paraId="59C78CCC" w14:textId="2BA19239" w:rsidR="004B11EC" w:rsidRPr="0073260C" w:rsidRDefault="004B11EC" w:rsidP="009F1D61">
            <w:pPr>
              <w:pStyle w:val="Odsekzoznamu"/>
              <w:numPr>
                <w:ilvl w:val="0"/>
                <w:numId w:val="64"/>
              </w:numPr>
              <w:tabs>
                <w:tab w:val="clear" w:pos="720"/>
                <w:tab w:val="num" w:pos="199"/>
              </w:tabs>
              <w:spacing w:after="0" w:line="240" w:lineRule="auto"/>
              <w:ind w:left="199" w:hanging="142"/>
              <w:jc w:val="both"/>
              <w:rPr>
                <w:rFonts w:cstheme="minorHAnsi"/>
                <w:strike/>
                <w:color w:val="00B050"/>
                <w:sz w:val="16"/>
                <w:szCs w:val="16"/>
              </w:rPr>
            </w:pPr>
            <w:r w:rsidRPr="0073260C">
              <w:rPr>
                <w:rFonts w:cstheme="minorHAnsi"/>
                <w:bCs/>
                <w:strike/>
                <w:color w:val="00B050"/>
                <w:sz w:val="16"/>
                <w:szCs w:val="16"/>
                <w:lang w:eastAsia="sk-SK"/>
              </w:rPr>
              <w:t>v prípade ostatných oblastí max. 40% z celkových oprávnených výdavkov, berúc do úvahy stanovenú výšku podpory príslušnou MAS v stratégii CLLD.</w:t>
            </w:r>
          </w:p>
          <w:p w14:paraId="10A5DEFC" w14:textId="77777777" w:rsidR="002D7B7C" w:rsidRPr="0073260C" w:rsidRDefault="004B11EC" w:rsidP="002C09AB">
            <w:pPr>
              <w:spacing w:after="0" w:line="240" w:lineRule="auto"/>
              <w:rPr>
                <w:rFonts w:cstheme="minorHAnsi"/>
                <w:b/>
                <w:i/>
                <w:strike/>
                <w:color w:val="00B050"/>
                <w:sz w:val="18"/>
                <w:szCs w:val="18"/>
              </w:rPr>
            </w:pPr>
            <w:r w:rsidRPr="0073260C">
              <w:rPr>
                <w:rFonts w:cstheme="minorHAnsi"/>
                <w:b/>
                <w:strike/>
                <w:color w:val="00B050"/>
                <w:sz w:val="18"/>
                <w:szCs w:val="18"/>
                <w:u w:val="single"/>
              </w:rPr>
              <w:t>Forma a spôsob preukázania splnenia PPP</w:t>
            </w:r>
            <w:r w:rsidR="002D7B7C" w:rsidRPr="0073260C">
              <w:rPr>
                <w:rFonts w:cstheme="minorHAnsi"/>
                <w:b/>
                <w:i/>
                <w:strike/>
                <w:color w:val="00B050"/>
                <w:sz w:val="18"/>
                <w:szCs w:val="18"/>
              </w:rPr>
              <w:t xml:space="preserve"> </w:t>
            </w:r>
          </w:p>
          <w:p w14:paraId="3FA2420B" w14:textId="77777777" w:rsidR="004B11EC" w:rsidRPr="0073260C" w:rsidRDefault="004B11EC" w:rsidP="004800B7">
            <w:pPr>
              <w:pStyle w:val="Odsekzoznamu"/>
              <w:numPr>
                <w:ilvl w:val="0"/>
                <w:numId w:val="231"/>
              </w:numPr>
              <w:tabs>
                <w:tab w:val="left" w:pos="289"/>
              </w:tabs>
              <w:spacing w:after="0" w:line="240" w:lineRule="auto"/>
              <w:ind w:hanging="642"/>
              <w:jc w:val="both"/>
              <w:rPr>
                <w:rFonts w:cstheme="minorHAnsi"/>
                <w:bCs/>
                <w:strike/>
                <w:color w:val="00B050"/>
                <w:sz w:val="16"/>
                <w:szCs w:val="16"/>
                <w:lang w:eastAsia="sk-SK"/>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ozpočet projektu)</w:t>
            </w:r>
          </w:p>
          <w:p w14:paraId="4ECC8825" w14:textId="7A651FAB" w:rsidR="004B11EC" w:rsidRPr="0073260C" w:rsidRDefault="002D7B7C"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D01132D" w14:textId="12FC582B" w:rsidR="004B11EC" w:rsidRPr="0073260C" w:rsidRDefault="004B11EC"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v zmysle dokumentácie uvedenej  v časti  „Forma a spôsob preukázania splnenia PPP“</w:t>
            </w:r>
          </w:p>
        </w:tc>
      </w:tr>
      <w:tr w:rsidR="0073260C" w:rsidRPr="0073260C" w14:paraId="7881E6CE" w14:textId="77777777" w:rsidTr="00E715F8">
        <w:trPr>
          <w:trHeight w:val="284"/>
        </w:trPr>
        <w:tc>
          <w:tcPr>
            <w:tcW w:w="5000" w:type="pct"/>
            <w:gridSpan w:val="4"/>
            <w:shd w:val="clear" w:color="auto" w:fill="FFE599" w:themeFill="accent4" w:themeFillTint="66"/>
            <w:vAlign w:val="center"/>
          </w:tcPr>
          <w:p w14:paraId="6182F871" w14:textId="0872DAE7" w:rsidR="00BB705C" w:rsidRPr="0073260C" w:rsidRDefault="00BB705C" w:rsidP="002C09AB">
            <w:pPr>
              <w:spacing w:after="0" w:line="240" w:lineRule="auto"/>
              <w:rPr>
                <w:rFonts w:cstheme="minorHAnsi"/>
                <w:strike/>
                <w:color w:val="00B050"/>
                <w:sz w:val="22"/>
                <w:szCs w:val="22"/>
              </w:rPr>
            </w:pPr>
            <w:r w:rsidRPr="0073260C">
              <w:rPr>
                <w:rFonts w:cstheme="minorHAnsi"/>
                <w:b/>
                <w:strike/>
                <w:color w:val="00B050"/>
                <w:sz w:val="22"/>
                <w:szCs w:val="22"/>
              </w:rPr>
              <w:t>4. PODMIENKY POSKYTNUTIA PRÍSPEVKU VYPLÝVAJÚCE Z OSOBITNÝCH PREDPISOV</w:t>
            </w:r>
          </w:p>
        </w:tc>
      </w:tr>
      <w:tr w:rsidR="0073260C" w:rsidRPr="0073260C" w14:paraId="6AF48F93" w14:textId="77777777" w:rsidTr="00E715F8">
        <w:trPr>
          <w:trHeight w:val="284"/>
        </w:trPr>
        <w:tc>
          <w:tcPr>
            <w:tcW w:w="196" w:type="pct"/>
            <w:gridSpan w:val="2"/>
            <w:shd w:val="clear" w:color="auto" w:fill="FFF2CC" w:themeFill="accent4" w:themeFillTint="33"/>
            <w:vAlign w:val="center"/>
          </w:tcPr>
          <w:p w14:paraId="08927D2F" w14:textId="214DB4B9" w:rsidR="004B11EC" w:rsidRPr="0073260C" w:rsidRDefault="004B11EC" w:rsidP="002C09A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04" w:type="pct"/>
            <w:gridSpan w:val="2"/>
            <w:shd w:val="clear" w:color="auto" w:fill="FFF2CC" w:themeFill="accent4" w:themeFillTint="33"/>
            <w:vAlign w:val="center"/>
          </w:tcPr>
          <w:p w14:paraId="0405BB71" w14:textId="030348BF" w:rsidR="004B11EC" w:rsidRPr="0073260C" w:rsidRDefault="002D7B7C" w:rsidP="002C09AB">
            <w:pPr>
              <w:pStyle w:val="Default"/>
              <w:keepLines/>
              <w:widowControl w:val="0"/>
              <w:jc w:val="center"/>
              <w:rPr>
                <w:rFonts w:asciiTheme="minorHAnsi" w:hAnsiTheme="minorHAnsi" w:cstheme="minorHAnsi"/>
                <w:b/>
                <w:strike/>
                <w:color w:val="00B050"/>
                <w:sz w:val="18"/>
                <w:szCs w:val="18"/>
              </w:rPr>
            </w:pPr>
            <w:r w:rsidRPr="0073260C">
              <w:rPr>
                <w:rFonts w:asciiTheme="minorHAnsi" w:hAnsiTheme="minorHAnsi" w:cstheme="minorHAnsi"/>
                <w:b/>
                <w:strike/>
                <w:color w:val="00B050"/>
                <w:sz w:val="18"/>
                <w:szCs w:val="18"/>
              </w:rPr>
              <w:t xml:space="preserve">Podmienka poskytnutia príspevku (PPP) a jej popis </w:t>
            </w:r>
          </w:p>
        </w:tc>
      </w:tr>
      <w:tr w:rsidR="0073260C" w:rsidRPr="0073260C" w14:paraId="498B67CE" w14:textId="77777777" w:rsidTr="004B11EC">
        <w:trPr>
          <w:trHeight w:val="284"/>
        </w:trPr>
        <w:tc>
          <w:tcPr>
            <w:tcW w:w="196" w:type="pct"/>
            <w:gridSpan w:val="2"/>
            <w:shd w:val="clear" w:color="auto" w:fill="auto"/>
            <w:vAlign w:val="center"/>
          </w:tcPr>
          <w:p w14:paraId="5F89172C" w14:textId="07702BCB" w:rsidR="004B11EC" w:rsidRPr="0073260C" w:rsidRDefault="004B11EC"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4.1.</w:t>
            </w:r>
          </w:p>
        </w:tc>
        <w:tc>
          <w:tcPr>
            <w:tcW w:w="4804" w:type="pct"/>
            <w:gridSpan w:val="2"/>
            <w:shd w:val="clear" w:color="auto" w:fill="auto"/>
            <w:vAlign w:val="center"/>
          </w:tcPr>
          <w:p w14:paraId="44845060" w14:textId="77777777" w:rsidR="004B11EC" w:rsidRPr="0073260C" w:rsidRDefault="004B11EC" w:rsidP="002C09AB">
            <w:pPr>
              <w:pStyle w:val="Default"/>
              <w:keepLines/>
              <w:widowControl w:val="0"/>
              <w:rPr>
                <w:rFonts w:asciiTheme="minorHAnsi" w:hAnsiTheme="minorHAnsi" w:cstheme="minorHAnsi"/>
                <w:b/>
                <w:bCs/>
                <w:strike/>
                <w:color w:val="00B050"/>
                <w:sz w:val="18"/>
                <w:szCs w:val="18"/>
              </w:rPr>
            </w:pPr>
            <w:r w:rsidRPr="0073260C">
              <w:rPr>
                <w:rFonts w:asciiTheme="minorHAnsi" w:hAnsiTheme="minorHAnsi" w:cstheme="minorHAnsi"/>
                <w:b/>
                <w:strike/>
                <w:color w:val="00B050"/>
                <w:sz w:val="18"/>
                <w:szCs w:val="18"/>
              </w:rPr>
              <w:t xml:space="preserve">Podmienky týkajúce sa štátnej pomoci a vyplývajúce zo schém štátnej pomoci/pomoci de </w:t>
            </w:r>
            <w:proofErr w:type="spellStart"/>
            <w:r w:rsidRPr="0073260C">
              <w:rPr>
                <w:rFonts w:asciiTheme="minorHAnsi" w:hAnsiTheme="minorHAnsi" w:cstheme="minorHAnsi"/>
                <w:b/>
                <w:strike/>
                <w:color w:val="00B050"/>
                <w:sz w:val="18"/>
                <w:szCs w:val="18"/>
              </w:rPr>
              <w:t>minimis</w:t>
            </w:r>
            <w:proofErr w:type="spellEnd"/>
            <w:r w:rsidRPr="0073260C">
              <w:rPr>
                <w:rFonts w:asciiTheme="minorHAnsi" w:hAnsiTheme="minorHAnsi" w:cstheme="minorHAnsi"/>
                <w:b/>
                <w:bCs/>
                <w:strike/>
                <w:color w:val="00B050"/>
                <w:sz w:val="18"/>
                <w:szCs w:val="18"/>
              </w:rPr>
              <w:t xml:space="preserve"> </w:t>
            </w:r>
          </w:p>
          <w:p w14:paraId="230C5901" w14:textId="4007A768" w:rsidR="004B11EC" w:rsidRPr="0073260C" w:rsidRDefault="004B11EC" w:rsidP="002C09AB">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Poskytnutie pomoci v rámci tohto </w:t>
            </w:r>
            <w:proofErr w:type="spellStart"/>
            <w:r w:rsidRPr="0073260C">
              <w:rPr>
                <w:rFonts w:asciiTheme="minorHAnsi" w:hAnsiTheme="minorHAnsi" w:cstheme="minorHAnsi"/>
                <w:strike/>
                <w:color w:val="00B050"/>
                <w:sz w:val="16"/>
                <w:szCs w:val="16"/>
              </w:rPr>
              <w:t>podopatrenia</w:t>
            </w:r>
            <w:proofErr w:type="spellEnd"/>
            <w:r w:rsidRPr="0073260C">
              <w:rPr>
                <w:rFonts w:asciiTheme="minorHAnsi" w:hAnsiTheme="minorHAnsi" w:cstheme="minorHAnsi"/>
                <w:strike/>
                <w:color w:val="00B050"/>
                <w:sz w:val="16"/>
                <w:szCs w:val="16"/>
              </w:rPr>
              <w:t xml:space="preserve"> je poskytnutím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ktorá je prílohou  predmetnej výzvy. </w:t>
            </w:r>
          </w:p>
          <w:p w14:paraId="2BBF44F2" w14:textId="77777777" w:rsidR="004B11EC" w:rsidRPr="0073260C" w:rsidRDefault="004B11EC" w:rsidP="002C09AB">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Ak žiadateľ/prijímateľ nedodrží všetky podmienky poskytnutia príspevku vyplývajúce zo schémy pomoci de </w:t>
            </w:r>
            <w:proofErr w:type="spellStart"/>
            <w:r w:rsidRPr="0073260C">
              <w:rPr>
                <w:rFonts w:asciiTheme="minorHAnsi" w:hAnsiTheme="minorHAnsi" w:cstheme="minorHAnsi"/>
                <w:strike/>
                <w:color w:val="00B050"/>
                <w:sz w:val="16"/>
                <w:szCs w:val="16"/>
              </w:rPr>
              <w:t>minimis</w:t>
            </w:r>
            <w:proofErr w:type="spellEnd"/>
            <w:r w:rsidRPr="0073260C">
              <w:rPr>
                <w:rFonts w:asciiTheme="minorHAnsi" w:hAnsiTheme="minorHAnsi" w:cstheme="minorHAnsi"/>
                <w:strike/>
                <w:color w:val="00B050"/>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3C4B9A0" w14:textId="77777777" w:rsidR="004B11EC" w:rsidRPr="0073260C" w:rsidRDefault="004B11EC" w:rsidP="002C09AB">
            <w:pPr>
              <w:pStyle w:val="Default"/>
              <w:jc w:val="both"/>
              <w:rPr>
                <w:rFonts w:asciiTheme="minorHAnsi" w:hAnsiTheme="minorHAnsi" w:cstheme="minorHAnsi"/>
                <w:strike/>
                <w:color w:val="00B050"/>
                <w:sz w:val="16"/>
                <w:szCs w:val="16"/>
              </w:rPr>
            </w:pPr>
          </w:p>
          <w:p w14:paraId="0D12146E" w14:textId="77777777" w:rsidR="004B11EC" w:rsidRPr="0073260C" w:rsidRDefault="004B11EC" w:rsidP="002C09AB">
            <w:pPr>
              <w:tabs>
                <w:tab w:val="left" w:pos="289"/>
              </w:tabs>
              <w:suppressAutoHyphens/>
              <w:spacing w:after="0" w:line="240" w:lineRule="auto"/>
              <w:jc w:val="both"/>
              <w:rPr>
                <w:rFonts w:cstheme="minorHAnsi"/>
                <w:strike/>
                <w:color w:val="00B050"/>
                <w:sz w:val="16"/>
                <w:szCs w:val="16"/>
              </w:rPr>
            </w:pPr>
            <w:r w:rsidRPr="0073260C">
              <w:rPr>
                <w:rFonts w:cstheme="minorHAnsi"/>
                <w:strike/>
                <w:color w:val="00B050"/>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09A6899E" w14:textId="77777777" w:rsidR="004B11EC" w:rsidRPr="0073260C" w:rsidRDefault="004B11EC" w:rsidP="002C09A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V prípade rozdelenia jedného podniku na dva či viac samostatných podnikov sa pomoc, </w:t>
            </w:r>
            <w:r w:rsidRPr="0073260C">
              <w:rPr>
                <w:rFonts w:asciiTheme="minorHAnsi" w:hAnsiTheme="minorHAnsi" w:cstheme="minorHAnsi"/>
                <w:i/>
                <w:iCs/>
                <w:strike/>
                <w:color w:val="00B050"/>
                <w:sz w:val="16"/>
                <w:szCs w:val="16"/>
              </w:rPr>
              <w:t xml:space="preserve"> </w:t>
            </w:r>
            <w:r w:rsidRPr="0073260C">
              <w:rPr>
                <w:rFonts w:asciiTheme="minorHAnsi" w:hAnsiTheme="minorHAnsi" w:cstheme="minorHAnsi"/>
                <w:strike/>
                <w:color w:val="00B050"/>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46DF3041" w14:textId="1BC55DA1" w:rsidR="004B11EC" w:rsidRPr="0073260C" w:rsidRDefault="004B11EC" w:rsidP="002C09AB">
            <w:pPr>
              <w:pStyle w:val="Textkomentra"/>
              <w:spacing w:after="0" w:line="240" w:lineRule="auto"/>
              <w:jc w:val="both"/>
              <w:rPr>
                <w:rFonts w:cstheme="minorHAnsi"/>
                <w:i/>
                <w:strike/>
                <w:color w:val="00B050"/>
                <w:sz w:val="16"/>
                <w:szCs w:val="16"/>
              </w:rPr>
            </w:pPr>
            <w:r w:rsidRPr="0073260C">
              <w:rPr>
                <w:rFonts w:cstheme="minorHAnsi"/>
                <w:i/>
                <w:strike/>
                <w:color w:val="00B050"/>
                <w:sz w:val="16"/>
                <w:szCs w:val="16"/>
              </w:rPr>
              <w:lastRenderedPageBreak/>
              <w:t xml:space="preserve">V prípade oprávnených operácií v rámci tohto </w:t>
            </w:r>
            <w:proofErr w:type="spellStart"/>
            <w:r w:rsidRPr="0073260C">
              <w:rPr>
                <w:rFonts w:cstheme="minorHAnsi"/>
                <w:i/>
                <w:strike/>
                <w:color w:val="00B050"/>
                <w:sz w:val="16"/>
                <w:szCs w:val="16"/>
              </w:rPr>
              <w:t>podopatrenia</w:t>
            </w:r>
            <w:proofErr w:type="spellEnd"/>
            <w:r w:rsidRPr="0073260C">
              <w:rPr>
                <w:rFonts w:cstheme="minorHAnsi"/>
                <w:b/>
                <w:i/>
                <w:strike/>
                <w:color w:val="00B050"/>
                <w:sz w:val="16"/>
                <w:szCs w:val="16"/>
              </w:rPr>
              <w:t xml:space="preserve"> </w:t>
            </w:r>
            <w:r w:rsidRPr="0073260C">
              <w:rPr>
                <w:rFonts w:cstheme="minorHAnsi"/>
                <w:i/>
                <w:strike/>
                <w:color w:val="00B050"/>
                <w:sz w:val="16"/>
                <w:szCs w:val="16"/>
              </w:rPr>
              <w:t xml:space="preserve">je maximálna výška minimálnej pomoci na jeden oprávnený projekt 100 000 Eur, za predpokladu dodržania stropov uvedených v schéme de </w:t>
            </w:r>
            <w:proofErr w:type="spellStart"/>
            <w:r w:rsidRPr="0073260C">
              <w:rPr>
                <w:rFonts w:cstheme="minorHAnsi"/>
                <w:i/>
                <w:strike/>
                <w:color w:val="00B050"/>
                <w:sz w:val="16"/>
                <w:szCs w:val="16"/>
              </w:rPr>
              <w:t>minimis</w:t>
            </w:r>
            <w:proofErr w:type="spellEnd"/>
            <w:r w:rsidRPr="0073260C">
              <w:rPr>
                <w:rFonts w:cstheme="minorHAnsi"/>
                <w:i/>
                <w:strike/>
                <w:color w:val="00B050"/>
                <w:sz w:val="16"/>
                <w:szCs w:val="16"/>
              </w:rPr>
              <w:t xml:space="preserve"> (</w:t>
            </w:r>
            <w:r w:rsidRPr="0073260C">
              <w:rPr>
                <w:rFonts w:cstheme="minorHAnsi"/>
                <w:b/>
                <w:bCs/>
                <w:strike/>
                <w:color w:val="00B050"/>
                <w:sz w:val="16"/>
                <w:szCs w:val="16"/>
              </w:rPr>
              <w:t xml:space="preserve">DM – 4/2018  </w:t>
            </w:r>
            <w:r w:rsidR="00403F12" w:rsidRPr="0073260C">
              <w:rPr>
                <w:rFonts w:cstheme="minorHAnsi"/>
                <w:b/>
                <w:bCs/>
                <w:strike/>
                <w:color w:val="00B050"/>
                <w:sz w:val="16"/>
                <w:szCs w:val="16"/>
              </w:rPr>
              <w:t xml:space="preserve">v platnom znení </w:t>
            </w:r>
            <w:r w:rsidRPr="0073260C">
              <w:rPr>
                <w:rFonts w:cstheme="minorHAnsi"/>
                <w:b/>
                <w:bCs/>
                <w:strike/>
                <w:color w:val="00B050"/>
                <w:sz w:val="16"/>
                <w:szCs w:val="16"/>
              </w:rPr>
              <w:t>) v</w:t>
            </w:r>
            <w:r w:rsidRPr="0073260C">
              <w:rPr>
                <w:rFonts w:cstheme="minorHAnsi"/>
                <w:i/>
                <w:strike/>
                <w:color w:val="00B050"/>
                <w:sz w:val="16"/>
                <w:szCs w:val="16"/>
              </w:rPr>
              <w:t> bodoch J.1, (200 000) resp. J.2 (100 000) Uvedené platí pre celé územie Slovenskej republiky.</w:t>
            </w:r>
          </w:p>
          <w:p w14:paraId="2791C2DC" w14:textId="77777777" w:rsidR="004B11EC" w:rsidRPr="0073260C" w:rsidRDefault="004B11EC"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1EB94F73" w14:textId="77777777" w:rsidR="004B11EC" w:rsidRPr="0073260C" w:rsidRDefault="004B11EC" w:rsidP="004800B7">
            <w:pPr>
              <w:pStyle w:val="Default"/>
              <w:keepLines/>
              <w:widowControl w:val="0"/>
              <w:numPr>
                <w:ilvl w:val="0"/>
                <w:numId w:val="354"/>
              </w:numPr>
              <w:ind w:left="222" w:hanging="14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15 - Čestné vyhlásenie žiadateľa)</w:t>
            </w:r>
          </w:p>
          <w:p w14:paraId="640D7BE7" w14:textId="28B51AA3" w:rsidR="004B11EC" w:rsidRPr="0073260C" w:rsidRDefault="004B11EC" w:rsidP="004800B7">
            <w:pPr>
              <w:pStyle w:val="Default"/>
              <w:keepLines/>
              <w:widowControl w:val="0"/>
              <w:numPr>
                <w:ilvl w:val="0"/>
                <w:numId w:val="354"/>
              </w:numPr>
              <w:ind w:left="222" w:hanging="142"/>
              <w:jc w:val="both"/>
              <w:rPr>
                <w:rFonts w:asciiTheme="minorHAnsi" w:hAnsiTheme="minorHAnsi" w:cstheme="minorHAnsi"/>
                <w:strike/>
                <w:color w:val="00B050"/>
                <w:sz w:val="16"/>
                <w:szCs w:val="16"/>
              </w:rPr>
            </w:pPr>
            <w:r w:rsidRPr="0073260C">
              <w:rPr>
                <w:rFonts w:asciiTheme="minorHAnsi" w:hAnsiTheme="minorHAnsi" w:cstheme="minorHAnsi"/>
                <w:bCs/>
                <w:strike/>
                <w:color w:val="00B050"/>
                <w:sz w:val="16"/>
                <w:szCs w:val="16"/>
              </w:rPr>
              <w:t xml:space="preserve">Vyhlásenie žiadateľa o minimálnu pomoc (Príloha č. 11B), </w:t>
            </w:r>
            <w:proofErr w:type="spellStart"/>
            <w:r w:rsidRPr="0073260C">
              <w:rPr>
                <w:rFonts w:asciiTheme="minorHAnsi" w:hAnsiTheme="minorHAnsi" w:cstheme="minorHAnsi"/>
                <w:b/>
                <w:strike/>
                <w:color w:val="00B050"/>
                <w:sz w:val="16"/>
                <w:szCs w:val="16"/>
              </w:rPr>
              <w:t>sken</w:t>
            </w:r>
            <w:proofErr w:type="spellEnd"/>
            <w:r w:rsidRPr="0073260C">
              <w:rPr>
                <w:rFonts w:asciiTheme="minorHAnsi" w:hAnsiTheme="minorHAnsi" w:cstheme="minorHAnsi"/>
                <w:b/>
                <w:strike/>
                <w:color w:val="00B050"/>
                <w:sz w:val="16"/>
                <w:szCs w:val="16"/>
              </w:rPr>
              <w:t xml:space="preserve"> listinného originálu vo formáte .</w:t>
            </w:r>
            <w:proofErr w:type="spellStart"/>
            <w:r w:rsidRPr="0073260C">
              <w:rPr>
                <w:rFonts w:asciiTheme="minorHAnsi" w:hAnsiTheme="minorHAnsi" w:cstheme="minorHAnsi"/>
                <w:b/>
                <w:strike/>
                <w:color w:val="00B050"/>
                <w:sz w:val="16"/>
                <w:szCs w:val="16"/>
              </w:rPr>
              <w:t>pdf</w:t>
            </w:r>
            <w:proofErr w:type="spellEnd"/>
            <w:r w:rsidRPr="0073260C">
              <w:rPr>
                <w:rFonts w:asciiTheme="minorHAnsi" w:hAnsiTheme="minorHAnsi" w:cstheme="minorHAnsi"/>
                <w:b/>
                <w:strike/>
                <w:color w:val="00B050"/>
                <w:sz w:val="16"/>
                <w:szCs w:val="16"/>
              </w:rPr>
              <w:t xml:space="preserve"> prostredníctvom ITMS2014+ </w:t>
            </w:r>
            <w:r w:rsidRPr="0073260C">
              <w:rPr>
                <w:rFonts w:asciiTheme="minorHAnsi" w:hAnsiTheme="minorHAnsi" w:cstheme="minorHAnsi"/>
                <w:strike/>
                <w:color w:val="00B050"/>
                <w:sz w:val="16"/>
                <w:szCs w:val="16"/>
              </w:rPr>
              <w:t xml:space="preserve"> </w:t>
            </w:r>
          </w:p>
          <w:p w14:paraId="76842D7A" w14:textId="686428A3" w:rsidR="002D7B7C" w:rsidRPr="0073260C" w:rsidRDefault="002D7B7C"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E4C2A9F" w14:textId="20780C05" w:rsidR="004B11EC" w:rsidRPr="0073260C" w:rsidRDefault="004B11EC" w:rsidP="004800B7">
            <w:pPr>
              <w:pStyle w:val="Textkomentra"/>
              <w:numPr>
                <w:ilvl w:val="0"/>
                <w:numId w:val="222"/>
              </w:numPr>
              <w:spacing w:after="0" w:line="240" w:lineRule="auto"/>
              <w:ind w:left="213" w:hanging="213"/>
              <w:rPr>
                <w:rFonts w:cstheme="minorHAnsi"/>
                <w:strike/>
                <w:color w:val="00B050"/>
              </w:rPr>
            </w:pPr>
            <w:r w:rsidRPr="0073260C">
              <w:rPr>
                <w:rFonts w:cstheme="minorHAnsi"/>
                <w:strike/>
                <w:color w:val="00B050"/>
                <w:sz w:val="16"/>
                <w:szCs w:val="16"/>
              </w:rPr>
              <w:t>v zmysle v zmysle dokumentácie uvedenej  v časti  „Forma a spôsob preukázania splnenia PPP“</w:t>
            </w:r>
          </w:p>
          <w:p w14:paraId="745726D4" w14:textId="73FDFAA3" w:rsidR="004B11EC" w:rsidRPr="0073260C" w:rsidRDefault="004B11EC" w:rsidP="002C09AB">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termín pre preukázanie splnenia PPP</w:t>
            </w:r>
          </w:p>
          <w:p w14:paraId="3C349D82" w14:textId="47AD7A89" w:rsidR="004B11EC" w:rsidRPr="0073260C" w:rsidRDefault="004B11EC" w:rsidP="004800B7">
            <w:pPr>
              <w:pStyle w:val="Odsekzoznamu"/>
              <w:numPr>
                <w:ilvl w:val="0"/>
                <w:numId w:val="222"/>
              </w:numPr>
              <w:spacing w:after="0" w:line="240" w:lineRule="auto"/>
              <w:ind w:left="226" w:hanging="226"/>
              <w:jc w:val="both"/>
              <w:rPr>
                <w:rFonts w:cstheme="minorHAnsi"/>
                <w:b/>
                <w:bCs/>
                <w:strike/>
                <w:color w:val="00B050"/>
                <w:sz w:val="16"/>
                <w:szCs w:val="16"/>
              </w:rPr>
            </w:pPr>
            <w:r w:rsidRPr="0073260C">
              <w:rPr>
                <w:rFonts w:cstheme="minorHAnsi"/>
                <w:bCs/>
                <w:strike/>
                <w:color w:val="00B050"/>
                <w:sz w:val="16"/>
                <w:szCs w:val="16"/>
              </w:rPr>
              <w:t>Vyhlásenie žiadateľa</w:t>
            </w:r>
            <w:r w:rsidRPr="0073260C">
              <w:rPr>
                <w:rFonts w:cstheme="minorHAnsi"/>
                <w:strike/>
                <w:color w:val="00B050"/>
                <w:sz w:val="16"/>
                <w:szCs w:val="16"/>
              </w:rPr>
              <w:t xml:space="preserve"> </w:t>
            </w:r>
            <w:r w:rsidRPr="0073260C">
              <w:rPr>
                <w:rFonts w:cstheme="minorHAnsi"/>
                <w:bCs/>
                <w:strike/>
                <w:color w:val="00B050"/>
                <w:sz w:val="16"/>
                <w:szCs w:val="16"/>
              </w:rPr>
              <w:t>o minimálnu pomoc (Príloha č. 11B)</w:t>
            </w:r>
            <w:r w:rsidRPr="0073260C">
              <w:rPr>
                <w:rFonts w:cstheme="minorHAnsi"/>
                <w:strike/>
                <w:color w:val="00B050"/>
                <w:sz w:val="16"/>
                <w:szCs w:val="16"/>
              </w:rPr>
              <w:t xml:space="preserve"> - príloha musí byť predložená riadne spolu so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resp. najneskôr ku dňu doplnenia chýbajúcich náležitostí na základe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príslušnej MAS. V prípade predloženia prílohy ku dňu doplnenia chýbajúcich náležitostí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zmysle prvej výzvy na doplnenie</w:t>
            </w:r>
            <w:r w:rsidRPr="0073260C">
              <w:rPr>
                <w:rFonts w:cstheme="minorHAnsi"/>
                <w:b/>
                <w:strike/>
                <w:color w:val="00B050"/>
                <w:sz w:val="16"/>
                <w:szCs w:val="16"/>
              </w:rPr>
              <w:t xml:space="preserv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 </w:t>
            </w:r>
            <w:r w:rsidRPr="0073260C">
              <w:rPr>
                <w:rFonts w:cstheme="minorHAnsi"/>
                <w:bCs/>
                <w:strike/>
                <w:color w:val="00B050"/>
                <w:sz w:val="16"/>
                <w:szCs w:val="16"/>
              </w:rPr>
              <w:t xml:space="preserve">je možné, aby príloha bola vypracovaná (podpísaná) aj po termíne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najneskôr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w:t>
            </w:r>
            <w:r w:rsidRPr="0073260C">
              <w:rPr>
                <w:rFonts w:cstheme="minorHAnsi"/>
                <w:strike/>
                <w:color w:val="00B050"/>
                <w:sz w:val="16"/>
                <w:szCs w:val="16"/>
              </w:rPr>
              <w:t xml:space="preserve">v zmysle prvej výzvy na doplnenie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zo strany MAS</w:t>
            </w:r>
            <w:r w:rsidRPr="0073260C">
              <w:rPr>
                <w:rFonts w:cstheme="minorHAnsi"/>
                <w:bCs/>
                <w:strike/>
                <w:color w:val="00B050"/>
                <w:sz w:val="16"/>
                <w:szCs w:val="16"/>
              </w:rPr>
              <w:t>.</w:t>
            </w:r>
          </w:p>
        </w:tc>
      </w:tr>
      <w:tr w:rsidR="0073260C" w:rsidRPr="0073260C" w14:paraId="3FFB49B6" w14:textId="77777777" w:rsidTr="004B11EC">
        <w:trPr>
          <w:trHeight w:val="284"/>
        </w:trPr>
        <w:tc>
          <w:tcPr>
            <w:tcW w:w="196" w:type="pct"/>
            <w:gridSpan w:val="2"/>
            <w:shd w:val="clear" w:color="auto" w:fill="auto"/>
            <w:vAlign w:val="center"/>
          </w:tcPr>
          <w:p w14:paraId="041A330A" w14:textId="47D1A80B" w:rsidR="004B11EC" w:rsidRPr="0073260C" w:rsidRDefault="004B11EC"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4.2.</w:t>
            </w:r>
          </w:p>
        </w:tc>
        <w:tc>
          <w:tcPr>
            <w:tcW w:w="4804" w:type="pct"/>
            <w:gridSpan w:val="2"/>
            <w:shd w:val="clear" w:color="auto" w:fill="auto"/>
            <w:vAlign w:val="center"/>
          </w:tcPr>
          <w:p w14:paraId="7B84D182" w14:textId="77777777" w:rsidR="004B11EC" w:rsidRPr="0073260C" w:rsidRDefault="004B11EC" w:rsidP="002C09AB">
            <w:pPr>
              <w:pStyle w:val="Default"/>
              <w:keepLines/>
              <w:widowControl w:val="0"/>
              <w:rPr>
                <w:rFonts w:asciiTheme="minorHAnsi" w:hAnsiTheme="minorHAnsi" w:cstheme="minorHAnsi"/>
                <w:b/>
                <w:bCs/>
                <w:strike/>
                <w:color w:val="00B050"/>
                <w:sz w:val="18"/>
                <w:szCs w:val="18"/>
              </w:rPr>
            </w:pPr>
            <w:r w:rsidRPr="0073260C">
              <w:rPr>
                <w:rFonts w:asciiTheme="minorHAnsi" w:hAnsiTheme="minorHAnsi" w:cstheme="minorHAnsi"/>
                <w:b/>
                <w:strike/>
                <w:color w:val="00B050"/>
                <w:sz w:val="18"/>
                <w:szCs w:val="18"/>
              </w:rPr>
              <w:t>Výpočet intenzity pomoci</w:t>
            </w:r>
          </w:p>
          <w:p w14:paraId="316673AB" w14:textId="77777777" w:rsidR="004B11EC" w:rsidRPr="0073260C" w:rsidRDefault="004B11EC" w:rsidP="002C09AB">
            <w:pPr>
              <w:pStyle w:val="Default"/>
              <w:keepLines/>
              <w:widowControl w:val="0"/>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Na účely výpočtu intenzity pomoci a oprávnených nákladov sa použijú číselné údaje pred odpočítaním daní alebo iných poplatkov.</w:t>
            </w:r>
          </w:p>
          <w:p w14:paraId="6ECAAAC2" w14:textId="77777777" w:rsidR="004B11EC" w:rsidRPr="0073260C" w:rsidRDefault="004B11EC" w:rsidP="002C09AB">
            <w:pPr>
              <w:pStyle w:val="Default"/>
              <w:keepLines/>
              <w:widowControl w:val="0"/>
              <w:jc w:val="both"/>
              <w:rPr>
                <w:rStyle w:val="Hypertextovprepojenie"/>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105" w:history="1">
              <w:r w:rsidRPr="0073260C">
                <w:rPr>
                  <w:rStyle w:val="Hypertextovprepojenie"/>
                  <w:rFonts w:asciiTheme="minorHAnsi" w:hAnsiTheme="minorHAnsi" w:cstheme="minorHAnsi"/>
                  <w:strike/>
                  <w:color w:val="00B050"/>
                  <w:sz w:val="16"/>
                  <w:szCs w:val="16"/>
                </w:rPr>
                <w:t>www.statnapomoc.sk</w:t>
              </w:r>
            </w:hyperlink>
          </w:p>
          <w:p w14:paraId="357DA578" w14:textId="7B6863D4" w:rsidR="004B11EC" w:rsidRPr="0073260C" w:rsidRDefault="004B11EC" w:rsidP="002C09AB">
            <w:pPr>
              <w:pStyle w:val="Default"/>
              <w:keepLines/>
              <w:widowControl w:val="0"/>
              <w:jc w:val="both"/>
              <w:rPr>
                <w:rFonts w:asciiTheme="minorHAnsi" w:hAnsiTheme="minorHAnsi" w:cstheme="minorHAnsi"/>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PPP</w:t>
            </w:r>
          </w:p>
          <w:p w14:paraId="477DAE5C" w14:textId="77777777" w:rsidR="004B11EC" w:rsidRPr="0073260C" w:rsidRDefault="004B11EC" w:rsidP="004800B7">
            <w:pPr>
              <w:pStyle w:val="Odsekzoznamu"/>
              <w:numPr>
                <w:ilvl w:val="0"/>
                <w:numId w:val="355"/>
              </w:numPr>
              <w:spacing w:after="0" w:line="240" w:lineRule="auto"/>
              <w:ind w:left="226" w:hanging="226"/>
              <w:jc w:val="both"/>
              <w:rPr>
                <w:rFonts w:cstheme="minorHAnsi"/>
                <w:strike/>
                <w:color w:val="00B050"/>
                <w:sz w:val="16"/>
                <w:szCs w:val="16"/>
              </w:rPr>
            </w:pPr>
            <w:r w:rsidRPr="0073260C">
              <w:rPr>
                <w:rFonts w:cstheme="minorHAnsi"/>
                <w:strike/>
                <w:color w:val="00B050"/>
                <w:sz w:val="16"/>
                <w:szCs w:val="16"/>
              </w:rPr>
              <w:t xml:space="preserve">Výpočet diskontovanej výšky pomoci pri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(len v prípade presného plánu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a uplatnenia schémy minimálnej pomoci),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p>
          <w:p w14:paraId="1916FC62" w14:textId="750C967E" w:rsidR="004B11EC" w:rsidRPr="0073260C" w:rsidRDefault="002D7B7C" w:rsidP="002C09A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666A9E0D" w14:textId="65E57305" w:rsidR="004B11EC" w:rsidRPr="0073260C" w:rsidRDefault="004B11EC" w:rsidP="004800B7">
            <w:pPr>
              <w:pStyle w:val="Textkomentra"/>
              <w:numPr>
                <w:ilvl w:val="0"/>
                <w:numId w:val="355"/>
              </w:numPr>
              <w:spacing w:after="0" w:line="240" w:lineRule="auto"/>
              <w:ind w:left="222" w:hanging="222"/>
              <w:rPr>
                <w:rFonts w:cstheme="minorHAnsi"/>
                <w:strike/>
                <w:color w:val="00B050"/>
              </w:rPr>
            </w:pPr>
            <w:r w:rsidRPr="0073260C">
              <w:rPr>
                <w:rFonts w:cstheme="minorHAnsi"/>
                <w:strike/>
                <w:color w:val="00B050"/>
                <w:sz w:val="16"/>
                <w:szCs w:val="16"/>
              </w:rPr>
              <w:t xml:space="preserve"> v zmysle v zmysle dokumentácie uvedenej  v časti  „Forma a spôsob preukázania splnenia PPP“</w:t>
            </w:r>
            <w:r w:rsidRPr="0073260C">
              <w:rPr>
                <w:rFonts w:cstheme="minorHAnsi"/>
                <w:b/>
                <w:strike/>
                <w:color w:val="00B050"/>
                <w:sz w:val="16"/>
                <w:szCs w:val="16"/>
              </w:rPr>
              <w:t xml:space="preserve"> </w:t>
            </w:r>
          </w:p>
          <w:p w14:paraId="292B762D" w14:textId="73A74074" w:rsidR="004B11EC" w:rsidRPr="0073260C" w:rsidRDefault="004B11EC" w:rsidP="002C09AB">
            <w:pPr>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Referenčný termín pre preukázanie splnenia PPP</w:t>
            </w:r>
          </w:p>
          <w:p w14:paraId="3DAD64A8" w14:textId="03617511" w:rsidR="004B11EC" w:rsidRPr="0073260C" w:rsidRDefault="004B11EC" w:rsidP="004800B7">
            <w:pPr>
              <w:pStyle w:val="Odsekzoznamu"/>
              <w:numPr>
                <w:ilvl w:val="0"/>
                <w:numId w:val="355"/>
              </w:numPr>
              <w:spacing w:after="0" w:line="240" w:lineRule="auto"/>
              <w:ind w:left="226" w:hanging="226"/>
              <w:jc w:val="both"/>
              <w:rPr>
                <w:rFonts w:cstheme="minorHAnsi"/>
                <w:strike/>
                <w:color w:val="00B050"/>
                <w:sz w:val="16"/>
                <w:szCs w:val="16"/>
              </w:rPr>
            </w:pPr>
            <w:r w:rsidRPr="0073260C">
              <w:rPr>
                <w:rFonts w:cstheme="minorHAnsi"/>
                <w:bCs/>
                <w:strike/>
                <w:color w:val="00B050"/>
                <w:sz w:val="16"/>
                <w:szCs w:val="16"/>
              </w:rPr>
              <w:t xml:space="preserve">Výpočet diskontovanej výšky pomoci pri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(len v prípade, že je známy počet a časový horizont predkladania </w:t>
            </w:r>
            <w:proofErr w:type="spellStart"/>
            <w:r w:rsidRPr="0073260C">
              <w:rPr>
                <w:rFonts w:cstheme="minorHAnsi"/>
                <w:bCs/>
                <w:strike/>
                <w:color w:val="00B050"/>
                <w:sz w:val="16"/>
                <w:szCs w:val="16"/>
              </w:rPr>
              <w:t>ŽoP</w:t>
            </w:r>
            <w:proofErr w:type="spellEnd"/>
            <w:r w:rsidRPr="0073260C">
              <w:rPr>
                <w:rFonts w:cstheme="minorHAnsi"/>
                <w:bCs/>
                <w:strike/>
                <w:color w:val="00B050"/>
                <w:sz w:val="16"/>
                <w:szCs w:val="16"/>
              </w:rPr>
              <w:t xml:space="preserve"> a uplatnenia schémy minimálnej pomoci) - príloha musí byť predložená riadne spolu so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resp. najneskôr ku dňu doplnenia chýbajúcich náležitostí na základe prvej výzvy na doplnenie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zo strany príslušnej MAS. V prípade predloženia prílohy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v zmysle výzvy na doplnenie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je možné, aby príloha bola vypracovaná (podpísaná) aj po termíne predloženia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najneskôr ku dňu doplnenia chýbajúcich náležitostí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w:t>
            </w:r>
          </w:p>
        </w:tc>
      </w:tr>
      <w:tr w:rsidR="0073260C" w:rsidRPr="0073260C" w14:paraId="0CC24A70" w14:textId="77777777" w:rsidTr="004B11EC">
        <w:trPr>
          <w:trHeight w:val="284"/>
        </w:trPr>
        <w:tc>
          <w:tcPr>
            <w:tcW w:w="196" w:type="pct"/>
            <w:gridSpan w:val="2"/>
            <w:shd w:val="clear" w:color="auto" w:fill="auto"/>
            <w:vAlign w:val="center"/>
          </w:tcPr>
          <w:p w14:paraId="49077130" w14:textId="26375E9E" w:rsidR="008E5388" w:rsidRPr="0073260C" w:rsidRDefault="008E5388" w:rsidP="002C09AB">
            <w:pPr>
              <w:spacing w:after="0" w:line="240" w:lineRule="auto"/>
              <w:jc w:val="center"/>
              <w:rPr>
                <w:rFonts w:cstheme="minorHAnsi"/>
                <w:b/>
                <w:strike/>
                <w:color w:val="00B050"/>
                <w:sz w:val="16"/>
                <w:szCs w:val="16"/>
              </w:rPr>
            </w:pPr>
            <w:r w:rsidRPr="0073260C">
              <w:rPr>
                <w:rFonts w:cstheme="minorHAnsi"/>
                <w:b/>
                <w:strike/>
                <w:color w:val="00B050"/>
                <w:sz w:val="16"/>
                <w:szCs w:val="16"/>
              </w:rPr>
              <w:t>4.3</w:t>
            </w:r>
          </w:p>
        </w:tc>
        <w:tc>
          <w:tcPr>
            <w:tcW w:w="4804" w:type="pct"/>
            <w:gridSpan w:val="2"/>
            <w:shd w:val="clear" w:color="auto" w:fill="auto"/>
            <w:vAlign w:val="center"/>
          </w:tcPr>
          <w:p w14:paraId="39B2D616" w14:textId="77777777" w:rsidR="008E5388" w:rsidRPr="0073260C" w:rsidRDefault="008E5388" w:rsidP="002C09AB">
            <w:pPr>
              <w:spacing w:after="0" w:line="240" w:lineRule="auto"/>
              <w:rPr>
                <w:rFonts w:cstheme="minorHAnsi"/>
                <w:b/>
                <w:strike/>
                <w:color w:val="00B050"/>
                <w:sz w:val="18"/>
                <w:szCs w:val="18"/>
              </w:rPr>
            </w:pPr>
            <w:r w:rsidRPr="0073260C">
              <w:rPr>
                <w:rFonts w:cstheme="minorHAnsi"/>
                <w:b/>
                <w:strike/>
                <w:color w:val="00B050"/>
                <w:sz w:val="18"/>
                <w:szCs w:val="18"/>
              </w:rPr>
              <w:t>Rozdeľovanie projektu na etapy</w:t>
            </w:r>
          </w:p>
          <w:p w14:paraId="1CCBEC4D" w14:textId="77777777" w:rsidR="008E5388" w:rsidRPr="0073260C" w:rsidRDefault="008E5388" w:rsidP="002C09AB">
            <w:pPr>
              <w:spacing w:after="0" w:line="240" w:lineRule="auto"/>
              <w:jc w:val="both"/>
              <w:rPr>
                <w:rFonts w:cstheme="minorHAnsi"/>
                <w:strike/>
                <w:color w:val="00B050"/>
                <w:sz w:val="16"/>
                <w:szCs w:val="16"/>
              </w:rPr>
            </w:pPr>
            <w:r w:rsidRPr="0073260C">
              <w:rPr>
                <w:rFonts w:cstheme="minorHAnsi"/>
                <w:strike/>
                <w:color w:val="00B050"/>
                <w:sz w:val="16"/>
                <w:szCs w:val="16"/>
              </w:rPr>
              <w:t>Neumožňuje sa umelé rozdeľovanie projektu na etapy, t. z. každý samostatný projekt musí byť po ukončení realizácie funkčný, životaschopný a pod.</w:t>
            </w:r>
          </w:p>
          <w:p w14:paraId="4B1E6DC2" w14:textId="77777777" w:rsidR="008E5388" w:rsidRPr="0073260C" w:rsidRDefault="008E5388" w:rsidP="002C09A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E19E1AE" w14:textId="01FAA545" w:rsidR="005D5FAF" w:rsidRPr="0073260C" w:rsidRDefault="005D5FAF" w:rsidP="004800B7">
            <w:pPr>
              <w:pStyle w:val="Odsekzoznamu"/>
              <w:numPr>
                <w:ilvl w:val="0"/>
                <w:numId w:val="309"/>
              </w:numPr>
              <w:spacing w:after="0" w:line="240" w:lineRule="auto"/>
              <w:ind w:left="276" w:hanging="276"/>
              <w:rPr>
                <w:rFonts w:cstheme="minorHAnsi"/>
                <w:b/>
                <w:bCs/>
                <w:i/>
                <w:strike/>
                <w:color w:val="00B050"/>
                <w:sz w:val="16"/>
                <w:szCs w:val="16"/>
                <w:u w:val="single"/>
              </w:rPr>
            </w:pPr>
            <w:r w:rsidRPr="0073260C">
              <w:rPr>
                <w:rFonts w:cstheme="minorHAnsi"/>
                <w:strike/>
                <w:color w:val="00B050"/>
                <w:sz w:val="16"/>
                <w:szCs w:val="16"/>
              </w:rPr>
              <w:t>Popis v projekte realizácie (Príloha 2B k príručke pre prijímateľa LEADER)</w:t>
            </w:r>
          </w:p>
          <w:p w14:paraId="72F7789D" w14:textId="5F52FFF9" w:rsidR="00D0481F" w:rsidRPr="0073260C" w:rsidRDefault="00D0481F" w:rsidP="004800B7">
            <w:pPr>
              <w:pStyle w:val="Odsekzoznamu"/>
              <w:numPr>
                <w:ilvl w:val="0"/>
                <w:numId w:val="309"/>
              </w:numPr>
              <w:spacing w:after="0" w:line="240" w:lineRule="auto"/>
              <w:ind w:left="276" w:hanging="276"/>
              <w:jc w:val="both"/>
              <w:rPr>
                <w:rFonts w:cstheme="minorHAnsi"/>
                <w:b/>
                <w:strike/>
                <w:color w:val="00B050"/>
                <w:sz w:val="18"/>
                <w:szCs w:val="18"/>
                <w:u w:val="single"/>
              </w:rPr>
            </w:pPr>
            <w:r w:rsidRPr="0073260C">
              <w:rPr>
                <w:rFonts w:cstheme="minorHAnsi"/>
                <w:strike/>
                <w:color w:val="00B050"/>
                <w:sz w:val="16"/>
                <w:szCs w:val="16"/>
              </w:rPr>
              <w:t xml:space="preserve">Projektová dokumentácia s rozpočtom, originál alebo úradne overená fotokópia overená stavebným úradom, </w:t>
            </w:r>
            <w:proofErr w:type="spellStart"/>
            <w:r w:rsidRPr="0073260C">
              <w:rPr>
                <w:rFonts w:cstheme="minorHAnsi"/>
                <w:b/>
                <w:strike/>
                <w:color w:val="00B050"/>
                <w:sz w:val="16"/>
                <w:szCs w:val="16"/>
              </w:rPr>
              <w:t>sken</w:t>
            </w:r>
            <w:proofErr w:type="spellEnd"/>
            <w:r w:rsidR="00B03FFA" w:rsidRPr="0073260C">
              <w:rPr>
                <w:rFonts w:cstheme="minorHAnsi"/>
                <w:b/>
                <w:strike/>
                <w:color w:val="00B050"/>
                <w:sz w:val="16"/>
                <w:szCs w:val="16"/>
              </w:rPr>
              <w:t xml:space="preserve"> listinného </w:t>
            </w:r>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w:t>
            </w:r>
            <w:r w:rsidR="00403F12" w:rsidRPr="0073260C">
              <w:rPr>
                <w:rFonts w:cstheme="minorHAnsi"/>
                <w:strike/>
                <w:color w:val="00B050"/>
                <w:sz w:val="16"/>
                <w:szCs w:val="16"/>
              </w:rPr>
              <w:t xml:space="preserve"> ak sú oprávnené. </w:t>
            </w:r>
          </w:p>
          <w:p w14:paraId="4B66CD0F" w14:textId="77777777" w:rsidR="008E5388" w:rsidRPr="0073260C" w:rsidRDefault="002D7B7C" w:rsidP="002C09A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3D8E077E" w14:textId="41D59E6D" w:rsidR="008E5388" w:rsidRPr="0073260C" w:rsidRDefault="008E5388" w:rsidP="002C09AB">
            <w:pPr>
              <w:pStyle w:val="Default"/>
              <w:keepLines/>
              <w:widowControl w:val="0"/>
              <w:rPr>
                <w:rFonts w:asciiTheme="minorHAnsi" w:hAnsiTheme="minorHAnsi" w:cstheme="minorHAnsi"/>
                <w:b/>
                <w:strike/>
                <w:color w:val="00B050"/>
                <w:sz w:val="18"/>
                <w:szCs w:val="18"/>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1743C8C8" w14:textId="77777777" w:rsidTr="00E715F8">
        <w:trPr>
          <w:trHeight w:val="284"/>
        </w:trPr>
        <w:tc>
          <w:tcPr>
            <w:tcW w:w="5000" w:type="pct"/>
            <w:gridSpan w:val="4"/>
            <w:shd w:val="clear" w:color="auto" w:fill="FFC000"/>
            <w:vAlign w:val="center"/>
          </w:tcPr>
          <w:p w14:paraId="35A5087F" w14:textId="43B03DA5" w:rsidR="00C55FA1" w:rsidRPr="0073260C" w:rsidRDefault="00C55FA1" w:rsidP="00F76ECB">
            <w:pPr>
              <w:pStyle w:val="Default"/>
              <w:keepLines/>
              <w:widowControl w:val="0"/>
              <w:jc w:val="center"/>
              <w:rPr>
                <w:rFonts w:asciiTheme="minorHAnsi" w:hAnsiTheme="minorHAnsi" w:cstheme="minorHAnsi"/>
                <w:b/>
                <w:strike/>
                <w:color w:val="00B050"/>
                <w:sz w:val="28"/>
                <w:szCs w:val="28"/>
              </w:rPr>
            </w:pPr>
            <w:r w:rsidRPr="0073260C">
              <w:rPr>
                <w:rFonts w:asciiTheme="minorHAnsi" w:hAnsiTheme="minorHAnsi" w:cstheme="minorHAnsi"/>
                <w:b/>
                <w:strike/>
                <w:color w:val="00B050"/>
                <w:sz w:val="28"/>
                <w:szCs w:val="28"/>
              </w:rPr>
              <w:t>3</w:t>
            </w:r>
            <w:r w:rsidR="00AB1357" w:rsidRPr="0073260C">
              <w:rPr>
                <w:rFonts w:asciiTheme="minorHAnsi" w:hAnsiTheme="minorHAnsi" w:cstheme="minorHAnsi"/>
                <w:b/>
                <w:strike/>
                <w:color w:val="00B050"/>
                <w:sz w:val="28"/>
                <w:szCs w:val="28"/>
              </w:rPr>
              <w:t>.1.3</w:t>
            </w:r>
            <w:r w:rsidRPr="0073260C">
              <w:rPr>
                <w:rFonts w:asciiTheme="minorHAnsi" w:hAnsiTheme="minorHAnsi" w:cstheme="minorHAnsi"/>
                <w:b/>
                <w:strike/>
                <w:color w:val="00B050"/>
                <w:sz w:val="28"/>
                <w:szCs w:val="28"/>
              </w:rPr>
              <w:t xml:space="preserve"> </w:t>
            </w:r>
            <w:r w:rsidRPr="0073260C">
              <w:rPr>
                <w:rFonts w:asciiTheme="minorHAnsi" w:hAnsiTheme="minorHAnsi" w:cstheme="minorHAnsi"/>
                <w:b/>
                <w:caps/>
                <w:strike/>
                <w:color w:val="00B050"/>
                <w:sz w:val="28"/>
                <w:szCs w:val="28"/>
              </w:rPr>
              <w:t>Kritéria pre výber projektov</w:t>
            </w:r>
          </w:p>
        </w:tc>
      </w:tr>
      <w:tr w:rsidR="0073260C" w:rsidRPr="0073260C" w14:paraId="554B15E9" w14:textId="77777777" w:rsidTr="00E715F8">
        <w:trPr>
          <w:trHeight w:val="284"/>
        </w:trPr>
        <w:tc>
          <w:tcPr>
            <w:tcW w:w="5000" w:type="pct"/>
            <w:gridSpan w:val="4"/>
            <w:shd w:val="clear" w:color="auto" w:fill="FFE599" w:themeFill="accent4" w:themeFillTint="66"/>
            <w:vAlign w:val="center"/>
          </w:tcPr>
          <w:p w14:paraId="1E7A4F90" w14:textId="4B72C2F3" w:rsidR="00C55FA1" w:rsidRPr="0073260C" w:rsidRDefault="00C55FA1" w:rsidP="00F76ECB">
            <w:pPr>
              <w:pStyle w:val="Default"/>
              <w:keepLines/>
              <w:widowControl w:val="0"/>
              <w:rPr>
                <w:rFonts w:asciiTheme="minorHAnsi" w:hAnsiTheme="minorHAnsi" w:cstheme="minorHAnsi"/>
                <w:b/>
                <w:strike/>
                <w:color w:val="00B050"/>
                <w:sz w:val="20"/>
                <w:szCs w:val="20"/>
              </w:rPr>
            </w:pPr>
            <w:r w:rsidRPr="0073260C">
              <w:rPr>
                <w:rFonts w:asciiTheme="minorHAnsi" w:hAnsiTheme="minorHAnsi" w:cstheme="minorHAnsi"/>
                <w:b/>
                <w:strike/>
                <w:color w:val="00B050"/>
                <w:sz w:val="22"/>
                <w:szCs w:val="22"/>
              </w:rPr>
              <w:t>VÝBEROVÉ KRITÉRIA PRE VÝBER PROJEKTOV</w:t>
            </w:r>
            <w:r w:rsidR="00965A34" w:rsidRPr="0073260C">
              <w:rPr>
                <w:rStyle w:val="Odkaznapoznmkupodiarou"/>
                <w:rFonts w:asciiTheme="minorHAnsi" w:hAnsiTheme="minorHAnsi" w:cstheme="minorHAnsi"/>
                <w:b/>
                <w:strike/>
                <w:color w:val="00B050"/>
                <w:sz w:val="22"/>
                <w:szCs w:val="22"/>
              </w:rPr>
              <w:footnoteReference w:id="99"/>
            </w:r>
          </w:p>
        </w:tc>
      </w:tr>
      <w:tr w:rsidR="0073260C" w:rsidRPr="0073260C" w14:paraId="31877CE9" w14:textId="77777777" w:rsidTr="00E715F8">
        <w:trPr>
          <w:trHeight w:val="284"/>
        </w:trPr>
        <w:tc>
          <w:tcPr>
            <w:tcW w:w="159" w:type="pct"/>
            <w:shd w:val="clear" w:color="auto" w:fill="FFF2CC" w:themeFill="accent4" w:themeFillTint="33"/>
          </w:tcPr>
          <w:p w14:paraId="5D62407A" w14:textId="260897DF" w:rsidR="00E715F8" w:rsidRPr="0073260C" w:rsidRDefault="00E715F8" w:rsidP="00E715F8">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t>P.č</w:t>
            </w:r>
            <w:proofErr w:type="spellEnd"/>
            <w:r w:rsidRPr="0073260C">
              <w:rPr>
                <w:rFonts w:cstheme="minorHAnsi"/>
                <w:b/>
                <w:strike/>
                <w:color w:val="00B050"/>
                <w:sz w:val="18"/>
                <w:szCs w:val="18"/>
              </w:rPr>
              <w:t>.</w:t>
            </w:r>
          </w:p>
        </w:tc>
        <w:tc>
          <w:tcPr>
            <w:tcW w:w="4841" w:type="pct"/>
            <w:gridSpan w:val="3"/>
            <w:shd w:val="clear" w:color="auto" w:fill="FFF2CC" w:themeFill="accent4" w:themeFillTint="33"/>
            <w:vAlign w:val="center"/>
          </w:tcPr>
          <w:p w14:paraId="1D506D8D" w14:textId="32B70FAB" w:rsidR="00E715F8" w:rsidRPr="0073260C" w:rsidRDefault="00E715F8" w:rsidP="00E715F8">
            <w:pPr>
              <w:spacing w:after="0" w:line="240" w:lineRule="auto"/>
              <w:jc w:val="center"/>
              <w:rPr>
                <w:rFonts w:cstheme="minorHAnsi"/>
                <w:b/>
                <w:strike/>
                <w:color w:val="00B050"/>
                <w:sz w:val="18"/>
                <w:szCs w:val="18"/>
              </w:rPr>
            </w:pPr>
            <w:r w:rsidRPr="0073260C">
              <w:rPr>
                <w:rFonts w:cstheme="minorHAnsi"/>
                <w:b/>
                <w:strike/>
                <w:color w:val="00B050"/>
                <w:sz w:val="18"/>
                <w:szCs w:val="18"/>
              </w:rPr>
              <w:t>Popis a preukázanie kritéria</w:t>
            </w:r>
          </w:p>
        </w:tc>
      </w:tr>
      <w:tr w:rsidR="0073260C" w:rsidRPr="0073260C" w14:paraId="60F69A5E" w14:textId="77777777" w:rsidTr="00F76ECB">
        <w:trPr>
          <w:trHeight w:val="284"/>
        </w:trPr>
        <w:tc>
          <w:tcPr>
            <w:tcW w:w="159" w:type="pct"/>
            <w:shd w:val="clear" w:color="auto" w:fill="auto"/>
            <w:vAlign w:val="center"/>
          </w:tcPr>
          <w:p w14:paraId="3C947A3D"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41" w:type="pct"/>
            <w:gridSpan w:val="3"/>
            <w:shd w:val="clear" w:color="auto" w:fill="auto"/>
            <w:vAlign w:val="center"/>
          </w:tcPr>
          <w:p w14:paraId="272253E6"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Príspevok aspoň k jednej </w:t>
            </w:r>
            <w:proofErr w:type="spellStart"/>
            <w:r w:rsidRPr="0073260C">
              <w:rPr>
                <w:rFonts w:cstheme="minorHAnsi"/>
                <w:b/>
                <w:strike/>
                <w:color w:val="00B050"/>
                <w:sz w:val="18"/>
                <w:szCs w:val="18"/>
              </w:rPr>
              <w:t>fokusovej</w:t>
            </w:r>
            <w:proofErr w:type="spellEnd"/>
            <w:r w:rsidRPr="0073260C">
              <w:rPr>
                <w:rFonts w:cstheme="minorHAnsi"/>
                <w:b/>
                <w:strike/>
                <w:color w:val="00B050"/>
                <w:sz w:val="18"/>
                <w:szCs w:val="18"/>
              </w:rPr>
              <w:t xml:space="preserve"> oblasti </w:t>
            </w:r>
          </w:p>
          <w:p w14:paraId="6AF95AF2"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Príspevok k aspoň jednej </w:t>
            </w:r>
            <w:proofErr w:type="spellStart"/>
            <w:r w:rsidRPr="0073260C">
              <w:rPr>
                <w:rFonts w:cstheme="minorHAnsi"/>
                <w:strike/>
                <w:color w:val="00B050"/>
                <w:sz w:val="16"/>
                <w:szCs w:val="16"/>
              </w:rPr>
              <w:t>fokusovej</w:t>
            </w:r>
            <w:proofErr w:type="spellEnd"/>
            <w:r w:rsidRPr="0073260C">
              <w:rPr>
                <w:rFonts w:cstheme="minorHAnsi"/>
                <w:strike/>
                <w:color w:val="00B050"/>
                <w:sz w:val="16"/>
                <w:szCs w:val="16"/>
              </w:rPr>
              <w:t xml:space="preserve"> oblasti daného opatrenia. Žiadateľ splnenie kritéria popíše v projekte realizácie (Príloha 2B k príručke pre prijímateľa LEADER).</w:t>
            </w:r>
          </w:p>
          <w:p w14:paraId="7B22DF2F"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03D91639" w14:textId="77777777" w:rsidR="00C55FA1" w:rsidRPr="0073260C" w:rsidRDefault="00C55FA1" w:rsidP="000E4642">
            <w:pPr>
              <w:pStyle w:val="Odsekzoznamu"/>
              <w:numPr>
                <w:ilvl w:val="0"/>
                <w:numId w:val="39"/>
              </w:numPr>
              <w:spacing w:after="0" w:line="240" w:lineRule="auto"/>
              <w:ind w:left="134" w:hanging="142"/>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3A363DD5"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4DEEE5E6" w14:textId="77777777" w:rsidR="00C55FA1" w:rsidRPr="0073260C" w:rsidRDefault="00C55FA1" w:rsidP="000E4642">
            <w:pPr>
              <w:pStyle w:val="Textkomentra"/>
              <w:numPr>
                <w:ilvl w:val="0"/>
                <w:numId w:val="39"/>
              </w:numPr>
              <w:spacing w:after="0" w:line="240" w:lineRule="auto"/>
              <w:ind w:left="134" w:hanging="142"/>
              <w:rPr>
                <w:rFonts w:cstheme="minorHAnsi"/>
                <w:strike/>
                <w:color w:val="00B050"/>
              </w:rPr>
            </w:pPr>
            <w:r w:rsidRPr="0073260C">
              <w:rPr>
                <w:rFonts w:cstheme="minorHAnsi"/>
                <w:strike/>
                <w:color w:val="00B050"/>
                <w:sz w:val="16"/>
                <w:szCs w:val="16"/>
              </w:rPr>
              <w:t>v zmysle dokumentácie uvedenej   v časti  „Forma a spôsob preukázania splnenia kritéria“</w:t>
            </w:r>
          </w:p>
        </w:tc>
      </w:tr>
      <w:tr w:rsidR="0073260C" w:rsidRPr="0073260C" w14:paraId="1CDDC8D8" w14:textId="77777777" w:rsidTr="00F76ECB">
        <w:trPr>
          <w:trHeight w:val="284"/>
        </w:trPr>
        <w:tc>
          <w:tcPr>
            <w:tcW w:w="159" w:type="pct"/>
            <w:shd w:val="clear" w:color="auto" w:fill="auto"/>
            <w:vAlign w:val="center"/>
          </w:tcPr>
          <w:p w14:paraId="6F8D04FA"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2.</w:t>
            </w:r>
          </w:p>
        </w:tc>
        <w:tc>
          <w:tcPr>
            <w:tcW w:w="4841" w:type="pct"/>
            <w:gridSpan w:val="3"/>
            <w:shd w:val="clear" w:color="auto" w:fill="auto"/>
            <w:vAlign w:val="center"/>
          </w:tcPr>
          <w:p w14:paraId="1004DC31"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bCs/>
                <w:strike/>
                <w:color w:val="00B050"/>
                <w:sz w:val="18"/>
                <w:szCs w:val="18"/>
              </w:rPr>
              <w:t xml:space="preserve">Informácie z Programu starostlivosti o les  </w:t>
            </w:r>
          </w:p>
          <w:p w14:paraId="257FF089" w14:textId="77777777" w:rsidR="00C55FA1" w:rsidRPr="0073260C" w:rsidRDefault="00C55FA1" w:rsidP="00F76ECB">
            <w:pPr>
              <w:spacing w:after="0" w:line="240" w:lineRule="auto"/>
              <w:jc w:val="both"/>
              <w:rPr>
                <w:rFonts w:cstheme="minorHAnsi"/>
                <w:bCs/>
                <w:strike/>
                <w:color w:val="00B050"/>
                <w:sz w:val="16"/>
                <w:szCs w:val="16"/>
              </w:rPr>
            </w:pPr>
            <w:r w:rsidRPr="0073260C">
              <w:rPr>
                <w:rFonts w:cstheme="minorHAnsi"/>
                <w:bCs/>
                <w:strike/>
                <w:color w:val="00B050"/>
                <w:sz w:val="16"/>
                <w:szCs w:val="16"/>
              </w:rPr>
              <w:t>Predloženie relevantných informácií z programu starostlivosti o les  v prípade prijímateľa:</w:t>
            </w:r>
          </w:p>
          <w:p w14:paraId="383B7C1B" w14:textId="77777777" w:rsidR="00C55FA1" w:rsidRPr="0073260C" w:rsidRDefault="00C55FA1" w:rsidP="009F1D61">
            <w:pPr>
              <w:pStyle w:val="Odsekzoznamu"/>
              <w:numPr>
                <w:ilvl w:val="3"/>
                <w:numId w:val="120"/>
              </w:numPr>
              <w:suppressAutoHyphens/>
              <w:spacing w:after="0" w:line="240" w:lineRule="auto"/>
              <w:ind w:left="327" w:hanging="284"/>
              <w:jc w:val="both"/>
              <w:rPr>
                <w:rFonts w:cstheme="minorHAnsi"/>
                <w:bCs/>
                <w:strike/>
                <w:color w:val="00B050"/>
                <w:sz w:val="16"/>
                <w:szCs w:val="16"/>
                <w:lang w:eastAsia="sk-SK"/>
              </w:rPr>
            </w:pPr>
            <w:r w:rsidRPr="0073260C">
              <w:rPr>
                <w:rFonts w:cstheme="minorHAnsi"/>
                <w:bCs/>
                <w:strike/>
                <w:color w:val="00B050"/>
                <w:sz w:val="16"/>
                <w:szCs w:val="16"/>
                <w:lang w:eastAsia="sk-SK"/>
              </w:rPr>
              <w:lastRenderedPageBreak/>
              <w:t>Fyzické a právnické osoby (malé a stredné podniky v zmysle odporúčania Komisie 2003/361/ES</w:t>
            </w:r>
            <w:r w:rsidRPr="0073260C">
              <w:rPr>
                <w:rFonts w:cstheme="minorHAnsi"/>
                <w:strike/>
                <w:color w:val="00B050"/>
                <w:sz w:val="16"/>
                <w:szCs w:val="16"/>
                <w:vertAlign w:val="superscript"/>
                <w:lang w:eastAsia="sk-SK"/>
              </w:rPr>
              <w:footnoteReference w:id="100"/>
            </w:r>
            <w:r w:rsidRPr="0073260C">
              <w:rPr>
                <w:rFonts w:cstheme="minorHAnsi"/>
                <w:bCs/>
                <w:strike/>
                <w:color w:val="00B050"/>
                <w:sz w:val="16"/>
                <w:szCs w:val="16"/>
                <w:lang w:eastAsia="sk-SK"/>
              </w:rPr>
              <w:t>) obhospodarujúce lesy vo vlastníctve:</w:t>
            </w:r>
          </w:p>
          <w:p w14:paraId="5D14E475" w14:textId="77777777" w:rsidR="00C55FA1" w:rsidRPr="0073260C" w:rsidRDefault="00C55FA1" w:rsidP="004800B7">
            <w:pPr>
              <w:pStyle w:val="Odsekzoznamu"/>
              <w:numPr>
                <w:ilvl w:val="0"/>
                <w:numId w:val="356"/>
              </w:numPr>
              <w:suppressAutoHyphens/>
              <w:spacing w:after="0" w:line="240" w:lineRule="auto"/>
              <w:jc w:val="both"/>
              <w:rPr>
                <w:rFonts w:cstheme="minorHAnsi"/>
                <w:bCs/>
                <w:strike/>
                <w:color w:val="00B050"/>
                <w:sz w:val="16"/>
                <w:szCs w:val="16"/>
                <w:lang w:eastAsia="sk-SK"/>
              </w:rPr>
            </w:pPr>
            <w:r w:rsidRPr="0073260C">
              <w:rPr>
                <w:rFonts w:cstheme="minorHAnsi"/>
                <w:bCs/>
                <w:strike/>
                <w:color w:val="00B050"/>
                <w:sz w:val="16"/>
                <w:szCs w:val="16"/>
                <w:lang w:eastAsia="sk-SK"/>
              </w:rPr>
              <w:t>súkromných vlastníkov a ich združení;</w:t>
            </w:r>
          </w:p>
          <w:p w14:paraId="058D55BE" w14:textId="77777777" w:rsidR="00C55FA1" w:rsidRPr="0073260C" w:rsidRDefault="00C55FA1" w:rsidP="004800B7">
            <w:pPr>
              <w:pStyle w:val="Odsekzoznamu"/>
              <w:numPr>
                <w:ilvl w:val="0"/>
                <w:numId w:val="356"/>
              </w:numPr>
              <w:suppressAutoHyphens/>
              <w:spacing w:after="0" w:line="240" w:lineRule="auto"/>
              <w:jc w:val="both"/>
              <w:rPr>
                <w:rFonts w:cstheme="minorHAnsi"/>
                <w:bCs/>
                <w:strike/>
                <w:color w:val="00B050"/>
                <w:sz w:val="16"/>
                <w:szCs w:val="16"/>
                <w:lang w:eastAsia="sk-SK"/>
              </w:rPr>
            </w:pPr>
            <w:r w:rsidRPr="0073260C">
              <w:rPr>
                <w:rFonts w:cstheme="minorHAnsi"/>
                <w:bCs/>
                <w:strike/>
                <w:color w:val="00B050"/>
                <w:sz w:val="16"/>
                <w:szCs w:val="16"/>
                <w:lang w:eastAsia="sk-SK"/>
              </w:rPr>
              <w:t>obcí a ich združení;</w:t>
            </w:r>
          </w:p>
          <w:p w14:paraId="1A1F0975" w14:textId="77777777" w:rsidR="00C55FA1" w:rsidRPr="0073260C" w:rsidRDefault="00C55FA1" w:rsidP="004800B7">
            <w:pPr>
              <w:pStyle w:val="Odsekzoznamu"/>
              <w:numPr>
                <w:ilvl w:val="0"/>
                <w:numId w:val="356"/>
              </w:numPr>
              <w:suppressAutoHyphens/>
              <w:spacing w:after="0" w:line="240" w:lineRule="auto"/>
              <w:jc w:val="both"/>
              <w:rPr>
                <w:rFonts w:cstheme="minorHAnsi"/>
                <w:bCs/>
                <w:strike/>
                <w:color w:val="00B050"/>
                <w:sz w:val="16"/>
                <w:szCs w:val="16"/>
                <w:lang w:eastAsia="sk-SK"/>
              </w:rPr>
            </w:pPr>
            <w:r w:rsidRPr="0073260C">
              <w:rPr>
                <w:rFonts w:cstheme="minorHAnsi"/>
                <w:bCs/>
                <w:i/>
                <w:iCs/>
                <w:strike/>
                <w:color w:val="00B050"/>
                <w:sz w:val="16"/>
                <w:szCs w:val="16"/>
                <w:lang w:eastAsia="sk-SK"/>
              </w:rPr>
              <w:t>cirkvi</w:t>
            </w:r>
            <w:r w:rsidRPr="0073260C">
              <w:rPr>
                <w:rFonts w:cstheme="minorHAnsi"/>
                <w:bCs/>
                <w:strike/>
                <w:color w:val="00B050"/>
                <w:sz w:val="16"/>
                <w:szCs w:val="16"/>
                <w:lang w:eastAsia="sk-SK"/>
              </w:rPr>
              <w:t>, ktorej majetok možno podľa vnútroštátneho právneho poriadku považovať za súkromný, pokiaľ ide o jeho správu a nakladanie s ním;</w:t>
            </w:r>
          </w:p>
          <w:p w14:paraId="33BA8028" w14:textId="77777777" w:rsidR="00C55FA1" w:rsidRPr="0073260C" w:rsidRDefault="00C55FA1" w:rsidP="009F1D61">
            <w:pPr>
              <w:pStyle w:val="Odsekzoznamu"/>
              <w:numPr>
                <w:ilvl w:val="3"/>
                <w:numId w:val="120"/>
              </w:numPr>
              <w:suppressAutoHyphens/>
              <w:spacing w:after="0" w:line="240" w:lineRule="auto"/>
              <w:ind w:left="469" w:hanging="426"/>
              <w:jc w:val="both"/>
              <w:rPr>
                <w:rFonts w:cstheme="minorHAnsi"/>
                <w:bCs/>
                <w:strike/>
                <w:color w:val="00B050"/>
                <w:sz w:val="16"/>
                <w:szCs w:val="16"/>
                <w:lang w:eastAsia="sk-SK"/>
              </w:rPr>
            </w:pPr>
            <w:r w:rsidRPr="0073260C">
              <w:rPr>
                <w:rFonts w:cstheme="minorHAnsi"/>
                <w:bCs/>
                <w:iCs/>
                <w:strike/>
                <w:color w:val="00B050"/>
                <w:sz w:val="16"/>
                <w:szCs w:val="16"/>
                <w:lang w:eastAsia="sk-SK"/>
              </w:rPr>
              <w:t>Obce a podniky zriadené alebo založené obcou, ak obhospodarujú neštátne lesy</w:t>
            </w:r>
          </w:p>
          <w:p w14:paraId="14D35048" w14:textId="77777777" w:rsidR="00C55FA1" w:rsidRPr="0073260C" w:rsidRDefault="00C55FA1" w:rsidP="00F76ECB">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prípadne inej dokumentácie ochrany prírody podľa § 54 zákona č. 543/2002 </w:t>
            </w:r>
            <w:proofErr w:type="spellStart"/>
            <w:r w:rsidRPr="0073260C">
              <w:rPr>
                <w:rFonts w:cstheme="minorHAnsi"/>
                <w:bCs/>
                <w:strike/>
                <w:color w:val="00B050"/>
                <w:sz w:val="16"/>
                <w:szCs w:val="16"/>
              </w:rPr>
              <w:t>Z.z</w:t>
            </w:r>
            <w:proofErr w:type="spellEnd"/>
            <w:r w:rsidRPr="0073260C">
              <w:rPr>
                <w:rFonts w:cstheme="minorHAnsi"/>
                <w:bCs/>
                <w:strike/>
                <w:color w:val="00B050"/>
                <w:sz w:val="16"/>
                <w:szCs w:val="16"/>
              </w:rPr>
              <w:t>.</w:t>
            </w:r>
          </w:p>
          <w:p w14:paraId="09BB9428"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7C2F6645" w14:textId="77777777" w:rsidR="00C55FA1" w:rsidRPr="0073260C" w:rsidRDefault="00C55FA1" w:rsidP="004800B7">
            <w:pPr>
              <w:pStyle w:val="Odsekzoznamu"/>
              <w:numPr>
                <w:ilvl w:val="0"/>
                <w:numId w:val="357"/>
              </w:numPr>
              <w:spacing w:after="0" w:line="240" w:lineRule="auto"/>
              <w:ind w:left="185" w:hanging="142"/>
              <w:jc w:val="both"/>
              <w:rPr>
                <w:rFonts w:cstheme="minorHAnsi"/>
                <w:bCs/>
                <w:strike/>
                <w:color w:val="00B050"/>
                <w:sz w:val="16"/>
                <w:szCs w:val="16"/>
              </w:rPr>
            </w:pPr>
            <w:r w:rsidRPr="0073260C">
              <w:rPr>
                <w:rFonts w:cstheme="minorHAnsi"/>
                <w:strike/>
                <w:color w:val="00B050"/>
                <w:sz w:val="16"/>
                <w:szCs w:val="16"/>
              </w:rPr>
              <w:t xml:space="preserve">Relevantné údaje z Programu starostlivosti o les - </w:t>
            </w:r>
            <w:proofErr w:type="spellStart"/>
            <w:r w:rsidRPr="0073260C">
              <w:rPr>
                <w:rFonts w:cstheme="minorHAnsi"/>
                <w:strike/>
                <w:color w:val="00B050"/>
                <w:sz w:val="16"/>
                <w:szCs w:val="16"/>
              </w:rPr>
              <w:t>PSoL</w:t>
            </w:r>
            <w:proofErr w:type="spellEnd"/>
            <w:r w:rsidRPr="0073260C">
              <w:rPr>
                <w:rFonts w:cstheme="minorHAnsi"/>
                <w:strike/>
                <w:color w:val="00B050"/>
                <w:sz w:val="16"/>
                <w:szCs w:val="16"/>
              </w:rPr>
              <w:t xml:space="preserve"> (Usmernenie PPA č. 13/2018), </w:t>
            </w:r>
            <w:r w:rsidRPr="0073260C">
              <w:rPr>
                <w:rFonts w:cstheme="minorHAnsi"/>
                <w:b/>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p>
          <w:p w14:paraId="4173578F" w14:textId="77777777" w:rsidR="00C55FA1" w:rsidRPr="0073260C" w:rsidRDefault="00C55FA1" w:rsidP="004800B7">
            <w:pPr>
              <w:pStyle w:val="Odsekzoznamu"/>
              <w:numPr>
                <w:ilvl w:val="0"/>
                <w:numId w:val="357"/>
              </w:numPr>
              <w:spacing w:after="0" w:line="240" w:lineRule="auto"/>
              <w:ind w:left="185" w:hanging="142"/>
              <w:jc w:val="both"/>
              <w:rPr>
                <w:rFonts w:cstheme="minorHAnsi"/>
                <w:bCs/>
                <w:strike/>
                <w:color w:val="00B050"/>
                <w:sz w:val="16"/>
                <w:szCs w:val="16"/>
              </w:rPr>
            </w:pPr>
            <w:r w:rsidRPr="0073260C">
              <w:rPr>
                <w:rFonts w:cstheme="minorHAnsi"/>
                <w:bCs/>
                <w:strike/>
                <w:color w:val="00B050"/>
                <w:sz w:val="16"/>
                <w:szCs w:val="16"/>
              </w:rPr>
              <w:t>Popis v projekte realizácie (Príloha 2B k príručke pre prijímateľa LEADER)</w:t>
            </w:r>
          </w:p>
          <w:p w14:paraId="00F2D169"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7E584F0E" w14:textId="77777777" w:rsidR="00C55FA1" w:rsidRPr="0073260C" w:rsidRDefault="00C55FA1" w:rsidP="000E4642">
            <w:pPr>
              <w:pStyle w:val="Textkomentra"/>
              <w:numPr>
                <w:ilvl w:val="0"/>
                <w:numId w:val="39"/>
              </w:numPr>
              <w:spacing w:after="0" w:line="240" w:lineRule="auto"/>
              <w:ind w:left="134" w:hanging="142"/>
              <w:rPr>
                <w:rFonts w:cstheme="minorHAnsi"/>
                <w:strike/>
                <w:color w:val="00B050"/>
              </w:rPr>
            </w:pPr>
            <w:r w:rsidRPr="0073260C">
              <w:rPr>
                <w:rFonts w:cstheme="minorHAnsi"/>
                <w:strike/>
                <w:color w:val="00B050"/>
                <w:sz w:val="16"/>
                <w:szCs w:val="16"/>
              </w:rPr>
              <w:t>v zmysle dokumentácie uvedenej   v časti  „Forma a spôsob preukázania splnenia kritéria“</w:t>
            </w:r>
          </w:p>
        </w:tc>
      </w:tr>
      <w:tr w:rsidR="0073260C" w:rsidRPr="0073260C" w14:paraId="476D1758" w14:textId="77777777" w:rsidTr="00F76ECB">
        <w:trPr>
          <w:trHeight w:val="284"/>
        </w:trPr>
        <w:tc>
          <w:tcPr>
            <w:tcW w:w="159" w:type="pct"/>
            <w:shd w:val="clear" w:color="auto" w:fill="auto"/>
            <w:vAlign w:val="center"/>
          </w:tcPr>
          <w:p w14:paraId="036ED61F"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3.</w:t>
            </w:r>
          </w:p>
        </w:tc>
        <w:tc>
          <w:tcPr>
            <w:tcW w:w="4841" w:type="pct"/>
            <w:gridSpan w:val="3"/>
            <w:shd w:val="clear" w:color="auto" w:fill="auto"/>
            <w:vAlign w:val="center"/>
          </w:tcPr>
          <w:p w14:paraId="4E1919F5" w14:textId="77777777" w:rsidR="00C55FA1" w:rsidRPr="0073260C" w:rsidRDefault="00C55FA1" w:rsidP="00F76ECB">
            <w:pPr>
              <w:spacing w:after="0" w:line="240" w:lineRule="auto"/>
              <w:jc w:val="both"/>
              <w:rPr>
                <w:rFonts w:cstheme="minorHAnsi"/>
                <w:b/>
                <w:bCs/>
                <w:strike/>
                <w:color w:val="00B050"/>
                <w:sz w:val="18"/>
                <w:szCs w:val="18"/>
              </w:rPr>
            </w:pPr>
            <w:r w:rsidRPr="0073260C">
              <w:rPr>
                <w:rFonts w:cstheme="minorHAnsi"/>
                <w:b/>
                <w:bCs/>
                <w:strike/>
                <w:color w:val="00B050"/>
                <w:sz w:val="18"/>
                <w:szCs w:val="18"/>
              </w:rPr>
              <w:t>Odôvodnenie ako uvedená investícia zvyšuje lesohospodársky potenciál alebo ako súvisí so spracovaním alebo mobilizáciou lesníckych výrobkov</w:t>
            </w:r>
          </w:p>
          <w:p w14:paraId="3405BCC6" w14:textId="77777777" w:rsidR="00C55FA1" w:rsidRPr="0073260C" w:rsidRDefault="00C55FA1" w:rsidP="00F76ECB">
            <w:pPr>
              <w:suppressAutoHyphens/>
              <w:spacing w:after="0" w:line="240" w:lineRule="auto"/>
              <w:jc w:val="both"/>
              <w:rPr>
                <w:rFonts w:cstheme="minorHAnsi"/>
                <w:bCs/>
                <w:strike/>
                <w:color w:val="00B050"/>
                <w:sz w:val="16"/>
                <w:szCs w:val="16"/>
              </w:rPr>
            </w:pPr>
            <w:r w:rsidRPr="0073260C">
              <w:rPr>
                <w:rFonts w:cstheme="minorHAnsi"/>
                <w:strike/>
                <w:color w:val="00B050"/>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5B27B991"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Forma a spôsob preukázania splnenia kritéria</w:t>
            </w:r>
          </w:p>
          <w:p w14:paraId="1E06CE03" w14:textId="77777777" w:rsidR="00C55FA1" w:rsidRPr="0073260C" w:rsidRDefault="00C55FA1" w:rsidP="000E4642">
            <w:pPr>
              <w:pStyle w:val="Odsekzoznamu"/>
              <w:numPr>
                <w:ilvl w:val="0"/>
                <w:numId w:val="39"/>
              </w:numPr>
              <w:spacing w:after="0" w:line="240" w:lineRule="auto"/>
              <w:ind w:left="185" w:hanging="142"/>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061A16DF"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31EC0AF5" w14:textId="77777777" w:rsidR="00C55FA1" w:rsidRPr="0073260C" w:rsidRDefault="00C55FA1" w:rsidP="000E4642">
            <w:pPr>
              <w:pStyle w:val="Standard"/>
              <w:numPr>
                <w:ilvl w:val="0"/>
                <w:numId w:val="39"/>
              </w:numPr>
              <w:tabs>
                <w:tab w:val="left" w:pos="188"/>
              </w:tabs>
              <w:ind w:hanging="720"/>
              <w:jc w:val="both"/>
              <w:rPr>
                <w:rFonts w:asciiTheme="minorHAnsi" w:hAnsiTheme="minorHAnsi" w:cstheme="minorHAnsi"/>
                <w:b/>
                <w:bCs/>
                <w:strike/>
                <w:color w:val="00B050"/>
                <w:sz w:val="16"/>
                <w:szCs w:val="16"/>
                <w:u w:val="single"/>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64888E8A" w14:textId="77777777" w:rsidTr="00F76ECB">
        <w:trPr>
          <w:trHeight w:val="284"/>
        </w:trPr>
        <w:tc>
          <w:tcPr>
            <w:tcW w:w="159" w:type="pct"/>
            <w:shd w:val="clear" w:color="auto" w:fill="auto"/>
            <w:vAlign w:val="center"/>
          </w:tcPr>
          <w:p w14:paraId="3F25699B"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4.</w:t>
            </w:r>
          </w:p>
        </w:tc>
        <w:tc>
          <w:tcPr>
            <w:tcW w:w="4841" w:type="pct"/>
            <w:gridSpan w:val="3"/>
            <w:shd w:val="clear" w:color="auto" w:fill="auto"/>
            <w:vAlign w:val="center"/>
          </w:tcPr>
          <w:p w14:paraId="19512299" w14:textId="77777777" w:rsidR="00C55FA1" w:rsidRPr="0073260C" w:rsidRDefault="00C55FA1" w:rsidP="00F76ECB">
            <w:pPr>
              <w:spacing w:after="0" w:line="240" w:lineRule="auto"/>
              <w:rPr>
                <w:rFonts w:cstheme="minorHAnsi"/>
                <w:b/>
                <w:bCs/>
                <w:strike/>
                <w:color w:val="00B050"/>
                <w:sz w:val="18"/>
                <w:szCs w:val="18"/>
              </w:rPr>
            </w:pPr>
            <w:r w:rsidRPr="0073260C">
              <w:rPr>
                <w:rFonts w:cstheme="minorHAnsi"/>
                <w:b/>
                <w:bCs/>
                <w:strike/>
                <w:color w:val="00B050"/>
                <w:sz w:val="18"/>
                <w:szCs w:val="18"/>
              </w:rPr>
              <w:t>Podiel ročných výnosov z lesníckej výroby alebo poskytovaných lesníckych služieb</w:t>
            </w:r>
          </w:p>
          <w:p w14:paraId="58A8FF67" w14:textId="77777777" w:rsidR="00C55FA1" w:rsidRPr="0073260C" w:rsidRDefault="00C55FA1" w:rsidP="00F76ECB">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Podiel ročných </w:t>
            </w:r>
            <w:r w:rsidRPr="0073260C">
              <w:rPr>
                <w:rFonts w:cstheme="minorHAnsi"/>
                <w:b/>
                <w:bCs/>
                <w:strike/>
                <w:color w:val="00B050"/>
                <w:sz w:val="16"/>
                <w:szCs w:val="16"/>
              </w:rPr>
              <w:t xml:space="preserve"> výnosov</w:t>
            </w:r>
            <w:r w:rsidRPr="0073260C">
              <w:rPr>
                <w:rFonts w:cstheme="minorHAnsi"/>
                <w:bCs/>
                <w:strike/>
                <w:color w:val="00B050"/>
                <w:sz w:val="16"/>
                <w:szCs w:val="16"/>
              </w:rPr>
              <w:t xml:space="preserve"> z lesníckej výroby alebo poskytovaných lesníckych služieb za rok predchádzajúci roku podania </w:t>
            </w:r>
            <w:proofErr w:type="spellStart"/>
            <w:r w:rsidRPr="0073260C">
              <w:rPr>
                <w:rFonts w:cstheme="minorHAnsi"/>
                <w:bCs/>
                <w:strike/>
                <w:color w:val="00B050"/>
                <w:sz w:val="16"/>
                <w:szCs w:val="16"/>
              </w:rPr>
              <w:t>ŽoNFP</w:t>
            </w:r>
            <w:proofErr w:type="spellEnd"/>
            <w:r w:rsidRPr="0073260C">
              <w:rPr>
                <w:rFonts w:cstheme="minorHAnsi"/>
                <w:bCs/>
                <w:strike/>
                <w:color w:val="00B050"/>
                <w:sz w:val="16"/>
                <w:szCs w:val="16"/>
              </w:rPr>
              <w:t xml:space="preserve"> k celkovým </w:t>
            </w:r>
            <w:r w:rsidRPr="0073260C">
              <w:rPr>
                <w:rFonts w:cstheme="minorHAnsi"/>
                <w:b/>
                <w:bCs/>
                <w:strike/>
                <w:color w:val="00B050"/>
                <w:sz w:val="16"/>
                <w:szCs w:val="16"/>
              </w:rPr>
              <w:t xml:space="preserve"> výnosom</w:t>
            </w:r>
            <w:r w:rsidRPr="0073260C">
              <w:rPr>
                <w:rFonts w:cstheme="minorHAnsi"/>
                <w:bCs/>
                <w:strike/>
                <w:color w:val="00B050"/>
                <w:sz w:val="16"/>
                <w:szCs w:val="16"/>
              </w:rPr>
              <w:t xml:space="preserve"> musí byť viac ako 70%.</w:t>
            </w:r>
          </w:p>
          <w:p w14:paraId="665AF89E" w14:textId="77777777" w:rsidR="00C55FA1" w:rsidRPr="0073260C" w:rsidRDefault="00C55FA1"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B00BC4F" w14:textId="77777777" w:rsidR="00C55FA1" w:rsidRPr="0073260C" w:rsidRDefault="00C55FA1" w:rsidP="004800B7">
            <w:pPr>
              <w:pStyle w:val="Odsekzoznamu"/>
              <w:numPr>
                <w:ilvl w:val="0"/>
                <w:numId w:val="358"/>
              </w:numPr>
              <w:spacing w:after="0" w:line="240" w:lineRule="auto"/>
              <w:ind w:left="327" w:hanging="284"/>
              <w:jc w:val="both"/>
              <w:rPr>
                <w:rFonts w:cstheme="minorHAnsi"/>
                <w:b/>
                <w:bCs/>
                <w:strike/>
                <w:color w:val="00B050"/>
                <w:sz w:val="16"/>
                <w:szCs w:val="16"/>
              </w:rPr>
            </w:pPr>
            <w:r w:rsidRPr="0073260C">
              <w:rPr>
                <w:rFonts w:cstheme="minorHAnsi"/>
                <w:strike/>
                <w:color w:val="00B050"/>
                <w:sz w:val="16"/>
                <w:szCs w:val="16"/>
              </w:rPr>
              <w:t xml:space="preserve">Podiel </w:t>
            </w:r>
            <w:r w:rsidRPr="0073260C">
              <w:rPr>
                <w:rFonts w:cstheme="minorHAnsi"/>
                <w:b/>
                <w:bCs/>
                <w:strike/>
                <w:color w:val="00B050"/>
                <w:sz w:val="16"/>
                <w:szCs w:val="16"/>
              </w:rPr>
              <w:t xml:space="preserve"> výnosov</w:t>
            </w:r>
            <w:r w:rsidRPr="0073260C">
              <w:rPr>
                <w:rFonts w:cstheme="minorHAnsi"/>
                <w:strike/>
                <w:color w:val="00B050"/>
                <w:sz w:val="16"/>
                <w:szCs w:val="16"/>
              </w:rPr>
              <w:t xml:space="preserve"> z lesníckej prvovýroby alebo poskytovaných lesníckych služieb,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w:t>
            </w:r>
            <w:r w:rsidRPr="0073260C">
              <w:rPr>
                <w:rFonts w:cstheme="minorHAnsi"/>
                <w:b/>
                <w:strike/>
                <w:color w:val="00B050"/>
                <w:sz w:val="16"/>
                <w:szCs w:val="16"/>
              </w:rPr>
              <w:t xml:space="preserve">a vo formáte </w:t>
            </w:r>
            <w:proofErr w:type="spellStart"/>
            <w:r w:rsidRPr="0073260C">
              <w:rPr>
                <w:rFonts w:cstheme="minorHAnsi"/>
                <w:b/>
                <w:strike/>
                <w:color w:val="00B050"/>
                <w:sz w:val="16"/>
                <w:szCs w:val="16"/>
              </w:rPr>
              <w:t>xls</w:t>
            </w:r>
            <w:proofErr w:type="spellEnd"/>
            <w:r w:rsidRPr="0073260C">
              <w:rPr>
                <w:rFonts w:cstheme="minorHAnsi"/>
                <w:b/>
                <w:strike/>
                <w:color w:val="00B050"/>
                <w:sz w:val="16"/>
                <w:szCs w:val="16"/>
              </w:rPr>
              <w:t xml:space="preserve">. </w:t>
            </w:r>
            <w:r w:rsidRPr="0073260C">
              <w:rPr>
                <w:rFonts w:cstheme="minorHAnsi"/>
                <w:b/>
                <w:bCs/>
                <w:strike/>
                <w:color w:val="00B050"/>
                <w:sz w:val="16"/>
                <w:szCs w:val="16"/>
              </w:rPr>
              <w:t>prostredníctvom ITMS2014+, viď Príloha č.8</w:t>
            </w:r>
          </w:p>
          <w:p w14:paraId="764506A7"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511D1A58" w14:textId="77777777" w:rsidR="00C55FA1" w:rsidRPr="0073260C" w:rsidRDefault="00C55FA1" w:rsidP="004800B7">
            <w:pPr>
              <w:pStyle w:val="Odsekzoznamu"/>
              <w:numPr>
                <w:ilvl w:val="0"/>
                <w:numId w:val="358"/>
              </w:numPr>
              <w:spacing w:after="0" w:line="240" w:lineRule="auto"/>
              <w:ind w:left="188" w:hanging="188"/>
              <w:jc w:val="both"/>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3706B311" w14:textId="77777777" w:rsidTr="00F76ECB">
        <w:trPr>
          <w:trHeight w:val="284"/>
        </w:trPr>
        <w:tc>
          <w:tcPr>
            <w:tcW w:w="159" w:type="pct"/>
            <w:shd w:val="clear" w:color="auto" w:fill="auto"/>
            <w:vAlign w:val="center"/>
          </w:tcPr>
          <w:p w14:paraId="65D1258A"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5.</w:t>
            </w:r>
          </w:p>
        </w:tc>
        <w:tc>
          <w:tcPr>
            <w:tcW w:w="4841" w:type="pct"/>
            <w:gridSpan w:val="3"/>
            <w:shd w:val="clear" w:color="auto" w:fill="auto"/>
            <w:vAlign w:val="center"/>
          </w:tcPr>
          <w:p w14:paraId="2399FE12" w14:textId="77777777" w:rsidR="00C55FA1" w:rsidRPr="0073260C" w:rsidRDefault="00C55FA1" w:rsidP="00F76ECB">
            <w:pPr>
              <w:spacing w:after="0" w:line="240" w:lineRule="auto"/>
              <w:rPr>
                <w:rFonts w:cstheme="minorHAnsi"/>
                <w:b/>
                <w:bCs/>
                <w:strike/>
                <w:color w:val="00B050"/>
                <w:sz w:val="18"/>
                <w:szCs w:val="18"/>
              </w:rPr>
            </w:pPr>
            <w:r w:rsidRPr="0073260C">
              <w:rPr>
                <w:rFonts w:cstheme="minorHAnsi"/>
                <w:b/>
                <w:bCs/>
                <w:strike/>
                <w:color w:val="00B050"/>
                <w:sz w:val="18"/>
                <w:szCs w:val="18"/>
              </w:rPr>
              <w:t>Investície, ktoré súvisia s využívaním dreva ako suroviny alebo zdroja energie</w:t>
            </w:r>
          </w:p>
          <w:p w14:paraId="65B4B155" w14:textId="77777777" w:rsidR="00C55FA1" w:rsidRPr="0073260C" w:rsidRDefault="00C55FA1" w:rsidP="00F76ECB">
            <w:pPr>
              <w:spacing w:after="0" w:line="240" w:lineRule="auto"/>
              <w:jc w:val="both"/>
              <w:rPr>
                <w:rFonts w:cstheme="minorHAnsi"/>
                <w:bCs/>
                <w:strike/>
                <w:color w:val="00B050"/>
                <w:sz w:val="16"/>
                <w:szCs w:val="16"/>
              </w:rPr>
            </w:pPr>
            <w:r w:rsidRPr="0073260C">
              <w:rPr>
                <w:rFonts w:cstheme="minorHAnsi"/>
                <w:bCs/>
                <w:strike/>
                <w:color w:val="00B050"/>
                <w:sz w:val="16"/>
                <w:szCs w:val="16"/>
              </w:rPr>
              <w:t>Investície, ktoré súvisia s využívaním dreva ako suroviny alebo zdroja energie, sú obmedzené na všetky pracovné operácie pred priemyselným spracovaním dreva.</w:t>
            </w:r>
          </w:p>
          <w:p w14:paraId="6003FDF1" w14:textId="77777777" w:rsidR="00C55FA1" w:rsidRPr="0073260C" w:rsidRDefault="00C55FA1"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431EE41" w14:textId="77777777" w:rsidR="00C55FA1" w:rsidRPr="0073260C" w:rsidRDefault="00C55FA1" w:rsidP="000E4642">
            <w:pPr>
              <w:pStyle w:val="Odsekzoznamu"/>
              <w:numPr>
                <w:ilvl w:val="0"/>
                <w:numId w:val="39"/>
              </w:numPr>
              <w:spacing w:after="0" w:line="240" w:lineRule="auto"/>
              <w:ind w:left="185" w:hanging="142"/>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5A8DF613"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1326152A"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6"/>
                <w:szCs w:val="16"/>
                <w:u w:val="single"/>
              </w:rPr>
            </w:pPr>
            <w:r w:rsidRPr="0073260C">
              <w:rPr>
                <w:rFonts w:asciiTheme="minorHAnsi" w:hAnsiTheme="minorHAnsi" w:cstheme="minorHAnsi"/>
                <w:strike/>
                <w:color w:val="00B050"/>
                <w:sz w:val="16"/>
                <w:szCs w:val="16"/>
              </w:rPr>
              <w:t>v zmysle dokumentácie uvedenej   v časti  „Forma a spôsob preukázania splnenia kritéria“</w:t>
            </w:r>
          </w:p>
        </w:tc>
      </w:tr>
      <w:tr w:rsidR="0073260C" w:rsidRPr="0073260C" w14:paraId="79FA515E" w14:textId="77777777" w:rsidTr="00F76ECB">
        <w:trPr>
          <w:trHeight w:val="284"/>
        </w:trPr>
        <w:tc>
          <w:tcPr>
            <w:tcW w:w="159" w:type="pct"/>
            <w:shd w:val="clear" w:color="auto" w:fill="auto"/>
            <w:vAlign w:val="center"/>
          </w:tcPr>
          <w:p w14:paraId="17105F9B"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6.</w:t>
            </w:r>
          </w:p>
        </w:tc>
        <w:tc>
          <w:tcPr>
            <w:tcW w:w="4841" w:type="pct"/>
            <w:gridSpan w:val="3"/>
            <w:shd w:val="clear" w:color="auto" w:fill="auto"/>
            <w:vAlign w:val="center"/>
          </w:tcPr>
          <w:p w14:paraId="6A307B46" w14:textId="77777777" w:rsidR="00C55FA1" w:rsidRPr="0073260C" w:rsidRDefault="00C55FA1" w:rsidP="00F76ECB">
            <w:pPr>
              <w:pStyle w:val="Textpoznmkypodiarou"/>
              <w:spacing w:after="0" w:line="240" w:lineRule="auto"/>
              <w:ind w:left="0" w:firstLine="0"/>
              <w:jc w:val="both"/>
              <w:rPr>
                <w:rFonts w:cstheme="minorHAnsi"/>
                <w:strike/>
                <w:color w:val="00B050"/>
                <w:sz w:val="16"/>
                <w:szCs w:val="16"/>
              </w:rPr>
            </w:pPr>
            <w:r w:rsidRPr="0073260C">
              <w:rPr>
                <w:rFonts w:cstheme="minorHAnsi"/>
                <w:b/>
                <w:strike/>
                <w:color w:val="00B050"/>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0F60E96" w14:textId="77777777" w:rsidR="00C55FA1" w:rsidRPr="0073260C" w:rsidRDefault="00C55FA1" w:rsidP="00F76ECB">
            <w:pPr>
              <w:spacing w:after="0" w:line="240" w:lineRule="auto"/>
              <w:jc w:val="both"/>
              <w:rPr>
                <w:rFonts w:cstheme="minorHAnsi"/>
                <w:b/>
                <w:bCs/>
                <w:i/>
                <w:strike/>
                <w:color w:val="00B050"/>
                <w:sz w:val="16"/>
                <w:szCs w:val="16"/>
                <w:u w:val="single"/>
              </w:rPr>
            </w:pPr>
            <w:r w:rsidRPr="0073260C">
              <w:rPr>
                <w:rFonts w:cstheme="minorHAnsi"/>
                <w:b/>
                <w:strike/>
                <w:color w:val="00B050"/>
                <w:sz w:val="18"/>
                <w:szCs w:val="18"/>
                <w:u w:val="single"/>
              </w:rPr>
              <w:t>Forma a spôsob preukázania splnenia kritéria</w:t>
            </w:r>
            <w:r w:rsidRPr="0073260C">
              <w:rPr>
                <w:rFonts w:cstheme="minorHAnsi"/>
                <w:b/>
                <w:bCs/>
                <w:i/>
                <w:strike/>
                <w:color w:val="00B050"/>
                <w:sz w:val="16"/>
                <w:szCs w:val="16"/>
                <w:u w:val="single"/>
              </w:rPr>
              <w:t xml:space="preserve"> </w:t>
            </w:r>
          </w:p>
          <w:p w14:paraId="5A9A6862" w14:textId="77777777" w:rsidR="00C55FA1" w:rsidRPr="0073260C" w:rsidRDefault="00C55FA1" w:rsidP="000E4642">
            <w:pPr>
              <w:pStyle w:val="Default"/>
              <w:keepLines/>
              <w:widowControl w:val="0"/>
              <w:numPr>
                <w:ilvl w:val="0"/>
                <w:numId w:val="48"/>
              </w:numPr>
              <w:ind w:left="189" w:hanging="14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Formulár </w:t>
            </w:r>
            <w:proofErr w:type="spellStart"/>
            <w:r w:rsidRPr="0073260C">
              <w:rPr>
                <w:rFonts w:asciiTheme="minorHAnsi" w:hAnsiTheme="minorHAnsi" w:cstheme="minorHAnsi"/>
                <w:strike/>
                <w:color w:val="00B050"/>
                <w:sz w:val="16"/>
                <w:szCs w:val="16"/>
              </w:rPr>
              <w:t>ŽoNFP</w:t>
            </w:r>
            <w:proofErr w:type="spellEnd"/>
            <w:r w:rsidRPr="0073260C">
              <w:rPr>
                <w:rFonts w:asciiTheme="minorHAnsi" w:hAnsiTheme="minorHAnsi" w:cstheme="minorHAnsi"/>
                <w:strike/>
                <w:color w:val="00B050"/>
                <w:sz w:val="16"/>
                <w:szCs w:val="16"/>
              </w:rPr>
              <w:t xml:space="preserve"> (tabuľka č. 9 – Harmonogram realizácie aktivít)</w:t>
            </w:r>
          </w:p>
          <w:p w14:paraId="70A353E9" w14:textId="77777777" w:rsidR="00C55FA1" w:rsidRPr="0073260C" w:rsidRDefault="00C55FA1" w:rsidP="000E4642">
            <w:pPr>
              <w:pStyle w:val="Odsekzoznamu"/>
              <w:numPr>
                <w:ilvl w:val="0"/>
                <w:numId w:val="48"/>
              </w:numPr>
              <w:spacing w:after="0" w:line="240" w:lineRule="auto"/>
              <w:ind w:left="189" w:hanging="142"/>
              <w:jc w:val="both"/>
              <w:rPr>
                <w:rFonts w:cstheme="minorHAnsi"/>
                <w:b/>
                <w:bCs/>
                <w:i/>
                <w:strike/>
                <w:color w:val="00B050"/>
                <w:sz w:val="14"/>
                <w:szCs w:val="14"/>
                <w:u w:val="single"/>
              </w:rPr>
            </w:pPr>
            <w:r w:rsidRPr="0073260C">
              <w:rPr>
                <w:rFonts w:cstheme="minorHAnsi"/>
                <w:strike/>
                <w:color w:val="00B050"/>
                <w:sz w:val="16"/>
                <w:szCs w:val="16"/>
              </w:rPr>
              <w:t>Popis v projekte realizácie (Príloha 2B k príručke pre prijímateľa LEADER)</w:t>
            </w:r>
          </w:p>
          <w:p w14:paraId="44D70974"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08929211" w14:textId="77777777" w:rsidR="00C55FA1" w:rsidRPr="0073260C" w:rsidRDefault="00C55FA1" w:rsidP="000E4642">
            <w:pPr>
              <w:pStyle w:val="Odsekzoznamu"/>
              <w:numPr>
                <w:ilvl w:val="0"/>
                <w:numId w:val="48"/>
              </w:numPr>
              <w:spacing w:after="0" w:line="240" w:lineRule="auto"/>
              <w:ind w:left="189" w:hanging="142"/>
              <w:jc w:val="both"/>
              <w:rPr>
                <w:rFonts w:cstheme="minorHAnsi"/>
                <w:b/>
                <w:strike/>
                <w:color w:val="00B050"/>
                <w:sz w:val="18"/>
                <w:szCs w:val="18"/>
              </w:rPr>
            </w:pPr>
            <w:r w:rsidRPr="0073260C">
              <w:rPr>
                <w:rFonts w:cstheme="minorHAnsi"/>
                <w:strike/>
                <w:color w:val="00B050"/>
                <w:sz w:val="16"/>
                <w:szCs w:val="16"/>
              </w:rPr>
              <w:t>v zmysle dokumentácie uvedenej v časti „Forma a spôsob preukázania splnenia kritéria“</w:t>
            </w:r>
          </w:p>
        </w:tc>
      </w:tr>
      <w:tr w:rsidR="0073260C" w:rsidRPr="0073260C" w14:paraId="26679718" w14:textId="77777777" w:rsidTr="00F76ECB">
        <w:trPr>
          <w:trHeight w:val="284"/>
        </w:trPr>
        <w:tc>
          <w:tcPr>
            <w:tcW w:w="159" w:type="pct"/>
            <w:shd w:val="clear" w:color="auto" w:fill="auto"/>
            <w:vAlign w:val="center"/>
          </w:tcPr>
          <w:p w14:paraId="13107006"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7.</w:t>
            </w:r>
          </w:p>
        </w:tc>
        <w:tc>
          <w:tcPr>
            <w:tcW w:w="4841" w:type="pct"/>
            <w:gridSpan w:val="3"/>
            <w:shd w:val="clear" w:color="auto" w:fill="auto"/>
            <w:vAlign w:val="center"/>
          </w:tcPr>
          <w:p w14:paraId="78A646CE"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Projekt realizácie</w:t>
            </w:r>
          </w:p>
          <w:p w14:paraId="1DF7489F"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2A9B1F0" w14:textId="77777777" w:rsidR="00C55FA1" w:rsidRPr="0073260C" w:rsidRDefault="00C55FA1" w:rsidP="000E4642">
            <w:pPr>
              <w:pStyle w:val="Odsekzoznamu"/>
              <w:numPr>
                <w:ilvl w:val="0"/>
                <w:numId w:val="48"/>
              </w:numPr>
              <w:spacing w:after="0" w:line="240" w:lineRule="auto"/>
              <w:ind w:left="190" w:hanging="190"/>
              <w:rPr>
                <w:rFonts w:cstheme="minorHAnsi"/>
                <w:bCs/>
                <w:strike/>
                <w:color w:val="00B050"/>
                <w:sz w:val="16"/>
                <w:szCs w:val="16"/>
              </w:rPr>
            </w:pPr>
            <w:r w:rsidRPr="0073260C">
              <w:rPr>
                <w:rFonts w:cstheme="minorHAnsi"/>
                <w:bCs/>
                <w:strike/>
                <w:color w:val="00B050"/>
                <w:sz w:val="16"/>
                <w:szCs w:val="16"/>
              </w:rPr>
              <w:t>Žiadateľ ako samostatnú prílohu predkladá Projekt realizácie (Príloha č.2B), ktorého cieľom je opísať projekt.</w:t>
            </w:r>
          </w:p>
          <w:p w14:paraId="331C042D" w14:textId="77777777" w:rsidR="00C55FA1" w:rsidRPr="0073260C" w:rsidRDefault="00C55FA1"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54D910D5" w14:textId="77777777" w:rsidR="00C55FA1" w:rsidRPr="0073260C" w:rsidRDefault="00C55FA1" w:rsidP="000E4642">
            <w:pPr>
              <w:pStyle w:val="Odsekzoznamu"/>
              <w:numPr>
                <w:ilvl w:val="0"/>
                <w:numId w:val="48"/>
              </w:numPr>
              <w:spacing w:after="0" w:line="240" w:lineRule="auto"/>
              <w:ind w:left="188" w:hanging="188"/>
              <w:jc w:val="both"/>
              <w:rPr>
                <w:rFonts w:cstheme="minorHAnsi"/>
                <w:strike/>
                <w:color w:val="00B050"/>
                <w:sz w:val="16"/>
                <w:szCs w:val="16"/>
              </w:rPr>
            </w:pPr>
            <w:r w:rsidRPr="0073260C">
              <w:rPr>
                <w:rFonts w:cstheme="minorHAnsi"/>
                <w:strike/>
                <w:color w:val="00B050"/>
                <w:sz w:val="16"/>
                <w:szCs w:val="16"/>
              </w:rPr>
              <w:t xml:space="preserve">Projekt realizácie,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tc>
      </w:tr>
      <w:tr w:rsidR="0073260C" w:rsidRPr="0073260C" w14:paraId="27FB651C" w14:textId="77777777" w:rsidTr="00E715F8">
        <w:trPr>
          <w:trHeight w:val="284"/>
        </w:trPr>
        <w:tc>
          <w:tcPr>
            <w:tcW w:w="5000" w:type="pct"/>
            <w:gridSpan w:val="4"/>
            <w:shd w:val="clear" w:color="auto" w:fill="FFE599" w:themeFill="accent4" w:themeFillTint="66"/>
            <w:vAlign w:val="center"/>
          </w:tcPr>
          <w:p w14:paraId="6F1C33C8" w14:textId="77777777" w:rsidR="00C55FA1" w:rsidRPr="0073260C" w:rsidRDefault="00C55FA1" w:rsidP="00F76ECB">
            <w:pPr>
              <w:pStyle w:val="Default"/>
              <w:keepLines/>
              <w:widowControl w:val="0"/>
              <w:rPr>
                <w:rFonts w:asciiTheme="minorHAnsi" w:hAnsiTheme="minorHAnsi" w:cstheme="minorHAnsi"/>
                <w:b/>
                <w:strike/>
                <w:color w:val="00B050"/>
                <w:sz w:val="20"/>
                <w:szCs w:val="20"/>
              </w:rPr>
            </w:pPr>
            <w:r w:rsidRPr="0073260C">
              <w:rPr>
                <w:rFonts w:asciiTheme="minorHAnsi" w:hAnsiTheme="minorHAnsi" w:cstheme="minorHAnsi"/>
                <w:b/>
                <w:strike/>
                <w:color w:val="00B050"/>
                <w:sz w:val="22"/>
                <w:szCs w:val="22"/>
              </w:rPr>
              <w:t>HODNOTIACE KRITÉRIA PRE VÝBER PROJEKTOV (BODOVACIE KRITÉRIA)</w:t>
            </w:r>
          </w:p>
        </w:tc>
      </w:tr>
      <w:tr w:rsidR="0073260C" w:rsidRPr="0073260C" w14:paraId="0F6F9672" w14:textId="77777777" w:rsidTr="00E715F8">
        <w:trPr>
          <w:trHeight w:val="284"/>
        </w:trPr>
        <w:tc>
          <w:tcPr>
            <w:tcW w:w="5000" w:type="pct"/>
            <w:gridSpan w:val="4"/>
            <w:shd w:val="clear" w:color="auto" w:fill="FFE599" w:themeFill="accent4" w:themeFillTint="66"/>
            <w:vAlign w:val="center"/>
          </w:tcPr>
          <w:p w14:paraId="7262BAE9" w14:textId="77777777" w:rsidR="00C55FA1" w:rsidRPr="0073260C" w:rsidRDefault="00C55FA1" w:rsidP="00F76ECB">
            <w:pPr>
              <w:pStyle w:val="Default"/>
              <w:keepLines/>
              <w:widowControl w:val="0"/>
              <w:rPr>
                <w:rFonts w:asciiTheme="minorHAnsi" w:hAnsiTheme="minorHAnsi" w:cstheme="minorHAnsi"/>
                <w:b/>
                <w:strike/>
                <w:color w:val="00B050"/>
                <w:sz w:val="22"/>
                <w:szCs w:val="22"/>
              </w:rPr>
            </w:pPr>
            <w:r w:rsidRPr="0073260C">
              <w:rPr>
                <w:rFonts w:asciiTheme="minorHAnsi" w:hAnsiTheme="minorHAnsi" w:cstheme="minorHAnsi"/>
                <w:b/>
                <w:strike/>
                <w:color w:val="00B050"/>
                <w:sz w:val="22"/>
                <w:szCs w:val="22"/>
              </w:rPr>
              <w:t xml:space="preserve">POVINNÉ KRITÉRIA </w:t>
            </w:r>
          </w:p>
          <w:p w14:paraId="50A97162" w14:textId="77777777" w:rsidR="00C55FA1" w:rsidRPr="0073260C" w:rsidRDefault="00C55FA1" w:rsidP="00F76ECB">
            <w:pPr>
              <w:pStyle w:val="Default"/>
              <w:keepLines/>
              <w:widowControl w:val="0"/>
              <w:rPr>
                <w:rFonts w:asciiTheme="minorHAnsi" w:hAnsiTheme="minorHAnsi" w:cstheme="minorHAnsi"/>
                <w:b/>
                <w:strike/>
                <w:color w:val="00B050"/>
                <w:sz w:val="20"/>
                <w:szCs w:val="20"/>
              </w:rPr>
            </w:pPr>
            <w:r w:rsidRPr="0073260C">
              <w:rPr>
                <w:rFonts w:asciiTheme="minorHAnsi" w:hAnsiTheme="minorHAnsi" w:cstheme="minorHAnsi"/>
                <w:b/>
                <w:strike/>
                <w:color w:val="00B050"/>
                <w:sz w:val="22"/>
                <w:szCs w:val="22"/>
                <w:lang w:eastAsia="sk-SK"/>
              </w:rPr>
              <w:t xml:space="preserve">Oblasť:  </w:t>
            </w:r>
            <w:r w:rsidRPr="0073260C">
              <w:rPr>
                <w:rFonts w:asciiTheme="minorHAnsi" w:hAnsiTheme="minorHAnsi" w:cstheme="minorHAnsi"/>
                <w:b/>
                <w:strike/>
                <w:color w:val="00B050"/>
                <w:sz w:val="22"/>
                <w:szCs w:val="22"/>
                <w:lang w:bidi="x-none"/>
              </w:rPr>
              <w:t>Zvýšenie ekonomickej hodnoty lesa prostredníctvom lepších postupov obhospodarovania lesov a spracovanie lesných produktov</w:t>
            </w:r>
          </w:p>
        </w:tc>
      </w:tr>
      <w:tr w:rsidR="0073260C" w:rsidRPr="0073260C" w14:paraId="1C0673CF" w14:textId="77777777" w:rsidTr="00E715F8">
        <w:trPr>
          <w:trHeight w:val="284"/>
        </w:trPr>
        <w:tc>
          <w:tcPr>
            <w:tcW w:w="159" w:type="pct"/>
            <w:shd w:val="clear" w:color="auto" w:fill="FFF2CC" w:themeFill="accent4" w:themeFillTint="33"/>
          </w:tcPr>
          <w:p w14:paraId="46EB3EB9" w14:textId="77777777" w:rsidR="00C55FA1" w:rsidRPr="0073260C" w:rsidRDefault="00C55FA1" w:rsidP="00F76ECB">
            <w:pPr>
              <w:spacing w:after="0" w:line="240" w:lineRule="auto"/>
              <w:jc w:val="center"/>
              <w:rPr>
                <w:rFonts w:cstheme="minorHAnsi"/>
                <w:b/>
                <w:strike/>
                <w:color w:val="00B050"/>
                <w:sz w:val="16"/>
                <w:szCs w:val="16"/>
              </w:rPr>
            </w:pPr>
            <w:proofErr w:type="spellStart"/>
            <w:r w:rsidRPr="0073260C">
              <w:rPr>
                <w:rFonts w:cstheme="minorHAnsi"/>
                <w:b/>
                <w:strike/>
                <w:color w:val="00B050"/>
                <w:sz w:val="18"/>
                <w:szCs w:val="18"/>
              </w:rPr>
              <w:lastRenderedPageBreak/>
              <w:t>P.č</w:t>
            </w:r>
            <w:proofErr w:type="spellEnd"/>
            <w:r w:rsidRPr="0073260C">
              <w:rPr>
                <w:rFonts w:cstheme="minorHAnsi"/>
                <w:b/>
                <w:strike/>
                <w:color w:val="00B050"/>
                <w:sz w:val="18"/>
                <w:szCs w:val="18"/>
              </w:rPr>
              <w:t>.</w:t>
            </w:r>
          </w:p>
        </w:tc>
        <w:tc>
          <w:tcPr>
            <w:tcW w:w="4841" w:type="pct"/>
            <w:gridSpan w:val="3"/>
            <w:shd w:val="clear" w:color="auto" w:fill="FFF2CC" w:themeFill="accent4" w:themeFillTint="33"/>
            <w:vAlign w:val="center"/>
          </w:tcPr>
          <w:p w14:paraId="49D21899"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8"/>
                <w:szCs w:val="18"/>
              </w:rPr>
              <w:t>Popis a preukázanie kritéria</w:t>
            </w:r>
          </w:p>
        </w:tc>
      </w:tr>
      <w:tr w:rsidR="0073260C" w:rsidRPr="0073260C" w14:paraId="67A1D3F6" w14:textId="77777777" w:rsidTr="00F76ECB">
        <w:trPr>
          <w:trHeight w:val="284"/>
        </w:trPr>
        <w:tc>
          <w:tcPr>
            <w:tcW w:w="159" w:type="pct"/>
            <w:shd w:val="clear" w:color="auto" w:fill="FFFFFF" w:themeFill="background1"/>
            <w:vAlign w:val="center"/>
          </w:tcPr>
          <w:p w14:paraId="3E9597F4"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1.</w:t>
            </w:r>
          </w:p>
        </w:tc>
        <w:tc>
          <w:tcPr>
            <w:tcW w:w="4841" w:type="pct"/>
            <w:gridSpan w:val="3"/>
            <w:shd w:val="clear" w:color="auto" w:fill="FFFFFF" w:themeFill="background1"/>
            <w:vAlign w:val="center"/>
          </w:tcPr>
          <w:p w14:paraId="0BF3379F" w14:textId="77777777" w:rsidR="00C55FA1" w:rsidRPr="0073260C" w:rsidRDefault="00C55FA1" w:rsidP="00F76ECB">
            <w:pPr>
              <w:spacing w:after="0" w:line="240" w:lineRule="auto"/>
              <w:rPr>
                <w:rFonts w:cstheme="minorHAnsi"/>
                <w:b/>
                <w:bCs/>
                <w:strike/>
                <w:color w:val="00B050"/>
                <w:sz w:val="18"/>
                <w:szCs w:val="18"/>
              </w:rPr>
            </w:pPr>
            <w:r w:rsidRPr="0073260C">
              <w:rPr>
                <w:rFonts w:cstheme="minorHAnsi"/>
                <w:b/>
                <w:bCs/>
                <w:strike/>
                <w:color w:val="00B050"/>
                <w:sz w:val="18"/>
                <w:szCs w:val="18"/>
              </w:rPr>
              <w:t>Zameranie projektu</w:t>
            </w:r>
          </w:p>
          <w:p w14:paraId="0CA98949" w14:textId="77777777" w:rsidR="00C55FA1" w:rsidRPr="0073260C" w:rsidRDefault="00C55FA1" w:rsidP="00F76ECB">
            <w:pPr>
              <w:spacing w:after="0" w:line="240" w:lineRule="auto"/>
              <w:rPr>
                <w:rFonts w:cstheme="minorHAnsi"/>
                <w:bCs/>
                <w:strike/>
                <w:color w:val="00B050"/>
                <w:sz w:val="16"/>
                <w:szCs w:val="16"/>
              </w:rPr>
            </w:pPr>
            <w:r w:rsidRPr="0073260C">
              <w:rPr>
                <w:rFonts w:cstheme="minorHAnsi"/>
                <w:bCs/>
                <w:strike/>
                <w:color w:val="00B050"/>
                <w:sz w:val="16"/>
                <w:szCs w:val="16"/>
              </w:rPr>
              <w:t>Projekt je prioritne zameraný na:</w:t>
            </w:r>
          </w:p>
          <w:p w14:paraId="5F0463AC" w14:textId="77777777" w:rsidR="00C55FA1" w:rsidRPr="0073260C" w:rsidRDefault="00C55FA1" w:rsidP="004800B7">
            <w:pPr>
              <w:pStyle w:val="Odsekzoznamu"/>
              <w:numPr>
                <w:ilvl w:val="0"/>
                <w:numId w:val="196"/>
              </w:numPr>
              <w:spacing w:after="0" w:line="240" w:lineRule="auto"/>
              <w:ind w:left="216" w:hanging="216"/>
              <w:jc w:val="both"/>
              <w:rPr>
                <w:rFonts w:cstheme="minorHAnsi"/>
                <w:bCs/>
                <w:strike/>
                <w:color w:val="00B050"/>
                <w:sz w:val="16"/>
                <w:szCs w:val="16"/>
              </w:rPr>
            </w:pPr>
            <w:r w:rsidRPr="0073260C">
              <w:rPr>
                <w:rFonts w:cstheme="minorHAnsi"/>
                <w:strike/>
                <w:color w:val="00B050"/>
                <w:sz w:val="16"/>
                <w:szCs w:val="16"/>
              </w:rPr>
              <w:t>prírodu šetriacich mechanizmov na približovanie dreva – lanové systémy,</w:t>
            </w:r>
            <w:r w:rsidRPr="0073260C">
              <w:rPr>
                <w:rFonts w:cstheme="minorHAnsi"/>
                <w:bCs/>
                <w:strike/>
                <w:color w:val="00B050"/>
                <w:sz w:val="16"/>
                <w:szCs w:val="16"/>
              </w:rPr>
              <w:t xml:space="preserve"> </w:t>
            </w:r>
          </w:p>
          <w:p w14:paraId="4670B97E" w14:textId="77777777" w:rsidR="00C55FA1" w:rsidRPr="0073260C" w:rsidRDefault="00C55FA1" w:rsidP="004800B7">
            <w:pPr>
              <w:pStyle w:val="Odsekzoznamu"/>
              <w:numPr>
                <w:ilvl w:val="0"/>
                <w:numId w:val="196"/>
              </w:numPr>
              <w:spacing w:after="0" w:line="240" w:lineRule="auto"/>
              <w:ind w:left="216" w:hanging="216"/>
              <w:jc w:val="both"/>
              <w:rPr>
                <w:rFonts w:cstheme="minorHAnsi"/>
                <w:bCs/>
                <w:strike/>
                <w:color w:val="00B050"/>
                <w:sz w:val="16"/>
                <w:szCs w:val="16"/>
              </w:rPr>
            </w:pPr>
            <w:r w:rsidRPr="0073260C">
              <w:rPr>
                <w:rFonts w:cstheme="minorHAnsi"/>
                <w:bCs/>
                <w:strike/>
                <w:color w:val="00B050"/>
                <w:sz w:val="16"/>
                <w:szCs w:val="16"/>
              </w:rPr>
              <w:t xml:space="preserve">obstaranie </w:t>
            </w:r>
            <w:r w:rsidRPr="0073260C">
              <w:rPr>
                <w:rFonts w:cstheme="minorHAnsi"/>
                <w:strike/>
                <w:color w:val="00B050"/>
                <w:sz w:val="16"/>
                <w:szCs w:val="16"/>
              </w:rPr>
              <w:t xml:space="preserve">ostatných mechanizmov na približovanie dreva – </w:t>
            </w:r>
            <w:proofErr w:type="spellStart"/>
            <w:r w:rsidRPr="0073260C">
              <w:rPr>
                <w:rFonts w:cstheme="minorHAnsi"/>
                <w:strike/>
                <w:color w:val="00B050"/>
                <w:sz w:val="16"/>
                <w:szCs w:val="16"/>
              </w:rPr>
              <w:t>vyvážače</w:t>
            </w:r>
            <w:proofErr w:type="spellEnd"/>
            <w:r w:rsidRPr="0073260C">
              <w:rPr>
                <w:rFonts w:cstheme="minorHAnsi"/>
                <w:strike/>
                <w:color w:val="00B050"/>
                <w:sz w:val="16"/>
                <w:szCs w:val="16"/>
              </w:rPr>
              <w:t>, traktory,</w:t>
            </w:r>
            <w:r w:rsidRPr="0073260C">
              <w:rPr>
                <w:rFonts w:cstheme="minorHAnsi"/>
                <w:bCs/>
                <w:strike/>
                <w:color w:val="00B050"/>
                <w:sz w:val="16"/>
                <w:szCs w:val="16"/>
              </w:rPr>
              <w:t xml:space="preserve"> </w:t>
            </w:r>
          </w:p>
          <w:p w14:paraId="6D88E1D9" w14:textId="77777777" w:rsidR="00C55FA1" w:rsidRPr="0073260C" w:rsidRDefault="00C55FA1" w:rsidP="004800B7">
            <w:pPr>
              <w:pStyle w:val="Odsekzoznamu"/>
              <w:numPr>
                <w:ilvl w:val="0"/>
                <w:numId w:val="196"/>
              </w:numPr>
              <w:spacing w:after="0" w:line="240" w:lineRule="auto"/>
              <w:ind w:left="216" w:hanging="216"/>
              <w:jc w:val="both"/>
              <w:rPr>
                <w:rFonts w:cstheme="minorHAnsi"/>
                <w:bCs/>
                <w:strike/>
                <w:color w:val="00B050"/>
                <w:sz w:val="16"/>
                <w:szCs w:val="16"/>
              </w:rPr>
            </w:pPr>
            <w:r w:rsidRPr="0073260C">
              <w:rPr>
                <w:rFonts w:cstheme="minorHAnsi"/>
                <w:strike/>
                <w:color w:val="00B050"/>
                <w:sz w:val="16"/>
                <w:szCs w:val="16"/>
              </w:rPr>
              <w:t>spracovanie lesných produktov,</w:t>
            </w:r>
          </w:p>
          <w:p w14:paraId="374D422F" w14:textId="77777777" w:rsidR="00C55FA1" w:rsidRPr="0073260C" w:rsidRDefault="00C55FA1" w:rsidP="004800B7">
            <w:pPr>
              <w:pStyle w:val="Odsekzoznamu"/>
              <w:numPr>
                <w:ilvl w:val="0"/>
                <w:numId w:val="196"/>
              </w:numPr>
              <w:spacing w:after="0" w:line="240" w:lineRule="auto"/>
              <w:ind w:left="216" w:hanging="216"/>
              <w:jc w:val="both"/>
              <w:rPr>
                <w:rFonts w:cstheme="minorHAnsi"/>
                <w:bCs/>
                <w:strike/>
                <w:color w:val="00B050"/>
                <w:sz w:val="16"/>
                <w:szCs w:val="16"/>
              </w:rPr>
            </w:pPr>
            <w:r w:rsidRPr="0073260C">
              <w:rPr>
                <w:rFonts w:cstheme="minorHAnsi"/>
                <w:strike/>
                <w:color w:val="00B050"/>
                <w:sz w:val="16"/>
                <w:szCs w:val="16"/>
              </w:rPr>
              <w:t xml:space="preserve">obstaranie strojov a zariadení na </w:t>
            </w:r>
            <w:proofErr w:type="spellStart"/>
            <w:r w:rsidRPr="0073260C">
              <w:rPr>
                <w:rFonts w:cstheme="minorHAnsi"/>
                <w:strike/>
                <w:color w:val="00B050"/>
                <w:sz w:val="16"/>
                <w:szCs w:val="16"/>
              </w:rPr>
              <w:t>odvetvovanie</w:t>
            </w:r>
            <w:proofErr w:type="spellEnd"/>
            <w:r w:rsidRPr="0073260C">
              <w:rPr>
                <w:rFonts w:cstheme="minorHAnsi"/>
                <w:strike/>
                <w:color w:val="00B050"/>
                <w:sz w:val="16"/>
                <w:szCs w:val="16"/>
              </w:rPr>
              <w:t>, manipuláciu a nakladanie dreva,</w:t>
            </w:r>
          </w:p>
          <w:p w14:paraId="29F0E4C2" w14:textId="77777777" w:rsidR="00C55FA1" w:rsidRPr="0073260C" w:rsidRDefault="00C55FA1" w:rsidP="004800B7">
            <w:pPr>
              <w:pStyle w:val="Odsekzoznamu"/>
              <w:numPr>
                <w:ilvl w:val="0"/>
                <w:numId w:val="196"/>
              </w:numPr>
              <w:spacing w:after="0" w:line="240" w:lineRule="auto"/>
              <w:ind w:left="216" w:hanging="216"/>
              <w:jc w:val="both"/>
              <w:rPr>
                <w:rFonts w:cstheme="minorHAnsi"/>
                <w:bCs/>
                <w:strike/>
                <w:color w:val="00B050"/>
                <w:sz w:val="16"/>
                <w:szCs w:val="16"/>
              </w:rPr>
            </w:pPr>
            <w:r w:rsidRPr="0073260C">
              <w:rPr>
                <w:rFonts w:cstheme="minorHAnsi"/>
                <w:strike/>
                <w:color w:val="00B050"/>
                <w:sz w:val="16"/>
                <w:szCs w:val="16"/>
              </w:rPr>
              <w:t>obstaranie nákladných automobilov na odvoz dreva,</w:t>
            </w:r>
          </w:p>
          <w:p w14:paraId="1984BE98" w14:textId="77777777" w:rsidR="00C55FA1" w:rsidRPr="0073260C" w:rsidRDefault="00C55FA1" w:rsidP="004800B7">
            <w:pPr>
              <w:pStyle w:val="Odsekzoznamu"/>
              <w:numPr>
                <w:ilvl w:val="0"/>
                <w:numId w:val="196"/>
              </w:numPr>
              <w:spacing w:after="0" w:line="240" w:lineRule="auto"/>
              <w:ind w:left="216" w:hanging="216"/>
              <w:jc w:val="both"/>
              <w:rPr>
                <w:rFonts w:cstheme="minorHAnsi"/>
                <w:bCs/>
                <w:strike/>
                <w:color w:val="00B050"/>
                <w:sz w:val="16"/>
                <w:szCs w:val="16"/>
              </w:rPr>
            </w:pPr>
            <w:r w:rsidRPr="0073260C">
              <w:rPr>
                <w:rFonts w:cstheme="minorHAnsi"/>
                <w:strike/>
                <w:color w:val="00B050"/>
                <w:sz w:val="16"/>
                <w:szCs w:val="16"/>
              </w:rPr>
              <w:t>obstaranie technologických vozidiel  s pohonom všetkých kolies,</w:t>
            </w:r>
          </w:p>
          <w:p w14:paraId="14909813" w14:textId="77777777" w:rsidR="00C55FA1" w:rsidRPr="0073260C" w:rsidRDefault="00C55FA1" w:rsidP="004800B7">
            <w:pPr>
              <w:pStyle w:val="Odsekzoznamu"/>
              <w:numPr>
                <w:ilvl w:val="0"/>
                <w:numId w:val="196"/>
              </w:numPr>
              <w:spacing w:after="0" w:line="240" w:lineRule="auto"/>
              <w:ind w:left="216" w:hanging="216"/>
              <w:jc w:val="both"/>
              <w:rPr>
                <w:rFonts w:cstheme="minorHAnsi"/>
                <w:bCs/>
                <w:strike/>
                <w:color w:val="00B050"/>
                <w:sz w:val="16"/>
                <w:szCs w:val="16"/>
              </w:rPr>
            </w:pPr>
            <w:r w:rsidRPr="0073260C">
              <w:rPr>
                <w:rFonts w:cstheme="minorHAnsi"/>
                <w:strike/>
                <w:color w:val="00B050"/>
                <w:sz w:val="16"/>
                <w:szCs w:val="16"/>
              </w:rPr>
              <w:t xml:space="preserve">obstaranie špeciálnych strojov na opravu lesných ciest (cestné frézy, frézy na čistenie priekop, frézy na odstraňovanie nárastov vrátane ich nosičov, </w:t>
            </w:r>
            <w:proofErr w:type="spellStart"/>
            <w:r w:rsidRPr="0073260C">
              <w:rPr>
                <w:rFonts w:cstheme="minorHAnsi"/>
                <w:strike/>
                <w:color w:val="00B050"/>
                <w:sz w:val="16"/>
                <w:szCs w:val="16"/>
              </w:rPr>
              <w:t>buldobagre</w:t>
            </w:r>
            <w:proofErr w:type="spellEnd"/>
            <w:r w:rsidRPr="0073260C">
              <w:rPr>
                <w:rFonts w:cstheme="minorHAnsi"/>
                <w:strike/>
                <w:color w:val="00B050"/>
                <w:sz w:val="16"/>
                <w:szCs w:val="16"/>
              </w:rPr>
              <w:t>),</w:t>
            </w:r>
          </w:p>
          <w:p w14:paraId="0A26D5FD" w14:textId="77777777" w:rsidR="00C55FA1" w:rsidRPr="0073260C" w:rsidRDefault="00C55FA1" w:rsidP="004800B7">
            <w:pPr>
              <w:pStyle w:val="Odsekzoznamu"/>
              <w:numPr>
                <w:ilvl w:val="0"/>
                <w:numId w:val="196"/>
              </w:numPr>
              <w:spacing w:after="0" w:line="240" w:lineRule="auto"/>
              <w:ind w:left="216" w:hanging="216"/>
              <w:jc w:val="both"/>
              <w:rPr>
                <w:rFonts w:cstheme="minorHAnsi"/>
                <w:bCs/>
                <w:strike/>
                <w:color w:val="00B050"/>
                <w:sz w:val="16"/>
                <w:szCs w:val="16"/>
              </w:rPr>
            </w:pPr>
            <w:r w:rsidRPr="0073260C">
              <w:rPr>
                <w:rFonts w:cstheme="minorHAnsi"/>
                <w:strike/>
                <w:color w:val="00B050"/>
                <w:sz w:val="16"/>
                <w:szCs w:val="16"/>
              </w:rPr>
              <w:t>ostatné aktivity neuvedené v písm.) až písm. g),</w:t>
            </w:r>
          </w:p>
          <w:p w14:paraId="0EEC1086" w14:textId="77777777" w:rsidR="00C55FA1" w:rsidRPr="0073260C" w:rsidRDefault="00C55FA1" w:rsidP="004800B7">
            <w:pPr>
              <w:pStyle w:val="Odsekzoznamu"/>
              <w:numPr>
                <w:ilvl w:val="0"/>
                <w:numId w:val="196"/>
              </w:numPr>
              <w:spacing w:after="0" w:line="240" w:lineRule="auto"/>
              <w:ind w:left="216" w:hanging="216"/>
              <w:jc w:val="both"/>
              <w:rPr>
                <w:rFonts w:cstheme="minorHAnsi"/>
                <w:bCs/>
                <w:strike/>
                <w:color w:val="00B050"/>
                <w:sz w:val="16"/>
                <w:szCs w:val="16"/>
              </w:rPr>
            </w:pPr>
            <w:r w:rsidRPr="0073260C">
              <w:rPr>
                <w:rFonts w:cstheme="minorHAnsi"/>
                <w:strike/>
                <w:color w:val="00B050"/>
                <w:sz w:val="16"/>
                <w:szCs w:val="16"/>
              </w:rPr>
              <w:t>žiadateľ kritérium nesplnil.</w:t>
            </w:r>
          </w:p>
          <w:p w14:paraId="11428E58"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Pri výbere viacerých aktivít sa vypočíta vážený aritmetický priemer z deklarovaných žiadaných oprávnených výdavkov</w:t>
            </w:r>
          </w:p>
          <w:p w14:paraId="415B7925"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6D435C9A" w14:textId="77777777" w:rsidR="00C55FA1" w:rsidRPr="0073260C" w:rsidRDefault="00C55FA1" w:rsidP="000E4642">
            <w:pPr>
              <w:pStyle w:val="Odsekzoznamu"/>
              <w:numPr>
                <w:ilvl w:val="0"/>
                <w:numId w:val="34"/>
              </w:numPr>
              <w:spacing w:after="0" w:line="240" w:lineRule="auto"/>
              <w:ind w:left="176" w:hanging="244"/>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11 - </w:t>
            </w:r>
            <w:r w:rsidRPr="0073260C">
              <w:rPr>
                <w:rFonts w:cstheme="minorHAnsi"/>
                <w:bCs/>
                <w:strike/>
                <w:color w:val="00B050"/>
                <w:sz w:val="16"/>
                <w:szCs w:val="16"/>
              </w:rPr>
              <w:t>R</w:t>
            </w:r>
            <w:r w:rsidRPr="0073260C">
              <w:rPr>
                <w:rFonts w:cstheme="minorHAnsi"/>
                <w:strike/>
                <w:color w:val="00B050"/>
                <w:sz w:val="16"/>
                <w:szCs w:val="16"/>
              </w:rPr>
              <w:t xml:space="preserve">ozpočet projektu) </w:t>
            </w:r>
          </w:p>
          <w:p w14:paraId="4C4469D2" w14:textId="77777777" w:rsidR="00C55FA1" w:rsidRPr="0073260C" w:rsidRDefault="00C55FA1" w:rsidP="000E4642">
            <w:pPr>
              <w:pStyle w:val="Odsekzoznamu"/>
              <w:numPr>
                <w:ilvl w:val="0"/>
                <w:numId w:val="34"/>
              </w:numPr>
              <w:spacing w:after="0" w:line="240" w:lineRule="auto"/>
              <w:ind w:left="176" w:hanging="244"/>
              <w:jc w:val="both"/>
              <w:rPr>
                <w:rFonts w:cstheme="minorHAnsi"/>
                <w:strike/>
                <w:color w:val="00B050"/>
                <w:sz w:val="16"/>
                <w:szCs w:val="16"/>
              </w:rPr>
            </w:pPr>
            <w:r w:rsidRPr="0073260C">
              <w:rPr>
                <w:rFonts w:cstheme="minorHAnsi"/>
                <w:strike/>
                <w:color w:val="00B050"/>
                <w:sz w:val="16"/>
                <w:szCs w:val="16"/>
              </w:rPr>
              <w:t xml:space="preserve">Formulár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 (tabuľka č. 7 - Popis projektu)</w:t>
            </w:r>
          </w:p>
          <w:p w14:paraId="779C6A16" w14:textId="77777777" w:rsidR="00C55FA1" w:rsidRPr="0073260C" w:rsidRDefault="00C55FA1" w:rsidP="000E4642">
            <w:pPr>
              <w:pStyle w:val="Odsekzoznamu"/>
              <w:numPr>
                <w:ilvl w:val="0"/>
                <w:numId w:val="34"/>
              </w:numPr>
              <w:spacing w:after="0" w:line="240" w:lineRule="auto"/>
              <w:ind w:left="176" w:hanging="244"/>
              <w:jc w:val="both"/>
              <w:rPr>
                <w:rFonts w:cstheme="minorHAnsi"/>
                <w:strike/>
                <w:color w:val="00B050"/>
                <w:sz w:val="16"/>
                <w:szCs w:val="16"/>
              </w:rPr>
            </w:pPr>
            <w:r w:rsidRPr="0073260C">
              <w:rPr>
                <w:rFonts w:cstheme="minorHAnsi"/>
                <w:strike/>
                <w:color w:val="00B050"/>
                <w:sz w:val="16"/>
                <w:szCs w:val="16"/>
              </w:rPr>
              <w:t>Popis v projekte realizácie (Príloha 2B k príručke pre prijímateľa LEADER)</w:t>
            </w:r>
          </w:p>
          <w:p w14:paraId="469ED52A" w14:textId="77777777" w:rsidR="00C55FA1" w:rsidRPr="0073260C" w:rsidRDefault="00C55FA1" w:rsidP="00F76ECB">
            <w:pPr>
              <w:tabs>
                <w:tab w:val="left" w:pos="567"/>
              </w:tabs>
              <w:spacing w:after="0" w:line="240" w:lineRule="auto"/>
              <w:jc w:val="both"/>
              <w:rPr>
                <w:rFonts w:cstheme="minorHAnsi"/>
                <w:b/>
                <w:strike/>
                <w:color w:val="00B050"/>
                <w:sz w:val="18"/>
                <w:szCs w:val="18"/>
                <w:u w:val="single"/>
              </w:rPr>
            </w:pPr>
            <w:r w:rsidRPr="0073260C">
              <w:rPr>
                <w:rFonts w:cstheme="minorHAnsi"/>
                <w:b/>
                <w:strike/>
                <w:color w:val="00B050"/>
                <w:sz w:val="18"/>
                <w:szCs w:val="18"/>
                <w:u w:val="single"/>
              </w:rPr>
              <w:t>Spôsob overenia</w:t>
            </w:r>
          </w:p>
          <w:p w14:paraId="566479CF" w14:textId="77777777" w:rsidR="00C55FA1" w:rsidRPr="0073260C" w:rsidRDefault="00C55FA1" w:rsidP="000E4642">
            <w:pPr>
              <w:pStyle w:val="Odsekzoznamu"/>
              <w:numPr>
                <w:ilvl w:val="0"/>
                <w:numId w:val="48"/>
              </w:numPr>
              <w:tabs>
                <w:tab w:val="left" w:pos="215"/>
              </w:tabs>
              <w:spacing w:after="0" w:line="240" w:lineRule="auto"/>
              <w:ind w:hanging="720"/>
              <w:jc w:val="both"/>
              <w:rPr>
                <w:rFonts w:cstheme="minorHAnsi"/>
                <w:b/>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0A9AE05E" w14:textId="77777777" w:rsidTr="00F76ECB">
        <w:trPr>
          <w:trHeight w:val="284"/>
        </w:trPr>
        <w:tc>
          <w:tcPr>
            <w:tcW w:w="159" w:type="pct"/>
            <w:shd w:val="clear" w:color="auto" w:fill="FFFFFF" w:themeFill="background1"/>
            <w:vAlign w:val="center"/>
          </w:tcPr>
          <w:p w14:paraId="464D756F"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2.</w:t>
            </w:r>
          </w:p>
        </w:tc>
        <w:tc>
          <w:tcPr>
            <w:tcW w:w="4841" w:type="pct"/>
            <w:gridSpan w:val="3"/>
            <w:shd w:val="clear" w:color="auto" w:fill="FFFFFF" w:themeFill="background1"/>
            <w:vAlign w:val="center"/>
          </w:tcPr>
          <w:p w14:paraId="249F00D6" w14:textId="77777777" w:rsidR="00C55FA1" w:rsidRPr="0073260C" w:rsidRDefault="00C55FA1" w:rsidP="00F76ECB">
            <w:pPr>
              <w:spacing w:after="0" w:line="240" w:lineRule="auto"/>
              <w:rPr>
                <w:rFonts w:cstheme="minorHAnsi"/>
                <w:strike/>
                <w:color w:val="00B050"/>
                <w:sz w:val="18"/>
                <w:szCs w:val="18"/>
              </w:rPr>
            </w:pPr>
            <w:r w:rsidRPr="0073260C">
              <w:rPr>
                <w:rFonts w:cstheme="minorHAnsi"/>
                <w:b/>
                <w:strike/>
                <w:color w:val="00B050"/>
                <w:sz w:val="18"/>
                <w:szCs w:val="18"/>
              </w:rPr>
              <w:t>Pridaná hodnota projektu</w:t>
            </w:r>
            <w:r w:rsidRPr="0073260C">
              <w:rPr>
                <w:rFonts w:cstheme="minorHAnsi"/>
                <w:strike/>
                <w:color w:val="00B050"/>
                <w:sz w:val="18"/>
                <w:szCs w:val="18"/>
              </w:rPr>
              <w:t xml:space="preserve"> </w:t>
            </w:r>
          </w:p>
          <w:p w14:paraId="02EFDF99" w14:textId="77777777" w:rsidR="00C55FA1" w:rsidRPr="0073260C" w:rsidRDefault="00C55FA1" w:rsidP="00F76ECB">
            <w:pPr>
              <w:spacing w:after="0" w:line="240" w:lineRule="auto"/>
              <w:rPr>
                <w:rFonts w:cstheme="minorHAnsi"/>
                <w:strike/>
                <w:color w:val="00B050"/>
                <w:sz w:val="16"/>
                <w:szCs w:val="16"/>
              </w:rPr>
            </w:pPr>
            <w:r w:rsidRPr="0073260C">
              <w:rPr>
                <w:rFonts w:cstheme="minorHAnsi"/>
                <w:strike/>
                <w:color w:val="00B050"/>
                <w:sz w:val="16"/>
                <w:szCs w:val="16"/>
              </w:rPr>
              <w:t>Projekt má pridanú hodnotu pre územie MAS:</w:t>
            </w:r>
          </w:p>
          <w:p w14:paraId="4761997E"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064A575D"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6D063411" w14:textId="77777777" w:rsidR="00C55FA1" w:rsidRPr="0073260C" w:rsidRDefault="00C55FA1" w:rsidP="00F76ECB">
            <w:pPr>
              <w:spacing w:after="0" w:line="240" w:lineRule="auto"/>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v Projekte realizácie uvedie jednoznačný merateľný údaj, ktorým sa preukáže ako projekt:</w:t>
            </w:r>
          </w:p>
          <w:p w14:paraId="2208739A" w14:textId="77777777" w:rsidR="00C55FA1" w:rsidRPr="0073260C" w:rsidRDefault="00C55FA1" w:rsidP="004800B7">
            <w:pPr>
              <w:pStyle w:val="Odsekzoznamu"/>
              <w:numPr>
                <w:ilvl w:val="0"/>
                <w:numId w:val="147"/>
              </w:numPr>
              <w:spacing w:after="0" w:line="240" w:lineRule="auto"/>
              <w:ind w:left="176" w:hanging="176"/>
              <w:jc w:val="both"/>
              <w:rPr>
                <w:rStyle w:val="markedcontent"/>
                <w:rFonts w:cstheme="minorHAnsi"/>
                <w:bCs/>
                <w:strike/>
                <w:color w:val="00B050"/>
                <w:sz w:val="16"/>
                <w:szCs w:val="16"/>
              </w:rPr>
            </w:pPr>
            <w:r w:rsidRPr="0073260C">
              <w:rPr>
                <w:rStyle w:val="markedcontent"/>
                <w:rFonts w:cstheme="minorHAnsi"/>
                <w:strike/>
                <w:color w:val="00B050"/>
                <w:sz w:val="16"/>
                <w:szCs w:val="16"/>
              </w:rPr>
              <w:t xml:space="preserve">prispieva k rozvoju územia príslušnej MAS v nadväznosti na „Zdôvodnenie výberu“ </w:t>
            </w:r>
            <w:proofErr w:type="spellStart"/>
            <w:r w:rsidRPr="0073260C">
              <w:rPr>
                <w:rStyle w:val="markedcontent"/>
                <w:rFonts w:cstheme="minorHAnsi"/>
                <w:strike/>
                <w:color w:val="00B050"/>
                <w:sz w:val="16"/>
                <w:szCs w:val="16"/>
              </w:rPr>
              <w:t>podopatrenia</w:t>
            </w:r>
            <w:proofErr w:type="spellEnd"/>
            <w:r w:rsidRPr="0073260C">
              <w:rPr>
                <w:rStyle w:val="markedcontent"/>
                <w:rFonts w:cstheme="minorHAnsi"/>
                <w:strike/>
                <w:color w:val="00B050"/>
                <w:sz w:val="16"/>
                <w:szCs w:val="16"/>
              </w:rPr>
              <w:t xml:space="preserve"> zo strany MAS  v akčnom pláne stratégie CLLD pre príslušne </w:t>
            </w:r>
            <w:proofErr w:type="spellStart"/>
            <w:r w:rsidRPr="0073260C">
              <w:rPr>
                <w:rStyle w:val="markedcontent"/>
                <w:rFonts w:cstheme="minorHAnsi"/>
                <w:strike/>
                <w:color w:val="00B050"/>
                <w:sz w:val="16"/>
                <w:szCs w:val="16"/>
              </w:rPr>
              <w:t>podopatrenie</w:t>
            </w:r>
            <w:proofErr w:type="spellEnd"/>
            <w:r w:rsidRPr="0073260C">
              <w:rPr>
                <w:rStyle w:val="markedcontent"/>
                <w:rFonts w:cstheme="minorHAnsi"/>
                <w:strike/>
                <w:color w:val="00B050"/>
                <w:sz w:val="16"/>
                <w:szCs w:val="16"/>
              </w:rPr>
              <w:t xml:space="preserve">, </w:t>
            </w:r>
          </w:p>
          <w:p w14:paraId="3947A580" w14:textId="77777777" w:rsidR="00C55FA1" w:rsidRPr="0073260C" w:rsidRDefault="00C55FA1" w:rsidP="004800B7">
            <w:pPr>
              <w:pStyle w:val="Odsekzoznamu"/>
              <w:numPr>
                <w:ilvl w:val="0"/>
                <w:numId w:val="147"/>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vytvára pridanú hodnotu pre územie MAS (čo bude výstupom projektu a jeho pridaná hodnota).</w:t>
            </w:r>
          </w:p>
          <w:p w14:paraId="0CA4EF14" w14:textId="77777777" w:rsidR="00C55FA1" w:rsidRPr="0073260C" w:rsidRDefault="00C55FA1" w:rsidP="00F76ECB">
            <w:pPr>
              <w:spacing w:after="0" w:line="240" w:lineRule="auto"/>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2E7481FF"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46ABE229" w14:textId="77777777" w:rsidR="00C55FA1" w:rsidRPr="0073260C" w:rsidRDefault="00C55FA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4B102685" w14:textId="77777777" w:rsidR="00C55FA1" w:rsidRPr="0073260C" w:rsidRDefault="00C55FA1" w:rsidP="00F76ECB">
            <w:pPr>
              <w:spacing w:after="0" w:line="240" w:lineRule="auto"/>
              <w:rPr>
                <w:rFonts w:cstheme="minorHAnsi"/>
                <w:strike/>
                <w:color w:val="00B050"/>
                <w:sz w:val="18"/>
                <w:szCs w:val="18"/>
              </w:rPr>
            </w:pPr>
            <w:r w:rsidRPr="0073260C">
              <w:rPr>
                <w:rFonts w:cstheme="minorHAnsi"/>
                <w:b/>
                <w:strike/>
                <w:color w:val="00B050"/>
                <w:sz w:val="18"/>
                <w:szCs w:val="18"/>
                <w:u w:val="single"/>
              </w:rPr>
              <w:t>Spôsob overenia</w:t>
            </w:r>
          </w:p>
          <w:p w14:paraId="45A29E2C" w14:textId="77777777" w:rsidR="00C55FA1" w:rsidRPr="0073260C" w:rsidRDefault="00C55FA1" w:rsidP="009F1D61">
            <w:pPr>
              <w:pStyle w:val="Odsekzoznamu"/>
              <w:numPr>
                <w:ilvl w:val="0"/>
                <w:numId w:val="98"/>
              </w:numPr>
              <w:spacing w:after="0" w:line="240" w:lineRule="auto"/>
              <w:ind w:left="215" w:hanging="215"/>
              <w:jc w:val="both"/>
              <w:rPr>
                <w:rFonts w:cstheme="minorHAnsi"/>
                <w:bCs/>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16A5569E" w14:textId="77777777" w:rsidTr="00F76ECB">
        <w:trPr>
          <w:trHeight w:val="284"/>
        </w:trPr>
        <w:tc>
          <w:tcPr>
            <w:tcW w:w="159" w:type="pct"/>
            <w:shd w:val="clear" w:color="auto" w:fill="FFFFFF" w:themeFill="background1"/>
            <w:vAlign w:val="center"/>
          </w:tcPr>
          <w:p w14:paraId="729E3C94" w14:textId="77777777" w:rsidR="00C55FA1" w:rsidRPr="0073260C" w:rsidRDefault="00C55FA1"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3.</w:t>
            </w:r>
          </w:p>
        </w:tc>
        <w:tc>
          <w:tcPr>
            <w:tcW w:w="4841" w:type="pct"/>
            <w:gridSpan w:val="3"/>
            <w:shd w:val="clear" w:color="auto" w:fill="FFFFFF" w:themeFill="background1"/>
            <w:vAlign w:val="center"/>
          </w:tcPr>
          <w:p w14:paraId="3B86F014"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Súlad projektu so stratégiou CLLD</w:t>
            </w:r>
          </w:p>
          <w:p w14:paraId="42B501E9" w14:textId="77777777" w:rsidR="00C55FA1" w:rsidRPr="0073260C" w:rsidRDefault="00C55FA1" w:rsidP="00F76ECB">
            <w:pPr>
              <w:spacing w:after="0" w:line="240" w:lineRule="auto"/>
              <w:jc w:val="both"/>
              <w:rPr>
                <w:rFonts w:cstheme="minorHAnsi"/>
                <w:bCs/>
                <w:strike/>
                <w:color w:val="00B050"/>
                <w:sz w:val="16"/>
                <w:szCs w:val="16"/>
              </w:rPr>
            </w:pPr>
            <w:r w:rsidRPr="0073260C">
              <w:rPr>
                <w:rFonts w:cstheme="minorHAnsi"/>
                <w:bCs/>
                <w:strike/>
                <w:color w:val="00B050"/>
                <w:sz w:val="16"/>
                <w:szCs w:val="16"/>
              </w:rPr>
              <w:t xml:space="preserve">Projekt je v súlade so stratégiou CLLD. </w:t>
            </w:r>
          </w:p>
          <w:p w14:paraId="35172EE6"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556EEC92"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1B766DAA" w14:textId="77777777" w:rsidR="00C55FA1" w:rsidRPr="0073260C" w:rsidRDefault="00C55FA1" w:rsidP="00F76ECB">
            <w:pPr>
              <w:spacing w:after="0" w:line="240" w:lineRule="auto"/>
              <w:rPr>
                <w:rFonts w:cstheme="minorHAnsi"/>
                <w:strike/>
                <w:color w:val="00B050"/>
                <w:sz w:val="16"/>
                <w:szCs w:val="16"/>
              </w:rPr>
            </w:pPr>
            <w:r w:rsidRPr="0073260C">
              <w:rPr>
                <w:rFonts w:cstheme="minorHAnsi"/>
                <w:bCs/>
                <w:strike/>
                <w:color w:val="00B050"/>
                <w:sz w:val="16"/>
                <w:szCs w:val="16"/>
              </w:rPr>
              <w:t xml:space="preserve">Žiadateľ kritérium spĺňa (odpoveď áno), </w:t>
            </w:r>
            <w:r w:rsidRPr="0073260C">
              <w:rPr>
                <w:rFonts w:cstheme="minorHAnsi"/>
                <w:strike/>
                <w:color w:val="00B050"/>
                <w:sz w:val="16"/>
                <w:szCs w:val="16"/>
              </w:rPr>
              <w:t xml:space="preserve"> ak v Projekte realizácie uvedie:</w:t>
            </w:r>
          </w:p>
          <w:p w14:paraId="2959D752"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problém zo stratégie CLLD, ktorý projekt rieši, </w:t>
            </w:r>
          </w:p>
          <w:p w14:paraId="76A61FFB"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súlad projektu s  potrebou územia uvedenou v stratégii CLLD,</w:t>
            </w:r>
          </w:p>
          <w:p w14:paraId="5E25CD0E"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spôsob akým projekt rieši problém alebo potrebu územia uvedené v stratégii CLLD, </w:t>
            </w:r>
          </w:p>
          <w:p w14:paraId="6B386913" w14:textId="77777777" w:rsidR="00C55FA1" w:rsidRPr="0073260C" w:rsidRDefault="00C55FA1" w:rsidP="004800B7">
            <w:pPr>
              <w:pStyle w:val="Odsekzoznamu"/>
              <w:numPr>
                <w:ilvl w:val="0"/>
                <w:numId w:val="14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 xml:space="preserve">nadväznosť na </w:t>
            </w:r>
            <w:r w:rsidRPr="0073260C">
              <w:rPr>
                <w:rFonts w:cstheme="minorHAnsi"/>
                <w:bCs/>
                <w:strike/>
                <w:color w:val="00B050"/>
                <w:sz w:val="16"/>
                <w:szCs w:val="16"/>
              </w:rPr>
              <w:t xml:space="preserve">špecifický cieľ/prioritu/ </w:t>
            </w:r>
            <w:proofErr w:type="spellStart"/>
            <w:r w:rsidRPr="0073260C">
              <w:rPr>
                <w:rFonts w:cstheme="minorHAnsi"/>
                <w:bCs/>
                <w:strike/>
                <w:color w:val="00B050"/>
                <w:sz w:val="16"/>
                <w:szCs w:val="16"/>
              </w:rPr>
              <w:t>podopatrenie</w:t>
            </w:r>
            <w:proofErr w:type="spellEnd"/>
            <w:r w:rsidRPr="0073260C">
              <w:rPr>
                <w:rFonts w:cstheme="minorHAnsi"/>
                <w:bCs/>
                <w:strike/>
                <w:color w:val="00B050"/>
                <w:sz w:val="16"/>
                <w:szCs w:val="16"/>
              </w:rPr>
              <w:t xml:space="preserve"> stratégie CLLD.</w:t>
            </w:r>
          </w:p>
          <w:p w14:paraId="6E23F9AE" w14:textId="77777777" w:rsidR="00C55FA1" w:rsidRPr="0073260C" w:rsidRDefault="00C55FA1"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752E8B1C"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59B979A" w14:textId="77777777" w:rsidR="00C55FA1" w:rsidRPr="0073260C" w:rsidRDefault="00C55FA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0D13AE1D"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470B46BB" w14:textId="77777777" w:rsidR="00C55FA1" w:rsidRPr="0073260C" w:rsidRDefault="00C55FA1"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0411496C" w14:textId="77777777" w:rsidTr="00F76ECB">
        <w:trPr>
          <w:trHeight w:val="284"/>
        </w:trPr>
        <w:tc>
          <w:tcPr>
            <w:tcW w:w="159" w:type="pct"/>
            <w:shd w:val="clear" w:color="auto" w:fill="FFFFFF" w:themeFill="background1"/>
            <w:vAlign w:val="center"/>
          </w:tcPr>
          <w:p w14:paraId="5FF8A757" w14:textId="09B02367" w:rsidR="00C55FA1" w:rsidRPr="0073260C" w:rsidRDefault="003C4E3D"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4</w:t>
            </w:r>
            <w:r w:rsidR="00C55FA1" w:rsidRPr="0073260C">
              <w:rPr>
                <w:rFonts w:cstheme="minorHAnsi"/>
                <w:b/>
                <w:strike/>
                <w:color w:val="00B050"/>
                <w:sz w:val="16"/>
                <w:szCs w:val="16"/>
              </w:rPr>
              <w:t>.</w:t>
            </w:r>
          </w:p>
        </w:tc>
        <w:tc>
          <w:tcPr>
            <w:tcW w:w="4841" w:type="pct"/>
            <w:gridSpan w:val="3"/>
            <w:shd w:val="clear" w:color="auto" w:fill="FFFFFF" w:themeFill="background1"/>
            <w:vAlign w:val="center"/>
          </w:tcPr>
          <w:p w14:paraId="61389A6E"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Počet pracovných miest</w:t>
            </w:r>
          </w:p>
          <w:p w14:paraId="53896865"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Realizáciou projektu sa žiadateľ zaviaže zvýšiť počet pracovných miest  a to najneskôr do 6 mesiacov od doby realizácie investície o:</w:t>
            </w:r>
          </w:p>
          <w:p w14:paraId="5976BCE3" w14:textId="77777777" w:rsidR="00C55FA1" w:rsidRPr="0073260C" w:rsidRDefault="00C55FA1" w:rsidP="004800B7">
            <w:pPr>
              <w:pStyle w:val="Odsekzoznamu"/>
              <w:numPr>
                <w:ilvl w:val="0"/>
                <w:numId w:val="495"/>
              </w:numPr>
              <w:spacing w:after="0" w:line="240" w:lineRule="auto"/>
              <w:ind w:left="330" w:hanging="284"/>
              <w:jc w:val="both"/>
              <w:rPr>
                <w:rFonts w:cstheme="minorHAnsi"/>
                <w:strike/>
                <w:color w:val="00B050"/>
                <w:sz w:val="16"/>
                <w:szCs w:val="16"/>
              </w:rPr>
            </w:pPr>
            <w:r w:rsidRPr="0073260C">
              <w:rPr>
                <w:rFonts w:cstheme="minorHAnsi"/>
                <w:strike/>
                <w:color w:val="00B050"/>
                <w:sz w:val="16"/>
                <w:szCs w:val="16"/>
              </w:rPr>
              <w:t xml:space="preserve">2 a viac pracovných úväzkov minimálne na 1 rok,  </w:t>
            </w:r>
          </w:p>
          <w:p w14:paraId="3B393445" w14:textId="77777777" w:rsidR="00C55FA1" w:rsidRPr="0073260C" w:rsidRDefault="00C55FA1" w:rsidP="004800B7">
            <w:pPr>
              <w:pStyle w:val="Odsekzoznamu"/>
              <w:numPr>
                <w:ilvl w:val="0"/>
                <w:numId w:val="495"/>
              </w:numPr>
              <w:spacing w:after="0" w:line="240" w:lineRule="auto"/>
              <w:ind w:left="330" w:hanging="284"/>
              <w:jc w:val="both"/>
              <w:rPr>
                <w:rFonts w:cstheme="minorHAnsi"/>
                <w:strike/>
                <w:color w:val="00B050"/>
                <w:sz w:val="16"/>
                <w:szCs w:val="16"/>
              </w:rPr>
            </w:pPr>
            <w:r w:rsidRPr="0073260C">
              <w:rPr>
                <w:rFonts w:cstheme="minorHAnsi"/>
                <w:strike/>
                <w:color w:val="00B050"/>
                <w:sz w:val="16"/>
                <w:szCs w:val="16"/>
              </w:rPr>
              <w:t xml:space="preserve">1 a ½ pracovného úväzku  minimálne na 1 rok,  </w:t>
            </w:r>
          </w:p>
          <w:p w14:paraId="1C9712CF" w14:textId="77777777" w:rsidR="00C55FA1" w:rsidRPr="0073260C" w:rsidRDefault="00C55FA1" w:rsidP="004800B7">
            <w:pPr>
              <w:pStyle w:val="Odsekzoznamu"/>
              <w:numPr>
                <w:ilvl w:val="0"/>
                <w:numId w:val="495"/>
              </w:numPr>
              <w:spacing w:after="0" w:line="240" w:lineRule="auto"/>
              <w:ind w:left="330" w:hanging="284"/>
              <w:jc w:val="both"/>
              <w:rPr>
                <w:rFonts w:cstheme="minorHAnsi"/>
                <w:strike/>
                <w:color w:val="00B050"/>
                <w:sz w:val="16"/>
                <w:szCs w:val="16"/>
              </w:rPr>
            </w:pPr>
            <w:r w:rsidRPr="0073260C">
              <w:rPr>
                <w:rFonts w:cstheme="minorHAnsi"/>
                <w:strike/>
                <w:color w:val="00B050"/>
                <w:sz w:val="16"/>
                <w:szCs w:val="16"/>
              </w:rPr>
              <w:t xml:space="preserve">1 pracovný úväzok minimálne na 1 rok,  </w:t>
            </w:r>
          </w:p>
          <w:p w14:paraId="6AB95D92" w14:textId="77777777" w:rsidR="00C55FA1" w:rsidRPr="0073260C" w:rsidRDefault="00C55FA1" w:rsidP="004800B7">
            <w:pPr>
              <w:pStyle w:val="Odsekzoznamu"/>
              <w:numPr>
                <w:ilvl w:val="0"/>
                <w:numId w:val="495"/>
              </w:numPr>
              <w:spacing w:after="0" w:line="240" w:lineRule="auto"/>
              <w:ind w:left="330" w:hanging="284"/>
              <w:jc w:val="both"/>
              <w:rPr>
                <w:rFonts w:cstheme="minorHAnsi"/>
                <w:strike/>
                <w:color w:val="00B050"/>
                <w:sz w:val="16"/>
                <w:szCs w:val="16"/>
              </w:rPr>
            </w:pPr>
            <w:r w:rsidRPr="0073260C">
              <w:rPr>
                <w:rFonts w:cstheme="minorHAnsi"/>
                <w:strike/>
                <w:color w:val="00B050"/>
                <w:sz w:val="16"/>
                <w:szCs w:val="16"/>
              </w:rPr>
              <w:lastRenderedPageBreak/>
              <w:t xml:space="preserve">½ pracovného úväzku minimálne na 1 rok,  </w:t>
            </w:r>
          </w:p>
          <w:p w14:paraId="6447AA17" w14:textId="77777777" w:rsidR="00C55FA1" w:rsidRPr="0073260C" w:rsidRDefault="00C55FA1" w:rsidP="004800B7">
            <w:pPr>
              <w:pStyle w:val="Odsekzoznamu"/>
              <w:numPr>
                <w:ilvl w:val="0"/>
                <w:numId w:val="495"/>
              </w:numPr>
              <w:spacing w:after="0" w:line="240" w:lineRule="auto"/>
              <w:ind w:left="330" w:hanging="284"/>
              <w:jc w:val="both"/>
              <w:rPr>
                <w:rFonts w:cstheme="minorHAnsi"/>
                <w:strike/>
                <w:color w:val="00B050"/>
                <w:sz w:val="16"/>
                <w:szCs w:val="16"/>
              </w:rPr>
            </w:pPr>
            <w:r w:rsidRPr="0073260C">
              <w:rPr>
                <w:rFonts w:cstheme="minorHAnsi"/>
                <w:strike/>
                <w:color w:val="00B050"/>
                <w:sz w:val="16"/>
                <w:szCs w:val="16"/>
              </w:rPr>
              <w:t>žiadateľ nevytvorí žiadny pracovný úväzok.</w:t>
            </w:r>
          </w:p>
          <w:p w14:paraId="2C551E75" w14:textId="77777777" w:rsidR="00C55FA1" w:rsidRPr="0073260C" w:rsidRDefault="00C55FA1" w:rsidP="00F76ECB">
            <w:pPr>
              <w:spacing w:after="0" w:line="240" w:lineRule="auto"/>
              <w:ind w:left="-11"/>
              <w:jc w:val="both"/>
              <w:rPr>
                <w:rFonts w:cstheme="minorHAnsi"/>
                <w:strike/>
                <w:color w:val="00B050"/>
                <w:sz w:val="16"/>
                <w:szCs w:val="16"/>
              </w:rPr>
            </w:pPr>
          </w:p>
          <w:p w14:paraId="587E29C5"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B155E67" w14:textId="77777777" w:rsidR="00C55FA1" w:rsidRPr="0073260C" w:rsidRDefault="00C55FA1" w:rsidP="000E4642">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pracovné miesto na celý úväzok </w:t>
            </w:r>
            <w:proofErr w:type="spellStart"/>
            <w:r w:rsidRPr="0073260C">
              <w:rPr>
                <w:rFonts w:asciiTheme="minorHAnsi" w:hAnsiTheme="minorHAnsi" w:cstheme="minorHAnsi"/>
                <w:strike/>
                <w:color w:val="00B050"/>
                <w:sz w:val="16"/>
                <w:szCs w:val="16"/>
              </w:rPr>
              <w:t>t.j</w:t>
            </w:r>
            <w:proofErr w:type="spellEnd"/>
            <w:r w:rsidRPr="0073260C">
              <w:rPr>
                <w:rFonts w:asciiTheme="minorHAnsi" w:hAnsiTheme="minorHAnsi" w:cstheme="minorHAnsi"/>
                <w:strike/>
                <w:color w:val="00B050"/>
                <w:sz w:val="16"/>
                <w:szCs w:val="16"/>
              </w:rPr>
              <w:t>. minimálny hodinový pracovný týždeň v zmysle Zákonníka práce v platnom znení. Miesto sa musí vytvoriť najneskôr do 6 mesiacov od predloženia záverečnej žiadosti o platbu alebo,</w:t>
            </w:r>
          </w:p>
          <w:p w14:paraId="7DD38E93" w14:textId="77777777" w:rsidR="00C55FA1" w:rsidRPr="0073260C" w:rsidRDefault="00C55FA1" w:rsidP="000E4642">
            <w:pPr>
              <w:pStyle w:val="Default"/>
              <w:numPr>
                <w:ilvl w:val="0"/>
                <w:numId w:val="24"/>
              </w:numPr>
              <w:autoSpaceDE/>
              <w:autoSpaceDN/>
              <w:adjustRightInd/>
              <w:ind w:left="192" w:hanging="192"/>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81192AA" w14:textId="77777777" w:rsidR="00C55FA1" w:rsidRPr="0073260C" w:rsidRDefault="00C55FA1" w:rsidP="00F76ECB">
            <w:pPr>
              <w:pStyle w:val="Default"/>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Pracovné miesto musí byť s udržateľnosťou minimálne 1 rok. </w:t>
            </w:r>
          </w:p>
          <w:p w14:paraId="153467F1"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16843669" w14:textId="77777777" w:rsidR="00C55FA1" w:rsidRPr="0073260C" w:rsidRDefault="00C55FA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692813E9" w14:textId="77777777" w:rsidR="00C55FA1" w:rsidRPr="0073260C" w:rsidRDefault="00C55FA1" w:rsidP="009F1D61">
            <w:pPr>
              <w:pStyle w:val="Odsekzoznamu"/>
              <w:numPr>
                <w:ilvl w:val="0"/>
                <w:numId w:val="98"/>
              </w:numPr>
              <w:spacing w:after="0" w:line="240" w:lineRule="auto"/>
              <w:ind w:left="176" w:hanging="176"/>
              <w:jc w:val="both"/>
              <w:rPr>
                <w:rFonts w:cstheme="minorHAnsi"/>
                <w:b/>
                <w:bCs/>
                <w:strike/>
                <w:color w:val="00B050"/>
                <w:sz w:val="16"/>
                <w:szCs w:val="16"/>
              </w:rPr>
            </w:pPr>
            <w:r w:rsidRPr="0073260C">
              <w:rPr>
                <w:rFonts w:cstheme="minorHAnsi"/>
                <w:bCs/>
                <w:strike/>
                <w:color w:val="00B050"/>
                <w:sz w:val="16"/>
                <w:szCs w:val="16"/>
              </w:rPr>
              <w:t xml:space="preserve">Čestné vyhlásenie žiadateľa, </w:t>
            </w:r>
            <w:proofErr w:type="spellStart"/>
            <w:r w:rsidRPr="0073260C">
              <w:rPr>
                <w:rFonts w:cstheme="minorHAnsi"/>
                <w:b/>
                <w:bCs/>
                <w:strike/>
                <w:color w:val="00B050"/>
                <w:sz w:val="16"/>
                <w:szCs w:val="16"/>
              </w:rPr>
              <w:t>sken</w:t>
            </w:r>
            <w:proofErr w:type="spellEnd"/>
            <w:r w:rsidRPr="0073260C">
              <w:rPr>
                <w:rFonts w:cstheme="minorHAnsi"/>
                <w:b/>
                <w:bCs/>
                <w:strike/>
                <w:color w:val="00B050"/>
                <w:sz w:val="16"/>
                <w:szCs w:val="16"/>
              </w:rPr>
              <w:t xml:space="preserve"> listinného originálu vo formáte .</w:t>
            </w:r>
            <w:proofErr w:type="spellStart"/>
            <w:r w:rsidRPr="0073260C">
              <w:rPr>
                <w:rFonts w:cstheme="minorHAnsi"/>
                <w:b/>
                <w:bCs/>
                <w:strike/>
                <w:color w:val="00B050"/>
                <w:sz w:val="16"/>
                <w:szCs w:val="16"/>
              </w:rPr>
              <w:t>pdf</w:t>
            </w:r>
            <w:proofErr w:type="spellEnd"/>
            <w:r w:rsidRPr="0073260C">
              <w:rPr>
                <w:rFonts w:cstheme="minorHAnsi"/>
                <w:b/>
                <w:bCs/>
                <w:strike/>
                <w:color w:val="00B050"/>
                <w:sz w:val="16"/>
                <w:szCs w:val="16"/>
              </w:rPr>
              <w:t xml:space="preserve"> prostredníctvom ITMS2014+</w:t>
            </w:r>
          </w:p>
          <w:p w14:paraId="4190D392" w14:textId="77777777" w:rsidR="00C55FA1" w:rsidRPr="0073260C" w:rsidRDefault="00C55FA1"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Pracovná zmluva pri podávaní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 xml:space="preserve">,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(predkladá sa, len v prípade podmienok v stratégii CLLD príslušnej MAS)</w:t>
            </w:r>
          </w:p>
          <w:p w14:paraId="6C116087" w14:textId="77777777" w:rsidR="00C55FA1" w:rsidRPr="0073260C" w:rsidRDefault="00C55FA1" w:rsidP="009F1D61">
            <w:pPr>
              <w:pStyle w:val="Odsekzoznamu"/>
              <w:numPr>
                <w:ilvl w:val="0"/>
                <w:numId w:val="98"/>
              </w:numPr>
              <w:spacing w:after="0" w:line="240" w:lineRule="auto"/>
              <w:ind w:left="176" w:hanging="176"/>
              <w:jc w:val="both"/>
              <w:rPr>
                <w:rFonts w:cstheme="minorHAnsi"/>
                <w:strike/>
                <w:color w:val="00B050"/>
                <w:sz w:val="16"/>
                <w:szCs w:val="16"/>
              </w:rPr>
            </w:pPr>
            <w:r w:rsidRPr="0073260C">
              <w:rPr>
                <w:rFonts w:cstheme="minorHAnsi"/>
                <w:strike/>
                <w:color w:val="00B050"/>
                <w:sz w:val="16"/>
                <w:szCs w:val="16"/>
              </w:rPr>
              <w:t xml:space="preserve">Potvrdenia zo sociálnej poisťovne o zaplatení odvodov, zmluva s novým pracovníkom s vyznačením „PRV - CLLD“,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r w:rsidRPr="0073260C">
              <w:rPr>
                <w:rFonts w:cstheme="minorHAnsi"/>
                <w:strike/>
                <w:color w:val="00B050"/>
                <w:sz w:val="16"/>
                <w:szCs w:val="16"/>
              </w:rPr>
              <w:t xml:space="preserve">+ (preukazuje sa po 6 mesiacoch odo dňa predloženia záverečnej </w:t>
            </w:r>
            <w:proofErr w:type="spellStart"/>
            <w:r w:rsidRPr="0073260C">
              <w:rPr>
                <w:rFonts w:cstheme="minorHAnsi"/>
                <w:strike/>
                <w:color w:val="00B050"/>
                <w:sz w:val="16"/>
                <w:szCs w:val="16"/>
              </w:rPr>
              <w:t>ŽoP</w:t>
            </w:r>
            <w:proofErr w:type="spellEnd"/>
            <w:r w:rsidRPr="0073260C">
              <w:rPr>
                <w:rFonts w:cstheme="minorHAnsi"/>
                <w:strike/>
                <w:color w:val="00B050"/>
                <w:sz w:val="16"/>
                <w:szCs w:val="16"/>
              </w:rPr>
              <w:t>)</w:t>
            </w:r>
          </w:p>
          <w:p w14:paraId="71B108BC"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Spôsob overenia</w:t>
            </w:r>
          </w:p>
          <w:p w14:paraId="2FA91181" w14:textId="77777777" w:rsidR="00C55FA1" w:rsidRPr="0073260C" w:rsidRDefault="00C55FA1" w:rsidP="009F1D61">
            <w:pPr>
              <w:pStyle w:val="Odsekzoznamu"/>
              <w:numPr>
                <w:ilvl w:val="0"/>
                <w:numId w:val="98"/>
              </w:numPr>
              <w:spacing w:after="0" w:line="240" w:lineRule="auto"/>
              <w:ind w:left="215" w:hanging="215"/>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08899D7C" w14:textId="77777777" w:rsidTr="00F76ECB">
        <w:trPr>
          <w:trHeight w:val="284"/>
        </w:trPr>
        <w:tc>
          <w:tcPr>
            <w:tcW w:w="159" w:type="pct"/>
            <w:shd w:val="clear" w:color="auto" w:fill="FFFFFF" w:themeFill="background1"/>
            <w:vAlign w:val="center"/>
          </w:tcPr>
          <w:p w14:paraId="263A799F" w14:textId="73424073" w:rsidR="00C55FA1" w:rsidRPr="0073260C" w:rsidRDefault="003C4E3D"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5</w:t>
            </w:r>
            <w:r w:rsidR="00C55FA1" w:rsidRPr="0073260C">
              <w:rPr>
                <w:rFonts w:cstheme="minorHAnsi"/>
                <w:b/>
                <w:strike/>
                <w:color w:val="00B050"/>
                <w:sz w:val="16"/>
                <w:szCs w:val="16"/>
              </w:rPr>
              <w:t>.</w:t>
            </w:r>
          </w:p>
        </w:tc>
        <w:tc>
          <w:tcPr>
            <w:tcW w:w="4841" w:type="pct"/>
            <w:gridSpan w:val="3"/>
            <w:shd w:val="clear" w:color="auto" w:fill="FFFFFF" w:themeFill="background1"/>
            <w:vAlign w:val="center"/>
          </w:tcPr>
          <w:p w14:paraId="2C5883E2" w14:textId="77777777" w:rsidR="00C55FA1" w:rsidRPr="0073260C" w:rsidRDefault="00C55FA1" w:rsidP="00F76ECB">
            <w:pPr>
              <w:spacing w:after="0" w:line="240" w:lineRule="auto"/>
              <w:rPr>
                <w:rFonts w:cstheme="minorHAnsi"/>
                <w:b/>
                <w:strike/>
                <w:color w:val="00B050"/>
                <w:sz w:val="16"/>
                <w:szCs w:val="16"/>
              </w:rPr>
            </w:pPr>
            <w:r w:rsidRPr="0073260C">
              <w:rPr>
                <w:rFonts w:cstheme="minorHAnsi"/>
                <w:b/>
                <w:strike/>
                <w:color w:val="00B050"/>
                <w:sz w:val="16"/>
                <w:szCs w:val="16"/>
              </w:rPr>
              <w:t>Certifikovaný les</w:t>
            </w:r>
          </w:p>
          <w:p w14:paraId="5AC834A4" w14:textId="77777777" w:rsidR="00C55FA1" w:rsidRPr="0073260C" w:rsidRDefault="00C55FA1" w:rsidP="00F76ECB">
            <w:pPr>
              <w:spacing w:after="0" w:line="240" w:lineRule="auto"/>
              <w:rPr>
                <w:rFonts w:cstheme="minorHAnsi"/>
                <w:strike/>
                <w:color w:val="00B050"/>
                <w:sz w:val="16"/>
                <w:szCs w:val="16"/>
              </w:rPr>
            </w:pPr>
            <w:r w:rsidRPr="0073260C">
              <w:rPr>
                <w:rFonts w:cstheme="minorHAnsi"/>
                <w:strike/>
                <w:color w:val="00B050"/>
                <w:sz w:val="16"/>
                <w:szCs w:val="16"/>
              </w:rPr>
              <w:t>Projekt sa realizuje v certifikovanom lese alebo žiadateľ hospodári v certifikovaných lesoch.</w:t>
            </w:r>
          </w:p>
          <w:p w14:paraId="4D98529E" w14:textId="77777777" w:rsidR="00C55FA1" w:rsidRPr="0073260C" w:rsidRDefault="00C55FA1" w:rsidP="00F76ECB">
            <w:pPr>
              <w:spacing w:after="0" w:line="240" w:lineRule="auto"/>
              <w:rPr>
                <w:rFonts w:cstheme="minorHAnsi"/>
                <w:strike/>
                <w:color w:val="00B050"/>
                <w:sz w:val="16"/>
                <w:szCs w:val="16"/>
              </w:rPr>
            </w:pPr>
            <w:r w:rsidRPr="0073260C">
              <w:rPr>
                <w:rFonts w:cstheme="minorHAnsi"/>
                <w:strike/>
                <w:color w:val="00B050"/>
                <w:sz w:val="16"/>
                <w:szCs w:val="16"/>
              </w:rPr>
              <w:t>a) áno</w:t>
            </w:r>
          </w:p>
          <w:p w14:paraId="67A64579" w14:textId="77777777" w:rsidR="00C55FA1" w:rsidRPr="0073260C" w:rsidRDefault="00C55FA1" w:rsidP="00F76ECB">
            <w:pPr>
              <w:spacing w:after="0" w:line="240" w:lineRule="auto"/>
              <w:rPr>
                <w:rFonts w:cstheme="minorHAnsi"/>
                <w:strike/>
                <w:color w:val="00B050"/>
                <w:sz w:val="16"/>
                <w:szCs w:val="16"/>
              </w:rPr>
            </w:pPr>
            <w:r w:rsidRPr="0073260C">
              <w:rPr>
                <w:rFonts w:cstheme="minorHAnsi"/>
                <w:strike/>
                <w:color w:val="00B050"/>
                <w:sz w:val="16"/>
                <w:szCs w:val="16"/>
              </w:rPr>
              <w:t>b) nie</w:t>
            </w:r>
          </w:p>
          <w:p w14:paraId="70C41722" w14:textId="77777777" w:rsidR="00C55FA1" w:rsidRPr="0073260C" w:rsidRDefault="00C55FA1" w:rsidP="00F76ECB">
            <w:pPr>
              <w:spacing w:after="0" w:line="240" w:lineRule="auto"/>
              <w:rPr>
                <w:rFonts w:cstheme="minorHAnsi"/>
                <w:strike/>
                <w:color w:val="00B050"/>
                <w:sz w:val="16"/>
                <w:szCs w:val="16"/>
              </w:rPr>
            </w:pPr>
            <w:r w:rsidRPr="0073260C">
              <w:rPr>
                <w:rFonts w:cstheme="minorHAnsi"/>
                <w:strike/>
                <w:color w:val="00B050"/>
                <w:sz w:val="16"/>
                <w:szCs w:val="16"/>
              </w:rPr>
              <w:t>Ak sa projekt nerealizuje v certifikovanom lese, tak body sa uznajú, ak minimálne 50 % plochy obhospodarovaného lesa žiadateľa je certifikovaný les.</w:t>
            </w:r>
          </w:p>
          <w:p w14:paraId="2DB86DF0" w14:textId="77777777" w:rsidR="00C55FA1" w:rsidRPr="0073260C" w:rsidRDefault="00C55FA1" w:rsidP="00F76ECB">
            <w:pPr>
              <w:spacing w:after="0" w:line="240" w:lineRule="auto"/>
              <w:rPr>
                <w:rFonts w:cstheme="minorHAnsi"/>
                <w:b/>
                <w:strike/>
                <w:color w:val="00B050"/>
                <w:sz w:val="16"/>
                <w:szCs w:val="16"/>
                <w:u w:val="single"/>
              </w:rPr>
            </w:pPr>
            <w:r w:rsidRPr="0073260C">
              <w:rPr>
                <w:rFonts w:cstheme="minorHAnsi"/>
                <w:strike/>
                <w:color w:val="00B050"/>
                <w:sz w:val="16"/>
                <w:szCs w:val="16"/>
                <w:u w:val="single"/>
              </w:rPr>
              <w:t>MAS stanoví body v prípade odpovede áno, aj v prípade odpovede nie</w:t>
            </w:r>
            <w:r w:rsidRPr="0073260C">
              <w:rPr>
                <w:rFonts w:cstheme="minorHAnsi"/>
                <w:b/>
                <w:strike/>
                <w:color w:val="00B050"/>
                <w:sz w:val="16"/>
                <w:szCs w:val="16"/>
                <w:u w:val="single"/>
              </w:rPr>
              <w:t>.</w:t>
            </w:r>
          </w:p>
          <w:p w14:paraId="175E49F6"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Forma a spôsob preukázania splnenia kritéria</w:t>
            </w:r>
          </w:p>
          <w:p w14:paraId="17481792" w14:textId="77777777" w:rsidR="00C55FA1" w:rsidRPr="0073260C" w:rsidRDefault="00C55FA1" w:rsidP="009F1D61">
            <w:pPr>
              <w:pStyle w:val="Odsekzoznamu"/>
              <w:numPr>
                <w:ilvl w:val="0"/>
                <w:numId w:val="98"/>
              </w:numPr>
              <w:spacing w:after="0" w:line="240" w:lineRule="auto"/>
              <w:ind w:left="330" w:hanging="284"/>
              <w:rPr>
                <w:rFonts w:cstheme="minorHAnsi"/>
                <w:strike/>
                <w:color w:val="00B050"/>
                <w:sz w:val="16"/>
                <w:szCs w:val="16"/>
              </w:rPr>
            </w:pPr>
            <w:r w:rsidRPr="0073260C">
              <w:rPr>
                <w:rFonts w:cstheme="minorHAnsi"/>
                <w:strike/>
                <w:color w:val="00B050"/>
                <w:sz w:val="16"/>
                <w:szCs w:val="16"/>
              </w:rPr>
              <w:t xml:space="preserve">Potvrdenie certifikačného orgánu alebo kópia certifikátu o výmere certifikovaných lesov obhospodarovaných žiadateľom,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listinného originálu vo formáte.pdf prostredníctvom ITMS2014+</w:t>
            </w:r>
          </w:p>
          <w:p w14:paraId="43BCEE2B"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Spôsob overenia</w:t>
            </w:r>
          </w:p>
          <w:p w14:paraId="4209AEF4" w14:textId="77777777" w:rsidR="00C55FA1" w:rsidRPr="0073260C" w:rsidRDefault="00C55FA1" w:rsidP="004800B7">
            <w:pPr>
              <w:pStyle w:val="Odsekzoznamu"/>
              <w:numPr>
                <w:ilvl w:val="0"/>
                <w:numId w:val="496"/>
              </w:numPr>
              <w:spacing w:after="0" w:line="240" w:lineRule="auto"/>
              <w:ind w:left="330" w:hanging="284"/>
              <w:rPr>
                <w:rFonts w:cstheme="minorHAnsi"/>
                <w:strike/>
                <w:color w:val="00B050"/>
                <w:sz w:val="16"/>
                <w:szCs w:val="16"/>
              </w:rPr>
            </w:pPr>
            <w:r w:rsidRPr="0073260C">
              <w:rPr>
                <w:rFonts w:cstheme="minorHAnsi"/>
                <w:strike/>
                <w:color w:val="00B050"/>
                <w:sz w:val="16"/>
                <w:szCs w:val="16"/>
              </w:rPr>
              <w:t>v zmysle dokumentácie uvedenej   v časti  „Forma a spôsob preukázania splnenia kritéria“</w:t>
            </w:r>
          </w:p>
        </w:tc>
      </w:tr>
      <w:tr w:rsidR="0073260C" w:rsidRPr="0073260C" w14:paraId="0A7ADB31" w14:textId="77777777" w:rsidTr="00F76ECB">
        <w:trPr>
          <w:trHeight w:val="284"/>
        </w:trPr>
        <w:tc>
          <w:tcPr>
            <w:tcW w:w="159" w:type="pct"/>
            <w:shd w:val="clear" w:color="auto" w:fill="FFFFFF" w:themeFill="background1"/>
            <w:vAlign w:val="center"/>
          </w:tcPr>
          <w:p w14:paraId="226B6588" w14:textId="0B8361D4" w:rsidR="00C55FA1" w:rsidRPr="0073260C" w:rsidRDefault="003C4E3D"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t>6</w:t>
            </w:r>
            <w:r w:rsidR="00C55FA1" w:rsidRPr="0073260C">
              <w:rPr>
                <w:rFonts w:cstheme="minorHAnsi"/>
                <w:b/>
                <w:strike/>
                <w:color w:val="00B050"/>
                <w:sz w:val="16"/>
                <w:szCs w:val="16"/>
              </w:rPr>
              <w:t>.</w:t>
            </w:r>
          </w:p>
        </w:tc>
        <w:tc>
          <w:tcPr>
            <w:tcW w:w="4841" w:type="pct"/>
            <w:gridSpan w:val="3"/>
            <w:shd w:val="clear" w:color="auto" w:fill="FFFFFF" w:themeFill="background1"/>
            <w:vAlign w:val="center"/>
          </w:tcPr>
          <w:p w14:paraId="0D22D0D3"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Inovatívny charakter projektu</w:t>
            </w:r>
          </w:p>
          <w:p w14:paraId="0BB1EDE5"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strike/>
                <w:color w:val="00B050"/>
                <w:sz w:val="16"/>
                <w:szCs w:val="16"/>
              </w:rPr>
              <w:t>Projekt má  inovatívny charakter:</w:t>
            </w:r>
          </w:p>
          <w:p w14:paraId="4400295B"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p>
          <w:p w14:paraId="553F669E" w14:textId="77777777"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p>
          <w:p w14:paraId="7C509E13" w14:textId="77777777" w:rsidR="00C55FA1" w:rsidRPr="0073260C" w:rsidRDefault="00C55FA1" w:rsidP="00F76ECB">
            <w:pPr>
              <w:pStyle w:val="Odsekzoznamu"/>
              <w:spacing w:after="0" w:line="240" w:lineRule="auto"/>
              <w:ind w:left="273"/>
              <w:jc w:val="both"/>
              <w:rPr>
                <w:rFonts w:cstheme="minorHAnsi"/>
                <w:strike/>
                <w:color w:val="00B050"/>
                <w:sz w:val="16"/>
                <w:szCs w:val="16"/>
              </w:rPr>
            </w:pPr>
          </w:p>
          <w:p w14:paraId="3BCD4792"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bCs/>
                <w:strike/>
                <w:color w:val="00B050"/>
                <w:sz w:val="16"/>
                <w:szCs w:val="16"/>
              </w:rPr>
              <w:t>Žiadateľ kritérium spĺňa (odpoveď áno),</w:t>
            </w:r>
            <w:r w:rsidRPr="0073260C">
              <w:rPr>
                <w:rFonts w:cstheme="minorHAnsi"/>
                <w:strike/>
                <w:color w:val="00B050"/>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D3F91DE" w14:textId="77777777" w:rsidR="00C55FA1" w:rsidRPr="0073260C" w:rsidRDefault="00C55FA1" w:rsidP="004800B7">
            <w:pPr>
              <w:pStyle w:val="Odsekzoznamu"/>
              <w:numPr>
                <w:ilvl w:val="0"/>
                <w:numId w:val="214"/>
              </w:numPr>
              <w:spacing w:after="0" w:line="240" w:lineRule="auto"/>
              <w:ind w:left="329" w:hanging="284"/>
              <w:jc w:val="both"/>
              <w:rPr>
                <w:rStyle w:val="markedcontent"/>
                <w:rFonts w:cstheme="minorHAnsi"/>
                <w:strike/>
                <w:color w:val="00B050"/>
                <w:sz w:val="16"/>
                <w:szCs w:val="16"/>
              </w:rPr>
            </w:pPr>
            <w:r w:rsidRPr="0073260C">
              <w:rPr>
                <w:rStyle w:val="markedcontent"/>
                <w:rFonts w:cstheme="minorHAnsi"/>
                <w:strike/>
                <w:color w:val="00B050"/>
                <w:sz w:val="16"/>
                <w:szCs w:val="16"/>
              </w:rPr>
              <w:t>zvýšenie technických a úžitkových hodnôt technológií ,</w:t>
            </w:r>
          </w:p>
          <w:p w14:paraId="1ACBC5B8" w14:textId="77777777" w:rsidR="00C55FA1" w:rsidRPr="0073260C" w:rsidRDefault="00C55FA1" w:rsidP="004800B7">
            <w:pPr>
              <w:pStyle w:val="Odsekzoznamu"/>
              <w:numPr>
                <w:ilvl w:val="0"/>
                <w:numId w:val="214"/>
              </w:numPr>
              <w:spacing w:after="0" w:line="240" w:lineRule="auto"/>
              <w:ind w:left="329" w:hanging="284"/>
              <w:jc w:val="both"/>
              <w:rPr>
                <w:rStyle w:val="markedcontent"/>
                <w:rFonts w:cstheme="minorHAnsi"/>
                <w:strike/>
                <w:color w:val="00B050"/>
                <w:sz w:val="16"/>
                <w:szCs w:val="16"/>
              </w:rPr>
            </w:pPr>
            <w:r w:rsidRPr="0073260C">
              <w:rPr>
                <w:rStyle w:val="markedcontent"/>
                <w:rFonts w:cstheme="minorHAnsi"/>
                <w:strike/>
                <w:color w:val="00B050"/>
                <w:sz w:val="16"/>
                <w:szCs w:val="16"/>
              </w:rPr>
              <w:t>zvýšenie efektívnosti procesov výroby,</w:t>
            </w:r>
          </w:p>
          <w:p w14:paraId="166CF60B" w14:textId="77777777" w:rsidR="00C55FA1" w:rsidRPr="0073260C" w:rsidRDefault="00C55FA1" w:rsidP="004800B7">
            <w:pPr>
              <w:pStyle w:val="Odsekzoznamu"/>
              <w:numPr>
                <w:ilvl w:val="0"/>
                <w:numId w:val="214"/>
              </w:numPr>
              <w:spacing w:after="0" w:line="240" w:lineRule="auto"/>
              <w:ind w:left="329" w:hanging="284"/>
              <w:jc w:val="both"/>
              <w:rPr>
                <w:rFonts w:cstheme="minorHAnsi"/>
                <w:strike/>
                <w:color w:val="00B050"/>
                <w:sz w:val="16"/>
                <w:szCs w:val="16"/>
              </w:rPr>
            </w:pPr>
            <w:r w:rsidRPr="0073260C">
              <w:rPr>
                <w:rFonts w:cstheme="minorHAnsi"/>
                <w:strike/>
                <w:color w:val="00B050"/>
                <w:sz w:val="16"/>
                <w:szCs w:val="16"/>
              </w:rPr>
              <w:t>zavedenie nových metód organizácie firemných procesov prostredníctvom zavádzania nových informačných systémov zamerané na inováciu výroby,</w:t>
            </w:r>
          </w:p>
          <w:p w14:paraId="6D27C16F" w14:textId="77777777" w:rsidR="00C55FA1" w:rsidRPr="0073260C" w:rsidRDefault="00C55FA1" w:rsidP="004800B7">
            <w:pPr>
              <w:pStyle w:val="Odsekzoznamu"/>
              <w:numPr>
                <w:ilvl w:val="0"/>
                <w:numId w:val="214"/>
              </w:numPr>
              <w:spacing w:after="0" w:line="240" w:lineRule="auto"/>
              <w:ind w:left="329" w:hanging="284"/>
              <w:jc w:val="both"/>
              <w:rPr>
                <w:rFonts w:cstheme="minorHAnsi"/>
                <w:b/>
                <w:strike/>
                <w:color w:val="00B050"/>
                <w:sz w:val="16"/>
                <w:szCs w:val="16"/>
              </w:rPr>
            </w:pPr>
            <w:r w:rsidRPr="0073260C">
              <w:rPr>
                <w:rFonts w:cstheme="minorHAnsi"/>
                <w:strike/>
                <w:color w:val="00B050"/>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934BD6E" w14:textId="77777777" w:rsidR="00C55FA1" w:rsidRPr="0073260C" w:rsidRDefault="00C55FA1" w:rsidP="00F76ECB">
            <w:pPr>
              <w:pStyle w:val="Odsekzoznamu"/>
              <w:spacing w:after="0" w:line="240" w:lineRule="auto"/>
              <w:ind w:left="108"/>
              <w:jc w:val="both"/>
              <w:rPr>
                <w:rFonts w:cstheme="minorHAnsi"/>
                <w:strike/>
                <w:color w:val="00B050"/>
                <w:sz w:val="16"/>
                <w:szCs w:val="16"/>
                <w:u w:val="single"/>
              </w:rPr>
            </w:pPr>
          </w:p>
          <w:p w14:paraId="6753F369" w14:textId="77777777" w:rsidR="00C55FA1" w:rsidRPr="0073260C" w:rsidRDefault="00C55FA1" w:rsidP="00F76ECB">
            <w:pPr>
              <w:spacing w:after="0" w:line="240" w:lineRule="auto"/>
              <w:jc w:val="both"/>
              <w:rPr>
                <w:rFonts w:cstheme="minorHAnsi"/>
                <w:strike/>
                <w:color w:val="00B050"/>
                <w:sz w:val="16"/>
                <w:szCs w:val="16"/>
              </w:rPr>
            </w:pPr>
            <w:r w:rsidRPr="0073260C">
              <w:rPr>
                <w:rStyle w:val="markedcontent"/>
                <w:rFonts w:cstheme="minorHAnsi"/>
                <w:strike/>
                <w:color w:val="00B050"/>
                <w:sz w:val="16"/>
                <w:szCs w:val="16"/>
              </w:rPr>
              <w:t xml:space="preserve">Inovácia - výrobok/technológia/služby s podstatnou zmenou spočívajúca v zdokonalených vlastnostiach alebo účele využitia. Patria sem </w:t>
            </w:r>
            <w:r w:rsidRPr="0073260C">
              <w:rPr>
                <w:rFonts w:cstheme="minorHAnsi"/>
                <w:strike/>
                <w:color w:val="00B050"/>
                <w:sz w:val="16"/>
                <w:szCs w:val="16"/>
              </w:rPr>
              <w:t xml:space="preserve">významné zmeny najmä kvalitatívnych charakteristík,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xml:space="preserve">. technických špecifikácií, komponentov a materiálov, začleneného softvéru, užívateľskej prijateľnosti alebo iných funkčných alebo užívateľských charakteristík. </w:t>
            </w:r>
          </w:p>
          <w:p w14:paraId="1AADE3CE" w14:textId="77777777" w:rsidR="00C55FA1" w:rsidRPr="0073260C" w:rsidRDefault="00C55FA1" w:rsidP="00F76ECB">
            <w:pPr>
              <w:spacing w:after="0" w:line="240" w:lineRule="auto"/>
              <w:jc w:val="both"/>
              <w:rPr>
                <w:rStyle w:val="markedcontent"/>
                <w:rFonts w:cstheme="minorHAnsi"/>
                <w:strike/>
                <w:color w:val="00B050"/>
                <w:sz w:val="16"/>
                <w:szCs w:val="16"/>
              </w:rPr>
            </w:pPr>
            <w:r w:rsidRPr="0073260C">
              <w:rPr>
                <w:rFonts w:cstheme="minorHAnsi"/>
                <w:strike/>
                <w:color w:val="00B050"/>
                <w:sz w:val="16"/>
                <w:szCs w:val="16"/>
              </w:rPr>
              <w:t xml:space="preserve">Za inovovaný produkt sa nepovažuje zmena estetických charakteristík. </w:t>
            </w:r>
            <w:r w:rsidRPr="0073260C">
              <w:rPr>
                <w:rStyle w:val="markedcontent"/>
                <w:rFonts w:cstheme="minorHAnsi"/>
                <w:strike/>
                <w:color w:val="00B050"/>
                <w:sz w:val="16"/>
                <w:szCs w:val="16"/>
              </w:rPr>
              <w:t xml:space="preserve"> </w:t>
            </w:r>
          </w:p>
          <w:p w14:paraId="1C091574"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73260C">
              <w:rPr>
                <w:rFonts w:cstheme="minorHAnsi"/>
                <w:strike/>
                <w:color w:val="00B050"/>
                <w:sz w:val="16"/>
                <w:szCs w:val="16"/>
              </w:rPr>
              <w:t>t.j</w:t>
            </w:r>
            <w:proofErr w:type="spellEnd"/>
            <w:r w:rsidRPr="0073260C">
              <w:rPr>
                <w:rFonts w:cstheme="minorHAnsi"/>
                <w:strike/>
                <w:color w:val="00B050"/>
                <w:sz w:val="16"/>
                <w:szCs w:val="16"/>
              </w:rPr>
              <w:t>. bez jeho náhrady), ak sa jedná iba o jednoduchú náhradu.</w:t>
            </w:r>
          </w:p>
          <w:p w14:paraId="2388BEC9"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Organizačné a manažérske zmeny sa nepovažujú za inovácie procesu.</w:t>
            </w:r>
          </w:p>
          <w:p w14:paraId="500BEEF9" w14:textId="77777777" w:rsidR="00C55FA1" w:rsidRPr="0073260C" w:rsidRDefault="00C55FA1"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74DBAB02" w14:textId="77777777" w:rsidR="00C55FA1" w:rsidRPr="0073260C" w:rsidRDefault="00C55FA1" w:rsidP="00F76ECB">
            <w:pPr>
              <w:pStyle w:val="Standard"/>
              <w:tabs>
                <w:tab w:val="left" w:pos="709"/>
              </w:tabs>
              <w:jc w:val="both"/>
              <w:rPr>
                <w:rFonts w:asciiTheme="minorHAnsi" w:hAnsiTheme="minorHAnsi" w:cstheme="minorHAnsi"/>
                <w:b/>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2A3C62CA" w14:textId="77777777" w:rsidR="00C55FA1" w:rsidRPr="0073260C" w:rsidRDefault="00C55FA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t>Popis v projekte realizácie (Príloha 2B k príručke pre prijímateľa LEADER)</w:t>
            </w:r>
          </w:p>
          <w:p w14:paraId="69A6AAFC" w14:textId="77777777" w:rsidR="00C55FA1" w:rsidRPr="0073260C" w:rsidRDefault="00C55FA1" w:rsidP="009F1D61">
            <w:pPr>
              <w:pStyle w:val="Odsekzoznamu"/>
              <w:numPr>
                <w:ilvl w:val="0"/>
                <w:numId w:val="98"/>
              </w:numPr>
              <w:spacing w:after="0" w:line="240" w:lineRule="auto"/>
              <w:ind w:left="176" w:hanging="176"/>
              <w:jc w:val="both"/>
              <w:rPr>
                <w:rFonts w:cstheme="minorHAnsi"/>
                <w:bCs/>
                <w:strike/>
                <w:color w:val="00B050"/>
                <w:sz w:val="16"/>
                <w:szCs w:val="16"/>
              </w:rPr>
            </w:pPr>
            <w:r w:rsidRPr="0073260C">
              <w:rPr>
                <w:rFonts w:cstheme="minorHAnsi"/>
                <w:strike/>
                <w:color w:val="00B050"/>
                <w:sz w:val="16"/>
                <w:szCs w:val="16"/>
              </w:rPr>
              <w:lastRenderedPageBreak/>
              <w:t xml:space="preserve">Stanovisko NPPC – VUP  alebo ÚKSÚP – Sekcia laboratórnych činností - TSUP Rovinka, </w:t>
            </w:r>
            <w:proofErr w:type="spellStart"/>
            <w:r w:rsidRPr="0073260C">
              <w:rPr>
                <w:rFonts w:cstheme="minorHAnsi"/>
                <w:strike/>
                <w:color w:val="00B050"/>
                <w:sz w:val="16"/>
                <w:szCs w:val="16"/>
              </w:rPr>
              <w:t>s</w:t>
            </w:r>
            <w:r w:rsidRPr="0073260C">
              <w:rPr>
                <w:rFonts w:cstheme="minorHAnsi"/>
                <w:b/>
                <w:strike/>
                <w:color w:val="00B050"/>
                <w:sz w:val="16"/>
                <w:szCs w:val="16"/>
              </w:rPr>
              <w:t>ken</w:t>
            </w:r>
            <w:proofErr w:type="spellEnd"/>
            <w:r w:rsidRPr="0073260C">
              <w:rPr>
                <w:rFonts w:cstheme="minorHAnsi"/>
                <w:b/>
                <w:strike/>
                <w:color w:val="00B050"/>
                <w:sz w:val="16"/>
                <w:szCs w:val="16"/>
              </w:rPr>
              <w:t xml:space="preserve"> listinného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 </w:t>
            </w:r>
            <w:r w:rsidRPr="0073260C">
              <w:rPr>
                <w:rFonts w:cstheme="minorHAnsi"/>
                <w:strike/>
                <w:color w:val="00B050"/>
                <w:sz w:val="16"/>
                <w:szCs w:val="16"/>
              </w:rPr>
              <w:t>(týka sa len investície, pri ktorej sa zavádza inovatívna technológia)</w:t>
            </w:r>
          </w:p>
          <w:p w14:paraId="39FA69F4"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56BF7867" w14:textId="77777777" w:rsidR="00C55FA1" w:rsidRPr="0073260C" w:rsidRDefault="00C55FA1"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rPr>
              <w:t>v zmysle dokumentácie uvedenej   v časti  „Forma a spôsob preukázania splnenia kritéria“</w:t>
            </w:r>
          </w:p>
        </w:tc>
      </w:tr>
      <w:tr w:rsidR="0073260C" w:rsidRPr="0073260C" w14:paraId="7FA946D2" w14:textId="77777777" w:rsidTr="00F76ECB">
        <w:trPr>
          <w:trHeight w:val="284"/>
        </w:trPr>
        <w:tc>
          <w:tcPr>
            <w:tcW w:w="159" w:type="pct"/>
            <w:shd w:val="clear" w:color="auto" w:fill="FFFFFF" w:themeFill="background1"/>
            <w:vAlign w:val="center"/>
          </w:tcPr>
          <w:p w14:paraId="26379D20" w14:textId="0CEFA1A8" w:rsidR="00C55FA1" w:rsidRPr="0073260C" w:rsidRDefault="003C4E3D" w:rsidP="00F76ECB">
            <w:pPr>
              <w:spacing w:after="0" w:line="240" w:lineRule="auto"/>
              <w:jc w:val="center"/>
              <w:rPr>
                <w:rFonts w:cstheme="minorHAnsi"/>
                <w:b/>
                <w:strike/>
                <w:color w:val="00B050"/>
                <w:sz w:val="16"/>
                <w:szCs w:val="16"/>
              </w:rPr>
            </w:pPr>
            <w:r w:rsidRPr="0073260C">
              <w:rPr>
                <w:rFonts w:cstheme="minorHAnsi"/>
                <w:b/>
                <w:strike/>
                <w:color w:val="00B050"/>
                <w:sz w:val="16"/>
                <w:szCs w:val="16"/>
              </w:rPr>
              <w:lastRenderedPageBreak/>
              <w:t>7</w:t>
            </w:r>
            <w:r w:rsidR="00C55FA1" w:rsidRPr="0073260C">
              <w:rPr>
                <w:rFonts w:cstheme="minorHAnsi"/>
                <w:b/>
                <w:strike/>
                <w:color w:val="00B050"/>
                <w:sz w:val="16"/>
                <w:szCs w:val="16"/>
              </w:rPr>
              <w:t>.</w:t>
            </w:r>
          </w:p>
        </w:tc>
        <w:tc>
          <w:tcPr>
            <w:tcW w:w="4841" w:type="pct"/>
            <w:gridSpan w:val="3"/>
            <w:shd w:val="clear" w:color="auto" w:fill="FFFFFF" w:themeFill="background1"/>
            <w:vAlign w:val="center"/>
          </w:tcPr>
          <w:p w14:paraId="3E93A28D" w14:textId="77777777" w:rsidR="00C55FA1" w:rsidRPr="0073260C" w:rsidRDefault="00C55FA1" w:rsidP="00F76ECB">
            <w:pPr>
              <w:spacing w:after="0" w:line="240" w:lineRule="auto"/>
              <w:rPr>
                <w:rFonts w:cstheme="minorHAnsi"/>
                <w:b/>
                <w:strike/>
                <w:color w:val="00B050"/>
                <w:sz w:val="18"/>
                <w:szCs w:val="18"/>
              </w:rPr>
            </w:pPr>
            <w:r w:rsidRPr="0073260C">
              <w:rPr>
                <w:rFonts w:cstheme="minorHAnsi"/>
                <w:b/>
                <w:strike/>
                <w:color w:val="00B050"/>
                <w:sz w:val="18"/>
                <w:szCs w:val="18"/>
              </w:rPr>
              <w:t xml:space="preserve">Žiadateľovi doposiaľ nebola v rámci stratégie CLLD schválená v danom </w:t>
            </w:r>
            <w:proofErr w:type="spellStart"/>
            <w:r w:rsidRPr="0073260C">
              <w:rPr>
                <w:rFonts w:cstheme="minorHAnsi"/>
                <w:b/>
                <w:strike/>
                <w:color w:val="00B050"/>
                <w:sz w:val="18"/>
                <w:szCs w:val="18"/>
              </w:rPr>
              <w:t>podopatrení</w:t>
            </w:r>
            <w:proofErr w:type="spellEnd"/>
            <w:r w:rsidRPr="0073260C">
              <w:rPr>
                <w:rFonts w:cstheme="minorHAnsi"/>
                <w:b/>
                <w:strike/>
                <w:color w:val="00B050"/>
                <w:sz w:val="18"/>
                <w:szCs w:val="18"/>
              </w:rPr>
              <w:t xml:space="preserve"> žiadna </w:t>
            </w:r>
            <w:proofErr w:type="spellStart"/>
            <w:r w:rsidRPr="0073260C">
              <w:rPr>
                <w:rFonts w:cstheme="minorHAnsi"/>
                <w:b/>
                <w:strike/>
                <w:color w:val="00B050"/>
                <w:sz w:val="18"/>
                <w:szCs w:val="18"/>
              </w:rPr>
              <w:t>ŽoNFP</w:t>
            </w:r>
            <w:proofErr w:type="spellEnd"/>
          </w:p>
          <w:p w14:paraId="40CFD177" w14:textId="77777777" w:rsidR="00C55FA1" w:rsidRPr="0073260C" w:rsidRDefault="00C55FA1" w:rsidP="00F76ECB">
            <w:pPr>
              <w:spacing w:after="0" w:line="240" w:lineRule="auto"/>
              <w:jc w:val="both"/>
              <w:rPr>
                <w:rFonts w:cstheme="minorHAnsi"/>
                <w:strike/>
                <w:color w:val="00B050"/>
                <w:sz w:val="16"/>
                <w:szCs w:val="16"/>
              </w:rPr>
            </w:pPr>
            <w:r w:rsidRPr="0073260C">
              <w:rPr>
                <w:rFonts w:cstheme="minorHAnsi"/>
                <w:strike/>
                <w:color w:val="00B050"/>
                <w:sz w:val="16"/>
                <w:szCs w:val="16"/>
              </w:rPr>
              <w:t xml:space="preserve">Žiadateľovi doposiaľ nebola v rámci stratégie CLLD schválená v danom </w:t>
            </w:r>
            <w:proofErr w:type="spellStart"/>
            <w:r w:rsidRPr="0073260C">
              <w:rPr>
                <w:rFonts w:cstheme="minorHAnsi"/>
                <w:strike/>
                <w:color w:val="00B050"/>
                <w:sz w:val="16"/>
                <w:szCs w:val="16"/>
              </w:rPr>
              <w:t>podopatrení</w:t>
            </w:r>
            <w:proofErr w:type="spellEnd"/>
            <w:r w:rsidRPr="0073260C">
              <w:rPr>
                <w:rFonts w:cstheme="minorHAnsi"/>
                <w:strike/>
                <w:color w:val="00B050"/>
                <w:sz w:val="16"/>
                <w:szCs w:val="16"/>
              </w:rPr>
              <w:t xml:space="preserve"> žiadna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w:t>
            </w:r>
          </w:p>
          <w:p w14:paraId="7FA39EB0" w14:textId="2F9058EC"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a) áno</w:t>
            </w:r>
            <w:r w:rsidR="00A62524" w:rsidRPr="0073260C">
              <w:rPr>
                <w:rFonts w:cstheme="minorHAnsi"/>
                <w:strike/>
                <w:color w:val="00B050"/>
                <w:sz w:val="16"/>
                <w:szCs w:val="16"/>
              </w:rPr>
              <w:t>,</w:t>
            </w:r>
            <w:r w:rsidR="00A62524" w:rsidRPr="0073260C">
              <w:rPr>
                <w:strike/>
                <w:color w:val="00B050"/>
                <w:sz w:val="16"/>
                <w:szCs w:val="16"/>
              </w:rPr>
              <w:t xml:space="preserve"> doposiaľ nebola schválená</w:t>
            </w:r>
          </w:p>
          <w:p w14:paraId="430BCBAF" w14:textId="0FBAA7EA" w:rsidR="00C55FA1" w:rsidRPr="0073260C" w:rsidRDefault="00C55FA1" w:rsidP="00F76ECB">
            <w:pPr>
              <w:pStyle w:val="Odsekzoznamu"/>
              <w:spacing w:after="0" w:line="240" w:lineRule="auto"/>
              <w:ind w:left="0"/>
              <w:rPr>
                <w:rFonts w:cstheme="minorHAnsi"/>
                <w:strike/>
                <w:color w:val="00B050"/>
                <w:sz w:val="16"/>
                <w:szCs w:val="16"/>
              </w:rPr>
            </w:pPr>
            <w:r w:rsidRPr="0073260C">
              <w:rPr>
                <w:rFonts w:cstheme="minorHAnsi"/>
                <w:strike/>
                <w:color w:val="00B050"/>
                <w:sz w:val="16"/>
                <w:szCs w:val="16"/>
              </w:rPr>
              <w:t>b) nie</w:t>
            </w:r>
            <w:r w:rsidR="00A62524" w:rsidRPr="0073260C">
              <w:rPr>
                <w:rFonts w:cstheme="minorHAnsi"/>
                <w:strike/>
                <w:color w:val="00B050"/>
                <w:sz w:val="16"/>
                <w:szCs w:val="16"/>
              </w:rPr>
              <w:t xml:space="preserve">, </w:t>
            </w:r>
            <w:r w:rsidR="00A62524" w:rsidRPr="0073260C">
              <w:rPr>
                <w:strike/>
                <w:color w:val="00B050"/>
                <w:sz w:val="16"/>
                <w:szCs w:val="16"/>
              </w:rPr>
              <w:t>už bola schválená</w:t>
            </w:r>
          </w:p>
          <w:p w14:paraId="3691DB41" w14:textId="77777777" w:rsidR="00C55FA1" w:rsidRPr="0073260C" w:rsidRDefault="00C55FA1" w:rsidP="00F76ECB">
            <w:pPr>
              <w:spacing w:after="0" w:line="240" w:lineRule="auto"/>
              <w:jc w:val="both"/>
              <w:rPr>
                <w:rFonts w:cstheme="minorHAnsi"/>
                <w:strike/>
                <w:color w:val="00B050"/>
                <w:sz w:val="16"/>
                <w:szCs w:val="16"/>
                <w:u w:val="single"/>
              </w:rPr>
            </w:pPr>
            <w:r w:rsidRPr="0073260C">
              <w:rPr>
                <w:rFonts w:cstheme="minorHAnsi"/>
                <w:strike/>
                <w:color w:val="00B050"/>
                <w:sz w:val="16"/>
                <w:szCs w:val="16"/>
                <w:u w:val="single"/>
              </w:rPr>
              <w:t>MAS stanoví body v prípade odpovede áno, aj v prípade odpovede nie.</w:t>
            </w:r>
          </w:p>
          <w:p w14:paraId="14952EEC" w14:textId="77777777" w:rsidR="00C55FA1" w:rsidRPr="0073260C" w:rsidRDefault="00C55FA1" w:rsidP="00F76ECB">
            <w:pPr>
              <w:pStyle w:val="Standard"/>
              <w:tabs>
                <w:tab w:val="left" w:pos="709"/>
              </w:tabs>
              <w:jc w:val="both"/>
              <w:rPr>
                <w:rFonts w:asciiTheme="minorHAnsi" w:hAnsiTheme="minorHAnsi" w:cstheme="minorHAnsi"/>
                <w:b/>
                <w:bCs/>
                <w:strike/>
                <w:color w:val="00B050"/>
                <w:sz w:val="18"/>
                <w:szCs w:val="18"/>
                <w:u w:val="single"/>
              </w:rPr>
            </w:pPr>
            <w:r w:rsidRPr="0073260C">
              <w:rPr>
                <w:rFonts w:asciiTheme="minorHAnsi" w:hAnsiTheme="minorHAnsi" w:cstheme="minorHAnsi"/>
                <w:b/>
                <w:strike/>
                <w:color w:val="00B050"/>
                <w:sz w:val="18"/>
                <w:szCs w:val="18"/>
                <w:u w:val="single"/>
              </w:rPr>
              <w:t>Forma a spôsob preukázania splnenia kritéria</w:t>
            </w:r>
          </w:p>
          <w:p w14:paraId="3A35D333" w14:textId="77777777" w:rsidR="00C55FA1" w:rsidRPr="0073260C" w:rsidRDefault="00C55FA1" w:rsidP="009F1D61">
            <w:pPr>
              <w:pStyle w:val="Odsekzoznamu"/>
              <w:numPr>
                <w:ilvl w:val="0"/>
                <w:numId w:val="99"/>
              </w:numPr>
              <w:spacing w:after="0" w:line="240" w:lineRule="auto"/>
              <w:ind w:left="196" w:hanging="196"/>
              <w:jc w:val="both"/>
              <w:rPr>
                <w:rFonts w:cstheme="minorHAnsi"/>
                <w:strike/>
                <w:color w:val="00B050"/>
                <w:sz w:val="16"/>
                <w:szCs w:val="16"/>
              </w:rPr>
            </w:pPr>
            <w:r w:rsidRPr="0073260C">
              <w:rPr>
                <w:rFonts w:cstheme="minorHAnsi"/>
                <w:strike/>
                <w:color w:val="00B050"/>
                <w:sz w:val="16"/>
                <w:szCs w:val="16"/>
              </w:rPr>
              <w:t xml:space="preserve">Čestné vyhlásenie žiadateľa, </w:t>
            </w:r>
            <w:proofErr w:type="spellStart"/>
            <w:r w:rsidRPr="0073260C">
              <w:rPr>
                <w:rFonts w:cstheme="minorHAnsi"/>
                <w:b/>
                <w:strike/>
                <w:color w:val="00B050"/>
                <w:sz w:val="16"/>
                <w:szCs w:val="16"/>
              </w:rPr>
              <w:t>sken</w:t>
            </w:r>
            <w:proofErr w:type="spellEnd"/>
            <w:r w:rsidRPr="0073260C">
              <w:rPr>
                <w:rFonts w:cstheme="minorHAnsi"/>
                <w:b/>
                <w:strike/>
                <w:color w:val="00B050"/>
                <w:sz w:val="16"/>
                <w:szCs w:val="16"/>
              </w:rPr>
              <w:t xml:space="preserve">  originálu vo formáte .</w:t>
            </w:r>
            <w:proofErr w:type="spellStart"/>
            <w:r w:rsidRPr="0073260C">
              <w:rPr>
                <w:rFonts w:cstheme="minorHAnsi"/>
                <w:b/>
                <w:strike/>
                <w:color w:val="00B050"/>
                <w:sz w:val="16"/>
                <w:szCs w:val="16"/>
              </w:rPr>
              <w:t>pdf</w:t>
            </w:r>
            <w:proofErr w:type="spellEnd"/>
            <w:r w:rsidRPr="0073260C">
              <w:rPr>
                <w:rFonts w:cstheme="minorHAnsi"/>
                <w:b/>
                <w:strike/>
                <w:color w:val="00B050"/>
                <w:sz w:val="16"/>
                <w:szCs w:val="16"/>
              </w:rPr>
              <w:t xml:space="preserve"> prostredníctvom ITMS2014+</w:t>
            </w:r>
          </w:p>
          <w:p w14:paraId="3DF41F99" w14:textId="77777777" w:rsidR="00C55FA1" w:rsidRPr="0073260C" w:rsidRDefault="00C55FA1" w:rsidP="00F76ECB">
            <w:pPr>
              <w:spacing w:after="0" w:line="240" w:lineRule="auto"/>
              <w:rPr>
                <w:rFonts w:cstheme="minorHAnsi"/>
                <w:b/>
                <w:strike/>
                <w:color w:val="00B050"/>
                <w:sz w:val="18"/>
                <w:szCs w:val="18"/>
                <w:u w:val="single"/>
              </w:rPr>
            </w:pPr>
            <w:r w:rsidRPr="0073260C">
              <w:rPr>
                <w:rFonts w:cstheme="minorHAnsi"/>
                <w:b/>
                <w:strike/>
                <w:color w:val="00B050"/>
                <w:sz w:val="18"/>
                <w:szCs w:val="18"/>
                <w:u w:val="single"/>
              </w:rPr>
              <w:t xml:space="preserve">Spôsob overenia </w:t>
            </w:r>
          </w:p>
          <w:p w14:paraId="596D02C7" w14:textId="77777777" w:rsidR="00C55FA1" w:rsidRPr="0073260C" w:rsidRDefault="00C55FA1"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v zmysle dokumentácie uvedenej   v časti  „Forma a spôsob preukázania splnenia kritéria“</w:t>
            </w:r>
          </w:p>
          <w:p w14:paraId="46107019" w14:textId="77777777" w:rsidR="00C55FA1" w:rsidRPr="0073260C" w:rsidRDefault="00C55FA1" w:rsidP="004800B7">
            <w:pPr>
              <w:pStyle w:val="Default"/>
              <w:keepLines/>
              <w:widowControl w:val="0"/>
              <w:numPr>
                <w:ilvl w:val="0"/>
                <w:numId w:val="156"/>
              </w:numPr>
              <w:ind w:left="218" w:hanging="218"/>
              <w:jc w:val="both"/>
              <w:rPr>
                <w:rFonts w:asciiTheme="minorHAnsi" w:hAnsiTheme="minorHAnsi" w:cstheme="minorHAnsi"/>
                <w:strike/>
                <w:color w:val="00B050"/>
                <w:sz w:val="16"/>
                <w:szCs w:val="16"/>
              </w:rPr>
            </w:pPr>
            <w:r w:rsidRPr="0073260C">
              <w:rPr>
                <w:rFonts w:asciiTheme="minorHAnsi" w:hAnsiTheme="minorHAnsi" w:cstheme="minorHAnsi"/>
                <w:strike/>
                <w:color w:val="00B050"/>
                <w:sz w:val="16"/>
                <w:szCs w:val="16"/>
              </w:rPr>
              <w:t xml:space="preserve">overenie údajov a informácií v ITMS2014+, alebo prostredníctvom  Centrálneho registra zmlúv na webovom sídle </w:t>
            </w:r>
            <w:hyperlink r:id="rId106" w:history="1">
              <w:r w:rsidRPr="0073260C">
                <w:rPr>
                  <w:rStyle w:val="Hypertextovprepojenie"/>
                  <w:rFonts w:asciiTheme="minorHAnsi" w:hAnsiTheme="minorHAnsi" w:cstheme="minorHAnsi"/>
                  <w:strike/>
                  <w:color w:val="00B050"/>
                  <w:sz w:val="16"/>
                  <w:szCs w:val="16"/>
                </w:rPr>
                <w:t>https://www.crz.gov.sk/</w:t>
              </w:r>
            </w:hyperlink>
          </w:p>
        </w:tc>
      </w:tr>
      <w:tr w:rsidR="0073260C" w:rsidRPr="0073260C" w14:paraId="00F57563" w14:textId="77777777" w:rsidTr="00F76ECB">
        <w:trPr>
          <w:trHeight w:val="284"/>
        </w:trPr>
        <w:tc>
          <w:tcPr>
            <w:tcW w:w="5000" w:type="pct"/>
            <w:gridSpan w:val="4"/>
            <w:shd w:val="clear" w:color="auto" w:fill="auto"/>
            <w:vAlign w:val="center"/>
          </w:tcPr>
          <w:p w14:paraId="1C0EDB08" w14:textId="77777777" w:rsidR="00C55FA1" w:rsidRPr="0073260C" w:rsidRDefault="00C55FA1" w:rsidP="00F76ECB">
            <w:pPr>
              <w:spacing w:after="0" w:line="240" w:lineRule="auto"/>
              <w:jc w:val="both"/>
              <w:rPr>
                <w:rFonts w:cstheme="minorHAnsi"/>
                <w:b/>
                <w:strike/>
                <w:color w:val="00B050"/>
                <w:sz w:val="22"/>
                <w:szCs w:val="22"/>
              </w:rPr>
            </w:pPr>
            <w:r w:rsidRPr="0073260C">
              <w:rPr>
                <w:rFonts w:cstheme="minorHAnsi"/>
                <w:b/>
                <w:bCs/>
                <w:strike/>
                <w:color w:val="00B050"/>
                <w:sz w:val="16"/>
                <w:szCs w:val="16"/>
              </w:rPr>
              <w:t xml:space="preserve">Princípy uplatnenia výberu: </w:t>
            </w:r>
            <w:r w:rsidRPr="0073260C">
              <w:rPr>
                <w:rFonts w:cstheme="minorHAnsi"/>
                <w:strike/>
                <w:color w:val="00B050"/>
                <w:sz w:val="16"/>
                <w:szCs w:val="16"/>
                <w:lang w:eastAsia="sk-SK"/>
              </w:rPr>
              <w:t xml:space="preserve">Projekty bude vyberať MAS na základe uplatnenia hodnotiacich kritérií (bodovacieho systému), </w:t>
            </w:r>
            <w:proofErr w:type="spellStart"/>
            <w:r w:rsidRPr="0073260C">
              <w:rPr>
                <w:rFonts w:cstheme="minorHAnsi"/>
                <w:strike/>
                <w:color w:val="00B050"/>
                <w:sz w:val="16"/>
                <w:szCs w:val="16"/>
                <w:lang w:eastAsia="sk-SK"/>
              </w:rPr>
              <w:t>t.j</w:t>
            </w:r>
            <w:proofErr w:type="spellEnd"/>
            <w:r w:rsidRPr="0073260C">
              <w:rPr>
                <w:rFonts w:cstheme="minorHAnsi"/>
                <w:strike/>
                <w:color w:val="00B050"/>
                <w:sz w:val="16"/>
                <w:szCs w:val="16"/>
                <w:lang w:eastAsia="sk-SK"/>
              </w:rPr>
              <w:t xml:space="preserve">. projekty sa zoradia podľa počtu dosiahnutých bodov v zmysle bodovacích kritérií </w:t>
            </w:r>
            <w:r w:rsidRPr="0073260C">
              <w:rPr>
                <w:rFonts w:cstheme="minorHAnsi"/>
                <w:strike/>
                <w:color w:val="00B050"/>
                <w:sz w:val="16"/>
                <w:szCs w:val="16"/>
                <w:lang w:eastAsia="sk-SK"/>
              </w:rPr>
              <w:br/>
            </w:r>
            <w:r w:rsidRPr="0073260C">
              <w:rPr>
                <w:rFonts w:cstheme="minorHAnsi"/>
                <w:strike/>
                <w:color w:val="00B050"/>
                <w:sz w:val="16"/>
                <w:szCs w:val="16"/>
              </w:rPr>
              <w:t xml:space="preserve">a vytvorí sa hranica finančných možností </w:t>
            </w:r>
            <w:r w:rsidRPr="0073260C">
              <w:rPr>
                <w:rFonts w:cstheme="minorHAnsi"/>
                <w:strike/>
                <w:color w:val="00B050"/>
                <w:sz w:val="16"/>
                <w:szCs w:val="16"/>
                <w:lang w:eastAsia="sk-SK"/>
              </w:rPr>
              <w:t>(posúdi sa súčet finančných požiadaviek všetkých zoradených projektov s finančnou alokáciou).</w:t>
            </w:r>
            <w:r w:rsidRPr="0073260C">
              <w:rPr>
                <w:rFonts w:cstheme="minorHAnsi"/>
                <w:b/>
                <w:bCs/>
                <w:strike/>
                <w:color w:val="00B050"/>
                <w:sz w:val="16"/>
                <w:szCs w:val="16"/>
              </w:rPr>
              <w:t xml:space="preserve"> </w:t>
            </w:r>
          </w:p>
        </w:tc>
      </w:tr>
      <w:tr w:rsidR="0073260C" w:rsidRPr="0073260C" w14:paraId="4C5510D2" w14:textId="77777777" w:rsidTr="00F76ECB">
        <w:trPr>
          <w:trHeight w:val="284"/>
        </w:trPr>
        <w:tc>
          <w:tcPr>
            <w:tcW w:w="5000" w:type="pct"/>
            <w:gridSpan w:val="4"/>
            <w:shd w:val="clear" w:color="auto" w:fill="auto"/>
            <w:vAlign w:val="center"/>
          </w:tcPr>
          <w:p w14:paraId="63A50246" w14:textId="77777777" w:rsidR="00C55FA1" w:rsidRPr="0073260C" w:rsidRDefault="00C55FA1" w:rsidP="00F76ECB">
            <w:pPr>
              <w:spacing w:after="0" w:line="240" w:lineRule="auto"/>
              <w:jc w:val="both"/>
              <w:rPr>
                <w:rFonts w:cstheme="minorHAnsi"/>
                <w:bCs/>
                <w:iCs/>
                <w:strike/>
                <w:color w:val="00B050"/>
                <w:sz w:val="16"/>
                <w:szCs w:val="16"/>
                <w:lang w:eastAsia="sk-SK"/>
              </w:rPr>
            </w:pPr>
            <w:r w:rsidRPr="0073260C">
              <w:rPr>
                <w:rFonts w:cstheme="minorHAnsi"/>
                <w:b/>
                <w:strike/>
                <w:color w:val="00B050"/>
                <w:sz w:val="16"/>
                <w:szCs w:val="16"/>
                <w:lang w:eastAsia="sk-SK"/>
              </w:rPr>
              <w:t xml:space="preserve">Rozlišovacie kritériá: </w:t>
            </w:r>
            <w:r w:rsidRPr="0073260C">
              <w:rPr>
                <w:rFonts w:cstheme="minorHAnsi"/>
                <w:bCs/>
                <w:iCs/>
                <w:strike/>
                <w:color w:val="00B050"/>
                <w:sz w:val="16"/>
                <w:szCs w:val="16"/>
                <w:lang w:eastAsia="sk-SK"/>
              </w:rPr>
              <w:t xml:space="preserve"> </w:t>
            </w:r>
            <w:r w:rsidRPr="0073260C">
              <w:rPr>
                <w:rFonts w:cstheme="minorHAnsi"/>
                <w:strike/>
                <w:color w:val="00B050"/>
                <w:sz w:val="16"/>
                <w:szCs w:val="16"/>
              </w:rPr>
              <w:t xml:space="preserve">V prípade, že požiadavka na finančné prostriedky prevýši finančný limit na kontrahovanie, budú pri výbere </w:t>
            </w:r>
            <w:proofErr w:type="spellStart"/>
            <w:r w:rsidRPr="0073260C">
              <w:rPr>
                <w:rFonts w:cstheme="minorHAnsi"/>
                <w:strike/>
                <w:color w:val="00B050"/>
                <w:sz w:val="16"/>
                <w:szCs w:val="16"/>
              </w:rPr>
              <w:t>ŽoNFP</w:t>
            </w:r>
            <w:proofErr w:type="spellEnd"/>
            <w:r w:rsidRPr="0073260C">
              <w:rPr>
                <w:rFonts w:cstheme="minorHAnsi"/>
                <w:strike/>
                <w:color w:val="00B050"/>
                <w:sz w:val="16"/>
                <w:szCs w:val="16"/>
              </w:rPr>
              <w:t xml:space="preserve"> v prípade rovnakého počtu bodov uprednostnené kritériá s prideleným väčším počtom bodov za bodovacie kritérium podľa poradia: (</w:t>
            </w:r>
            <w:r w:rsidRPr="0073260C">
              <w:rPr>
                <w:rFonts w:cstheme="minorHAnsi"/>
                <w:b/>
                <w:strike/>
                <w:color w:val="00B050"/>
                <w:sz w:val="16"/>
                <w:szCs w:val="16"/>
              </w:rPr>
              <w:t>MAS uvedie rozlišovacie kritéria)</w:t>
            </w:r>
            <w:r w:rsidRPr="0073260C">
              <w:rPr>
                <w:rFonts w:cstheme="minorHAnsi"/>
                <w:bCs/>
                <w:iCs/>
                <w:strike/>
                <w:color w:val="00B050"/>
                <w:sz w:val="16"/>
                <w:szCs w:val="16"/>
                <w:lang w:eastAsia="sk-SK"/>
              </w:rPr>
              <w:t xml:space="preserve">. </w:t>
            </w:r>
            <w:r w:rsidRPr="0073260C">
              <w:rPr>
                <w:rFonts w:cstheme="minorHAnsi"/>
                <w:strike/>
                <w:color w:val="00B050"/>
                <w:sz w:val="16"/>
                <w:szCs w:val="16"/>
              </w:rPr>
              <w:t>Ak by sa ani pri takomto postupnom uplatnení kritérií nevedelo určiť konečné poradie pri rovnosti bodov,  MAS uplatní princíp nižších oprávnených výdavkov v rámci projektu.</w:t>
            </w:r>
          </w:p>
        </w:tc>
      </w:tr>
      <w:tr w:rsidR="0073260C" w:rsidRPr="0073260C" w14:paraId="39EB5DEB" w14:textId="77777777" w:rsidTr="00E715F8">
        <w:trPr>
          <w:trHeight w:val="284"/>
        </w:trPr>
        <w:tc>
          <w:tcPr>
            <w:tcW w:w="5000" w:type="pct"/>
            <w:gridSpan w:val="4"/>
            <w:shd w:val="clear" w:color="auto" w:fill="FFE599" w:themeFill="accent4" w:themeFillTint="66"/>
            <w:vAlign w:val="center"/>
          </w:tcPr>
          <w:p w14:paraId="767321FA" w14:textId="77777777" w:rsidR="00C55FA1" w:rsidRPr="0073260C" w:rsidRDefault="00C55FA1" w:rsidP="00F76ECB">
            <w:pPr>
              <w:pStyle w:val="Odsekzoznamu"/>
              <w:spacing w:after="0" w:line="240" w:lineRule="auto"/>
              <w:ind w:left="108"/>
              <w:jc w:val="both"/>
              <w:rPr>
                <w:rFonts w:cstheme="minorHAnsi"/>
                <w:b/>
                <w:strike/>
                <w:color w:val="00B050"/>
                <w:sz w:val="22"/>
                <w:szCs w:val="22"/>
              </w:rPr>
            </w:pPr>
            <w:r w:rsidRPr="0073260C">
              <w:rPr>
                <w:rFonts w:cstheme="minorHAnsi"/>
                <w:b/>
                <w:strike/>
                <w:color w:val="00B050"/>
                <w:sz w:val="22"/>
                <w:szCs w:val="22"/>
              </w:rPr>
              <w:t>VOLITEĽNÉ KRITÉRIA – NEUPLATŇUJE SA</w:t>
            </w:r>
          </w:p>
        </w:tc>
      </w:tr>
    </w:tbl>
    <w:p w14:paraId="30C5C730" w14:textId="76E7726E" w:rsidR="00434D4B" w:rsidRPr="00292CB0" w:rsidRDefault="00434D4B" w:rsidP="002C09AB">
      <w:pPr>
        <w:spacing w:after="0" w:line="240" w:lineRule="auto"/>
        <w:rPr>
          <w:rFonts w:cstheme="minorHAnsi"/>
          <w:b/>
          <w:sz w:val="24"/>
          <w:szCs w:val="24"/>
        </w:rPr>
      </w:pPr>
    </w:p>
    <w:p w14:paraId="1C8FDA18" w14:textId="324191C1" w:rsidR="00911CF1" w:rsidRPr="00292CB0" w:rsidRDefault="00911CF1" w:rsidP="002C09AB">
      <w:pPr>
        <w:spacing w:after="0" w:line="240" w:lineRule="auto"/>
        <w:rPr>
          <w:rFonts w:cstheme="minorHAnsi"/>
          <w:sz w:val="24"/>
          <w:szCs w:val="24"/>
        </w:rPr>
      </w:pPr>
    </w:p>
    <w:p w14:paraId="617F0D9D" w14:textId="77777777" w:rsidR="00C0534D" w:rsidRPr="00292CB0" w:rsidRDefault="00C0534D" w:rsidP="002C09AB">
      <w:pPr>
        <w:spacing w:after="0" w:line="240" w:lineRule="auto"/>
        <w:rPr>
          <w:rFonts w:cstheme="minorHAnsi"/>
          <w:sz w:val="20"/>
        </w:rPr>
      </w:pPr>
    </w:p>
    <w:p w14:paraId="420E08C8" w14:textId="55BBD5F0" w:rsidR="008E33F7" w:rsidRPr="00292CB0" w:rsidRDefault="008E33F7" w:rsidP="002C09AB">
      <w:pPr>
        <w:spacing w:after="0" w:line="240" w:lineRule="auto"/>
        <w:rPr>
          <w:rFonts w:cstheme="minorHAnsi"/>
          <w:sz w:val="20"/>
        </w:rPr>
      </w:pPr>
    </w:p>
    <w:p w14:paraId="220B2B96" w14:textId="608D4FB2" w:rsidR="005879D7" w:rsidRPr="00292CB0" w:rsidRDefault="005879D7" w:rsidP="002C09AB">
      <w:pPr>
        <w:spacing w:after="0" w:line="240" w:lineRule="auto"/>
        <w:rPr>
          <w:rFonts w:cstheme="minorHAnsi"/>
          <w:sz w:val="20"/>
        </w:rPr>
      </w:pPr>
    </w:p>
    <w:p w14:paraId="28374BDD" w14:textId="15360450" w:rsidR="005879D7" w:rsidRPr="00292CB0" w:rsidRDefault="005879D7" w:rsidP="002C09AB">
      <w:pPr>
        <w:spacing w:after="0" w:line="240" w:lineRule="auto"/>
        <w:rPr>
          <w:rFonts w:cstheme="minorHAnsi"/>
          <w:sz w:val="20"/>
        </w:rPr>
      </w:pPr>
    </w:p>
    <w:p w14:paraId="055E5D83" w14:textId="77777777" w:rsidR="00A26C19" w:rsidRPr="00292CB0" w:rsidRDefault="00A26C19" w:rsidP="00A26C19">
      <w:pPr>
        <w:spacing w:after="0" w:line="240" w:lineRule="auto"/>
        <w:rPr>
          <w:rFonts w:cstheme="minorHAnsi"/>
          <w:sz w:val="20"/>
        </w:rPr>
      </w:pPr>
    </w:p>
    <w:sectPr w:rsidR="00A26C19" w:rsidRPr="00292CB0" w:rsidSect="00002A61">
      <w:headerReference w:type="default" r:id="rId107"/>
      <w:footerReference w:type="even" r:id="rId108"/>
      <w:footerReference w:type="default" r:id="rId109"/>
      <w:headerReference w:type="first" r:id="rId110"/>
      <w:footerReference w:type="first" r:id="rId111"/>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63D17" w14:textId="77777777" w:rsidR="00D13B91" w:rsidRDefault="00D13B91" w:rsidP="00C0534D">
      <w:pPr>
        <w:spacing w:after="0" w:line="240" w:lineRule="auto"/>
      </w:pPr>
      <w:r>
        <w:separator/>
      </w:r>
    </w:p>
  </w:endnote>
  <w:endnote w:type="continuationSeparator" w:id="0">
    <w:p w14:paraId="6444E9B9" w14:textId="77777777" w:rsidR="00D13B91" w:rsidRDefault="00D13B91" w:rsidP="00C0534D">
      <w:pPr>
        <w:spacing w:after="0" w:line="240" w:lineRule="auto"/>
      </w:pPr>
      <w:r>
        <w:continuationSeparator/>
      </w:r>
    </w:p>
  </w:endnote>
  <w:endnote w:type="continuationNotice" w:id="1">
    <w:p w14:paraId="7033D0BA" w14:textId="77777777" w:rsidR="00D13B91" w:rsidRDefault="00D13B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00"/>
    <w:family w:val="swiss"/>
    <w:notTrueType/>
    <w:pitch w:val="default"/>
    <w:sig w:usb0="00000007" w:usb1="00000000" w:usb2="00000000" w:usb3="00000000" w:csb0="00000003" w:csb1="00000000"/>
  </w:font>
  <w:font w:name="TimesNewRoman">
    <w:altName w:val="MS Gothic"/>
    <w:charset w:val="EE"/>
    <w:family w:val="roman"/>
    <w:pitch w:val="default"/>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altName w:val="Times New Roman"/>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0C6B" w14:textId="14E84BA3" w:rsidR="00DE3B07" w:rsidRDefault="0074123D">
    <w:pPr>
      <w:pStyle w:val="Pta"/>
    </w:pPr>
    <w:r>
      <w:rPr>
        <w:noProof/>
      </w:rPr>
      <mc:AlternateContent>
        <mc:Choice Requires="wps">
          <w:drawing>
            <wp:anchor distT="0" distB="0" distL="0" distR="0" simplePos="0" relativeHeight="251659264" behindDoc="0" locked="0" layoutInCell="1" allowOverlap="1" wp14:anchorId="2EAA78A5" wp14:editId="0F3C548F">
              <wp:simplePos x="635" y="635"/>
              <wp:positionH relativeFrom="column">
                <wp:align>center</wp:align>
              </wp:positionH>
              <wp:positionV relativeFrom="paragraph">
                <wp:posOffset>635</wp:posOffset>
              </wp:positionV>
              <wp:extent cx="443865" cy="443865"/>
              <wp:effectExtent l="0" t="0" r="6350" b="8890"/>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AB594" w14:textId="4BC4CB14"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EAA78A5" id="_x0000_t202" coordsize="21600,21600" o:spt="202" path="m,l,21600r21600,l21600,xe">
              <v:stroke joinstyle="miter"/>
              <v:path gradientshapeok="t" o:connecttype="rect"/>
            </v:shapetype>
            <v:shape id="Textové pole 3" o:spid="_x0000_s1026"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4F6AB594" w14:textId="4BC4CB14"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3332BF20" w:rsidR="00DE3B07" w:rsidRDefault="0074123D">
    <w:pPr>
      <w:pStyle w:val="Pta"/>
      <w:jc w:val="center"/>
    </w:pPr>
    <w:r>
      <w:rPr>
        <w:noProof/>
      </w:rPr>
      <mc:AlternateContent>
        <mc:Choice Requires="wps">
          <w:drawing>
            <wp:anchor distT="0" distB="0" distL="0" distR="0" simplePos="0" relativeHeight="251660288" behindDoc="0" locked="0" layoutInCell="1" allowOverlap="1" wp14:anchorId="3CDAFC40" wp14:editId="525AF6CF">
              <wp:simplePos x="573405" y="7169785"/>
              <wp:positionH relativeFrom="column">
                <wp:align>center</wp:align>
              </wp:positionH>
              <wp:positionV relativeFrom="paragraph">
                <wp:posOffset>635</wp:posOffset>
              </wp:positionV>
              <wp:extent cx="443865" cy="443865"/>
              <wp:effectExtent l="0" t="0" r="6350" b="8890"/>
              <wp:wrapSquare wrapText="bothSides"/>
              <wp:docPr id="4" name="Textové pole 4"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8F4CE0" w14:textId="2984F7B5"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CDAFC40" id="_x0000_t202" coordsize="21600,21600" o:spt="202" path="m,l,21600r21600,l21600,xe">
              <v:stroke joinstyle="miter"/>
              <v:path gradientshapeok="t" o:connecttype="rect"/>
            </v:shapetype>
            <v:shape id="Textové pole 4" o:spid="_x0000_s1027" type="#_x0000_t202" alt="    INTERNÉ"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198F4CE0" w14:textId="2984F7B5"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w:t>
                    </w:r>
                    <w:r w:rsidRPr="0074123D">
                      <w:rPr>
                        <w:rFonts w:ascii="Calibri" w:eastAsia="Calibri" w:hAnsi="Calibri" w:cs="Calibri"/>
                        <w:noProof/>
                        <w:color w:val="008000"/>
                        <w:sz w:val="22"/>
                        <w:szCs w:val="22"/>
                      </w:rPr>
                      <w:t>INTERNÉ</w:t>
                    </w:r>
                  </w:p>
                </w:txbxContent>
              </v:textbox>
              <w10:wrap type="square"/>
            </v:shape>
          </w:pict>
        </mc:Fallback>
      </mc:AlternateContent>
    </w:r>
    <w:r w:rsidR="00DE3B07">
      <w:fldChar w:fldCharType="begin"/>
    </w:r>
    <w:r w:rsidR="00DE3B07">
      <w:instrText>PAGE</w:instrText>
    </w:r>
    <w:r w:rsidR="00DE3B07">
      <w:fldChar w:fldCharType="separate"/>
    </w:r>
    <w:r w:rsidR="00B90BD5">
      <w:rPr>
        <w:noProof/>
      </w:rPr>
      <w:t>113</w:t>
    </w:r>
    <w:r w:rsidR="00DE3B0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11DD4146" w:rsidR="00DE3B07" w:rsidRDefault="0074123D">
    <w:pPr>
      <w:pStyle w:val="Pta"/>
      <w:jc w:val="center"/>
    </w:pPr>
    <w:r>
      <w:rPr>
        <w:noProof/>
      </w:rPr>
      <mc:AlternateContent>
        <mc:Choice Requires="wps">
          <w:drawing>
            <wp:anchor distT="0" distB="0" distL="0" distR="0" simplePos="0" relativeHeight="251658240" behindDoc="0" locked="0" layoutInCell="1" allowOverlap="1" wp14:anchorId="701DDC97" wp14:editId="2FA9AB15">
              <wp:simplePos x="635" y="635"/>
              <wp:positionH relativeFrom="column">
                <wp:align>center</wp:align>
              </wp:positionH>
              <wp:positionV relativeFrom="paragraph">
                <wp:posOffset>635</wp:posOffset>
              </wp:positionV>
              <wp:extent cx="443865" cy="443865"/>
              <wp:effectExtent l="0" t="0" r="6350" b="8890"/>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4AA89D" w14:textId="0733795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01DDC97" id="_x0000_t202" coordsize="21600,21600" o:spt="202" path="m,l,21600r21600,l21600,xe">
              <v:stroke joinstyle="miter"/>
              <v:path gradientshapeok="t" o:connecttype="rect"/>
            </v:shapetype>
            <v:shape id="Textové pole 2" o:spid="_x0000_s1028" type="#_x0000_t202" alt="    INTERNÉ"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6C4AA89D" w14:textId="0733795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w:t>
                    </w:r>
                    <w:r w:rsidRPr="0074123D">
                      <w:rPr>
                        <w:rFonts w:ascii="Calibri" w:eastAsia="Calibri" w:hAnsi="Calibri" w:cs="Calibri"/>
                        <w:noProof/>
                        <w:color w:val="008000"/>
                        <w:sz w:val="22"/>
                        <w:szCs w:val="22"/>
                      </w:rPr>
                      <w:t>INTERNÉ</w:t>
                    </w:r>
                  </w:p>
                </w:txbxContent>
              </v:textbox>
              <w10:wrap type="square"/>
            </v:shape>
          </w:pict>
        </mc:Fallback>
      </mc:AlternateContent>
    </w:r>
    <w:r w:rsidR="00DE3B07">
      <w:fldChar w:fldCharType="begin"/>
    </w:r>
    <w:r w:rsidR="00DE3B07">
      <w:instrText xml:space="preserve"> PAGE   \* MERGEFORMAT </w:instrText>
    </w:r>
    <w:r w:rsidR="00DE3B07">
      <w:fldChar w:fldCharType="separate"/>
    </w:r>
    <w:r w:rsidR="00DE3B07">
      <w:rPr>
        <w:noProof/>
      </w:rPr>
      <w:t>1</w:t>
    </w:r>
    <w:r w:rsidR="00DE3B07">
      <w:rPr>
        <w:noProof/>
      </w:rPr>
      <w:fldChar w:fldCharType="end"/>
    </w:r>
  </w:p>
  <w:p w14:paraId="22998CE0" w14:textId="77777777" w:rsidR="00DE3B07" w:rsidRDefault="00DE3B07">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4225E" w14:textId="6E1C1D67" w:rsidR="0074123D" w:rsidRDefault="0074123D">
    <w:pPr>
      <w:pStyle w:val="Pta"/>
    </w:pPr>
    <w:r>
      <w:rPr>
        <w:noProof/>
      </w:rPr>
      <mc:AlternateContent>
        <mc:Choice Requires="wps">
          <w:drawing>
            <wp:anchor distT="0" distB="0" distL="0" distR="0" simplePos="0" relativeHeight="251662336" behindDoc="0" locked="0" layoutInCell="1" allowOverlap="1" wp14:anchorId="47A0EFC7" wp14:editId="6340F6CD">
              <wp:simplePos x="635" y="635"/>
              <wp:positionH relativeFrom="column">
                <wp:align>center</wp:align>
              </wp:positionH>
              <wp:positionV relativeFrom="paragraph">
                <wp:posOffset>635</wp:posOffset>
              </wp:positionV>
              <wp:extent cx="443865" cy="443865"/>
              <wp:effectExtent l="0" t="0" r="6350" b="8890"/>
              <wp:wrapSquare wrapText="bothSides"/>
              <wp:docPr id="6" name="Textové pole 6"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B4C0AB" w14:textId="1F504C2C"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7A0EFC7" id="_x0000_t202" coordsize="21600,21600" o:spt="202" path="m,l,21600r21600,l21600,xe">
              <v:stroke joinstyle="miter"/>
              <v:path gradientshapeok="t" o:connecttype="rect"/>
            </v:shapetype>
            <v:shape id="Textové pole 6" o:spid="_x0000_s1029" type="#_x0000_t202" alt="    INTERNÉ" style="position:absolute;margin-left:0;margin-top:.05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46B4C0AB" w14:textId="1F504C2C"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w:t>
                    </w:r>
                    <w:r w:rsidRPr="0074123D">
                      <w:rPr>
                        <w:rFonts w:ascii="Calibri" w:eastAsia="Calibri" w:hAnsi="Calibri" w:cs="Calibri"/>
                        <w:noProof/>
                        <w:color w:val="008000"/>
                        <w:sz w:val="22"/>
                        <w:szCs w:val="22"/>
                      </w:rPr>
                      <w:t>INTERNÉ</w:t>
                    </w:r>
                  </w:p>
                </w:txbxContent>
              </v:textbox>
              <w10:wrap type="squar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E3B6" w14:textId="611AE902" w:rsidR="00DE3B07" w:rsidRDefault="0074123D">
    <w:pPr>
      <w:pStyle w:val="Pta"/>
      <w:jc w:val="center"/>
    </w:pPr>
    <w:r>
      <w:rPr>
        <w:noProof/>
      </w:rPr>
      <mc:AlternateContent>
        <mc:Choice Requires="wps">
          <w:drawing>
            <wp:anchor distT="0" distB="0" distL="0" distR="0" simplePos="0" relativeHeight="251663360" behindDoc="0" locked="0" layoutInCell="1" allowOverlap="1" wp14:anchorId="6069C951" wp14:editId="0332299C">
              <wp:simplePos x="571500" y="7172325"/>
              <wp:positionH relativeFrom="column">
                <wp:align>center</wp:align>
              </wp:positionH>
              <wp:positionV relativeFrom="paragraph">
                <wp:posOffset>635</wp:posOffset>
              </wp:positionV>
              <wp:extent cx="443865" cy="443865"/>
              <wp:effectExtent l="0" t="0" r="6350" b="8890"/>
              <wp:wrapSquare wrapText="bothSides"/>
              <wp:docPr id="7" name="Textové pole 7"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D9175A" w14:textId="73619A27"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069C951" id="_x0000_t202" coordsize="21600,21600" o:spt="202" path="m,l,21600r21600,l21600,xe">
              <v:stroke joinstyle="miter"/>
              <v:path gradientshapeok="t" o:connecttype="rect"/>
            </v:shapetype>
            <v:shape id="Textové pole 7" o:spid="_x0000_s1030" type="#_x0000_t202" alt="    INTERNÉ" style="position:absolute;left:0;text-align:left;margin-left:0;margin-top:.05pt;width:34.95pt;height:34.95pt;z-index:25166336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k6oBA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" filled="f" stroked="f">
              <v:fill o:detectmouseclick="t"/>
              <v:textbox style="mso-fit-shape-to-text:t" inset="0,0,0,0">
                <w:txbxContent>
                  <w:p w14:paraId="10D9175A" w14:textId="73619A27"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w:t>
                    </w:r>
                    <w:r w:rsidRPr="0074123D">
                      <w:rPr>
                        <w:rFonts w:ascii="Calibri" w:eastAsia="Calibri" w:hAnsi="Calibri" w:cs="Calibri"/>
                        <w:noProof/>
                        <w:color w:val="008000"/>
                        <w:sz w:val="22"/>
                        <w:szCs w:val="22"/>
                      </w:rPr>
                      <w:t>INTERNÉ</w:t>
                    </w:r>
                  </w:p>
                </w:txbxContent>
              </v:textbox>
              <w10:wrap type="square"/>
            </v:shape>
          </w:pict>
        </mc:Fallback>
      </mc:AlternateContent>
    </w:r>
    <w:r w:rsidR="00DE3B07">
      <w:fldChar w:fldCharType="begin"/>
    </w:r>
    <w:r w:rsidR="00DE3B07">
      <w:instrText>PAGE</w:instrText>
    </w:r>
    <w:r w:rsidR="00DE3B07">
      <w:fldChar w:fldCharType="separate"/>
    </w:r>
    <w:r w:rsidR="00B90BD5">
      <w:rPr>
        <w:noProof/>
      </w:rPr>
      <w:t>145</w:t>
    </w:r>
    <w:r w:rsidR="00DE3B07">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B1FF" w14:textId="5B85933F" w:rsidR="00DE3B07" w:rsidRDefault="0074123D">
    <w:pPr>
      <w:pStyle w:val="Pta"/>
      <w:jc w:val="center"/>
    </w:pPr>
    <w:r>
      <w:rPr>
        <w:noProof/>
      </w:rPr>
      <mc:AlternateContent>
        <mc:Choice Requires="wps">
          <w:drawing>
            <wp:anchor distT="0" distB="0" distL="0" distR="0" simplePos="0" relativeHeight="251661312" behindDoc="0" locked="0" layoutInCell="1" allowOverlap="1" wp14:anchorId="2E6EC6B5" wp14:editId="2266C4C5">
              <wp:simplePos x="635" y="635"/>
              <wp:positionH relativeFrom="column">
                <wp:align>center</wp:align>
              </wp:positionH>
              <wp:positionV relativeFrom="paragraph">
                <wp:posOffset>635</wp:posOffset>
              </wp:positionV>
              <wp:extent cx="443865" cy="443865"/>
              <wp:effectExtent l="0" t="0" r="6350" b="8890"/>
              <wp:wrapSquare wrapText="bothSides"/>
              <wp:docPr id="5" name="Textové pole 5"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F5BD16" w14:textId="5663ACB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E6EC6B5" id="_x0000_t202" coordsize="21600,21600" o:spt="202" path="m,l,21600r21600,l21600,xe">
              <v:stroke joinstyle="miter"/>
              <v:path gradientshapeok="t" o:connecttype="rect"/>
            </v:shapetype>
            <v:shape id="Textové pole 5" o:spid="_x0000_s1031" type="#_x0000_t202" alt="    INTERNÉ" style="position:absolute;left:0;text-align:left;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7vZBQIAABcEAAAOAAAAZHJzL2Uyb0RvYy54bWysU01v2zAMvQ/YfxB0X5x0b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fr6893tDWeSXAOmLMXlsscQvyqwLIGKI20lkyUO6xBP&#10;oWNIquVg1RqTN2PcbwbKmSzFpcOEYr/tWVtX/Gb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KRbu9k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08F5BD16" w14:textId="5663ACB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w:t>
                    </w:r>
                    <w:r w:rsidRPr="0074123D">
                      <w:rPr>
                        <w:rFonts w:ascii="Calibri" w:eastAsia="Calibri" w:hAnsi="Calibri" w:cs="Calibri"/>
                        <w:noProof/>
                        <w:color w:val="008000"/>
                        <w:sz w:val="22"/>
                        <w:szCs w:val="22"/>
                      </w:rPr>
                      <w:t>INTERNÉ</w:t>
                    </w:r>
                  </w:p>
                </w:txbxContent>
              </v:textbox>
              <w10:wrap type="square"/>
            </v:shape>
          </w:pict>
        </mc:Fallback>
      </mc:AlternateContent>
    </w:r>
    <w:r w:rsidR="00DE3B07">
      <w:fldChar w:fldCharType="begin"/>
    </w:r>
    <w:r w:rsidR="00DE3B07">
      <w:instrText xml:space="preserve"> PAGE   \* MERGEFORMAT </w:instrText>
    </w:r>
    <w:r w:rsidR="00DE3B07">
      <w:fldChar w:fldCharType="separate"/>
    </w:r>
    <w:r w:rsidR="00DE3B07">
      <w:rPr>
        <w:noProof/>
      </w:rPr>
      <w:t>1</w:t>
    </w:r>
    <w:r w:rsidR="00DE3B07">
      <w:rPr>
        <w:noProof/>
      </w:rPr>
      <w:fldChar w:fldCharType="end"/>
    </w:r>
  </w:p>
  <w:p w14:paraId="69807633" w14:textId="77777777" w:rsidR="00DE3B07" w:rsidRDefault="00DE3B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35516" w14:textId="77777777" w:rsidR="00D13B91" w:rsidRDefault="00D13B91" w:rsidP="00C0534D">
      <w:pPr>
        <w:spacing w:after="0" w:line="240" w:lineRule="auto"/>
      </w:pPr>
      <w:r>
        <w:separator/>
      </w:r>
    </w:p>
  </w:footnote>
  <w:footnote w:type="continuationSeparator" w:id="0">
    <w:p w14:paraId="0411D334" w14:textId="77777777" w:rsidR="00D13B91" w:rsidRDefault="00D13B91" w:rsidP="00C0534D">
      <w:pPr>
        <w:spacing w:after="0" w:line="240" w:lineRule="auto"/>
      </w:pPr>
      <w:r>
        <w:continuationSeparator/>
      </w:r>
    </w:p>
  </w:footnote>
  <w:footnote w:type="continuationNotice" w:id="1">
    <w:p w14:paraId="429F08FC" w14:textId="77777777" w:rsidR="00D13B91" w:rsidRDefault="00D13B91">
      <w:pPr>
        <w:spacing w:after="0" w:line="240" w:lineRule="auto"/>
      </w:pPr>
    </w:p>
  </w:footnote>
  <w:footnote w:id="2">
    <w:p w14:paraId="015287B0" w14:textId="2256F240" w:rsidR="00DE3B07" w:rsidRPr="0034285A" w:rsidRDefault="00DE3B07" w:rsidP="00C964DD">
      <w:pPr>
        <w:pStyle w:val="Textpoznmkypodiarou"/>
        <w:spacing w:after="0" w:line="240" w:lineRule="auto"/>
        <w:rPr>
          <w:sz w:val="16"/>
          <w:szCs w:val="16"/>
        </w:rPr>
      </w:pPr>
      <w:r w:rsidRPr="0034285A">
        <w:rPr>
          <w:rStyle w:val="Odkaznapoznmkupodiarou"/>
          <w:sz w:val="16"/>
          <w:szCs w:val="16"/>
        </w:rPr>
        <w:footnoteRef/>
      </w:r>
      <w:r w:rsidRPr="0034285A">
        <w:rPr>
          <w:sz w:val="16"/>
          <w:szCs w:val="16"/>
        </w:rPr>
        <w:t xml:space="preserve"> Vo výzve na predkladanie žiadosti o NFP prostredníctvom ITMS2014+ zaradené pod bod 2.9 I Ďalšie podmienky poskytnutia príspevku</w:t>
      </w:r>
    </w:p>
  </w:footnote>
  <w:footnote w:id="3">
    <w:p w14:paraId="552EEC9D" w14:textId="77777777" w:rsidR="00DE3B07" w:rsidRPr="0034285A" w:rsidRDefault="00DE3B07" w:rsidP="00C964D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r w:rsidRPr="0034285A">
        <w:rPr>
          <w:rFonts w:cstheme="minorHAnsi"/>
          <w:sz w:val="14"/>
          <w:szCs w:val="14"/>
        </w:rPr>
        <w:t xml:space="preserve">§ 8a ods. 4 zákona č. 523/2004 </w:t>
      </w:r>
      <w:proofErr w:type="spellStart"/>
      <w:r w:rsidRPr="0034285A">
        <w:rPr>
          <w:rFonts w:cstheme="minorHAnsi"/>
          <w:sz w:val="14"/>
          <w:szCs w:val="14"/>
        </w:rPr>
        <w:t>Z.z</w:t>
      </w:r>
      <w:proofErr w:type="spellEnd"/>
      <w:r w:rsidRPr="0034285A">
        <w:rPr>
          <w:rFonts w:cstheme="minorHAnsi"/>
          <w:sz w:val="14"/>
          <w:szCs w:val="14"/>
        </w:rPr>
        <w:t>. o rozpočtových pravidlách verejnej správy a o zmene a doplnení niektorých zákonov v znení neskorších predpisov</w:t>
      </w:r>
    </w:p>
  </w:footnote>
  <w:footnote w:id="4">
    <w:p w14:paraId="2FDDBEFF" w14:textId="77777777" w:rsidR="00DE3B07" w:rsidRPr="0034285A" w:rsidRDefault="00DE3B07" w:rsidP="00200D2F">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Zákon 91/2016 </w:t>
      </w:r>
      <w:proofErr w:type="spellStart"/>
      <w:r w:rsidRPr="0034285A">
        <w:rPr>
          <w:sz w:val="14"/>
          <w:szCs w:val="14"/>
        </w:rPr>
        <w:t>Z.z</w:t>
      </w:r>
      <w:proofErr w:type="spellEnd"/>
      <w:r w:rsidRPr="0034285A">
        <w:rPr>
          <w:sz w:val="14"/>
          <w:szCs w:val="14"/>
        </w:rPr>
        <w:t>. o trestnej zodpovednosti právnických osôb.</w:t>
      </w:r>
    </w:p>
  </w:footnote>
  <w:footnote w:id="5">
    <w:p w14:paraId="50C9C3E5" w14:textId="77777777" w:rsidR="00DE3B07" w:rsidRPr="0034285A" w:rsidRDefault="00DE3B07" w:rsidP="00996DF1">
      <w:pPr>
        <w:tabs>
          <w:tab w:val="left" w:pos="426"/>
          <w:tab w:val="left" w:pos="851"/>
        </w:tabs>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Nariadenie Komisie (ES, </w:t>
      </w:r>
      <w:proofErr w:type="spellStart"/>
      <w:r w:rsidRPr="0034285A">
        <w:rPr>
          <w:rFonts w:cstheme="minorHAnsi"/>
          <w:sz w:val="14"/>
          <w:szCs w:val="14"/>
        </w:rPr>
        <w:t>Euratom</w:t>
      </w:r>
      <w:proofErr w:type="spellEnd"/>
      <w:r w:rsidRPr="0034285A">
        <w:rPr>
          <w:rFonts w:cstheme="minorHAnsi"/>
          <w:sz w:val="14"/>
          <w:szCs w:val="14"/>
        </w:rPr>
        <w:t>) č. 1302/2008 zo 17. decembra 2008 o centrálnej databáze vylúčených subjektov (ďalej len „Nariadenie o CED“).</w:t>
      </w:r>
    </w:p>
  </w:footnote>
  <w:footnote w:id="6">
    <w:p w14:paraId="6BD62BF4" w14:textId="77777777" w:rsidR="00DE3B07" w:rsidRPr="0034285A" w:rsidRDefault="00DE3B07" w:rsidP="00996DF1">
      <w:pPr>
        <w:tabs>
          <w:tab w:val="left" w:pos="567"/>
          <w:tab w:val="left" w:pos="851"/>
        </w:tabs>
        <w:spacing w:after="0" w:line="240" w:lineRule="auto"/>
        <w:rPr>
          <w:sz w:val="16"/>
          <w:szCs w:val="16"/>
        </w:rPr>
      </w:pPr>
      <w:r w:rsidRPr="0034285A">
        <w:rPr>
          <w:rStyle w:val="Odkaznapoznmkupodiarou"/>
          <w:sz w:val="14"/>
          <w:szCs w:val="14"/>
        </w:rPr>
        <w:footnoteRef/>
      </w:r>
      <w:r w:rsidRPr="0034285A">
        <w:rPr>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7">
    <w:p w14:paraId="446C35C9" w14:textId="77777777" w:rsidR="00DE3B07" w:rsidRPr="0034285A" w:rsidRDefault="00DE3B07" w:rsidP="00FB5298">
      <w:pPr>
        <w:pStyle w:val="Textpoznmkypodiarou"/>
        <w:spacing w:after="0" w:line="240" w:lineRule="auto"/>
        <w:ind w:left="0" w:firstLine="0"/>
        <w:jc w:val="both"/>
        <w:rPr>
          <w:sz w:val="14"/>
          <w:szCs w:val="14"/>
        </w:rPr>
      </w:pPr>
      <w:r w:rsidRPr="0034285A">
        <w:rPr>
          <w:rStyle w:val="Odkaznapoznmkupodiarou"/>
          <w:sz w:val="14"/>
          <w:szCs w:val="14"/>
        </w:rPr>
        <w:footnoteRef/>
      </w:r>
      <w:r w:rsidRPr="0034285A">
        <w:rPr>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8">
    <w:p w14:paraId="1321AC5B" w14:textId="22826F01" w:rsidR="00DE3B07" w:rsidRPr="0034285A" w:rsidRDefault="00DE3B07" w:rsidP="00B7733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proofErr w:type="spellStart"/>
      <w:r w:rsidRPr="0034285A">
        <w:rPr>
          <w:sz w:val="14"/>
          <w:szCs w:val="14"/>
        </w:rPr>
        <w:t>Podopatrenie</w:t>
      </w:r>
      <w:proofErr w:type="spellEnd"/>
      <w:r w:rsidRPr="0034285A">
        <w:rPr>
          <w:sz w:val="14"/>
          <w:szCs w:val="14"/>
        </w:rPr>
        <w:t xml:space="preserve"> 4.1 (</w:t>
      </w:r>
      <w:r w:rsidRPr="0034285A">
        <w:rPr>
          <w:rFonts w:eastAsia="Times New Roman" w:cstheme="minorHAnsi"/>
          <w:sz w:val="14"/>
          <w:szCs w:val="14"/>
        </w:rPr>
        <w:t xml:space="preserve">nepredkladá sa v prípade investícii do strojov a špecializovaných strojov). </w:t>
      </w:r>
      <w:proofErr w:type="spellStart"/>
      <w:r w:rsidRPr="0034285A">
        <w:rPr>
          <w:sz w:val="14"/>
          <w:szCs w:val="14"/>
        </w:rPr>
        <w:t>Podopatrenie</w:t>
      </w:r>
      <w:proofErr w:type="spellEnd"/>
      <w:r w:rsidRPr="0034285A">
        <w:rPr>
          <w:sz w:val="14"/>
          <w:szCs w:val="14"/>
        </w:rPr>
        <w:t xml:space="preserve"> 8.6 (</w:t>
      </w:r>
      <w:r w:rsidRPr="0034285A">
        <w:rPr>
          <w:rFonts w:eastAsia="Times New Roman" w:cstheme="minorHAnsi"/>
          <w:sz w:val="14"/>
          <w:szCs w:val="14"/>
        </w:rPr>
        <w:t>nepredkladá sa v prípade strojov a špecializovaných vozidiel).</w:t>
      </w:r>
    </w:p>
  </w:footnote>
  <w:footnote w:id="9">
    <w:p w14:paraId="0DDDEC77" w14:textId="77777777" w:rsidR="00DE3B07" w:rsidRPr="0034285A" w:rsidRDefault="00DE3B07" w:rsidP="00B7733D">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w:t>
      </w:r>
      <w:proofErr w:type="spellStart"/>
      <w:r w:rsidRPr="0034285A">
        <w:rPr>
          <w:sz w:val="14"/>
          <w:szCs w:val="14"/>
        </w:rPr>
        <w:t>Podopatrenie</w:t>
      </w:r>
      <w:proofErr w:type="spellEnd"/>
      <w:r w:rsidRPr="0034285A">
        <w:rPr>
          <w:sz w:val="14"/>
          <w:szCs w:val="14"/>
        </w:rPr>
        <w:t xml:space="preserve"> 4.1 (</w:t>
      </w:r>
      <w:r w:rsidRPr="0034285A">
        <w:rPr>
          <w:rFonts w:eastAsia="Times New Roman" w:cstheme="minorHAnsi"/>
          <w:sz w:val="14"/>
          <w:szCs w:val="14"/>
        </w:rPr>
        <w:t xml:space="preserve">nepredkladá sa v prípade investícii do strojov a špecializovaných strojov). </w:t>
      </w:r>
      <w:proofErr w:type="spellStart"/>
      <w:r w:rsidRPr="0034285A">
        <w:rPr>
          <w:sz w:val="14"/>
          <w:szCs w:val="14"/>
        </w:rPr>
        <w:t>Podopatrenie</w:t>
      </w:r>
      <w:proofErr w:type="spellEnd"/>
      <w:r w:rsidRPr="0034285A">
        <w:rPr>
          <w:sz w:val="14"/>
          <w:szCs w:val="14"/>
        </w:rPr>
        <w:t xml:space="preserve"> 8.6 (</w:t>
      </w:r>
      <w:r w:rsidRPr="0034285A">
        <w:rPr>
          <w:rFonts w:eastAsia="Times New Roman" w:cstheme="minorHAnsi"/>
          <w:sz w:val="14"/>
          <w:szCs w:val="14"/>
        </w:rPr>
        <w:t>nepredkladá sa v prípade strojov a špecializovaných vozidiel).</w:t>
      </w:r>
    </w:p>
  </w:footnote>
  <w:footnote w:id="10">
    <w:p w14:paraId="642E03AB" w14:textId="77777777" w:rsidR="00DE3B07" w:rsidRPr="0034285A" w:rsidRDefault="00DE3B07" w:rsidP="00636E7E">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 46 zákona č. 292/2014 </w:t>
      </w:r>
      <w:proofErr w:type="spellStart"/>
      <w:r w:rsidRPr="0034285A">
        <w:rPr>
          <w:sz w:val="14"/>
          <w:szCs w:val="14"/>
        </w:rPr>
        <w:t>Z.z</w:t>
      </w:r>
      <w:proofErr w:type="spellEnd"/>
      <w:r w:rsidRPr="0034285A">
        <w:rPr>
          <w:sz w:val="14"/>
          <w:szCs w:val="14"/>
        </w:rPr>
        <w:t>. o príspevku poskytovanom z európskych štrukturálnych a investičných fondov a o zmene a doplnení niektorých zákonov</w:t>
      </w:r>
    </w:p>
  </w:footnote>
  <w:footnote w:id="11">
    <w:p w14:paraId="45AE5380" w14:textId="0F1D9DD3" w:rsidR="00DE3B07" w:rsidRPr="0034285A" w:rsidRDefault="00DE3B07" w:rsidP="007550BB">
      <w:pPr>
        <w:tabs>
          <w:tab w:val="left" w:pos="567"/>
        </w:tabs>
        <w:spacing w:after="0" w:line="240" w:lineRule="auto"/>
        <w:jc w:val="both"/>
        <w:rPr>
          <w:sz w:val="16"/>
          <w:szCs w:val="16"/>
        </w:rPr>
      </w:pPr>
      <w:r w:rsidRPr="0034285A">
        <w:rPr>
          <w:rStyle w:val="Odkaznapoznmkupodiarou"/>
          <w:rFonts w:cstheme="minorHAnsi"/>
          <w:sz w:val="14"/>
          <w:szCs w:val="14"/>
        </w:rPr>
        <w:footnoteRef/>
      </w:r>
      <w:r w:rsidRPr="0034285A">
        <w:rPr>
          <w:rFonts w:cstheme="minorHAnsi"/>
          <w:sz w:val="14"/>
          <w:szCs w:val="14"/>
        </w:rPr>
        <w:t xml:space="preserve"> § 19 ods. 3 zákona č. 523/2004 </w:t>
      </w:r>
      <w:proofErr w:type="spellStart"/>
      <w:r w:rsidRPr="0034285A">
        <w:rPr>
          <w:rFonts w:cstheme="minorHAnsi"/>
          <w:sz w:val="14"/>
          <w:szCs w:val="14"/>
        </w:rPr>
        <w:t>Z.z</w:t>
      </w:r>
      <w:proofErr w:type="spellEnd"/>
      <w:r w:rsidRPr="0034285A">
        <w:rPr>
          <w:rFonts w:cstheme="minorHAnsi"/>
          <w:sz w:val="14"/>
          <w:szCs w:val="14"/>
        </w:rPr>
        <w:t xml:space="preserve">. o rozpočtových pravidlách verejnej správy a o zmene a doplnení niektorých zákonov v znení neskorších predpisov. </w:t>
      </w:r>
      <w:r w:rsidRPr="0034285A">
        <w:rPr>
          <w:sz w:val="14"/>
          <w:szCs w:val="14"/>
        </w:rPr>
        <w:t xml:space="preserve">Nepreukazuje sa </w:t>
      </w:r>
      <w:r w:rsidRPr="0073260C">
        <w:rPr>
          <w:color w:val="FF0000"/>
          <w:sz w:val="14"/>
          <w:szCs w:val="14"/>
        </w:rPr>
        <w:t>pri aplikácii zjednodušeného vykazovania výdavkov</w:t>
      </w:r>
      <w:r>
        <w:rPr>
          <w:color w:val="FF0000"/>
          <w:sz w:val="14"/>
          <w:szCs w:val="14"/>
        </w:rPr>
        <w:t>.</w:t>
      </w:r>
      <w:r w:rsidRPr="0073260C">
        <w:rPr>
          <w:color w:val="FF0000"/>
          <w:sz w:val="14"/>
          <w:szCs w:val="14"/>
        </w:rPr>
        <w:t xml:space="preserve"> </w:t>
      </w:r>
      <w:r w:rsidRPr="0073260C">
        <w:rPr>
          <w:strike/>
          <w:color w:val="00B050"/>
          <w:sz w:val="14"/>
          <w:szCs w:val="14"/>
        </w:rPr>
        <w:t xml:space="preserve"> paušálnych platbách a pri stupnici jednotkových nákladov, tzv. sadzieb oprávnených výdavkov.</w:t>
      </w:r>
      <w:r w:rsidRPr="0034285A">
        <w:rPr>
          <w:sz w:val="16"/>
          <w:szCs w:val="16"/>
        </w:rPr>
        <w:t xml:space="preserve">  </w:t>
      </w:r>
    </w:p>
  </w:footnote>
  <w:footnote w:id="12">
    <w:p w14:paraId="29F8EA94" w14:textId="77777777" w:rsidR="00DE3B07" w:rsidRPr="0034285A" w:rsidRDefault="00DE3B07" w:rsidP="00C0534D">
      <w:pPr>
        <w:tabs>
          <w:tab w:val="left" w:pos="709"/>
          <w:tab w:val="left" w:pos="2977"/>
        </w:tabs>
        <w:suppressAutoHyphens/>
        <w:spacing w:after="0"/>
        <w:contextualSpacing/>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bCs/>
          <w:sz w:val="14"/>
          <w:szCs w:val="14"/>
          <w:lang w:eastAsia="sk-SK"/>
        </w:rPr>
        <w:t>V rámci uplatnenia DPH ako oprávneného výdavky je na webovom sídle zverejnené Usmernenie PPA č. 1/2015 (</w:t>
      </w:r>
      <w:hyperlink r:id="rId1">
        <w:r w:rsidRPr="0034285A">
          <w:rPr>
            <w:rStyle w:val="InternetLink0"/>
            <w:rFonts w:asciiTheme="minorHAnsi" w:hAnsiTheme="minorHAnsi" w:cstheme="minorHAnsi"/>
            <w:bCs/>
            <w:color w:val="auto"/>
            <w:sz w:val="14"/>
            <w:szCs w:val="14"/>
            <w:lang w:eastAsia="sk-SK"/>
          </w:rPr>
          <w:t>http://www.apa.sk/index.php?navID=529&amp;id=6858</w:t>
        </w:r>
      </w:hyperlink>
      <w:r w:rsidRPr="0034285A">
        <w:rPr>
          <w:rFonts w:cstheme="minorHAnsi"/>
          <w:bCs/>
          <w:sz w:val="14"/>
          <w:szCs w:val="14"/>
          <w:lang w:eastAsia="sk-SK"/>
        </w:rPr>
        <w:t xml:space="preserve"> )</w:t>
      </w:r>
    </w:p>
    <w:p w14:paraId="4D4BF3F3" w14:textId="77777777" w:rsidR="00DE3B07" w:rsidRPr="0034285A" w:rsidRDefault="00DE3B07" w:rsidP="00C0534D">
      <w:pPr>
        <w:pStyle w:val="Textpoznmkypodiarou"/>
      </w:pPr>
    </w:p>
  </w:footnote>
  <w:footnote w:id="13">
    <w:p w14:paraId="1D49F1B1" w14:textId="037757CA"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14">
    <w:p w14:paraId="5211992E" w14:textId="77777777" w:rsidR="00DE3B07" w:rsidRPr="0034285A" w:rsidRDefault="00DE3B07" w:rsidP="00AC4892">
      <w:pPr>
        <w:tabs>
          <w:tab w:val="left" w:pos="709"/>
          <w:tab w:val="left" w:pos="2977"/>
        </w:tabs>
        <w:suppressAutoHyphens/>
        <w:spacing w:after="0"/>
        <w:contextualSpacing/>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bCs/>
          <w:sz w:val="14"/>
          <w:szCs w:val="14"/>
          <w:lang w:eastAsia="sk-SK"/>
        </w:rPr>
        <w:t>V rámci uplatnenia DPH ako oprávneného výdavky je na webovom sídle zverejnené Usmernenie PPA č. 1/2015 (</w:t>
      </w:r>
      <w:hyperlink r:id="rId2">
        <w:r w:rsidRPr="0034285A">
          <w:rPr>
            <w:rStyle w:val="InternetLink0"/>
            <w:rFonts w:asciiTheme="minorHAnsi" w:hAnsiTheme="minorHAnsi" w:cstheme="minorHAnsi"/>
            <w:bCs/>
            <w:color w:val="auto"/>
            <w:sz w:val="14"/>
            <w:szCs w:val="14"/>
            <w:lang w:eastAsia="sk-SK"/>
          </w:rPr>
          <w:t>http://www.apa.sk/index.php?navID=529&amp;id=6858</w:t>
        </w:r>
      </w:hyperlink>
      <w:r w:rsidRPr="0034285A">
        <w:rPr>
          <w:rFonts w:cstheme="minorHAnsi"/>
          <w:bCs/>
          <w:sz w:val="14"/>
          <w:szCs w:val="14"/>
          <w:lang w:eastAsia="sk-SK"/>
        </w:rPr>
        <w:t xml:space="preserve"> )</w:t>
      </w:r>
    </w:p>
    <w:p w14:paraId="082E5175" w14:textId="77777777" w:rsidR="00DE3B07" w:rsidRPr="0034285A" w:rsidRDefault="00DE3B07" w:rsidP="00AC4892">
      <w:pPr>
        <w:pStyle w:val="Textpoznmkypodiarou"/>
      </w:pPr>
    </w:p>
  </w:footnote>
  <w:footnote w:id="15">
    <w:p w14:paraId="74B8FBA0" w14:textId="4E767B0A" w:rsidR="00DE3B07" w:rsidRPr="0034285A" w:rsidRDefault="00DE3B07">
      <w:pPr>
        <w:pStyle w:val="Textpoznmkypodiarou"/>
        <w:rPr>
          <w:sz w:val="16"/>
          <w:szCs w:val="16"/>
        </w:rPr>
      </w:pPr>
      <w:r w:rsidRPr="0034285A">
        <w:rPr>
          <w:rStyle w:val="Odkaznapoznmkupodiarou"/>
          <w:sz w:val="16"/>
          <w:szCs w:val="16"/>
        </w:rPr>
        <w:footnoteRef/>
      </w:r>
      <w:r w:rsidRPr="0034285A">
        <w:rPr>
          <w:sz w:val="16"/>
          <w:szCs w:val="16"/>
        </w:rPr>
        <w:t xml:space="preserve"> </w:t>
      </w:r>
      <w:r w:rsidRPr="0034285A">
        <w:rPr>
          <w:rFonts w:cstheme="minorHAnsi"/>
          <w:sz w:val="16"/>
          <w:szCs w:val="16"/>
        </w:rPr>
        <w:t>relevantnosť podľa toho, ktoré kritéria si MAS zvolila  a zároveň relevantné len v prípade, ak sa týka príslušnej oblasti</w:t>
      </w:r>
    </w:p>
  </w:footnote>
  <w:footnote w:id="16">
    <w:p w14:paraId="30E922C2" w14:textId="0E4152DC"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17">
    <w:p w14:paraId="19723195" w14:textId="77777777" w:rsidR="00DE3B07" w:rsidRPr="0034285A" w:rsidRDefault="00DE3B07" w:rsidP="00F90333">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w:t>
      </w:r>
      <w:r w:rsidRPr="0034285A">
        <w:rPr>
          <w:rFonts w:ascii="Calibri" w:hAnsi="Calibri"/>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8">
    <w:p w14:paraId="4CE4D86D" w14:textId="77777777" w:rsidR="00DE3B07" w:rsidRPr="0034285A" w:rsidRDefault="00DE3B07" w:rsidP="00F90333">
      <w:pPr>
        <w:spacing w:after="0" w:line="240" w:lineRule="auto"/>
        <w:jc w:val="both"/>
        <w:rPr>
          <w:rFonts w:ascii="Calibri" w:hAnsi="Calibri"/>
          <w:sz w:val="14"/>
          <w:szCs w:val="14"/>
          <w:lang w:eastAsia="sk-SK"/>
        </w:rPr>
      </w:pPr>
      <w:r w:rsidRPr="0034285A">
        <w:rPr>
          <w:rStyle w:val="Odkaznapoznmkupodiarou"/>
          <w:rFonts w:ascii="Calibri" w:hAnsi="Calibri"/>
          <w:sz w:val="14"/>
          <w:szCs w:val="14"/>
        </w:rPr>
        <w:footnoteRef/>
      </w:r>
      <w:r w:rsidRPr="0034285A">
        <w:rPr>
          <w:rFonts w:ascii="Calibri" w:hAnsi="Calibri"/>
          <w:sz w:val="14"/>
          <w:szCs w:val="14"/>
        </w:rPr>
        <w:t xml:space="preserve"> </w:t>
      </w:r>
      <w:r w:rsidRPr="0034285A">
        <w:rPr>
          <w:rFonts w:ascii="Calibri" w:hAnsi="Calibri"/>
          <w:sz w:val="14"/>
          <w:szCs w:val="14"/>
          <w:lang w:eastAsia="sk-SK"/>
        </w:rPr>
        <w:t xml:space="preserve">Podmienka sa neuplatňuje na investície do vytvorenia </w:t>
      </w:r>
      <w:r w:rsidRPr="0034285A">
        <w:rPr>
          <w:rFonts w:ascii="Calibri" w:hAnsi="Calibri"/>
          <w:sz w:val="14"/>
          <w:szCs w:val="14"/>
          <w:u w:val="single"/>
          <w:lang w:eastAsia="sk-SK"/>
        </w:rPr>
        <w:t>novej</w:t>
      </w:r>
      <w:r w:rsidRPr="0034285A">
        <w:rPr>
          <w:rFonts w:ascii="Calibri" w:hAnsi="Calibri"/>
          <w:sz w:val="14"/>
          <w:szCs w:val="14"/>
          <w:lang w:eastAsia="sk-SK"/>
        </w:rPr>
        <w:t xml:space="preserve"> zavlažovacej inštalácie zásobovanej vodou z existujúcej nádrže, schválenej pred 31.10.2013, pokiaľ:</w:t>
      </w:r>
    </w:p>
    <w:p w14:paraId="024FA964" w14:textId="77777777" w:rsidR="00DE3B07" w:rsidRPr="0034285A" w:rsidRDefault="00DE3B07"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nádrž je určená v príslušnom pláne manažmentu povodia a je predmetom požiadaviek preverovania uvedených v rámcovej smernici o vode;</w:t>
      </w:r>
    </w:p>
    <w:p w14:paraId="452201FF" w14:textId="77777777" w:rsidR="00DE3B07" w:rsidRPr="0034285A" w:rsidRDefault="00DE3B07"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31.10.2013 platil buď maximálny limit pre celkový odber z nádrže alebo minimálna požadovaná úroveň prietoku vo vodných útvaroch, na ktoré má daná nádrž vplyv;</w:t>
      </w:r>
    </w:p>
    <w:p w14:paraId="44B374F9" w14:textId="77777777" w:rsidR="00DE3B07" w:rsidRPr="0034285A" w:rsidRDefault="00DE3B07"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tento maximálny limit alebo minimálna požadovaná úroveň prietoku sú v súlade s podmienkami stanovenými v rámcovej smernici o vode;</w:t>
      </w:r>
    </w:p>
    <w:p w14:paraId="339B3D10" w14:textId="77777777" w:rsidR="00DE3B07" w:rsidRPr="0034285A" w:rsidRDefault="00DE3B07" w:rsidP="000E4642">
      <w:pPr>
        <w:numPr>
          <w:ilvl w:val="0"/>
          <w:numId w:val="32"/>
        </w:numPr>
        <w:autoSpaceDN w:val="0"/>
        <w:spacing w:after="0" w:line="240" w:lineRule="auto"/>
        <w:ind w:left="426" w:hanging="284"/>
        <w:jc w:val="both"/>
      </w:pPr>
      <w:r w:rsidRPr="0034285A">
        <w:rPr>
          <w:rFonts w:ascii="Calibri" w:hAnsi="Calibri"/>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19">
    <w:p w14:paraId="2F02A569" w14:textId="77777777" w:rsidR="00DE3B07" w:rsidRPr="0034285A" w:rsidRDefault="00DE3B07" w:rsidP="0010210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proofErr w:type="spellStart"/>
      <w:r w:rsidRPr="0034285A">
        <w:rPr>
          <w:sz w:val="14"/>
          <w:szCs w:val="14"/>
        </w:rPr>
        <w:t>Podopatrenie</w:t>
      </w:r>
      <w:proofErr w:type="spellEnd"/>
      <w:r w:rsidRPr="0034285A">
        <w:rPr>
          <w:sz w:val="14"/>
          <w:szCs w:val="14"/>
        </w:rPr>
        <w:t xml:space="preserve"> 4.1 (</w:t>
      </w:r>
      <w:r w:rsidRPr="0034285A">
        <w:rPr>
          <w:rFonts w:eastAsia="Times New Roman" w:cstheme="minorHAnsi"/>
          <w:sz w:val="14"/>
          <w:szCs w:val="14"/>
        </w:rPr>
        <w:t xml:space="preserve">nepredkladá sa v prípade investícii do strojov). </w:t>
      </w:r>
      <w:proofErr w:type="spellStart"/>
      <w:r w:rsidRPr="0034285A">
        <w:rPr>
          <w:sz w:val="14"/>
          <w:szCs w:val="14"/>
        </w:rPr>
        <w:t>Podopatrenie</w:t>
      </w:r>
      <w:proofErr w:type="spellEnd"/>
      <w:r w:rsidRPr="0034285A">
        <w:rPr>
          <w:sz w:val="14"/>
          <w:szCs w:val="14"/>
        </w:rPr>
        <w:t xml:space="preserve"> 8.6 (</w:t>
      </w:r>
      <w:r w:rsidRPr="0034285A">
        <w:rPr>
          <w:rFonts w:eastAsia="Times New Roman" w:cstheme="minorHAnsi"/>
          <w:sz w:val="14"/>
          <w:szCs w:val="14"/>
        </w:rPr>
        <w:t>nepredkladá sa v prípade strojov a špecializovaných vozidiel).</w:t>
      </w:r>
    </w:p>
  </w:footnote>
  <w:footnote w:id="20">
    <w:p w14:paraId="733230F4" w14:textId="77777777" w:rsidR="00DE3B07" w:rsidRPr="0034285A" w:rsidRDefault="00DE3B07" w:rsidP="006C7AC2">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21">
    <w:p w14:paraId="678CFFF1" w14:textId="0FE04704" w:rsidR="00DE3B07" w:rsidRPr="0034285A" w:rsidRDefault="00DE3B07" w:rsidP="006C7AC2">
      <w:pPr>
        <w:pStyle w:val="Textpoznmkypodiarou"/>
        <w:spacing w:after="0" w:line="240" w:lineRule="auto"/>
        <w:ind w:left="142" w:hanging="142"/>
        <w:rPr>
          <w:sz w:val="18"/>
          <w:szCs w:val="18"/>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3" w:history="1">
        <w:r w:rsidRPr="0034285A">
          <w:rPr>
            <w:rStyle w:val="Hypertextovprepojenie"/>
            <w:color w:val="auto"/>
            <w:sz w:val="14"/>
            <w:szCs w:val="14"/>
          </w:rPr>
          <w:t>http://www.statnapomoc.sk/?p=1643</w:t>
        </w:r>
      </w:hyperlink>
      <w:r w:rsidRPr="0034285A">
        <w:rPr>
          <w:sz w:val="14"/>
          <w:szCs w:val="14"/>
        </w:rPr>
        <w:t>.</w:t>
      </w:r>
    </w:p>
  </w:footnote>
  <w:footnote w:id="22">
    <w:p w14:paraId="13423E72" w14:textId="77777777" w:rsidR="00DE3B07" w:rsidRPr="0034285A" w:rsidRDefault="00DE3B07" w:rsidP="009A05B8">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Pozn.: V prípade sektora „hrozno a víno“[1] sú neoprávnenými investíciami investície do:</w:t>
      </w:r>
    </w:p>
    <w:p w14:paraId="6F6269C9" w14:textId="77777777" w:rsidR="00DE3B07" w:rsidRPr="0034285A" w:rsidRDefault="00DE3B07" w:rsidP="009A05B8">
      <w:pPr>
        <w:pStyle w:val="Textpoznmkypodiarou"/>
        <w:spacing w:after="0" w:line="240" w:lineRule="auto"/>
        <w:rPr>
          <w:sz w:val="14"/>
          <w:szCs w:val="14"/>
        </w:rPr>
      </w:pPr>
      <w:r w:rsidRPr="0034285A">
        <w:rPr>
          <w:sz w:val="14"/>
          <w:szCs w:val="14"/>
        </w:rPr>
        <w:t>•</w:t>
      </w:r>
      <w:r w:rsidRPr="0034285A">
        <w:rPr>
          <w:sz w:val="14"/>
          <w:szCs w:val="14"/>
        </w:rPr>
        <w:tab/>
        <w:t>nákupu nových sudov alebo nádob, ktoré sú vyrobené z dreva, určených na skladovanie alebo zrenie vína;</w:t>
      </w:r>
    </w:p>
    <w:p w14:paraId="2D814413" w14:textId="77777777" w:rsidR="00DE3B07" w:rsidRPr="0034285A" w:rsidRDefault="00DE3B07" w:rsidP="009A05B8">
      <w:pPr>
        <w:pStyle w:val="Textpoznmkypodiarou"/>
        <w:spacing w:after="0" w:line="240" w:lineRule="auto"/>
        <w:rPr>
          <w:sz w:val="14"/>
          <w:szCs w:val="14"/>
        </w:rPr>
      </w:pPr>
      <w:r w:rsidRPr="0034285A">
        <w:rPr>
          <w:sz w:val="14"/>
          <w:szCs w:val="14"/>
        </w:rPr>
        <w:t>•</w:t>
      </w:r>
      <w:r w:rsidRPr="0034285A">
        <w:rPr>
          <w:sz w:val="14"/>
          <w:szCs w:val="14"/>
        </w:rPr>
        <w:tab/>
        <w:t>nákupu grafického dizajnu nového radu etikiet s QR kódom, plne automatické etiketovacie linky a činidlá na presnosť pre etiketovacie linky.</w:t>
      </w:r>
    </w:p>
    <w:p w14:paraId="03A4C30B" w14:textId="2188B0C9" w:rsidR="00DE3B07" w:rsidRPr="0034285A" w:rsidRDefault="00DE3B07" w:rsidP="00E24081">
      <w:pPr>
        <w:pStyle w:val="Textpoznmkypodiarou"/>
        <w:spacing w:after="0" w:line="240" w:lineRule="auto"/>
        <w:ind w:left="0" w:firstLine="0"/>
        <w:jc w:val="both"/>
        <w:rPr>
          <w:sz w:val="14"/>
          <w:szCs w:val="14"/>
        </w:rPr>
      </w:pPr>
      <w:r w:rsidRPr="0034285A">
        <w:rPr>
          <w:sz w:val="14"/>
          <w:szCs w:val="14"/>
        </w:rPr>
        <w:t>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w:t>
      </w:r>
      <w:proofErr w:type="spellStart"/>
      <w:r w:rsidRPr="0034285A">
        <w:rPr>
          <w:sz w:val="14"/>
          <w:szCs w:val="14"/>
        </w:rPr>
        <w:t>Districtus</w:t>
      </w:r>
      <w:proofErr w:type="spellEnd"/>
      <w:r w:rsidRPr="0034285A">
        <w:rPr>
          <w:sz w:val="14"/>
          <w:szCs w:val="14"/>
        </w:rPr>
        <w:t xml:space="preserve"> Slovakia </w:t>
      </w:r>
      <w:proofErr w:type="spellStart"/>
      <w:r w:rsidRPr="0034285A">
        <w:rPr>
          <w:sz w:val="14"/>
          <w:szCs w:val="14"/>
        </w:rPr>
        <w:t>Controllatus</w:t>
      </w:r>
      <w:proofErr w:type="spellEnd"/>
      <w:r w:rsidRPr="0034285A">
        <w:rPr>
          <w:sz w:val="14"/>
          <w:szCs w:val="14"/>
        </w:rPr>
        <w:t>“ alebo skratkou „D.S.C.“.</w:t>
      </w:r>
    </w:p>
  </w:footnote>
  <w:footnote w:id="23">
    <w:p w14:paraId="580AD8B0" w14:textId="7B91498A" w:rsidR="00DE3B07" w:rsidRPr="0034285A" w:rsidRDefault="00DE3B07" w:rsidP="00E24081">
      <w:pPr>
        <w:pStyle w:val="Textpoznmkypodiarou"/>
        <w:spacing w:after="0" w:line="240" w:lineRule="auto"/>
        <w:ind w:left="0" w:firstLine="0"/>
        <w:jc w:val="both"/>
        <w:rPr>
          <w:sz w:val="14"/>
          <w:szCs w:val="14"/>
        </w:rPr>
      </w:pPr>
      <w:r w:rsidRPr="0034285A">
        <w:rPr>
          <w:rStyle w:val="Odkaznapoznmkupodiarou"/>
          <w:sz w:val="14"/>
          <w:szCs w:val="14"/>
        </w:rPr>
        <w:footnoteRef/>
      </w:r>
      <w:r w:rsidRPr="0034285A">
        <w:rPr>
          <w:sz w:val="14"/>
          <w:szCs w:val="14"/>
        </w:rPr>
        <w:t xml:space="preserve"> 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footnote>
  <w:footnote w:id="24">
    <w:p w14:paraId="041E46CD" w14:textId="59DFE7D9"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25">
    <w:p w14:paraId="1DA9ACE0" w14:textId="77777777" w:rsidR="00DE3B07" w:rsidRPr="0034285A" w:rsidRDefault="00DE3B07"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Žiadateľ do podnikateľského plánu uvedie </w:t>
      </w:r>
      <w:r w:rsidRPr="0034285A">
        <w:rPr>
          <w:rFonts w:cstheme="minorHAnsi"/>
          <w:sz w:val="14"/>
          <w:szCs w:val="14"/>
          <w:u w:val="single"/>
        </w:rPr>
        <w:t>všetky</w:t>
      </w:r>
      <w:r w:rsidRPr="0034285A">
        <w:rPr>
          <w:rFonts w:cstheme="minorHAnsi"/>
          <w:sz w:val="14"/>
          <w:szCs w:val="14"/>
        </w:rPr>
        <w:t xml:space="preserve"> komodity z tabuľky uvedenej v Prílohe č. 28B, ktoré plánuje obhospodarovať, a to takým spôsobom, aby súčet ich štandardných výstupov bol rovnaký alebo vyšší ako súčet štandardných výstupov všetkých komodít, ktoré podnik obhospodaroval pri podaní </w:t>
      </w:r>
      <w:proofErr w:type="spellStart"/>
      <w:r w:rsidRPr="0034285A">
        <w:rPr>
          <w:rFonts w:cstheme="minorHAnsi"/>
          <w:sz w:val="14"/>
          <w:szCs w:val="14"/>
        </w:rPr>
        <w:t>ŽoNFP</w:t>
      </w:r>
      <w:proofErr w:type="spellEnd"/>
      <w:r w:rsidRPr="0034285A">
        <w:rPr>
          <w:rFonts w:cstheme="minorHAnsi"/>
          <w:sz w:val="14"/>
          <w:szCs w:val="14"/>
        </w:rPr>
        <w:t xml:space="preserve">. </w:t>
      </w:r>
    </w:p>
  </w:footnote>
  <w:footnote w:id="26">
    <w:p w14:paraId="1159CD84" w14:textId="77777777" w:rsidR="00DE3B07" w:rsidRPr="0034285A" w:rsidRDefault="00DE3B07"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w:t>
      </w:r>
      <w:r w:rsidRPr="0034285A">
        <w:rPr>
          <w:rFonts w:cstheme="minorHAnsi"/>
          <w:sz w:val="14"/>
          <w:szCs w:val="14"/>
          <w:u w:val="single"/>
        </w:rPr>
        <w:t>všetkých</w:t>
      </w:r>
      <w:r w:rsidRPr="0034285A">
        <w:rPr>
          <w:rFonts w:cstheme="minorHAnsi"/>
          <w:sz w:val="14"/>
          <w:szCs w:val="14"/>
        </w:rPr>
        <w:t xml:space="preserve"> komodít z tabuľky uvedenej v Prílohe č. 28B, ktoré žiadateľ plánuje obhospodarovať.</w:t>
      </w:r>
    </w:p>
  </w:footnote>
  <w:footnote w:id="27">
    <w:p w14:paraId="3D2E0703" w14:textId="77777777" w:rsidR="00DE3B07" w:rsidRPr="0034285A" w:rsidRDefault="00DE3B07" w:rsidP="00C026D4">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Napr. ak žiadateľ pri podaní </w:t>
      </w:r>
      <w:proofErr w:type="spellStart"/>
      <w:r w:rsidRPr="0034285A">
        <w:rPr>
          <w:sz w:val="14"/>
          <w:szCs w:val="14"/>
        </w:rPr>
        <w:t>ŽoNFP</w:t>
      </w:r>
      <w:proofErr w:type="spellEnd"/>
      <w:r w:rsidRPr="0034285A">
        <w:rPr>
          <w:sz w:val="14"/>
          <w:szCs w:val="14"/>
        </w:rPr>
        <w:t xml:space="preserve"> preukázal, že hodnota štandardného výstupu jeho podniku (</w:t>
      </w:r>
      <w:proofErr w:type="spellStart"/>
      <w:r w:rsidRPr="0034285A">
        <w:rPr>
          <w:sz w:val="14"/>
          <w:szCs w:val="14"/>
        </w:rPr>
        <w:t>t.j</w:t>
      </w:r>
      <w:proofErr w:type="spellEnd"/>
      <w:r w:rsidRPr="0034285A">
        <w:rPr>
          <w:sz w:val="14"/>
          <w:szCs w:val="14"/>
        </w:rPr>
        <w:t xml:space="preserve">. súčet štandardných výstupov všetkých komodít, ktoré obhospodaroval ku dňu podania </w:t>
      </w:r>
      <w:proofErr w:type="spellStart"/>
      <w:r w:rsidRPr="0034285A">
        <w:rPr>
          <w:sz w:val="14"/>
          <w:szCs w:val="14"/>
        </w:rPr>
        <w:t>ŽoNFP</w:t>
      </w:r>
      <w:proofErr w:type="spellEnd"/>
      <w:r w:rsidRPr="0034285A">
        <w:rPr>
          <w:sz w:val="14"/>
          <w:szCs w:val="14"/>
        </w:rPr>
        <w:t>) je 40 000 €, tak v podnikateľskom pláne si musí naplánovať produkciu všetkých komodít (počet ha alebo zvierat), ktoré bude obhospodarovať tak, aby hodnota štandardného výstupu jeho podniku (</w:t>
      </w:r>
      <w:proofErr w:type="spellStart"/>
      <w:r w:rsidRPr="0034285A">
        <w:rPr>
          <w:sz w:val="14"/>
          <w:szCs w:val="14"/>
        </w:rPr>
        <w:t>t.j</w:t>
      </w:r>
      <w:proofErr w:type="spellEnd"/>
      <w:r w:rsidRPr="0034285A">
        <w:rPr>
          <w:sz w:val="14"/>
          <w:szCs w:val="14"/>
        </w:rPr>
        <w:t>. súčet štandardných výstupov všetkých komodít, ktoré bude obhospodarovať) bola minimálne 40 000 € alebo viac.</w:t>
      </w:r>
    </w:p>
  </w:footnote>
  <w:footnote w:id="28">
    <w:p w14:paraId="29CFD190" w14:textId="77777777" w:rsidR="00DE3B07" w:rsidRPr="0034285A" w:rsidRDefault="00DE3B07"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všetkých komodít z tabuľky uvedenej v Prílohe č. 28B, ktorú žiadateľ obhospodaruje.</w:t>
      </w:r>
    </w:p>
  </w:footnote>
  <w:footnote w:id="29">
    <w:p w14:paraId="24A74221" w14:textId="77777777" w:rsidR="00DE3B07" w:rsidRPr="0034285A" w:rsidRDefault="00DE3B07" w:rsidP="00C026D4">
      <w:pPr>
        <w:pStyle w:val="Textpoznmkypodiarou"/>
        <w:spacing w:after="0" w:line="240" w:lineRule="auto"/>
        <w:ind w:left="142" w:hanging="142"/>
        <w:jc w:val="both"/>
        <w:rPr>
          <w:sz w:val="16"/>
          <w:szCs w:val="16"/>
        </w:rPr>
      </w:pPr>
      <w:r w:rsidRPr="0034285A">
        <w:rPr>
          <w:rStyle w:val="Odkaznapoznmkupodiarou"/>
          <w:sz w:val="14"/>
          <w:szCs w:val="14"/>
        </w:rPr>
        <w:footnoteRef/>
      </w:r>
      <w:r w:rsidRPr="0034285A">
        <w:rPr>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30">
    <w:p w14:paraId="3FA0A409" w14:textId="77777777" w:rsidR="00DE3B07" w:rsidRPr="0034285A" w:rsidRDefault="00DE3B07"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vyplatenie druhej/záverečnej žiadosti o platbu je podmienené správnou realizáciou/odpočtom podnikateľského plánu.</w:t>
      </w:r>
    </w:p>
  </w:footnote>
  <w:footnote w:id="31">
    <w:p w14:paraId="10C1C204" w14:textId="77777777" w:rsidR="00DE3B07" w:rsidRPr="0034285A" w:rsidRDefault="00DE3B07" w:rsidP="00C026D4">
      <w:pPr>
        <w:pStyle w:val="Textpoznmkypodiarou"/>
        <w:spacing w:after="0" w:line="240" w:lineRule="auto"/>
        <w:ind w:left="142" w:hanging="142"/>
        <w:jc w:val="both"/>
        <w:rPr>
          <w:rFonts w:cstheme="minorHAnsi"/>
          <w:sz w:val="18"/>
          <w:szCs w:val="18"/>
        </w:rPr>
      </w:pPr>
      <w:r w:rsidRPr="0034285A">
        <w:rPr>
          <w:rStyle w:val="Odkaznapoznmkupodiarou"/>
          <w:rFonts w:cstheme="minorHAnsi"/>
          <w:sz w:val="14"/>
          <w:szCs w:val="14"/>
        </w:rPr>
        <w:footnoteRef/>
      </w:r>
      <w:r w:rsidRPr="0034285A">
        <w:rPr>
          <w:rFonts w:cstheme="minorHAnsi"/>
          <w:sz w:val="14"/>
          <w:szCs w:val="14"/>
        </w:rPr>
        <w:t xml:space="preserve"> Správnou realizáciou podnikateľského plánu sa rozumie zabezpečenie aktivít popísaných v podnikateľskom pláne a</w:t>
      </w:r>
      <w:r w:rsidRPr="0034285A">
        <w:rPr>
          <w:sz w:val="14"/>
          <w:szCs w:val="14"/>
        </w:rPr>
        <w:t xml:space="preserve"> </w:t>
      </w:r>
      <w:r w:rsidRPr="0034285A">
        <w:rPr>
          <w:rFonts w:cstheme="minorHAnsi"/>
          <w:sz w:val="14"/>
          <w:szCs w:val="14"/>
        </w:rPr>
        <w:t xml:space="preserve">súčasne dodržanie, resp. prekročenie hodnoty štandardného výstupu podniku žiadateľa, ktorý preukázal pri podaní </w:t>
      </w:r>
      <w:proofErr w:type="spellStart"/>
      <w:r w:rsidRPr="0034285A">
        <w:rPr>
          <w:rFonts w:cstheme="minorHAnsi"/>
          <w:sz w:val="14"/>
          <w:szCs w:val="14"/>
        </w:rPr>
        <w:t>ŽoNFP</w:t>
      </w:r>
      <w:proofErr w:type="spellEnd"/>
      <w:r w:rsidRPr="0034285A">
        <w:rPr>
          <w:rFonts w:cstheme="minorHAnsi"/>
          <w:sz w:val="14"/>
          <w:szCs w:val="14"/>
        </w:rPr>
        <w:t>. Správna realizácia podnikateľského plánu bude predmetom administratívnej kontroly a kontroly na mieste.</w:t>
      </w:r>
    </w:p>
  </w:footnote>
  <w:footnote w:id="32">
    <w:p w14:paraId="743CD7A3" w14:textId="77777777" w:rsidR="00DE3B07" w:rsidRPr="0034285A" w:rsidRDefault="00DE3B07"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Vzhľadom na to, že nie je možné určiť, kedy podá prijímateľ vzhľadom na podmienky výzvy poslednú žiadosť o platbu a berúc do úvahy termín na predkladanie žiadostí o priame podpory, je nevyhnutné, aby žiadateľ </w:t>
      </w:r>
      <w:r w:rsidRPr="0034285A">
        <w:rPr>
          <w:rFonts w:cstheme="minorHAnsi"/>
          <w:sz w:val="14"/>
          <w:szCs w:val="14"/>
          <w:u w:val="single"/>
        </w:rPr>
        <w:t>vopred</w:t>
      </w:r>
      <w:r w:rsidRPr="0034285A">
        <w:rPr>
          <w:rFonts w:cstheme="minorHAnsi"/>
          <w:sz w:val="14"/>
          <w:szCs w:val="14"/>
        </w:rPr>
        <w:t xml:space="preserve"> dbal na termíny, a tak si vopred zaistil, aby štandardný výstup jeho podniku za účelom vyplatenia poslednej žiadosti o platbu, bol rovnaký alebo vyšší ako pri podaní </w:t>
      </w:r>
      <w:proofErr w:type="spellStart"/>
      <w:r w:rsidRPr="0034285A">
        <w:rPr>
          <w:rFonts w:cstheme="minorHAnsi"/>
          <w:sz w:val="14"/>
          <w:szCs w:val="14"/>
        </w:rPr>
        <w:t>ŽoNFP</w:t>
      </w:r>
      <w:proofErr w:type="spellEnd"/>
      <w:r w:rsidRPr="0034285A">
        <w:rPr>
          <w:rFonts w:cstheme="minorHAnsi"/>
          <w:sz w:val="14"/>
          <w:szCs w:val="14"/>
        </w:rPr>
        <w:t xml:space="preserve">. Napr. ak prijímateľ predloží poslednú </w:t>
      </w:r>
      <w:proofErr w:type="spellStart"/>
      <w:r w:rsidRPr="0034285A">
        <w:rPr>
          <w:rFonts w:cstheme="minorHAnsi"/>
          <w:sz w:val="14"/>
          <w:szCs w:val="14"/>
        </w:rPr>
        <w:t>ŽoP</w:t>
      </w:r>
      <w:proofErr w:type="spellEnd"/>
      <w:r w:rsidRPr="0034285A">
        <w:rPr>
          <w:rFonts w:cstheme="minorHAnsi"/>
          <w:sz w:val="14"/>
          <w:szCs w:val="14"/>
        </w:rPr>
        <w:t xml:space="preserve"> v apríli 2025, udržanie/prekročenie štandardného výstupu, ktoré je podmienkou vyplatenia poslednej </w:t>
      </w:r>
      <w:proofErr w:type="spellStart"/>
      <w:r w:rsidRPr="0034285A">
        <w:rPr>
          <w:rFonts w:cstheme="minorHAnsi"/>
          <w:sz w:val="14"/>
          <w:szCs w:val="14"/>
        </w:rPr>
        <w:t>ŽoP</w:t>
      </w:r>
      <w:proofErr w:type="spellEnd"/>
      <w:r w:rsidRPr="0034285A">
        <w:rPr>
          <w:rFonts w:cstheme="minorHAnsi"/>
          <w:sz w:val="14"/>
          <w:szCs w:val="14"/>
        </w:rPr>
        <w:t xml:space="preserve">, bude </w:t>
      </w:r>
      <w:r w:rsidRPr="0034285A">
        <w:rPr>
          <w:rFonts w:cstheme="minorHAnsi"/>
          <w:sz w:val="14"/>
          <w:szCs w:val="14"/>
          <w:u w:val="single"/>
        </w:rPr>
        <w:t>v prípade rastlinnej výroby</w:t>
      </w:r>
      <w:r w:rsidRPr="0034285A">
        <w:rPr>
          <w:rFonts w:cstheme="minorHAnsi"/>
          <w:sz w:val="14"/>
          <w:szCs w:val="14"/>
        </w:rPr>
        <w:t xml:space="preserve"> preukazovať na základe žiadosti o priamu podporu, ktorú podal v r. 2024. Ak predloží poslednú </w:t>
      </w:r>
      <w:proofErr w:type="spellStart"/>
      <w:r w:rsidRPr="0034285A">
        <w:rPr>
          <w:rFonts w:cstheme="minorHAnsi"/>
          <w:sz w:val="14"/>
          <w:szCs w:val="14"/>
        </w:rPr>
        <w:t>ŽoP</w:t>
      </w:r>
      <w:proofErr w:type="spellEnd"/>
      <w:r w:rsidRPr="0034285A">
        <w:rPr>
          <w:rFonts w:cstheme="minorHAnsi"/>
          <w:sz w:val="14"/>
          <w:szCs w:val="14"/>
        </w:rPr>
        <w:t xml:space="preserve"> v júni 2025, udržanie/prekročenie štandardného výstupu bude preukazovať na základe žiadosti o priamu podporu podanej v roku 2025 a pod.</w:t>
      </w:r>
    </w:p>
  </w:footnote>
  <w:footnote w:id="33">
    <w:p w14:paraId="5D296D4B" w14:textId="77777777" w:rsidR="00DE3B07" w:rsidRPr="0034285A" w:rsidRDefault="00DE3B07" w:rsidP="00C026D4">
      <w:pPr>
        <w:spacing w:after="0" w:line="240" w:lineRule="auto"/>
        <w:ind w:left="142" w:hanging="142"/>
        <w:jc w:val="both"/>
      </w:pPr>
      <w:r w:rsidRPr="0034285A">
        <w:rPr>
          <w:rFonts w:cstheme="minorHAnsi"/>
          <w:sz w:val="14"/>
          <w:szCs w:val="14"/>
          <w:vertAlign w:val="superscript"/>
        </w:rPr>
        <w:footnoteRef/>
      </w:r>
      <w:r w:rsidRPr="0034285A">
        <w:rPr>
          <w:rFonts w:cstheme="minorHAnsi"/>
          <w:sz w:val="14"/>
          <w:szCs w:val="14"/>
        </w:rPr>
        <w:t xml:space="preserve"> Európska komisia zriadila a prevádzkuje Systém včasného odhaľovania rizika a vylúčených  subjektov – </w:t>
      </w:r>
      <w:proofErr w:type="spellStart"/>
      <w:r w:rsidRPr="0034285A">
        <w:rPr>
          <w:rFonts w:cstheme="minorHAnsi"/>
          <w:sz w:val="14"/>
          <w:szCs w:val="14"/>
        </w:rPr>
        <w:t>The</w:t>
      </w:r>
      <w:proofErr w:type="spellEnd"/>
      <w:r w:rsidRPr="0034285A">
        <w:rPr>
          <w:rFonts w:cstheme="minorHAnsi"/>
          <w:sz w:val="14"/>
          <w:szCs w:val="14"/>
        </w:rPr>
        <w:t xml:space="preserve">  </w:t>
      </w:r>
      <w:proofErr w:type="spellStart"/>
      <w:r w:rsidRPr="0034285A">
        <w:rPr>
          <w:rFonts w:cstheme="minorHAnsi"/>
          <w:sz w:val="14"/>
          <w:szCs w:val="14"/>
        </w:rPr>
        <w:t>Early</w:t>
      </w:r>
      <w:proofErr w:type="spellEnd"/>
      <w:r w:rsidRPr="0034285A">
        <w:rPr>
          <w:rFonts w:cstheme="minorHAnsi"/>
          <w:sz w:val="14"/>
          <w:szCs w:val="14"/>
        </w:rPr>
        <w:t xml:space="preserve">  </w:t>
      </w:r>
      <w:proofErr w:type="spellStart"/>
      <w:r w:rsidRPr="0034285A">
        <w:rPr>
          <w:rFonts w:cstheme="minorHAnsi"/>
          <w:sz w:val="14"/>
          <w:szCs w:val="14"/>
        </w:rPr>
        <w:t>Detection</w:t>
      </w:r>
      <w:proofErr w:type="spellEnd"/>
      <w:r w:rsidRPr="0034285A">
        <w:rPr>
          <w:rFonts w:cstheme="minorHAnsi"/>
          <w:sz w:val="14"/>
          <w:szCs w:val="14"/>
        </w:rPr>
        <w:t xml:space="preserve"> and </w:t>
      </w:r>
      <w:proofErr w:type="spellStart"/>
      <w:r w:rsidRPr="0034285A">
        <w:rPr>
          <w:rFonts w:cstheme="minorHAnsi"/>
          <w:sz w:val="14"/>
          <w:szCs w:val="14"/>
        </w:rPr>
        <w:t>Exclusion</w:t>
      </w:r>
      <w:proofErr w:type="spellEnd"/>
      <w:r w:rsidRPr="0034285A">
        <w:rPr>
          <w:rFonts w:cstheme="minorHAnsi"/>
          <w:sz w:val="14"/>
          <w:szCs w:val="14"/>
        </w:rPr>
        <w:t xml:space="preserve"> </w:t>
      </w:r>
      <w:proofErr w:type="spellStart"/>
      <w:r w:rsidRPr="0034285A">
        <w:rPr>
          <w:rFonts w:cstheme="minorHAnsi"/>
          <w:sz w:val="14"/>
          <w:szCs w:val="14"/>
        </w:rPr>
        <w:t>System</w:t>
      </w:r>
      <w:proofErr w:type="spellEnd"/>
      <w:r w:rsidRPr="0034285A">
        <w:rPr>
          <w:rFonts w:cstheme="minorHAnsi"/>
          <w:sz w:val="14"/>
          <w:szCs w:val="14"/>
        </w:rPr>
        <w:t xml:space="preserve"> (ďalej len „EDES databáza“),  aby  posilnila  ochranu finančných záujmov Európskej únie. Od 1. januára 2016 EDES databáza nahrádza Systém včasného varovania  (</w:t>
      </w:r>
      <w:proofErr w:type="spellStart"/>
      <w:r w:rsidRPr="0034285A">
        <w:rPr>
          <w:rFonts w:cstheme="minorHAnsi"/>
          <w:sz w:val="14"/>
          <w:szCs w:val="14"/>
        </w:rPr>
        <w:t>Early</w:t>
      </w:r>
      <w:proofErr w:type="spellEnd"/>
      <w:r w:rsidRPr="0034285A">
        <w:rPr>
          <w:rFonts w:cstheme="minorHAnsi"/>
          <w:sz w:val="14"/>
          <w:szCs w:val="14"/>
        </w:rPr>
        <w:t xml:space="preserve">  </w:t>
      </w:r>
      <w:proofErr w:type="spellStart"/>
      <w:r w:rsidRPr="0034285A">
        <w:rPr>
          <w:rFonts w:cstheme="minorHAnsi"/>
          <w:sz w:val="14"/>
          <w:szCs w:val="14"/>
        </w:rPr>
        <w:t>Warning</w:t>
      </w:r>
      <w:proofErr w:type="spellEnd"/>
      <w:r w:rsidRPr="0034285A">
        <w:rPr>
          <w:rFonts w:cstheme="minorHAnsi"/>
          <w:sz w:val="14"/>
          <w:szCs w:val="14"/>
        </w:rPr>
        <w:t xml:space="preserve">  </w:t>
      </w:r>
      <w:proofErr w:type="spellStart"/>
      <w:r w:rsidRPr="0034285A">
        <w:rPr>
          <w:rFonts w:cstheme="minorHAnsi"/>
          <w:sz w:val="14"/>
          <w:szCs w:val="14"/>
        </w:rPr>
        <w:t>System</w:t>
      </w:r>
      <w:proofErr w:type="spellEnd"/>
      <w:r w:rsidRPr="0034285A">
        <w:rPr>
          <w:rFonts w:cstheme="minorHAnsi"/>
          <w:sz w:val="14"/>
          <w:szCs w:val="14"/>
        </w:rPr>
        <w:t xml:space="preserve"> – EWS)  a  Centrálnu  databázu  vylúčených  subjektov  (</w:t>
      </w:r>
      <w:proofErr w:type="spellStart"/>
      <w:r w:rsidRPr="0034285A">
        <w:rPr>
          <w:rFonts w:cstheme="minorHAnsi"/>
          <w:sz w:val="14"/>
          <w:szCs w:val="14"/>
        </w:rPr>
        <w:t>Central</w:t>
      </w:r>
      <w:proofErr w:type="spellEnd"/>
      <w:r w:rsidRPr="0034285A">
        <w:rPr>
          <w:rFonts w:cstheme="minorHAnsi"/>
          <w:sz w:val="14"/>
          <w:szCs w:val="14"/>
        </w:rPr>
        <w:t xml:space="preserve"> </w:t>
      </w:r>
      <w:proofErr w:type="spellStart"/>
      <w:r w:rsidRPr="0034285A">
        <w:rPr>
          <w:rFonts w:cstheme="minorHAnsi"/>
          <w:sz w:val="14"/>
          <w:szCs w:val="14"/>
        </w:rPr>
        <w:t>Exclusion</w:t>
      </w:r>
      <w:proofErr w:type="spellEnd"/>
      <w:r w:rsidRPr="0034285A">
        <w:rPr>
          <w:rFonts w:cstheme="minorHAnsi"/>
          <w:sz w:val="14"/>
          <w:szCs w:val="14"/>
        </w:rPr>
        <w:t xml:space="preserve"> </w:t>
      </w:r>
      <w:proofErr w:type="spellStart"/>
      <w:r w:rsidRPr="0034285A">
        <w:rPr>
          <w:rFonts w:cstheme="minorHAnsi"/>
          <w:sz w:val="14"/>
          <w:szCs w:val="14"/>
        </w:rPr>
        <w:t>Database</w:t>
      </w:r>
      <w:proofErr w:type="spellEnd"/>
      <w:r w:rsidRPr="0034285A">
        <w:rPr>
          <w:rFonts w:cstheme="minorHAnsi"/>
          <w:sz w:val="14"/>
          <w:szCs w:val="14"/>
        </w:rPr>
        <w:t xml:space="preserve"> – CED).</w:t>
      </w:r>
    </w:p>
  </w:footnote>
  <w:footnote w:id="34">
    <w:p w14:paraId="1952B170" w14:textId="77777777" w:rsidR="00DE3B07" w:rsidRPr="0034285A" w:rsidRDefault="00DE3B07"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w:t>
      </w:r>
      <w:proofErr w:type="spellStart"/>
      <w:r w:rsidRPr="0034285A">
        <w:rPr>
          <w:rFonts w:cstheme="minorHAnsi"/>
          <w:sz w:val="14"/>
          <w:szCs w:val="14"/>
        </w:rPr>
        <w:t>ŽoNFP</w:t>
      </w:r>
      <w:proofErr w:type="spellEnd"/>
      <w:r w:rsidRPr="0034285A">
        <w:rPr>
          <w:rFonts w:cstheme="minorHAnsi"/>
          <w:sz w:val="14"/>
          <w:szCs w:val="14"/>
        </w:rPr>
        <w:t>.</w:t>
      </w:r>
    </w:p>
  </w:footnote>
  <w:footnote w:id="35">
    <w:p w14:paraId="146DCB57" w14:textId="77777777" w:rsidR="00DE3B07" w:rsidRPr="0034285A" w:rsidRDefault="00DE3B07" w:rsidP="00C026D4">
      <w:pPr>
        <w:pStyle w:val="Textpoznmkypodiarou"/>
        <w:spacing w:after="0" w:line="240" w:lineRule="auto"/>
        <w:ind w:left="284" w:hanging="284"/>
        <w:jc w:val="both"/>
        <w:rPr>
          <w:rFonts w:cstheme="minorHAnsi"/>
          <w:sz w:val="18"/>
          <w:szCs w:val="18"/>
        </w:rPr>
      </w:pPr>
      <w:r w:rsidRPr="0034285A">
        <w:rPr>
          <w:rFonts w:cstheme="minorHAnsi"/>
          <w:sz w:val="14"/>
          <w:szCs w:val="14"/>
          <w:vertAlign w:val="superscript"/>
        </w:rPr>
        <w:footnoteRef/>
      </w:r>
      <w:r w:rsidRPr="0034285A">
        <w:rPr>
          <w:rFonts w:cstheme="minorHAnsi"/>
          <w:sz w:val="14"/>
          <w:szCs w:val="14"/>
        </w:rPr>
        <w:t xml:space="preserve"> V prípade zasielania žiadostí o zmenu stavu zvierat na CEHZ po dátume podania </w:t>
      </w:r>
      <w:proofErr w:type="spellStart"/>
      <w:r w:rsidRPr="0034285A">
        <w:rPr>
          <w:rFonts w:cstheme="minorHAnsi"/>
          <w:sz w:val="14"/>
          <w:szCs w:val="14"/>
        </w:rPr>
        <w:t>ŽoNFP</w:t>
      </w:r>
      <w:proofErr w:type="spellEnd"/>
      <w:r w:rsidRPr="0034285A">
        <w:rPr>
          <w:rFonts w:cstheme="minorHAnsi"/>
          <w:sz w:val="14"/>
          <w:szCs w:val="14"/>
        </w:rPr>
        <w:t xml:space="preserve">, PPA nebude na tieto zmeny v CEHZ prihliadať a bude posudzovať stav zvierat v CEHZ ku dňu podania </w:t>
      </w:r>
      <w:proofErr w:type="spellStart"/>
      <w:r w:rsidRPr="0034285A">
        <w:rPr>
          <w:rFonts w:cstheme="minorHAnsi"/>
          <w:sz w:val="14"/>
          <w:szCs w:val="14"/>
        </w:rPr>
        <w:t>ŽoNFP</w:t>
      </w:r>
      <w:proofErr w:type="spellEnd"/>
      <w:r w:rsidRPr="0034285A">
        <w:rPr>
          <w:rFonts w:cstheme="minorHAnsi"/>
          <w:sz w:val="14"/>
          <w:szCs w:val="14"/>
        </w:rPr>
        <w:t>.</w:t>
      </w:r>
    </w:p>
  </w:footnote>
  <w:footnote w:id="36">
    <w:p w14:paraId="531E7E2E" w14:textId="77777777" w:rsidR="00DE3B07" w:rsidRPr="0034285A" w:rsidRDefault="00DE3B07"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iCs/>
          <w:sz w:val="14"/>
          <w:szCs w:val="14"/>
        </w:rPr>
        <w:t>Zodpovedajúce primerané zručnosti a schopnosti, získané v inej krajine EÚ ako v SR, sú rovnako relevantné.</w:t>
      </w:r>
    </w:p>
  </w:footnote>
  <w:footnote w:id="37">
    <w:p w14:paraId="53DB7FAE" w14:textId="77777777" w:rsidR="00DE3B07" w:rsidRPr="0034285A" w:rsidRDefault="00DE3B07"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Kapusta repková pravá – ozimná (kód SAPS 201); Kapusta repková pravá – jarná (kód SAPS 206); </w:t>
      </w:r>
      <w:proofErr w:type="spellStart"/>
      <w:r w:rsidRPr="0034285A">
        <w:rPr>
          <w:rFonts w:cstheme="minorHAnsi"/>
          <w:sz w:val="14"/>
          <w:szCs w:val="14"/>
        </w:rPr>
        <w:t>Repica</w:t>
      </w:r>
      <w:proofErr w:type="spellEnd"/>
      <w:r w:rsidRPr="0034285A">
        <w:rPr>
          <w:rFonts w:cstheme="minorHAnsi"/>
          <w:sz w:val="14"/>
          <w:szCs w:val="14"/>
        </w:rPr>
        <w:t xml:space="preserve"> olejnatá (kód SAPS 612) </w:t>
      </w:r>
    </w:p>
  </w:footnote>
  <w:footnote w:id="38">
    <w:p w14:paraId="26BE0F4D" w14:textId="77777777" w:rsidR="00DE3B07" w:rsidRPr="0034285A" w:rsidRDefault="00DE3B07" w:rsidP="00C026D4">
      <w:pPr>
        <w:pStyle w:val="Textpoznmkypodiarou"/>
        <w:spacing w:after="0" w:line="240" w:lineRule="auto"/>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Slnečnica ročná (kód SAPS 202)</w:t>
      </w:r>
    </w:p>
  </w:footnote>
  <w:footnote w:id="39">
    <w:p w14:paraId="645DD5B0" w14:textId="77777777" w:rsidR="00DE3B07" w:rsidRPr="0034285A" w:rsidRDefault="00DE3B07" w:rsidP="00C026D4">
      <w:pPr>
        <w:pStyle w:val="Textpoznmkypodiarou"/>
        <w:spacing w:after="0" w:line="240" w:lineRule="auto"/>
        <w:jc w:val="both"/>
        <w:rPr>
          <w:rFonts w:cstheme="minorHAnsi"/>
          <w:sz w:val="18"/>
          <w:szCs w:val="18"/>
        </w:rPr>
      </w:pPr>
      <w:r w:rsidRPr="0034285A">
        <w:rPr>
          <w:rStyle w:val="Odkaznapoznmkupodiarou"/>
          <w:rFonts w:cstheme="minorHAnsi"/>
          <w:sz w:val="14"/>
          <w:szCs w:val="14"/>
        </w:rPr>
        <w:footnoteRef/>
      </w:r>
      <w:r w:rsidRPr="0034285A">
        <w:rPr>
          <w:rFonts w:cstheme="minorHAnsi"/>
          <w:sz w:val="14"/>
          <w:szCs w:val="14"/>
        </w:rPr>
        <w:t xml:space="preserve"> Kukurica (kód SAPS 109)</w:t>
      </w:r>
      <w:r w:rsidRPr="0034285A">
        <w:rPr>
          <w:rFonts w:cstheme="minorHAnsi"/>
          <w:sz w:val="18"/>
          <w:szCs w:val="18"/>
        </w:rPr>
        <w:t xml:space="preserve"> </w:t>
      </w:r>
    </w:p>
  </w:footnote>
  <w:footnote w:id="40">
    <w:p w14:paraId="7EDB9D2C" w14:textId="77777777" w:rsidR="00DE3B07" w:rsidRPr="0034285A" w:rsidRDefault="00DE3B07" w:rsidP="00C026D4">
      <w:pPr>
        <w:pStyle w:val="Textpoznmkypodiarou"/>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Uvedené kritérium je v súlade so zákonom 365/2004 </w:t>
      </w:r>
      <w:proofErr w:type="spellStart"/>
      <w:r w:rsidRPr="0034285A">
        <w:rPr>
          <w:rFonts w:cstheme="minorHAnsi"/>
          <w:sz w:val="14"/>
          <w:szCs w:val="14"/>
        </w:rPr>
        <w:t>Z.z</w:t>
      </w:r>
      <w:proofErr w:type="spellEnd"/>
      <w:r w:rsidRPr="0034285A">
        <w:rPr>
          <w:rFonts w:cstheme="minorHAnsi"/>
          <w:sz w:val="14"/>
          <w:szCs w:val="14"/>
        </w:rPr>
        <w:t xml:space="preserve">.(antidiskriminačný zákon) – viď § 8a (dočasné vyrovnávacie opatrenie). </w:t>
      </w:r>
    </w:p>
  </w:footnote>
  <w:footnote w:id="41">
    <w:p w14:paraId="4A2991D3" w14:textId="77777777" w:rsidR="00DE3B07" w:rsidRPr="0034285A" w:rsidRDefault="00DE3B07"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w:t>
      </w:r>
      <w:proofErr w:type="spellStart"/>
      <w:r w:rsidRPr="0034285A">
        <w:rPr>
          <w:rFonts w:cstheme="minorHAnsi"/>
          <w:sz w:val="14"/>
          <w:szCs w:val="14"/>
        </w:rPr>
        <w:t>ŽoNFP</w:t>
      </w:r>
      <w:proofErr w:type="spellEnd"/>
      <w:r w:rsidRPr="0034285A">
        <w:rPr>
          <w:rFonts w:cstheme="minorHAnsi"/>
          <w:sz w:val="14"/>
          <w:szCs w:val="14"/>
        </w:rPr>
        <w:t>.</w:t>
      </w:r>
    </w:p>
  </w:footnote>
  <w:footnote w:id="42">
    <w:p w14:paraId="37CC3AC6" w14:textId="77777777" w:rsidR="00DE3B07" w:rsidRPr="0034285A" w:rsidRDefault="00DE3B07" w:rsidP="00C026D4">
      <w:pPr>
        <w:pStyle w:val="Textpoznmkypodiarou"/>
        <w:ind w:left="142" w:hanging="142"/>
        <w:jc w:val="both"/>
        <w:rPr>
          <w:rFonts w:cstheme="minorHAnsi"/>
          <w:sz w:val="16"/>
          <w:szCs w:val="16"/>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iCs/>
          <w:sz w:val="14"/>
          <w:szCs w:val="14"/>
        </w:rPr>
        <w:t xml:space="preserve">V prípade zasielania žiadostí o zmenu stavu zvierat na CEHZ po dátume podania </w:t>
      </w:r>
      <w:proofErr w:type="spellStart"/>
      <w:r w:rsidRPr="0034285A">
        <w:rPr>
          <w:rFonts w:cstheme="minorHAnsi"/>
          <w:iCs/>
          <w:sz w:val="14"/>
          <w:szCs w:val="14"/>
        </w:rPr>
        <w:t>ŽoNFP</w:t>
      </w:r>
      <w:proofErr w:type="spellEnd"/>
      <w:r w:rsidRPr="0034285A">
        <w:rPr>
          <w:rFonts w:cstheme="minorHAnsi"/>
          <w:iCs/>
          <w:sz w:val="14"/>
          <w:szCs w:val="14"/>
        </w:rPr>
        <w:t xml:space="preserve">, PPA nebude na tieto zmeny v CEHZ prihliadať a bude posudzovať stav zvierat v CEHZ ku dňu podania </w:t>
      </w:r>
      <w:proofErr w:type="spellStart"/>
      <w:r w:rsidRPr="0034285A">
        <w:rPr>
          <w:rFonts w:cstheme="minorHAnsi"/>
          <w:iCs/>
          <w:sz w:val="14"/>
          <w:szCs w:val="14"/>
        </w:rPr>
        <w:t>ŽoNFP</w:t>
      </w:r>
      <w:proofErr w:type="spellEnd"/>
      <w:r w:rsidRPr="0034285A">
        <w:rPr>
          <w:rFonts w:cstheme="minorHAnsi"/>
          <w:iCs/>
          <w:sz w:val="14"/>
          <w:szCs w:val="14"/>
        </w:rPr>
        <w:t>.</w:t>
      </w:r>
    </w:p>
  </w:footnote>
  <w:footnote w:id="43">
    <w:p w14:paraId="30F77FB8" w14:textId="77777777" w:rsidR="00DE3B07" w:rsidRPr="0034285A" w:rsidRDefault="00DE3B07" w:rsidP="00C026D4">
      <w:pPr>
        <w:pStyle w:val="Textpoznmkypodiarou"/>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Fyzická osoba – nepodnikateľ nie je oprávnený na podporu, </w:t>
      </w:r>
      <w:proofErr w:type="spellStart"/>
      <w:r w:rsidRPr="0034285A">
        <w:rPr>
          <w:rFonts w:cstheme="minorHAnsi"/>
          <w:sz w:val="14"/>
          <w:szCs w:val="14"/>
        </w:rPr>
        <w:t>t.j</w:t>
      </w:r>
      <w:proofErr w:type="spellEnd"/>
      <w:r w:rsidRPr="0034285A">
        <w:rPr>
          <w:rFonts w:cstheme="minorHAnsi"/>
          <w:sz w:val="14"/>
          <w:szCs w:val="14"/>
        </w:rPr>
        <w:t>. v danom období žiadateľ už musí byť podnikateľom v oblasti poľnohospodárskej prvovýroby.</w:t>
      </w:r>
    </w:p>
  </w:footnote>
  <w:footnote w:id="44">
    <w:p w14:paraId="21EB7BC1" w14:textId="77777777" w:rsidR="00DE3B07" w:rsidRPr="0034285A" w:rsidRDefault="00DE3B07"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Žiadateľ do podnikateľského plánu uvedie </w:t>
      </w:r>
      <w:r w:rsidRPr="0034285A">
        <w:rPr>
          <w:rFonts w:cstheme="minorHAnsi"/>
          <w:sz w:val="14"/>
          <w:szCs w:val="14"/>
          <w:u w:val="single"/>
        </w:rPr>
        <w:t>všetky</w:t>
      </w:r>
      <w:r w:rsidRPr="0034285A">
        <w:rPr>
          <w:rFonts w:cstheme="minorHAnsi"/>
          <w:sz w:val="14"/>
          <w:szCs w:val="14"/>
        </w:rPr>
        <w:t xml:space="preserve"> komodity z tabuľky rozlíšenia ŠV, ktoré plánuje obhospodarovať, a to takým spôsobom, aby súčet ich štandardných výstupov bol rovnaký alebo vyšší ako súčet štandardných výstupov všetkých komodít, ktoré podnik obhospodaroval pri podaní </w:t>
      </w:r>
      <w:proofErr w:type="spellStart"/>
      <w:r w:rsidRPr="0034285A">
        <w:rPr>
          <w:rFonts w:cstheme="minorHAnsi"/>
          <w:sz w:val="14"/>
          <w:szCs w:val="14"/>
        </w:rPr>
        <w:t>ŽoNFP</w:t>
      </w:r>
      <w:proofErr w:type="spellEnd"/>
      <w:r w:rsidRPr="0034285A">
        <w:rPr>
          <w:rFonts w:cstheme="minorHAnsi"/>
          <w:sz w:val="14"/>
          <w:szCs w:val="14"/>
        </w:rPr>
        <w:t xml:space="preserve"> s výnimkou uvedenou v </w:t>
      </w:r>
      <w:r w:rsidRPr="0034285A">
        <w:rPr>
          <w:bCs/>
          <w:sz w:val="14"/>
          <w:szCs w:val="14"/>
        </w:rPr>
        <w:t>bode 1.1</w:t>
      </w:r>
      <w:r w:rsidRPr="0034285A">
        <w:rPr>
          <w:rFonts w:cstheme="minorHAnsi"/>
          <w:sz w:val="14"/>
          <w:szCs w:val="14"/>
        </w:rPr>
        <w:t xml:space="preserve">. </w:t>
      </w:r>
    </w:p>
  </w:footnote>
  <w:footnote w:id="45">
    <w:p w14:paraId="61F760A5" w14:textId="77777777" w:rsidR="00DE3B07" w:rsidRPr="0034285A" w:rsidRDefault="00DE3B07"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w:t>
      </w:r>
      <w:r w:rsidRPr="0034285A">
        <w:rPr>
          <w:rFonts w:cstheme="minorHAnsi"/>
          <w:sz w:val="14"/>
          <w:szCs w:val="14"/>
          <w:u w:val="single"/>
        </w:rPr>
        <w:t>všetkých</w:t>
      </w:r>
      <w:r w:rsidRPr="0034285A">
        <w:rPr>
          <w:rFonts w:cstheme="minorHAnsi"/>
          <w:sz w:val="14"/>
          <w:szCs w:val="14"/>
        </w:rPr>
        <w:t xml:space="preserve"> komodít z tabuľky rozlíšenia ŠV, ktoré žiadateľ plánuje obhospodarovať s výnimkou uvedenou v bode 1.1.</w:t>
      </w:r>
    </w:p>
  </w:footnote>
  <w:footnote w:id="46">
    <w:p w14:paraId="6A43895C" w14:textId="77777777" w:rsidR="00DE3B07" w:rsidRPr="0034285A" w:rsidRDefault="00DE3B07" w:rsidP="00C026D4">
      <w:pPr>
        <w:pStyle w:val="Textpoznmkypodiarou"/>
        <w:spacing w:after="0" w:line="240" w:lineRule="auto"/>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Napr. ak žiadateľ pri podaní </w:t>
      </w:r>
      <w:proofErr w:type="spellStart"/>
      <w:r w:rsidRPr="0034285A">
        <w:rPr>
          <w:rFonts w:cstheme="minorHAnsi"/>
          <w:sz w:val="14"/>
          <w:szCs w:val="14"/>
        </w:rPr>
        <w:t>ŽoNFP</w:t>
      </w:r>
      <w:proofErr w:type="spellEnd"/>
      <w:r w:rsidRPr="0034285A">
        <w:rPr>
          <w:rFonts w:cstheme="minorHAnsi"/>
          <w:sz w:val="14"/>
          <w:szCs w:val="14"/>
        </w:rPr>
        <w:t xml:space="preserve"> preukázal, že hodnota štandardného výstupu jeho podniku (</w:t>
      </w:r>
      <w:proofErr w:type="spellStart"/>
      <w:r w:rsidRPr="0034285A">
        <w:rPr>
          <w:rFonts w:cstheme="minorHAnsi"/>
          <w:sz w:val="14"/>
          <w:szCs w:val="14"/>
        </w:rPr>
        <w:t>t.j</w:t>
      </w:r>
      <w:proofErr w:type="spellEnd"/>
      <w:r w:rsidRPr="0034285A">
        <w:rPr>
          <w:rFonts w:cstheme="minorHAnsi"/>
          <w:sz w:val="14"/>
          <w:szCs w:val="14"/>
        </w:rPr>
        <w:t xml:space="preserve">. súčet štandardných výstupov všetkých komodít, ktoré obhospodaroval ku dňu podania </w:t>
      </w:r>
      <w:proofErr w:type="spellStart"/>
      <w:r w:rsidRPr="0034285A">
        <w:rPr>
          <w:rFonts w:cstheme="minorHAnsi"/>
          <w:sz w:val="14"/>
          <w:szCs w:val="14"/>
        </w:rPr>
        <w:t>ŽoNFP</w:t>
      </w:r>
      <w:proofErr w:type="spellEnd"/>
      <w:r w:rsidRPr="0034285A">
        <w:rPr>
          <w:rFonts w:cstheme="minorHAnsi"/>
          <w:sz w:val="14"/>
          <w:szCs w:val="14"/>
        </w:rPr>
        <w:t>) je 7 000 €, tak v podnikateľskom pláne si musí naplánovať produkciu všetkých komodít (počet ha alebo zvierat), ktoré bude obhospodarovať tak, aby hodnota štandardného výstupu jeho podniku (</w:t>
      </w:r>
      <w:proofErr w:type="spellStart"/>
      <w:r w:rsidRPr="0034285A">
        <w:rPr>
          <w:rFonts w:cstheme="minorHAnsi"/>
          <w:sz w:val="14"/>
          <w:szCs w:val="14"/>
        </w:rPr>
        <w:t>t.j</w:t>
      </w:r>
      <w:proofErr w:type="spellEnd"/>
      <w:r w:rsidRPr="0034285A">
        <w:rPr>
          <w:rFonts w:cstheme="minorHAnsi"/>
          <w:sz w:val="14"/>
          <w:szCs w:val="14"/>
        </w:rPr>
        <w:t>. súčet štandardných výstupov všetkých komodít, ktoré bude obhospodarovať) bola minimálne 7 000 € alebo viac.</w:t>
      </w:r>
    </w:p>
  </w:footnote>
  <w:footnote w:id="47">
    <w:p w14:paraId="3BF96C15" w14:textId="77777777" w:rsidR="00DE3B07" w:rsidRPr="0034285A" w:rsidRDefault="00DE3B07"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Ide o súčet štandardných výstupov všetkých komodít z tabuľky uvedenej v </w:t>
      </w:r>
      <w:r w:rsidRPr="0034285A">
        <w:rPr>
          <w:bCs/>
          <w:sz w:val="14"/>
          <w:szCs w:val="14"/>
        </w:rPr>
        <w:t>prílohe č. 32B</w:t>
      </w:r>
      <w:r w:rsidRPr="0034285A">
        <w:rPr>
          <w:rFonts w:cstheme="minorHAnsi"/>
          <w:sz w:val="14"/>
          <w:szCs w:val="14"/>
        </w:rPr>
        <w:t xml:space="preserve">, ktorú žiadateľ obhospodaruje s výnimkou uvedenou v bode </w:t>
      </w:r>
      <w:hyperlink w:anchor="bod211" w:history="1">
        <w:r w:rsidRPr="0034285A">
          <w:rPr>
            <w:rStyle w:val="Hypertextovprepojenie"/>
            <w:rFonts w:cstheme="minorHAnsi"/>
            <w:color w:val="auto"/>
            <w:sz w:val="14"/>
            <w:szCs w:val="14"/>
            <w:u w:val="none"/>
          </w:rPr>
          <w:t>1.1</w:t>
        </w:r>
      </w:hyperlink>
    </w:p>
  </w:footnote>
  <w:footnote w:id="48">
    <w:p w14:paraId="6AB43D6A" w14:textId="77777777" w:rsidR="00DE3B07" w:rsidRPr="0034285A" w:rsidRDefault="00DE3B07" w:rsidP="00C026D4">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49">
    <w:p w14:paraId="1FA4F8E8" w14:textId="77777777" w:rsidR="00DE3B07" w:rsidRPr="0034285A" w:rsidRDefault="00DE3B07" w:rsidP="00C026D4">
      <w:pPr>
        <w:pStyle w:val="Textpoznmkypodiarou"/>
        <w:jc w:val="both"/>
        <w:rPr>
          <w:rFonts w:cstheme="minorHAnsi"/>
          <w:sz w:val="16"/>
          <w:szCs w:val="16"/>
        </w:rPr>
      </w:pPr>
      <w:r w:rsidRPr="0034285A">
        <w:rPr>
          <w:rStyle w:val="Odkaznapoznmkupodiarou"/>
          <w:rFonts w:cstheme="minorHAnsi"/>
          <w:sz w:val="14"/>
          <w:szCs w:val="14"/>
        </w:rPr>
        <w:footnoteRef/>
      </w:r>
      <w:r w:rsidRPr="0034285A">
        <w:rPr>
          <w:rFonts w:cstheme="minorHAnsi"/>
          <w:sz w:val="14"/>
          <w:szCs w:val="14"/>
        </w:rPr>
        <w:t xml:space="preserve"> vyplatenie druhej/záverečnej žiadosti o platbu je podmienené </w:t>
      </w:r>
      <w:hyperlink w:anchor="bod24_2" w:history="1">
        <w:r w:rsidRPr="0034285A">
          <w:rPr>
            <w:rStyle w:val="Hypertextovprepojenie"/>
            <w:rFonts w:cstheme="minorHAnsi"/>
            <w:color w:val="auto"/>
            <w:sz w:val="14"/>
            <w:szCs w:val="14"/>
          </w:rPr>
          <w:t>správnou realizáciou</w:t>
        </w:r>
      </w:hyperlink>
      <w:r w:rsidRPr="0034285A">
        <w:rPr>
          <w:rFonts w:cstheme="minorHAnsi"/>
          <w:sz w:val="14"/>
          <w:szCs w:val="14"/>
        </w:rPr>
        <w:t>/odpočtom podnikateľského plánu.</w:t>
      </w:r>
    </w:p>
  </w:footnote>
  <w:footnote w:id="50">
    <w:p w14:paraId="16ED9741" w14:textId="77777777" w:rsidR="00DE3B07" w:rsidRPr="0034285A" w:rsidRDefault="00DE3B07"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Správnou realizáciou podnikateľského plánu sa rozumie zabezpečenie aktivít popísaných v podnikateľskom pláne  a súčasne dodržanie, resp. prekročenie hodnoty štandardného výstupu podniku žiadateľa, ktorý preukázal pri podaní </w:t>
      </w:r>
      <w:proofErr w:type="spellStart"/>
      <w:r w:rsidRPr="0034285A">
        <w:rPr>
          <w:rFonts w:cstheme="minorHAnsi"/>
          <w:sz w:val="14"/>
          <w:szCs w:val="14"/>
        </w:rPr>
        <w:t>ŽoNFP</w:t>
      </w:r>
      <w:proofErr w:type="spellEnd"/>
      <w:r w:rsidRPr="0034285A">
        <w:rPr>
          <w:rFonts w:cstheme="minorHAnsi"/>
          <w:sz w:val="14"/>
          <w:szCs w:val="14"/>
        </w:rPr>
        <w:t>. Správna realizácia podnikateľského plánu bude predmetom administratívnej kontroly a kontroly na mieste.</w:t>
      </w:r>
    </w:p>
  </w:footnote>
  <w:footnote w:id="51">
    <w:p w14:paraId="33D04A38" w14:textId="77777777" w:rsidR="00DE3B07" w:rsidRPr="0034285A" w:rsidRDefault="00DE3B07" w:rsidP="00C026D4">
      <w:pPr>
        <w:pStyle w:val="Textpoznmkypodiarou"/>
        <w:spacing w:after="0" w:line="240" w:lineRule="auto"/>
        <w:ind w:left="142" w:hanging="142"/>
        <w:jc w:val="both"/>
        <w:rPr>
          <w:rFonts w:cstheme="minorHAnsi"/>
          <w:sz w:val="16"/>
          <w:szCs w:val="16"/>
        </w:rPr>
      </w:pPr>
      <w:r w:rsidRPr="0034285A">
        <w:rPr>
          <w:rStyle w:val="Odkaznapoznmkupodiarou"/>
          <w:rFonts w:cstheme="minorHAnsi"/>
          <w:sz w:val="14"/>
          <w:szCs w:val="14"/>
        </w:rPr>
        <w:footnoteRef/>
      </w:r>
      <w:r w:rsidRPr="0034285A">
        <w:rPr>
          <w:rFonts w:cstheme="minorHAnsi"/>
          <w:sz w:val="14"/>
          <w:szCs w:val="14"/>
        </w:rPr>
        <w:t xml:space="preserve"> </w:t>
      </w:r>
      <w:r w:rsidRPr="0034285A">
        <w:rPr>
          <w:rFonts w:cstheme="minorHAnsi"/>
          <w:b/>
          <w:sz w:val="14"/>
          <w:szCs w:val="14"/>
        </w:rPr>
        <w:t xml:space="preserve">Vzhľadom na to, že nie je možné určiť, kedy podá prijímateľ vzhľadom na podmienky výzvy poslednú žiadosť o platbu a berúc do úvahy termín na predkladanie žiadostí o priame podpory (máj), je nevyhnutné, aby žiadateľ </w:t>
      </w:r>
      <w:r w:rsidRPr="0034285A">
        <w:rPr>
          <w:rFonts w:cstheme="minorHAnsi"/>
          <w:b/>
          <w:sz w:val="14"/>
          <w:szCs w:val="14"/>
          <w:u w:val="single"/>
        </w:rPr>
        <w:t>vopred</w:t>
      </w:r>
      <w:r w:rsidRPr="0034285A">
        <w:rPr>
          <w:rFonts w:cstheme="minorHAnsi"/>
          <w:b/>
          <w:sz w:val="14"/>
          <w:szCs w:val="14"/>
        </w:rPr>
        <w:t xml:space="preserve"> dbal na termíny, a tak si vopred zaistil, aby štandardný výstup jeho podniku za účelom vyplatenia poslednej žiadosti o platbu, bol rovnaký alebo vyšší ako pri podaní </w:t>
      </w:r>
      <w:proofErr w:type="spellStart"/>
      <w:r w:rsidRPr="0034285A">
        <w:rPr>
          <w:rFonts w:cstheme="minorHAnsi"/>
          <w:b/>
          <w:sz w:val="14"/>
          <w:szCs w:val="14"/>
        </w:rPr>
        <w:t>ŽoNFP</w:t>
      </w:r>
      <w:proofErr w:type="spellEnd"/>
      <w:r w:rsidRPr="0034285A">
        <w:rPr>
          <w:rFonts w:cstheme="minorHAnsi"/>
          <w:sz w:val="14"/>
          <w:szCs w:val="14"/>
        </w:rPr>
        <w:t xml:space="preserve">. Napr. ak prijímateľ predloží poslednú žiadosť o platbu v apríli 2025, udržanie/prekročenie štandardného výstupu, ktoré je podmienkou vyplatenia poslednej žiadosti o platbu, bude </w:t>
      </w:r>
      <w:r w:rsidRPr="0034285A">
        <w:rPr>
          <w:rFonts w:cstheme="minorHAnsi"/>
          <w:sz w:val="14"/>
          <w:szCs w:val="14"/>
          <w:u w:val="single"/>
        </w:rPr>
        <w:t>v prípade rastlinnej výroby</w:t>
      </w:r>
      <w:r w:rsidRPr="0034285A">
        <w:rPr>
          <w:rFonts w:cstheme="minorHAnsi"/>
          <w:sz w:val="14"/>
          <w:szCs w:val="14"/>
        </w:rPr>
        <w:t xml:space="preserve"> preukazovať na základe žiadosti o priamu podporu, ktorú podá v r. 2024. Ak predloží poslednú žiadosť o platbu v júni 2025, udržanie/prekročenie štandardného výstupu bude preukazovať na základe žiadosti o priamu podporu podanej v roku 2025 a pod.</w:t>
      </w:r>
    </w:p>
  </w:footnote>
  <w:footnote w:id="52">
    <w:p w14:paraId="58BC0342" w14:textId="77777777" w:rsidR="00DE3B07" w:rsidRPr="0034285A" w:rsidRDefault="00DE3B07" w:rsidP="00C026D4">
      <w:pPr>
        <w:spacing w:after="0" w:line="240" w:lineRule="auto"/>
        <w:ind w:left="142" w:hanging="142"/>
        <w:jc w:val="both"/>
        <w:rPr>
          <w:sz w:val="14"/>
          <w:szCs w:val="14"/>
        </w:rPr>
      </w:pPr>
      <w:r w:rsidRPr="0034285A">
        <w:rPr>
          <w:rFonts w:cstheme="minorHAnsi"/>
          <w:sz w:val="14"/>
          <w:szCs w:val="14"/>
          <w:vertAlign w:val="superscript"/>
        </w:rPr>
        <w:footnoteRef/>
      </w:r>
      <w:r w:rsidRPr="0034285A">
        <w:rPr>
          <w:rFonts w:cstheme="minorHAnsi"/>
          <w:sz w:val="14"/>
          <w:szCs w:val="14"/>
        </w:rPr>
        <w:t xml:space="preserve"> Európska komisia zriadila a prevádzkuje Systém včasného odhaľovania rizika a vylúčených  subjektov – </w:t>
      </w:r>
      <w:proofErr w:type="spellStart"/>
      <w:r w:rsidRPr="0034285A">
        <w:rPr>
          <w:rFonts w:cstheme="minorHAnsi"/>
          <w:sz w:val="14"/>
          <w:szCs w:val="14"/>
        </w:rPr>
        <w:t>The</w:t>
      </w:r>
      <w:proofErr w:type="spellEnd"/>
      <w:r w:rsidRPr="0034285A">
        <w:rPr>
          <w:rFonts w:cstheme="minorHAnsi"/>
          <w:sz w:val="14"/>
          <w:szCs w:val="14"/>
        </w:rPr>
        <w:t xml:space="preserve">  </w:t>
      </w:r>
      <w:proofErr w:type="spellStart"/>
      <w:r w:rsidRPr="0034285A">
        <w:rPr>
          <w:rFonts w:cstheme="minorHAnsi"/>
          <w:sz w:val="14"/>
          <w:szCs w:val="14"/>
        </w:rPr>
        <w:t>Early</w:t>
      </w:r>
      <w:proofErr w:type="spellEnd"/>
      <w:r w:rsidRPr="0034285A">
        <w:rPr>
          <w:rFonts w:cstheme="minorHAnsi"/>
          <w:sz w:val="14"/>
          <w:szCs w:val="14"/>
        </w:rPr>
        <w:t xml:space="preserve">  </w:t>
      </w:r>
      <w:proofErr w:type="spellStart"/>
      <w:r w:rsidRPr="0034285A">
        <w:rPr>
          <w:rFonts w:cstheme="minorHAnsi"/>
          <w:sz w:val="14"/>
          <w:szCs w:val="14"/>
        </w:rPr>
        <w:t>Detection</w:t>
      </w:r>
      <w:proofErr w:type="spellEnd"/>
      <w:r w:rsidRPr="0034285A">
        <w:rPr>
          <w:rFonts w:cstheme="minorHAnsi"/>
          <w:sz w:val="14"/>
          <w:szCs w:val="14"/>
        </w:rPr>
        <w:t xml:space="preserve"> and </w:t>
      </w:r>
      <w:proofErr w:type="spellStart"/>
      <w:r w:rsidRPr="0034285A">
        <w:rPr>
          <w:rFonts w:cstheme="minorHAnsi"/>
          <w:sz w:val="14"/>
          <w:szCs w:val="14"/>
        </w:rPr>
        <w:t>Exclusion</w:t>
      </w:r>
      <w:proofErr w:type="spellEnd"/>
      <w:r w:rsidRPr="0034285A">
        <w:rPr>
          <w:rFonts w:cstheme="minorHAnsi"/>
          <w:sz w:val="14"/>
          <w:szCs w:val="14"/>
        </w:rPr>
        <w:t xml:space="preserve"> </w:t>
      </w:r>
      <w:proofErr w:type="spellStart"/>
      <w:r w:rsidRPr="0034285A">
        <w:rPr>
          <w:rFonts w:cstheme="minorHAnsi"/>
          <w:sz w:val="14"/>
          <w:szCs w:val="14"/>
        </w:rPr>
        <w:t>System</w:t>
      </w:r>
      <w:proofErr w:type="spellEnd"/>
      <w:r w:rsidRPr="0034285A">
        <w:rPr>
          <w:rFonts w:cstheme="minorHAnsi"/>
          <w:sz w:val="14"/>
          <w:szCs w:val="14"/>
        </w:rPr>
        <w:t xml:space="preserve"> (ďalej len „EDES databáza“),  aby  posilnila  ochranu finančných záujmov Európskej únie. Od 1. januára 2016 EDES databáza nahrádza Systém včasného varovania  (</w:t>
      </w:r>
      <w:proofErr w:type="spellStart"/>
      <w:r w:rsidRPr="0034285A">
        <w:rPr>
          <w:rFonts w:cstheme="minorHAnsi"/>
          <w:sz w:val="14"/>
          <w:szCs w:val="14"/>
        </w:rPr>
        <w:t>Early</w:t>
      </w:r>
      <w:proofErr w:type="spellEnd"/>
      <w:r w:rsidRPr="0034285A">
        <w:rPr>
          <w:rFonts w:cstheme="minorHAnsi"/>
          <w:sz w:val="14"/>
          <w:szCs w:val="14"/>
        </w:rPr>
        <w:t xml:space="preserve">  </w:t>
      </w:r>
      <w:proofErr w:type="spellStart"/>
      <w:r w:rsidRPr="0034285A">
        <w:rPr>
          <w:rFonts w:cstheme="minorHAnsi"/>
          <w:sz w:val="14"/>
          <w:szCs w:val="14"/>
        </w:rPr>
        <w:t>Warning</w:t>
      </w:r>
      <w:proofErr w:type="spellEnd"/>
      <w:r w:rsidRPr="0034285A">
        <w:rPr>
          <w:rFonts w:cstheme="minorHAnsi"/>
          <w:sz w:val="14"/>
          <w:szCs w:val="14"/>
        </w:rPr>
        <w:t xml:space="preserve">  </w:t>
      </w:r>
      <w:proofErr w:type="spellStart"/>
      <w:r w:rsidRPr="0034285A">
        <w:rPr>
          <w:rFonts w:cstheme="minorHAnsi"/>
          <w:sz w:val="14"/>
          <w:szCs w:val="14"/>
        </w:rPr>
        <w:t>System</w:t>
      </w:r>
      <w:proofErr w:type="spellEnd"/>
      <w:r w:rsidRPr="0034285A">
        <w:rPr>
          <w:rFonts w:cstheme="minorHAnsi"/>
          <w:sz w:val="14"/>
          <w:szCs w:val="14"/>
        </w:rPr>
        <w:t xml:space="preserve"> – EWS)  a  Centrálnu  databázu  vylúčených  subjektov  (</w:t>
      </w:r>
      <w:proofErr w:type="spellStart"/>
      <w:r w:rsidRPr="0034285A">
        <w:rPr>
          <w:rFonts w:cstheme="minorHAnsi"/>
          <w:sz w:val="14"/>
          <w:szCs w:val="14"/>
        </w:rPr>
        <w:t>Central</w:t>
      </w:r>
      <w:proofErr w:type="spellEnd"/>
      <w:r w:rsidRPr="0034285A">
        <w:rPr>
          <w:rFonts w:cstheme="minorHAnsi"/>
          <w:sz w:val="14"/>
          <w:szCs w:val="14"/>
        </w:rPr>
        <w:t xml:space="preserve"> </w:t>
      </w:r>
      <w:proofErr w:type="spellStart"/>
      <w:r w:rsidRPr="0034285A">
        <w:rPr>
          <w:rFonts w:cstheme="minorHAnsi"/>
          <w:sz w:val="14"/>
          <w:szCs w:val="14"/>
        </w:rPr>
        <w:t>Exclusion</w:t>
      </w:r>
      <w:proofErr w:type="spellEnd"/>
      <w:r w:rsidRPr="0034285A">
        <w:rPr>
          <w:rFonts w:cstheme="minorHAnsi"/>
          <w:sz w:val="14"/>
          <w:szCs w:val="14"/>
        </w:rPr>
        <w:t xml:space="preserve"> </w:t>
      </w:r>
      <w:proofErr w:type="spellStart"/>
      <w:r w:rsidRPr="0034285A">
        <w:rPr>
          <w:rFonts w:cstheme="minorHAnsi"/>
          <w:sz w:val="14"/>
          <w:szCs w:val="14"/>
        </w:rPr>
        <w:t>Database</w:t>
      </w:r>
      <w:proofErr w:type="spellEnd"/>
      <w:r w:rsidRPr="0034285A">
        <w:rPr>
          <w:rFonts w:cstheme="minorHAnsi"/>
          <w:sz w:val="14"/>
          <w:szCs w:val="14"/>
        </w:rPr>
        <w:t xml:space="preserve"> – CED).</w:t>
      </w:r>
    </w:p>
  </w:footnote>
  <w:footnote w:id="53">
    <w:p w14:paraId="3FD5EEAB" w14:textId="77777777" w:rsidR="00DE3B07" w:rsidRPr="0034285A" w:rsidRDefault="00DE3B07" w:rsidP="00C026D4">
      <w:pPr>
        <w:pStyle w:val="Textpoznmkypodiarou"/>
        <w:spacing w:after="0" w:line="240" w:lineRule="auto"/>
        <w:ind w:left="142" w:hanging="142"/>
        <w:jc w:val="both"/>
        <w:rPr>
          <w:rFonts w:cstheme="minorHAnsi"/>
          <w:sz w:val="14"/>
          <w:szCs w:val="14"/>
        </w:rPr>
      </w:pPr>
      <w:r w:rsidRPr="0034285A">
        <w:rPr>
          <w:rStyle w:val="Odkaznapoznmkupodiarou"/>
          <w:rFonts w:cstheme="minorHAnsi"/>
          <w:sz w:val="14"/>
          <w:szCs w:val="14"/>
          <w:vertAlign w:val="baseline"/>
        </w:rPr>
        <w:footnoteRef/>
      </w:r>
      <w:r w:rsidRPr="0034285A">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w:t>
      </w:r>
      <w:proofErr w:type="spellStart"/>
      <w:r w:rsidRPr="0034285A">
        <w:rPr>
          <w:rFonts w:cstheme="minorHAnsi"/>
          <w:sz w:val="14"/>
          <w:szCs w:val="14"/>
        </w:rPr>
        <w:t>ŽoNFP</w:t>
      </w:r>
      <w:proofErr w:type="spellEnd"/>
      <w:r w:rsidRPr="0034285A">
        <w:rPr>
          <w:rFonts w:cstheme="minorHAnsi"/>
          <w:sz w:val="14"/>
          <w:szCs w:val="14"/>
        </w:rPr>
        <w:t>.</w:t>
      </w:r>
    </w:p>
  </w:footnote>
  <w:footnote w:id="54">
    <w:p w14:paraId="0D31DAFC" w14:textId="77777777" w:rsidR="00DE3B07" w:rsidRPr="0034285A" w:rsidRDefault="00DE3B07" w:rsidP="00C026D4">
      <w:pPr>
        <w:pStyle w:val="Textpoznmkypodiarou"/>
        <w:ind w:left="142" w:hanging="142"/>
        <w:jc w:val="both"/>
        <w:rPr>
          <w:rFonts w:cstheme="minorHAnsi"/>
          <w:sz w:val="16"/>
          <w:szCs w:val="16"/>
        </w:rPr>
      </w:pPr>
      <w:r w:rsidRPr="0034285A">
        <w:rPr>
          <w:rFonts w:cstheme="minorHAnsi"/>
          <w:sz w:val="14"/>
          <w:szCs w:val="14"/>
          <w:vertAlign w:val="superscript"/>
        </w:rPr>
        <w:footnoteRef/>
      </w:r>
      <w:r w:rsidRPr="0034285A">
        <w:rPr>
          <w:rFonts w:cstheme="minorHAnsi"/>
          <w:sz w:val="14"/>
          <w:szCs w:val="14"/>
        </w:rPr>
        <w:t xml:space="preserve"> V prípade zasielania žiadostí o zmenu stavu zvierat na CEHZ po dátume podania </w:t>
      </w:r>
      <w:proofErr w:type="spellStart"/>
      <w:r w:rsidRPr="0034285A">
        <w:rPr>
          <w:rFonts w:cstheme="minorHAnsi"/>
          <w:sz w:val="14"/>
          <w:szCs w:val="14"/>
        </w:rPr>
        <w:t>ŽoNFP</w:t>
      </w:r>
      <w:proofErr w:type="spellEnd"/>
      <w:r w:rsidRPr="0034285A">
        <w:rPr>
          <w:rFonts w:cstheme="minorHAnsi"/>
          <w:sz w:val="14"/>
          <w:szCs w:val="14"/>
        </w:rPr>
        <w:t xml:space="preserve">, PPA nebude na tieto zmeny v CEHZ prihliadať a bude posudzovať stav zvierat v CEHZ ku dňu podania </w:t>
      </w:r>
      <w:proofErr w:type="spellStart"/>
      <w:r w:rsidRPr="0034285A">
        <w:rPr>
          <w:rFonts w:cstheme="minorHAnsi"/>
          <w:sz w:val="14"/>
          <w:szCs w:val="14"/>
        </w:rPr>
        <w:t>ŽoNFP</w:t>
      </w:r>
      <w:proofErr w:type="spellEnd"/>
      <w:r w:rsidRPr="0034285A">
        <w:rPr>
          <w:rFonts w:cstheme="minorHAnsi"/>
          <w:sz w:val="14"/>
          <w:szCs w:val="14"/>
        </w:rPr>
        <w:t>.</w:t>
      </w:r>
    </w:p>
  </w:footnote>
  <w:footnote w:id="55">
    <w:p w14:paraId="4CAAA640" w14:textId="77777777" w:rsidR="00DE3B07" w:rsidRPr="0034285A" w:rsidRDefault="00DE3B07" w:rsidP="00C026D4">
      <w:pPr>
        <w:pStyle w:val="Textpoznmkypodiarou"/>
        <w:ind w:left="284" w:hanging="284"/>
        <w:jc w:val="both"/>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Uvedené kritérium je v súlade so zákonom 365/2004 </w:t>
      </w:r>
      <w:proofErr w:type="spellStart"/>
      <w:r w:rsidRPr="0034285A">
        <w:rPr>
          <w:rFonts w:cstheme="minorHAnsi"/>
          <w:sz w:val="14"/>
          <w:szCs w:val="14"/>
        </w:rPr>
        <w:t>Z.z</w:t>
      </w:r>
      <w:proofErr w:type="spellEnd"/>
      <w:r w:rsidRPr="0034285A">
        <w:rPr>
          <w:rFonts w:cstheme="minorHAnsi"/>
          <w:sz w:val="14"/>
          <w:szCs w:val="14"/>
        </w:rPr>
        <w:t>. (antidiskriminačný zákon) – viď § 8a (dočasné vyrovnávacie opatrenie).</w:t>
      </w:r>
    </w:p>
  </w:footnote>
  <w:footnote w:id="56">
    <w:p w14:paraId="2EA36373" w14:textId="77777777" w:rsidR="00DE3B07" w:rsidRPr="0034285A" w:rsidRDefault="00DE3B07" w:rsidP="00380055">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57">
    <w:p w14:paraId="4D2AFC95" w14:textId="150D651B" w:rsidR="00DE3B07" w:rsidRPr="0034285A" w:rsidRDefault="00DE3B07" w:rsidP="00380055">
      <w:pPr>
        <w:pStyle w:val="Textpoznmkypodiarou"/>
        <w:spacing w:after="0" w:line="240" w:lineRule="auto"/>
        <w:ind w:left="142" w:hanging="142"/>
        <w:rPr>
          <w:sz w:val="18"/>
          <w:szCs w:val="18"/>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4" w:history="1">
        <w:r w:rsidRPr="0034285A">
          <w:rPr>
            <w:rStyle w:val="Hypertextovprepojenie"/>
            <w:color w:val="auto"/>
            <w:sz w:val="14"/>
            <w:szCs w:val="14"/>
          </w:rPr>
          <w:t>http://www.statnapomoc.sk/?p=1643</w:t>
        </w:r>
      </w:hyperlink>
    </w:p>
  </w:footnote>
  <w:footnote w:id="58">
    <w:p w14:paraId="418EB56D" w14:textId="77777777" w:rsidR="00DE3B07" w:rsidRPr="0034285A" w:rsidRDefault="00DE3B07" w:rsidP="007808C9">
      <w:pPr>
        <w:pStyle w:val="Textpoznmkypodiarou"/>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59">
    <w:p w14:paraId="1AD2FE60" w14:textId="77777777" w:rsidR="00DE3B07" w:rsidRPr="0034285A" w:rsidRDefault="00DE3B07" w:rsidP="007808C9">
      <w:pPr>
        <w:pStyle w:val="Textpoznmkypodiarou"/>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0">
    <w:p w14:paraId="4AE73F52" w14:textId="088E03D6" w:rsidR="00DE3B07" w:rsidRPr="0034285A" w:rsidRDefault="00DE3B07" w:rsidP="00E24081">
      <w:r w:rsidRPr="0034285A">
        <w:rPr>
          <w:rStyle w:val="Odkaznapoznmkupodiarou"/>
          <w:sz w:val="14"/>
          <w:szCs w:val="14"/>
        </w:rPr>
        <w:footnoteRef/>
      </w:r>
      <w:r w:rsidRPr="0034285A">
        <w:rPr>
          <w:sz w:val="14"/>
          <w:szCs w:val="14"/>
        </w:rPr>
        <w:t xml:space="preserve"> 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footnote>
  <w:footnote w:id="61">
    <w:p w14:paraId="23267114" w14:textId="6D69D05D"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62">
    <w:p w14:paraId="0C46EA45" w14:textId="77777777" w:rsidR="00DE3B07" w:rsidRPr="0034285A" w:rsidRDefault="00DE3B07" w:rsidP="00BD79B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17960341" w14:textId="77777777" w:rsidR="00DE3B07" w:rsidRPr="0034285A" w:rsidRDefault="00DE3B07" w:rsidP="00C0534D">
      <w:pPr>
        <w:pStyle w:val="Textpoznmkypodiarou"/>
      </w:pPr>
    </w:p>
  </w:footnote>
  <w:footnote w:id="63">
    <w:p w14:paraId="073025E7" w14:textId="33BF465E" w:rsidR="00DE3B07" w:rsidRPr="001C5CAA" w:rsidDel="00724968" w:rsidRDefault="00DE3B07" w:rsidP="001C5CAA">
      <w:pPr>
        <w:pStyle w:val="Textpoznmkypodiarou"/>
        <w:spacing w:after="0" w:line="240" w:lineRule="auto"/>
        <w:ind w:left="142" w:hanging="142"/>
        <w:rPr>
          <w:del w:id="32" w:author="Jana Vacíková" w:date="2025-03-25T16:28:00Z"/>
          <w:color w:val="FF0000"/>
          <w:sz w:val="16"/>
          <w:szCs w:val="16"/>
        </w:rPr>
      </w:pPr>
      <w:del w:id="33" w:author="Jana Vacíková" w:date="2025-03-25T16:28:00Z">
        <w:r w:rsidRPr="001C5CAA" w:rsidDel="00724968">
          <w:rPr>
            <w:rStyle w:val="Odkaznapoznmkupodiarou"/>
            <w:color w:val="FF0000"/>
            <w:sz w:val="16"/>
            <w:szCs w:val="16"/>
          </w:rPr>
          <w:footnoteRef/>
        </w:r>
        <w:r w:rsidRPr="001C5CAA" w:rsidDel="00724968">
          <w:rPr>
            <w:color w:val="FF0000"/>
            <w:sz w:val="16"/>
            <w:szCs w:val="16"/>
          </w:rPr>
          <w:delText xml:space="preserve"> Aplikuje sa do momentu predloženia, resp. schválenia 14. modifikácie PRV SR 2014 – 2022 zo strany EK v rámci aktivity „Riadenie projektu“ (aktualizácia príručky pre prijímateľa LEADER).</w:delText>
        </w:r>
        <w:r w:rsidR="001C5CAA" w:rsidRPr="001C5CAA" w:rsidDel="00724968">
          <w:rPr>
            <w:color w:val="FF0000"/>
            <w:sz w:val="16"/>
            <w:szCs w:val="16"/>
          </w:rPr>
          <w:delText xml:space="preserve"> Riadenie projekru následne musí mbyť uvedené aj ak  </w:delText>
        </w:r>
        <w:r w:rsidR="001C5CAA" w:rsidRPr="001C5CAA" w:rsidDel="00724968">
          <w:rPr>
            <w:rFonts w:cstheme="minorHAnsi"/>
            <w:color w:val="FF0000"/>
            <w:sz w:val="16"/>
            <w:szCs w:val="16"/>
          </w:rPr>
          <w:delText xml:space="preserve">výstup projektu v zmysle </w:delText>
        </w:r>
        <w:r w:rsidR="001C5CAA" w:rsidRPr="001C5CAA" w:rsidDel="00724968">
          <w:rPr>
            <w:color w:val="FF0000"/>
            <w:sz w:val="16"/>
            <w:szCs w:val="16"/>
          </w:rPr>
          <w:delText>bodu 16 formulára ŽoNFP.</w:delText>
        </w:r>
      </w:del>
    </w:p>
  </w:footnote>
  <w:footnote w:id="64">
    <w:p w14:paraId="4E34147C" w14:textId="77777777" w:rsidR="00DE3B07" w:rsidRPr="00B2251D" w:rsidDel="00724968" w:rsidRDefault="00DE3B07" w:rsidP="004800B7">
      <w:pPr>
        <w:pStyle w:val="Textpoznmkypodiarou"/>
        <w:spacing w:after="0" w:line="240" w:lineRule="auto"/>
        <w:rPr>
          <w:del w:id="56" w:author="Jana Vacíková" w:date="2025-03-25T16:28:00Z"/>
          <w:sz w:val="16"/>
          <w:szCs w:val="16"/>
        </w:rPr>
      </w:pPr>
      <w:del w:id="57" w:author="Jana Vacíková" w:date="2025-03-25T16:28:00Z">
        <w:r w:rsidRPr="001C5CAA" w:rsidDel="00724968">
          <w:rPr>
            <w:rStyle w:val="Odkaznapoznmkupodiarou"/>
            <w:color w:val="FF0000"/>
            <w:sz w:val="16"/>
            <w:szCs w:val="16"/>
          </w:rPr>
          <w:footnoteRef/>
        </w:r>
        <w:r w:rsidRPr="001C5CAA" w:rsidDel="00724968">
          <w:rPr>
            <w:color w:val="FF0000"/>
            <w:sz w:val="16"/>
            <w:szCs w:val="16"/>
          </w:rPr>
          <w:delText xml:space="preserve"> </w:delText>
        </w:r>
        <w:r w:rsidRPr="001C5CAA" w:rsidDel="00724968">
          <w:rPr>
            <w:rFonts w:cs="Calibri"/>
            <w:color w:val="FF0000"/>
            <w:sz w:val="16"/>
            <w:szCs w:val="16"/>
          </w:rPr>
          <w:delText>Ide o zložku mzdy v zmysle § 118 Zákonníka práce.</w:delText>
        </w:r>
        <w:r w:rsidRPr="004800B7" w:rsidDel="00724968">
          <w:rPr>
            <w:rFonts w:cs="Calibri"/>
            <w:color w:val="FF0000"/>
            <w:sz w:val="16"/>
            <w:szCs w:val="16"/>
          </w:rPr>
          <w:delText xml:space="preserve"> </w:delText>
        </w:r>
        <w:r w:rsidRPr="004800B7" w:rsidDel="00724968">
          <w:rPr>
            <w:color w:val="FF0000"/>
            <w:sz w:val="16"/>
            <w:szCs w:val="16"/>
          </w:rPr>
          <w:delText xml:space="preserve"> </w:delText>
        </w:r>
      </w:del>
    </w:p>
  </w:footnote>
  <w:footnote w:id="65">
    <w:p w14:paraId="3F02B18A" w14:textId="77777777" w:rsidR="00DE3B07" w:rsidRPr="00B2251D" w:rsidDel="00724968" w:rsidRDefault="00DE3B07" w:rsidP="004800B7">
      <w:pPr>
        <w:pStyle w:val="Textpoznmkypodiarou"/>
        <w:rPr>
          <w:del w:id="66" w:author="Jana Vacíková" w:date="2025-03-25T16:28:00Z"/>
          <w:sz w:val="16"/>
          <w:szCs w:val="16"/>
        </w:rPr>
      </w:pPr>
      <w:del w:id="67" w:author="Jana Vacíková" w:date="2025-03-25T16:28:00Z">
        <w:r w:rsidRPr="00B2251D" w:rsidDel="00724968">
          <w:rPr>
            <w:rStyle w:val="Odkaznapoznmkupodiarou"/>
            <w:sz w:val="16"/>
            <w:szCs w:val="16"/>
          </w:rPr>
          <w:footnoteRef/>
        </w:r>
        <w:r w:rsidRPr="00B2251D" w:rsidDel="00724968">
          <w:rPr>
            <w:rFonts w:cs="Calibri"/>
            <w:sz w:val="16"/>
            <w:szCs w:val="16"/>
          </w:rPr>
          <w:delText xml:space="preserve">Týmto nie sú dotknuté záväzky zamestnávateľa voči zamestnancovi na základe uzatvorených pracovnoprávnych vzťahov. </w:delText>
        </w:r>
        <w:r w:rsidRPr="00B2251D" w:rsidDel="00724968">
          <w:rPr>
            <w:sz w:val="16"/>
            <w:szCs w:val="16"/>
          </w:rPr>
          <w:delText xml:space="preserve"> </w:delText>
        </w:r>
      </w:del>
    </w:p>
  </w:footnote>
  <w:footnote w:id="66">
    <w:p w14:paraId="4CC7D1B2" w14:textId="0B8A65D3"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67">
    <w:p w14:paraId="05EF42E5" w14:textId="7B5FDDBD" w:rsidR="00DE3B07" w:rsidRPr="0034285A" w:rsidRDefault="00DE3B07"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68">
    <w:p w14:paraId="31CAB2FF" w14:textId="77777777" w:rsidR="00DE3B07" w:rsidRPr="0034285A" w:rsidRDefault="00DE3B07" w:rsidP="00C026D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48419E9A" w14:textId="77777777" w:rsidR="00DE3B07" w:rsidRPr="0034285A" w:rsidRDefault="00DE3B07" w:rsidP="00C026D4">
      <w:pPr>
        <w:pStyle w:val="Textpoznmkypodiarou"/>
      </w:pPr>
    </w:p>
  </w:footnote>
  <w:footnote w:id="69">
    <w:p w14:paraId="21B06252" w14:textId="77777777" w:rsidR="001C5CAA" w:rsidRPr="001C5CAA" w:rsidDel="0056023E" w:rsidRDefault="001C5CAA" w:rsidP="001C5CAA">
      <w:pPr>
        <w:pStyle w:val="Textpoznmkypodiarou"/>
        <w:spacing w:after="0" w:line="240" w:lineRule="auto"/>
        <w:ind w:left="142" w:hanging="142"/>
        <w:rPr>
          <w:del w:id="82" w:author="Lenka Valentová" w:date="2025-02-05T14:26:00Z"/>
          <w:color w:val="FF0000"/>
          <w:sz w:val="16"/>
          <w:szCs w:val="16"/>
        </w:rPr>
      </w:pPr>
      <w:del w:id="83" w:author="Lenka Valentová" w:date="2025-02-05T14:26:00Z">
        <w:r w:rsidRPr="001C5CAA" w:rsidDel="0056023E">
          <w:rPr>
            <w:rStyle w:val="Odkaznapoznmkupodiarou"/>
            <w:color w:val="FF0000"/>
            <w:sz w:val="16"/>
            <w:szCs w:val="16"/>
          </w:rPr>
          <w:footnoteRef/>
        </w:r>
        <w:r w:rsidRPr="001C5CAA" w:rsidDel="0056023E">
          <w:rPr>
            <w:color w:val="FF0000"/>
            <w:sz w:val="16"/>
            <w:szCs w:val="16"/>
          </w:rPr>
          <w:delText xml:space="preserve"> Aplikuje sa do momentu predloženia, resp. schválenia 14. modifikácie PRV SR 2014 – 2022 zo strany EK v rámci aktivity „Riadenie projektu“ (aktualizácia príručky pre prijímateľa LEADER). Riadenie projekru následne musí mbyť uvedené aj ak  </w:delText>
        </w:r>
        <w:r w:rsidRPr="001C5CAA" w:rsidDel="0056023E">
          <w:rPr>
            <w:rFonts w:cstheme="minorHAnsi"/>
            <w:color w:val="FF0000"/>
            <w:sz w:val="16"/>
            <w:szCs w:val="16"/>
          </w:rPr>
          <w:delText xml:space="preserve">výstup projektu v zmysle </w:delText>
        </w:r>
        <w:r w:rsidRPr="001C5CAA" w:rsidDel="0056023E">
          <w:rPr>
            <w:color w:val="FF0000"/>
            <w:sz w:val="16"/>
            <w:szCs w:val="16"/>
          </w:rPr>
          <w:delText>bodu 16 formulára ŽoNFP.</w:delText>
        </w:r>
      </w:del>
    </w:p>
  </w:footnote>
  <w:footnote w:id="70">
    <w:p w14:paraId="06B8A4FB" w14:textId="77777777" w:rsidR="001C5CAA" w:rsidRPr="00B2251D" w:rsidDel="0056023E" w:rsidRDefault="001C5CAA" w:rsidP="001C5CAA">
      <w:pPr>
        <w:pStyle w:val="Textpoznmkypodiarou"/>
        <w:spacing w:after="0" w:line="240" w:lineRule="auto"/>
        <w:rPr>
          <w:del w:id="107" w:author="Lenka Valentová" w:date="2025-02-05T14:26:00Z"/>
          <w:sz w:val="16"/>
          <w:szCs w:val="16"/>
        </w:rPr>
      </w:pPr>
      <w:del w:id="108" w:author="Lenka Valentová" w:date="2025-02-05T14:26:00Z">
        <w:r w:rsidRPr="001C5CAA" w:rsidDel="0056023E">
          <w:rPr>
            <w:rStyle w:val="Odkaznapoznmkupodiarou"/>
            <w:color w:val="FF0000"/>
            <w:sz w:val="16"/>
            <w:szCs w:val="16"/>
          </w:rPr>
          <w:footnoteRef/>
        </w:r>
        <w:r w:rsidRPr="001C5CAA" w:rsidDel="0056023E">
          <w:rPr>
            <w:color w:val="FF0000"/>
            <w:sz w:val="16"/>
            <w:szCs w:val="16"/>
          </w:rPr>
          <w:delText xml:space="preserve"> </w:delText>
        </w:r>
        <w:r w:rsidRPr="001C5CAA" w:rsidDel="0056023E">
          <w:rPr>
            <w:rFonts w:cs="Calibri"/>
            <w:color w:val="FF0000"/>
            <w:sz w:val="16"/>
            <w:szCs w:val="16"/>
          </w:rPr>
          <w:delText>Ide o zložku mzdy v zmysle § 118 Zákonníka práce.</w:delText>
        </w:r>
        <w:r w:rsidRPr="004800B7" w:rsidDel="0056023E">
          <w:rPr>
            <w:rFonts w:cs="Calibri"/>
            <w:color w:val="FF0000"/>
            <w:sz w:val="16"/>
            <w:szCs w:val="16"/>
          </w:rPr>
          <w:delText xml:space="preserve"> </w:delText>
        </w:r>
        <w:r w:rsidRPr="004800B7" w:rsidDel="0056023E">
          <w:rPr>
            <w:color w:val="FF0000"/>
            <w:sz w:val="16"/>
            <w:szCs w:val="16"/>
          </w:rPr>
          <w:delText xml:space="preserve"> </w:delText>
        </w:r>
      </w:del>
    </w:p>
  </w:footnote>
  <w:footnote w:id="71">
    <w:p w14:paraId="749DE5B5" w14:textId="77777777" w:rsidR="001C5CAA" w:rsidRPr="00B2251D" w:rsidDel="0056023E" w:rsidRDefault="001C5CAA" w:rsidP="001C5CAA">
      <w:pPr>
        <w:pStyle w:val="Textpoznmkypodiarou"/>
        <w:rPr>
          <w:del w:id="119" w:author="Lenka Valentová" w:date="2025-02-05T14:26:00Z"/>
          <w:sz w:val="16"/>
          <w:szCs w:val="16"/>
        </w:rPr>
      </w:pPr>
      <w:del w:id="120" w:author="Lenka Valentová" w:date="2025-02-05T14:26:00Z">
        <w:r w:rsidRPr="00B2251D" w:rsidDel="0056023E">
          <w:rPr>
            <w:rStyle w:val="Odkaznapoznmkupodiarou"/>
            <w:sz w:val="16"/>
            <w:szCs w:val="16"/>
          </w:rPr>
          <w:footnoteRef/>
        </w:r>
        <w:r w:rsidRPr="00B2251D" w:rsidDel="0056023E">
          <w:rPr>
            <w:rFonts w:cs="Calibri"/>
            <w:sz w:val="16"/>
            <w:szCs w:val="16"/>
          </w:rPr>
          <w:delText xml:space="preserve">Týmto nie sú dotknuté záväzky zamestnávateľa voči zamestnancovi na základe uzatvorených pracovnoprávnych vzťahov. </w:delText>
        </w:r>
        <w:r w:rsidRPr="00B2251D" w:rsidDel="0056023E">
          <w:rPr>
            <w:sz w:val="16"/>
            <w:szCs w:val="16"/>
          </w:rPr>
          <w:delText xml:space="preserve"> </w:delText>
        </w:r>
      </w:del>
    </w:p>
  </w:footnote>
  <w:footnote w:id="72">
    <w:p w14:paraId="25C96A35" w14:textId="7A5F6086"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73">
    <w:p w14:paraId="3C7D7828" w14:textId="77777777" w:rsidR="00DE3B07" w:rsidRPr="0034285A" w:rsidRDefault="00DE3B07"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74">
    <w:p w14:paraId="6BE5D9BE" w14:textId="77777777" w:rsidR="00DE3B07" w:rsidRPr="0034285A" w:rsidRDefault="00DE3B07" w:rsidP="0054204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6BDF4C46" w14:textId="77777777" w:rsidR="00DE3B07" w:rsidRPr="0034285A" w:rsidRDefault="00DE3B07" w:rsidP="00C0534D">
      <w:pPr>
        <w:pStyle w:val="Textpoznmkypodiarou"/>
      </w:pPr>
    </w:p>
  </w:footnote>
  <w:footnote w:id="75">
    <w:p w14:paraId="7D62E38F" w14:textId="77777777" w:rsidR="00B90BD5" w:rsidRPr="001C5CAA" w:rsidDel="00C733BC" w:rsidRDefault="00B90BD5" w:rsidP="00B90BD5">
      <w:pPr>
        <w:pStyle w:val="Textpoznmkypodiarou"/>
        <w:spacing w:after="0" w:line="240" w:lineRule="auto"/>
        <w:ind w:left="142" w:hanging="142"/>
        <w:rPr>
          <w:del w:id="136" w:author="Jana Vacíková [2]" w:date="2025-03-25T16:07:00Z"/>
          <w:color w:val="FF0000"/>
          <w:sz w:val="16"/>
          <w:szCs w:val="16"/>
        </w:rPr>
      </w:pPr>
      <w:del w:id="137" w:author="Jana Vacíková [2]" w:date="2025-03-25T16:07:00Z">
        <w:r w:rsidRPr="001C5CAA" w:rsidDel="00C733BC">
          <w:rPr>
            <w:rStyle w:val="Odkaznapoznmkupodiarou"/>
            <w:color w:val="FF0000"/>
            <w:sz w:val="16"/>
            <w:szCs w:val="16"/>
          </w:rPr>
          <w:footnoteRef/>
        </w:r>
        <w:r w:rsidRPr="001C5CAA" w:rsidDel="00C733BC">
          <w:rPr>
            <w:color w:val="FF0000"/>
            <w:sz w:val="16"/>
            <w:szCs w:val="16"/>
          </w:rPr>
          <w:delText xml:space="preserve"> Aplikuje sa do momentu predloženia, resp. schválenia 14. modifikácie PRV SR 2014 – 2022 zo strany EK v rámci aktivity „Riadenie projektu“ (aktualizácia príručky pre prijímateľa LEADER). Riadenie projekru následne musí mbyť uvedené aj ak  </w:delText>
        </w:r>
        <w:r w:rsidRPr="001C5CAA" w:rsidDel="00C733BC">
          <w:rPr>
            <w:rFonts w:cstheme="minorHAnsi"/>
            <w:color w:val="FF0000"/>
            <w:sz w:val="16"/>
            <w:szCs w:val="16"/>
          </w:rPr>
          <w:delText xml:space="preserve">výstup projektu v zmysle </w:delText>
        </w:r>
        <w:r w:rsidRPr="001C5CAA" w:rsidDel="00C733BC">
          <w:rPr>
            <w:color w:val="FF0000"/>
            <w:sz w:val="16"/>
            <w:szCs w:val="16"/>
          </w:rPr>
          <w:delText>bodu 16 formulára ŽoNFP.</w:delText>
        </w:r>
      </w:del>
    </w:p>
  </w:footnote>
  <w:footnote w:id="76">
    <w:p w14:paraId="55C0E779" w14:textId="77777777" w:rsidR="00B90BD5" w:rsidRPr="00B2251D" w:rsidDel="00C733BC" w:rsidRDefault="00B90BD5" w:rsidP="00B90BD5">
      <w:pPr>
        <w:pStyle w:val="Textpoznmkypodiarou"/>
        <w:spacing w:after="0" w:line="240" w:lineRule="auto"/>
        <w:rPr>
          <w:del w:id="161" w:author="Jana Vacíková [2]" w:date="2025-03-25T16:07:00Z"/>
          <w:sz w:val="16"/>
          <w:szCs w:val="16"/>
        </w:rPr>
      </w:pPr>
      <w:del w:id="162" w:author="Jana Vacíková [2]" w:date="2025-03-25T16:07:00Z">
        <w:r w:rsidRPr="001C5CAA" w:rsidDel="00C733BC">
          <w:rPr>
            <w:rStyle w:val="Odkaznapoznmkupodiarou"/>
            <w:color w:val="FF0000"/>
            <w:sz w:val="16"/>
            <w:szCs w:val="16"/>
          </w:rPr>
          <w:footnoteRef/>
        </w:r>
        <w:r w:rsidRPr="001C5CAA" w:rsidDel="00C733BC">
          <w:rPr>
            <w:color w:val="FF0000"/>
            <w:sz w:val="16"/>
            <w:szCs w:val="16"/>
          </w:rPr>
          <w:delText xml:space="preserve"> </w:delText>
        </w:r>
        <w:r w:rsidRPr="001C5CAA" w:rsidDel="00C733BC">
          <w:rPr>
            <w:rFonts w:cs="Calibri"/>
            <w:color w:val="FF0000"/>
            <w:sz w:val="16"/>
            <w:szCs w:val="16"/>
          </w:rPr>
          <w:delText>Ide o zložku mzdy v zmysle § 118 Zákonníka práce.</w:delText>
        </w:r>
        <w:r w:rsidRPr="004800B7" w:rsidDel="00C733BC">
          <w:rPr>
            <w:rFonts w:cs="Calibri"/>
            <w:color w:val="FF0000"/>
            <w:sz w:val="16"/>
            <w:szCs w:val="16"/>
          </w:rPr>
          <w:delText xml:space="preserve"> </w:delText>
        </w:r>
        <w:r w:rsidRPr="004800B7" w:rsidDel="00C733BC">
          <w:rPr>
            <w:color w:val="FF0000"/>
            <w:sz w:val="16"/>
            <w:szCs w:val="16"/>
          </w:rPr>
          <w:delText xml:space="preserve"> </w:delText>
        </w:r>
      </w:del>
    </w:p>
  </w:footnote>
  <w:footnote w:id="77">
    <w:p w14:paraId="647CF6FB" w14:textId="77777777" w:rsidR="00B90BD5" w:rsidRPr="00B2251D" w:rsidDel="00C733BC" w:rsidRDefault="00B90BD5" w:rsidP="00B90BD5">
      <w:pPr>
        <w:pStyle w:val="Textpoznmkypodiarou"/>
        <w:rPr>
          <w:del w:id="171" w:author="Jana Vacíková [2]" w:date="2025-03-25T16:07:00Z"/>
          <w:sz w:val="16"/>
          <w:szCs w:val="16"/>
        </w:rPr>
      </w:pPr>
      <w:del w:id="172" w:author="Jana Vacíková [2]" w:date="2025-03-25T16:07:00Z">
        <w:r w:rsidRPr="00B2251D" w:rsidDel="00C733BC">
          <w:rPr>
            <w:rStyle w:val="Odkaznapoznmkupodiarou"/>
            <w:sz w:val="16"/>
            <w:szCs w:val="16"/>
          </w:rPr>
          <w:footnoteRef/>
        </w:r>
        <w:r w:rsidRPr="00B2251D" w:rsidDel="00C733BC">
          <w:rPr>
            <w:rFonts w:cs="Calibri"/>
            <w:sz w:val="16"/>
            <w:szCs w:val="16"/>
          </w:rPr>
          <w:delText xml:space="preserve">Týmto nie sú dotknuté záväzky zamestnávateľa voči zamestnancovi na základe uzatvorených pracovnoprávnych vzťahov. </w:delText>
        </w:r>
        <w:r w:rsidRPr="00B2251D" w:rsidDel="00C733BC">
          <w:rPr>
            <w:sz w:val="16"/>
            <w:szCs w:val="16"/>
          </w:rPr>
          <w:delText xml:space="preserve"> </w:delText>
        </w:r>
      </w:del>
    </w:p>
  </w:footnote>
  <w:footnote w:id="78">
    <w:p w14:paraId="69BB3876" w14:textId="2802EB3C"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79">
    <w:p w14:paraId="526C96C4" w14:textId="77777777" w:rsidR="00DE3B07" w:rsidRPr="0034285A" w:rsidRDefault="00DE3B07"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80">
    <w:p w14:paraId="58D610C4" w14:textId="77777777" w:rsidR="00DE3B07" w:rsidRPr="0034285A" w:rsidRDefault="00DE3B07" w:rsidP="0064659F">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274E201F" w14:textId="77777777" w:rsidR="00DE3B07" w:rsidRPr="0034285A" w:rsidRDefault="00DE3B07" w:rsidP="00C0534D">
      <w:pPr>
        <w:pStyle w:val="Textpoznmkypodiarou"/>
      </w:pPr>
    </w:p>
  </w:footnote>
  <w:footnote w:id="81">
    <w:p w14:paraId="139FC808" w14:textId="4E440AD2"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82">
    <w:p w14:paraId="7A67FDCF" w14:textId="77777777" w:rsidR="00DE3B07" w:rsidRPr="0034285A" w:rsidRDefault="00DE3B07" w:rsidP="0085380C">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83">
    <w:p w14:paraId="3A27FBBD" w14:textId="77777777" w:rsidR="00DE3B07" w:rsidRPr="0034285A" w:rsidRDefault="00DE3B07" w:rsidP="008B660B">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84">
    <w:p w14:paraId="2AF15DAD" w14:textId="6EF116C0" w:rsidR="00DE3B07" w:rsidRPr="0034285A" w:rsidRDefault="00DE3B07" w:rsidP="008B660B">
      <w:pPr>
        <w:pStyle w:val="Textpoznmkypodiarou"/>
        <w:spacing w:after="0" w:line="240" w:lineRule="auto"/>
        <w:ind w:left="142" w:hanging="142"/>
        <w:rPr>
          <w:sz w:val="14"/>
          <w:szCs w:val="14"/>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5" w:history="1">
        <w:r w:rsidRPr="0034285A">
          <w:rPr>
            <w:rStyle w:val="Hypertextovprepojenie"/>
            <w:color w:val="auto"/>
            <w:sz w:val="14"/>
            <w:szCs w:val="14"/>
          </w:rPr>
          <w:t>http://www.statnapomoc.sk/?p=1643</w:t>
        </w:r>
      </w:hyperlink>
      <w:r w:rsidRPr="0034285A">
        <w:rPr>
          <w:sz w:val="14"/>
          <w:szCs w:val="14"/>
        </w:rPr>
        <w:t>.</w:t>
      </w:r>
    </w:p>
  </w:footnote>
  <w:footnote w:id="85">
    <w:p w14:paraId="4B9301AD" w14:textId="77777777" w:rsidR="00DE3B07" w:rsidRPr="0034285A" w:rsidRDefault="00DE3B07" w:rsidP="008B660B">
      <w:pPr>
        <w:pStyle w:val="Textpoznmkypodiarou"/>
        <w:spacing w:after="0" w:line="240" w:lineRule="auto"/>
      </w:pPr>
      <w:r w:rsidRPr="0034285A">
        <w:rPr>
          <w:rStyle w:val="Odkaznapoznmkupodiarou"/>
          <w:sz w:val="14"/>
          <w:szCs w:val="14"/>
        </w:rPr>
        <w:footnoteRef/>
      </w:r>
      <w:r w:rsidRPr="0034285A">
        <w:rPr>
          <w:sz w:val="14"/>
          <w:szCs w:val="14"/>
        </w:rPr>
        <w:t xml:space="preserve"> V zmysle Prílohy I nariadenia Komisie (EÚ) č. 651/2014</w:t>
      </w:r>
    </w:p>
  </w:footnote>
  <w:footnote w:id="86">
    <w:p w14:paraId="5DF1B6CA" w14:textId="17B34D97" w:rsidR="00DE3B07" w:rsidRPr="0034285A" w:rsidRDefault="00DE3B07" w:rsidP="00E24081">
      <w:pPr>
        <w:spacing w:after="0" w:line="240" w:lineRule="auto"/>
      </w:pPr>
      <w:r w:rsidRPr="0034285A">
        <w:rPr>
          <w:rStyle w:val="Odkaznapoznmkupodiarou"/>
          <w:sz w:val="14"/>
          <w:szCs w:val="14"/>
        </w:rPr>
        <w:footnoteRef/>
      </w:r>
      <w:r w:rsidRPr="0034285A">
        <w:rPr>
          <w:sz w:val="14"/>
          <w:szCs w:val="14"/>
        </w:rPr>
        <w:t xml:space="preserve"> V zmysle podmienok schémy de </w:t>
      </w:r>
      <w:proofErr w:type="spellStart"/>
      <w:r w:rsidRPr="0034285A">
        <w:rPr>
          <w:sz w:val="14"/>
          <w:szCs w:val="14"/>
        </w:rPr>
        <w:t>minimis</w:t>
      </w:r>
      <w:proofErr w:type="spellEnd"/>
      <w:r w:rsidRPr="0034285A">
        <w:rPr>
          <w:sz w:val="14"/>
          <w:szCs w:val="14"/>
        </w:rPr>
        <w:t xml:space="preserve"> </w:t>
      </w:r>
      <w:r w:rsidRPr="0034285A">
        <w:rPr>
          <w:rFonts w:cstheme="minorHAnsi"/>
          <w:i/>
          <w:sz w:val="14"/>
          <w:szCs w:val="14"/>
        </w:rPr>
        <w:t>(</w:t>
      </w:r>
      <w:r w:rsidRPr="0034285A">
        <w:rPr>
          <w:rFonts w:cstheme="minorHAnsi"/>
          <w:bCs/>
          <w:sz w:val="14"/>
          <w:szCs w:val="14"/>
        </w:rPr>
        <w:t xml:space="preserve">DM – 4/2018  v platnom znení ), v prípade investícií do dlhodobého nehmotného majetku </w:t>
      </w:r>
      <w:r w:rsidRPr="0034285A">
        <w:rPr>
          <w:sz w:val="14"/>
          <w:szCs w:val="14"/>
        </w:rPr>
        <w:t>práva a povinnosti vo vzťahu k obhospodarovaniu lesov vznikajú len obhospodarovateľovi lesov podľa §4a a§4b zákona o lesoch. Nedochádza k presunu pomoci na vlastníka lesa (nedochádza k poskytnutiu nepriamej pomoci).</w:t>
      </w:r>
    </w:p>
  </w:footnote>
  <w:footnote w:id="87">
    <w:p w14:paraId="7C06563E" w14:textId="77F1DC66"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88">
    <w:p w14:paraId="5098D8D1" w14:textId="5088359C" w:rsidR="00DE3B07" w:rsidRPr="0034285A" w:rsidRDefault="00DE3B07" w:rsidP="00C55FA1">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Podnikom sa rozumie aj obec, ktorá obhospodaruje les a podniká na základe oprávnenia</w:t>
      </w:r>
    </w:p>
  </w:footnote>
  <w:footnote w:id="89">
    <w:p w14:paraId="52814DE1" w14:textId="76915007" w:rsidR="00DE3B07" w:rsidRPr="0034285A" w:rsidRDefault="00DE3B07" w:rsidP="00C55FA1">
      <w:pPr>
        <w:pStyle w:val="Textpoznmkypodiarou"/>
        <w:spacing w:after="0" w:line="240" w:lineRule="auto"/>
      </w:pPr>
      <w:r w:rsidRPr="0034285A">
        <w:rPr>
          <w:rStyle w:val="Odkaznapoznmkupodiarou"/>
          <w:sz w:val="14"/>
          <w:szCs w:val="14"/>
        </w:rPr>
        <w:footnoteRef/>
      </w:r>
      <w:r w:rsidRPr="0034285A">
        <w:rPr>
          <w:sz w:val="14"/>
          <w:szCs w:val="14"/>
        </w:rPr>
        <w:t xml:space="preserve"> V zmysle Prílohy I nariadenia Komisie (EÚ) č. 651/2014</w:t>
      </w:r>
    </w:p>
  </w:footnote>
  <w:footnote w:id="90">
    <w:p w14:paraId="14F02128" w14:textId="77777777" w:rsidR="00DE3B07" w:rsidRPr="0034285A" w:rsidRDefault="00DE3B07" w:rsidP="00925E0D">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V prípade ochranných lesov je oprávnená umelá obnova a výchova lesa vo všetkých </w:t>
      </w:r>
      <w:proofErr w:type="spellStart"/>
      <w:r w:rsidRPr="0034285A">
        <w:rPr>
          <w:sz w:val="14"/>
          <w:szCs w:val="14"/>
        </w:rPr>
        <w:t>subkategóriách</w:t>
      </w:r>
      <w:proofErr w:type="spellEnd"/>
      <w:r w:rsidRPr="0034285A">
        <w:rPr>
          <w:sz w:val="14"/>
          <w:szCs w:val="14"/>
        </w:rPr>
        <w:t xml:space="preserve"> tak, ako sú uvedené v § 13 ods. 2 zákona o lesoch. V prípade lesov osobitného určenia je oprávnená umelá obnova a výchova lesa v </w:t>
      </w:r>
      <w:proofErr w:type="spellStart"/>
      <w:r w:rsidRPr="0034285A">
        <w:rPr>
          <w:sz w:val="14"/>
          <w:szCs w:val="14"/>
        </w:rPr>
        <w:t>subkategóriách</w:t>
      </w:r>
      <w:proofErr w:type="spellEnd"/>
      <w:r w:rsidRPr="0034285A">
        <w:rPr>
          <w:sz w:val="14"/>
          <w:szCs w:val="14"/>
        </w:rPr>
        <w:t>, ktoré sú uvedené v zákone § 14 ods. 2, písm. a), b), e), f) a g) zákona o lesoch</w:t>
      </w:r>
    </w:p>
  </w:footnote>
  <w:footnote w:id="91">
    <w:p w14:paraId="1A8A6D0F" w14:textId="77777777" w:rsidR="00DE3B07" w:rsidRPr="0034285A" w:rsidRDefault="00DE3B07" w:rsidP="00E65C29">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V zmysle podmienok schémy de </w:t>
      </w:r>
      <w:proofErr w:type="spellStart"/>
      <w:r w:rsidRPr="0034285A">
        <w:rPr>
          <w:sz w:val="14"/>
          <w:szCs w:val="14"/>
        </w:rPr>
        <w:t>minimis</w:t>
      </w:r>
      <w:proofErr w:type="spellEnd"/>
      <w:r w:rsidRPr="0034285A">
        <w:rPr>
          <w:sz w:val="14"/>
          <w:szCs w:val="14"/>
        </w:rPr>
        <w:t xml:space="preserve"> </w:t>
      </w:r>
      <w:r w:rsidRPr="0034285A">
        <w:rPr>
          <w:rFonts w:cstheme="minorHAnsi"/>
          <w:i/>
          <w:sz w:val="14"/>
          <w:szCs w:val="14"/>
        </w:rPr>
        <w:t>(</w:t>
      </w:r>
      <w:r w:rsidRPr="0034285A">
        <w:rPr>
          <w:rFonts w:cstheme="minorHAnsi"/>
          <w:bCs/>
          <w:sz w:val="14"/>
          <w:szCs w:val="14"/>
        </w:rPr>
        <w:t xml:space="preserve">DM – 4/2018  v platnom znení ), v prípade investícií do dlhodobého nehmotného majetku </w:t>
      </w:r>
      <w:r w:rsidRPr="0034285A">
        <w:rPr>
          <w:sz w:val="14"/>
          <w:szCs w:val="14"/>
        </w:rPr>
        <w:t>práva a povinnosti vo vzťahu k obhospodarovaniu lesov vznikajú len</w:t>
      </w:r>
    </w:p>
    <w:p w14:paraId="4B868CE6" w14:textId="6C9C6C6A" w:rsidR="00DE3B07" w:rsidRPr="0034285A" w:rsidRDefault="00DE3B07" w:rsidP="00E24081">
      <w:r w:rsidRPr="0034285A">
        <w:rPr>
          <w:sz w:val="14"/>
          <w:szCs w:val="14"/>
        </w:rPr>
        <w:t>obhospodarovateľovi lesov podľa §4a a§4b zákona o lesoch. Nedochádza k presunu pomoci na vlastníka lesa (nedochádza k poskytnutiu nepriamej pomoci).</w:t>
      </w:r>
    </w:p>
    <w:p w14:paraId="4BE0CF0B" w14:textId="169D2B04" w:rsidR="00DE3B07" w:rsidRPr="0034285A" w:rsidRDefault="00DE3B07" w:rsidP="00E24081">
      <w:pPr>
        <w:pStyle w:val="Textpoznmkypodiarou"/>
        <w:spacing w:after="0" w:line="240" w:lineRule="auto"/>
      </w:pPr>
    </w:p>
  </w:footnote>
  <w:footnote w:id="92">
    <w:p w14:paraId="76D18892" w14:textId="3C612E2A" w:rsidR="00DE3B07" w:rsidRPr="0034285A" w:rsidRDefault="00DE3B07" w:rsidP="00E24081">
      <w:pPr>
        <w:spacing w:after="0" w:line="240" w:lineRule="auto"/>
      </w:pPr>
      <w:r w:rsidRPr="0034285A">
        <w:rPr>
          <w:rStyle w:val="Odkaznapoznmkupodiarou"/>
          <w:sz w:val="14"/>
          <w:szCs w:val="14"/>
        </w:rPr>
        <w:footnoteRef/>
      </w:r>
      <w:r w:rsidRPr="0034285A">
        <w:rPr>
          <w:sz w:val="14"/>
          <w:szCs w:val="14"/>
        </w:rPr>
        <w:t xml:space="preserve"> 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p w14:paraId="75F57FE5" w14:textId="1BF079CF" w:rsidR="00DE3B07" w:rsidRPr="0034285A" w:rsidRDefault="00DE3B07">
      <w:pPr>
        <w:pStyle w:val="Textpoznmkypodiarou"/>
      </w:pPr>
    </w:p>
  </w:footnote>
  <w:footnote w:id="93">
    <w:p w14:paraId="4298AD38" w14:textId="10DA2E66"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94">
    <w:p w14:paraId="1DA2CFD5" w14:textId="77777777" w:rsidR="00DE3B07" w:rsidRPr="0034285A" w:rsidRDefault="00DE3B07" w:rsidP="00CC2346">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95">
    <w:p w14:paraId="0A0BE531" w14:textId="12D013AA" w:rsidR="00DE3B07" w:rsidRPr="0034285A" w:rsidRDefault="00DE3B07" w:rsidP="00E24081">
      <w:pPr>
        <w:pStyle w:val="Textpoznmkypodiarou"/>
        <w:spacing w:after="0" w:line="240" w:lineRule="auto"/>
        <w:ind w:left="142" w:hanging="142"/>
        <w:rPr>
          <w:sz w:val="14"/>
          <w:szCs w:val="14"/>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6" w:history="1">
        <w:r w:rsidRPr="0034285A">
          <w:rPr>
            <w:rStyle w:val="Hypertextovprepojenie"/>
            <w:color w:val="auto"/>
            <w:sz w:val="14"/>
            <w:szCs w:val="14"/>
          </w:rPr>
          <w:t>http://www.statnapomoc.sk/?p=1643</w:t>
        </w:r>
      </w:hyperlink>
      <w:r w:rsidRPr="0034285A">
        <w:rPr>
          <w:sz w:val="14"/>
          <w:szCs w:val="14"/>
        </w:rPr>
        <w:t>.</w:t>
      </w:r>
    </w:p>
  </w:footnote>
  <w:footnote w:id="96">
    <w:p w14:paraId="115436DD" w14:textId="77777777" w:rsidR="00DE3B07" w:rsidRPr="0034285A" w:rsidRDefault="00DE3B07" w:rsidP="00E24081">
      <w:pPr>
        <w:pStyle w:val="Textpoznmkypodiarou"/>
        <w:spacing w:after="0" w:line="240" w:lineRule="auto"/>
        <w:rPr>
          <w:rFonts w:cstheme="minorHAnsi"/>
          <w:sz w:val="16"/>
          <w:szCs w:val="18"/>
        </w:rPr>
      </w:pPr>
      <w:r w:rsidRPr="0034285A">
        <w:rPr>
          <w:rStyle w:val="Odkaznapoznmkupodiarou"/>
          <w:rFonts w:cstheme="minorHAnsi"/>
          <w:sz w:val="14"/>
          <w:szCs w:val="14"/>
        </w:rPr>
        <w:footnoteRef/>
      </w:r>
      <w:r w:rsidRPr="0034285A">
        <w:rPr>
          <w:rFonts w:cstheme="minorHAnsi"/>
          <w:sz w:val="14"/>
          <w:szCs w:val="14"/>
        </w:rPr>
        <w:t xml:space="preserve"> Odporúčanie Komisie 2003/361/ES, ktoré sa týka sa definície </w:t>
      </w:r>
      <w:proofErr w:type="spellStart"/>
      <w:r w:rsidRPr="0034285A">
        <w:rPr>
          <w:rFonts w:cstheme="minorHAnsi"/>
          <w:sz w:val="14"/>
          <w:szCs w:val="14"/>
        </w:rPr>
        <w:t>mikro</w:t>
      </w:r>
      <w:proofErr w:type="spellEnd"/>
      <w:r w:rsidRPr="0034285A">
        <w:rPr>
          <w:rFonts w:cstheme="minorHAnsi"/>
          <w:sz w:val="14"/>
          <w:szCs w:val="14"/>
        </w:rPr>
        <w:t>, malých a stredných podnikov (</w:t>
      </w:r>
      <w:proofErr w:type="spellStart"/>
      <w:r w:rsidRPr="0034285A">
        <w:rPr>
          <w:rFonts w:cstheme="minorHAnsi"/>
          <w:sz w:val="14"/>
          <w:szCs w:val="14"/>
        </w:rPr>
        <w:t>Ú.v</w:t>
      </w:r>
      <w:proofErr w:type="spellEnd"/>
      <w:r w:rsidRPr="0034285A">
        <w:rPr>
          <w:rFonts w:cstheme="minorHAnsi"/>
          <w:sz w:val="14"/>
          <w:szCs w:val="14"/>
        </w:rPr>
        <w:t>.  L 124, 20.5.2003, s. 36).</w:t>
      </w:r>
    </w:p>
  </w:footnote>
  <w:footnote w:id="97">
    <w:p w14:paraId="3BC8CD16" w14:textId="03C5739A" w:rsidR="00DE3B07" w:rsidRPr="0034285A" w:rsidRDefault="00DE3B07" w:rsidP="00E24081">
      <w:pPr>
        <w:spacing w:after="0" w:line="240" w:lineRule="auto"/>
      </w:pPr>
      <w:r w:rsidRPr="0034285A">
        <w:rPr>
          <w:rStyle w:val="Odkaznapoznmkupodiarou"/>
        </w:rPr>
        <w:footnoteRef/>
      </w:r>
      <w:r w:rsidRPr="0034285A">
        <w:t xml:space="preserve"> </w:t>
      </w:r>
      <w:r w:rsidRPr="0034285A">
        <w:rPr>
          <w:sz w:val="14"/>
          <w:szCs w:val="14"/>
        </w:rPr>
        <w:t xml:space="preserve">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p w14:paraId="208E0387" w14:textId="028C3E2B" w:rsidR="00DE3B07" w:rsidRPr="0034285A" w:rsidRDefault="00DE3B07" w:rsidP="00E24081">
      <w:pPr>
        <w:pStyle w:val="Textpoznmkypodiarou"/>
        <w:spacing w:after="0" w:line="240" w:lineRule="auto"/>
      </w:pPr>
    </w:p>
  </w:footnote>
  <w:footnote w:id="98">
    <w:p w14:paraId="3C56EFF1" w14:textId="39A09440" w:rsidR="00DE3B07" w:rsidRPr="0034285A" w:rsidRDefault="00DE3B07" w:rsidP="00E24081">
      <w:pPr>
        <w:spacing w:after="0" w:line="240" w:lineRule="auto"/>
      </w:pPr>
      <w:r w:rsidRPr="0034285A">
        <w:rPr>
          <w:rStyle w:val="Odkaznapoznmkupodiarou"/>
          <w:sz w:val="14"/>
          <w:szCs w:val="14"/>
        </w:rPr>
        <w:footnoteRef/>
      </w:r>
      <w:r w:rsidRPr="0034285A">
        <w:rPr>
          <w:sz w:val="14"/>
          <w:szCs w:val="14"/>
        </w:rPr>
        <w:t xml:space="preserve"> 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 </w:t>
      </w:r>
    </w:p>
    <w:p w14:paraId="525F2AE8" w14:textId="507DA317" w:rsidR="00DE3B07" w:rsidRPr="0034285A" w:rsidRDefault="00DE3B07">
      <w:pPr>
        <w:pStyle w:val="Textpoznmkypodiarou"/>
      </w:pPr>
    </w:p>
  </w:footnote>
  <w:footnote w:id="99">
    <w:p w14:paraId="0CADB6DA" w14:textId="294CA716"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100">
    <w:p w14:paraId="157EE201" w14:textId="77777777" w:rsidR="00DE3B07" w:rsidRPr="0034285A" w:rsidRDefault="00DE3B07" w:rsidP="00C55FA1">
      <w:pPr>
        <w:pStyle w:val="Textpoznmkypodiarou"/>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Odporúčanie Komisie 2003/361/ES, ktoré sa týka sa definície </w:t>
      </w:r>
      <w:proofErr w:type="spellStart"/>
      <w:r w:rsidRPr="0034285A">
        <w:rPr>
          <w:rFonts w:cstheme="minorHAnsi"/>
          <w:sz w:val="14"/>
          <w:szCs w:val="14"/>
        </w:rPr>
        <w:t>mikro</w:t>
      </w:r>
      <w:proofErr w:type="spellEnd"/>
      <w:r w:rsidRPr="0034285A">
        <w:rPr>
          <w:rFonts w:cstheme="minorHAnsi"/>
          <w:sz w:val="14"/>
          <w:szCs w:val="14"/>
        </w:rPr>
        <w:t>, malých a stredných podnikov (</w:t>
      </w:r>
      <w:proofErr w:type="spellStart"/>
      <w:r w:rsidRPr="0034285A">
        <w:rPr>
          <w:rFonts w:cstheme="minorHAnsi"/>
          <w:sz w:val="14"/>
          <w:szCs w:val="14"/>
        </w:rPr>
        <w:t>Ú.v</w:t>
      </w:r>
      <w:proofErr w:type="spellEnd"/>
      <w:r w:rsidRPr="0034285A">
        <w:rPr>
          <w:rFonts w:cstheme="minorHAnsi"/>
          <w:sz w:val="14"/>
          <w:szCs w:val="14"/>
        </w:rPr>
        <w:t>.  L 124,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12F2" w14:textId="63556443" w:rsidR="00DE3B07" w:rsidRDefault="00DE3B0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5DF45852" w:rsidR="00DE3B07" w:rsidRPr="00B3171E" w:rsidRDefault="00DE3B07" w:rsidP="00C0534D">
    <w:pPr>
      <w:spacing w:after="0"/>
      <w:rPr>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5FFC0B96" w:rsidR="00DE3B07" w:rsidRPr="004551CD" w:rsidRDefault="00DE3B07">
    <w:pPr>
      <w:pStyle w:val="Hlavika"/>
      <w:spacing w:after="0"/>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6F86" w14:textId="77777777" w:rsidR="00DE3B07" w:rsidRPr="00B3171E" w:rsidRDefault="00DE3B07" w:rsidP="00C0534D">
    <w:pPr>
      <w:spacing w:after="0"/>
      <w:rPr>
        <w:color w:val="000000"/>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20A8" w14:textId="77777777" w:rsidR="00DE3B07" w:rsidRPr="004551CD" w:rsidRDefault="00DE3B07">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2"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7"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19"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5"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8"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0"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3"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7"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0D855A6A"/>
    <w:multiLevelType w:val="hybridMultilevel"/>
    <w:tmpl w:val="D922AAEA"/>
    <w:lvl w:ilvl="0" w:tplc="8A7067A8">
      <w:start w:val="3"/>
      <w:numFmt w:val="lowerLetter"/>
      <w:lvlText w:val="%1)"/>
      <w:lvlJc w:val="left"/>
      <w:pPr>
        <w:ind w:left="695" w:hanging="360"/>
      </w:pPr>
      <w:rPr>
        <w:rFonts w:hint="default"/>
      </w:rPr>
    </w:lvl>
    <w:lvl w:ilvl="1" w:tplc="EE96AD90">
      <w:start w:val="1"/>
      <w:numFmt w:val="lowerLetter"/>
      <w:lvlText w:val="%2)"/>
      <w:lvlJc w:val="left"/>
      <w:pPr>
        <w:ind w:left="1440" w:hanging="360"/>
      </w:pPr>
      <w:rPr>
        <w:rFonts w:asciiTheme="minorHAnsi" w:eastAsiaTheme="minorHAnsi" w:hAnsiTheme="minorHAnsi" w:cstheme="minorBidi" w:hint="default"/>
      </w:rPr>
    </w:lvl>
    <w:lvl w:ilvl="2" w:tplc="04D835E0">
      <w:start w:val="800"/>
      <w:numFmt w:val="decimal"/>
      <w:lvlText w:val="%3"/>
      <w:lvlJc w:val="left"/>
      <w:pPr>
        <w:ind w:left="2340" w:hanging="360"/>
      </w:pPr>
      <w:rPr>
        <w:rFonts w:hint="default"/>
      </w:rPr>
    </w:lvl>
    <w:lvl w:ilvl="3" w:tplc="B5762612">
      <w:start w:val="3"/>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7F0D3B"/>
    <w:multiLevelType w:val="hybridMultilevel"/>
    <w:tmpl w:val="7D7463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0CF1AAF"/>
    <w:multiLevelType w:val="hybridMultilevel"/>
    <w:tmpl w:val="C8587348"/>
    <w:lvl w:ilvl="0" w:tplc="8A7067A8">
      <w:start w:val="3"/>
      <w:numFmt w:val="lowerLetter"/>
      <w:lvlText w:val="%1)"/>
      <w:lvlJc w:val="left"/>
      <w:pPr>
        <w:ind w:left="695" w:hanging="360"/>
      </w:pPr>
      <w:rPr>
        <w:rFonts w:hint="default"/>
      </w:rPr>
    </w:lvl>
    <w:lvl w:ilvl="1" w:tplc="3D86CA44">
      <w:start w:val="1"/>
      <w:numFmt w:val="lowerLetter"/>
      <w:lvlText w:val="%2)"/>
      <w:lvlJc w:val="left"/>
      <w:pPr>
        <w:ind w:left="1440" w:hanging="360"/>
      </w:pPr>
      <w:rPr>
        <w:rFonts w:asciiTheme="minorHAnsi" w:eastAsiaTheme="minorHAnsi" w:hAnsiTheme="minorHAnsi" w:cstheme="minorBidi"/>
      </w:rPr>
    </w:lvl>
    <w:lvl w:ilvl="2" w:tplc="04D835E0">
      <w:start w:val="800"/>
      <w:numFmt w:val="decimal"/>
      <w:lvlText w:val="%3"/>
      <w:lvlJc w:val="left"/>
      <w:pPr>
        <w:ind w:left="2340" w:hanging="360"/>
      </w:pPr>
      <w:rPr>
        <w:rFonts w:hint="default"/>
      </w:rPr>
    </w:lvl>
    <w:lvl w:ilvl="3" w:tplc="B5762612">
      <w:start w:val="3"/>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3"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4" w15:restartNumberingAfterBreak="0">
    <w:nsid w:val="137C2FA9"/>
    <w:multiLevelType w:val="hybridMultilevel"/>
    <w:tmpl w:val="4E3E188A"/>
    <w:lvl w:ilvl="0" w:tplc="8A7067A8">
      <w:start w:val="3"/>
      <w:numFmt w:val="lowerLetter"/>
      <w:lvlText w:val="%1)"/>
      <w:lvlJc w:val="left"/>
      <w:pPr>
        <w:ind w:left="695" w:hanging="360"/>
      </w:pPr>
      <w:rPr>
        <w:rFonts w:hint="default"/>
      </w:rPr>
    </w:lvl>
    <w:lvl w:ilvl="1" w:tplc="488EC982">
      <w:start w:val="1"/>
      <w:numFmt w:val="lowerLetter"/>
      <w:lvlText w:val="%2)"/>
      <w:lvlJc w:val="left"/>
      <w:pPr>
        <w:ind w:left="1440" w:hanging="360"/>
      </w:pPr>
      <w:rPr>
        <w:rFonts w:asciiTheme="minorHAnsi" w:eastAsiaTheme="minorHAnsi" w:hAnsiTheme="minorHAnsi" w:cstheme="minorBidi" w:hint="default"/>
      </w:rPr>
    </w:lvl>
    <w:lvl w:ilvl="2" w:tplc="04D835E0">
      <w:start w:val="800"/>
      <w:numFmt w:val="decimal"/>
      <w:lvlText w:val="%3"/>
      <w:lvlJc w:val="left"/>
      <w:pPr>
        <w:ind w:left="2340" w:hanging="360"/>
      </w:pPr>
      <w:rPr>
        <w:rFonts w:hint="default"/>
      </w:rPr>
    </w:lvl>
    <w:lvl w:ilvl="3" w:tplc="B5762612">
      <w:start w:val="3"/>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3"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5"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6"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8"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100"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101"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9"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1"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7"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0"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4"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5"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2"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4"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0"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2"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4"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8"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4"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9"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61"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4EB000A"/>
    <w:multiLevelType w:val="hybridMultilevel"/>
    <w:tmpl w:val="6E24FB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3"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5"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5613461"/>
    <w:multiLevelType w:val="hybridMultilevel"/>
    <w:tmpl w:val="5622C42E"/>
    <w:lvl w:ilvl="0" w:tplc="C7549B82">
      <w:start w:val="3"/>
      <w:numFmt w:val="lowerLetter"/>
      <w:lvlText w:val="%1)"/>
      <w:lvlJc w:val="left"/>
      <w:pPr>
        <w:ind w:left="720" w:hanging="360"/>
      </w:pPr>
      <w:rPr>
        <w:rFonts w:asciiTheme="minorHAnsi" w:eastAsiaTheme="minorHAnsi" w:hAnsiTheme="minorHAnsi" w:cstheme="minorBidi"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8"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71"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5" w15:restartNumberingAfterBreak="0">
    <w:nsid w:val="26315485"/>
    <w:multiLevelType w:val="hybridMultilevel"/>
    <w:tmpl w:val="5660F4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6"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8"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2"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5"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6"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7"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9"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0"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91"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2"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6"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99"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2"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3"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6"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7"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8"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0"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2"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3"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5"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6"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8"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19"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2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22"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3"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5"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6" w15:restartNumberingAfterBreak="0">
    <w:nsid w:val="352F0FA4"/>
    <w:multiLevelType w:val="hybridMultilevel"/>
    <w:tmpl w:val="111CC83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7"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8"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9"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1"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2"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9"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3"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5"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9"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0"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51"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2"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3"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4"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6"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8"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59"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0"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2"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3"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5"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6"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7"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8"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69"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0"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1"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72"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3"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5"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6"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7"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80"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1"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3"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6"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8"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9"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90"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1"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2"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4"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5"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6"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7"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8"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9"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0"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1"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2"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3A1322E"/>
    <w:multiLevelType w:val="hybridMultilevel"/>
    <w:tmpl w:val="9098A79A"/>
    <w:lvl w:ilvl="0" w:tplc="5E1CD1EA">
      <w:start w:val="3"/>
      <w:numFmt w:val="lowerLetter"/>
      <w:lvlText w:val="%1)"/>
      <w:lvlJc w:val="left"/>
      <w:pPr>
        <w:ind w:left="720" w:hanging="360"/>
      </w:pPr>
      <w:rPr>
        <w:rFonts w:asciiTheme="minorHAnsi" w:eastAsiaTheme="minorHAnsi" w:hAnsiTheme="minorHAnsi" w:cstheme="minorBidi"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5"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6"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7"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8"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3"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4"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5"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6"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8"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9"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0"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3"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4"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6"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7"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8"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0"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31"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2"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33"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34"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5"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6"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7"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8"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9"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40"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1"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42"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3"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4"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5"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6"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7"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8"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49"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0"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51"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2"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5"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6"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7"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8"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1"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2"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3"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6"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7"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8"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9"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0"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1"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72"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4"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5"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6"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8"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9"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1"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3"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84"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5"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6"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8"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9"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0"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1"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3"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4"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5"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6"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7"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8"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9"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400"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1"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402"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3"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4"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5"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6"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7"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8"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9"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0"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1"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2"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4"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5"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6"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7"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8"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9"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20"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21"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22"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3"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4"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6"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7"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8"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9"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2"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4"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5"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6"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7"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8"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9"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40"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1"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2"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3"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4"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5"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6"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7"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8"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9"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0"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2"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3"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4"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7"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60"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1"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3"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4"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5"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7"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8"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0"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1"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2"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3"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4"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5"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6"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7"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8"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9"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0"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1"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2"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3"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4"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5"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6"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7"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89"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0"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1"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2"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3"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4"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5"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7"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8"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500"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1"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2"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3"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5"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6"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7"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8"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09"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0"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11"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12"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3"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4"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5"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6"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7"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8"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9"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0"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21"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2"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3"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4"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5"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6" w15:restartNumberingAfterBreak="0">
    <w:nsid w:val="75E64823"/>
    <w:multiLevelType w:val="hybridMultilevel"/>
    <w:tmpl w:val="BC5A4E92"/>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7"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8"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0"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1"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2"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3"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4"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5"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6"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7"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8"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9"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0"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1"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2"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3"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4"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5"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6"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7"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8"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49"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0"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51"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2"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3"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4"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5"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6"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7"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8"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9"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60"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61"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2"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3"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71"/>
  </w:num>
  <w:num w:numId="4">
    <w:abstractNumId w:val="195"/>
  </w:num>
  <w:num w:numId="5">
    <w:abstractNumId w:val="257"/>
  </w:num>
  <w:num w:numId="6">
    <w:abstractNumId w:val="434"/>
  </w:num>
  <w:num w:numId="7">
    <w:abstractNumId w:val="492"/>
  </w:num>
  <w:num w:numId="8">
    <w:abstractNumId w:val="221"/>
  </w:num>
  <w:num w:numId="9">
    <w:abstractNumId w:val="425"/>
  </w:num>
  <w:num w:numId="10">
    <w:abstractNumId w:val="413"/>
  </w:num>
  <w:num w:numId="11">
    <w:abstractNumId w:val="317"/>
  </w:num>
  <w:num w:numId="12">
    <w:abstractNumId w:val="382"/>
  </w:num>
  <w:num w:numId="13">
    <w:abstractNumId w:val="153"/>
  </w:num>
  <w:num w:numId="14">
    <w:abstractNumId w:val="230"/>
  </w:num>
  <w:num w:numId="15">
    <w:abstractNumId w:val="119"/>
  </w:num>
  <w:num w:numId="16">
    <w:abstractNumId w:val="201"/>
  </w:num>
  <w:num w:numId="17">
    <w:abstractNumId w:val="507"/>
  </w:num>
  <w:num w:numId="18">
    <w:abstractNumId w:val="396"/>
  </w:num>
  <w:num w:numId="19">
    <w:abstractNumId w:val="508"/>
  </w:num>
  <w:num w:numId="20">
    <w:abstractNumId w:val="154"/>
  </w:num>
  <w:num w:numId="21">
    <w:abstractNumId w:val="332"/>
  </w:num>
  <w:num w:numId="22">
    <w:abstractNumId w:val="439"/>
  </w:num>
  <w:num w:numId="23">
    <w:abstractNumId w:val="100"/>
  </w:num>
  <w:num w:numId="24">
    <w:abstractNumId w:val="83"/>
  </w:num>
  <w:num w:numId="25">
    <w:abstractNumId w:val="138"/>
  </w:num>
  <w:num w:numId="26">
    <w:abstractNumId w:val="279"/>
  </w:num>
  <w:num w:numId="27">
    <w:abstractNumId w:val="376"/>
  </w:num>
  <w:num w:numId="28">
    <w:abstractNumId w:val="555"/>
  </w:num>
  <w:num w:numId="29">
    <w:abstractNumId w:val="118"/>
  </w:num>
  <w:num w:numId="30">
    <w:abstractNumId w:val="276"/>
  </w:num>
  <w:num w:numId="31">
    <w:abstractNumId w:val="474"/>
  </w:num>
  <w:num w:numId="32">
    <w:abstractNumId w:val="3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261"/>
  </w:num>
  <w:num w:numId="35">
    <w:abstractNumId w:val="25"/>
  </w:num>
  <w:num w:numId="36">
    <w:abstractNumId w:val="540"/>
  </w:num>
  <w:num w:numId="37">
    <w:abstractNumId w:val="527"/>
  </w:num>
  <w:num w:numId="38">
    <w:abstractNumId w:val="370"/>
  </w:num>
  <w:num w:numId="39">
    <w:abstractNumId w:val="562"/>
  </w:num>
  <w:num w:numId="40">
    <w:abstractNumId w:val="385"/>
  </w:num>
  <w:num w:numId="41">
    <w:abstractNumId w:val="462"/>
  </w:num>
  <w:num w:numId="42">
    <w:abstractNumId w:val="65"/>
  </w:num>
  <w:num w:numId="43">
    <w:abstractNumId w:val="509"/>
  </w:num>
  <w:num w:numId="44">
    <w:abstractNumId w:val="51"/>
  </w:num>
  <w:num w:numId="45">
    <w:abstractNumId w:val="218"/>
  </w:num>
  <w:num w:numId="46">
    <w:abstractNumId w:val="196"/>
  </w:num>
  <w:num w:numId="47">
    <w:abstractNumId w:val="421"/>
  </w:num>
  <w:num w:numId="48">
    <w:abstractNumId w:val="368"/>
  </w:num>
  <w:num w:numId="49">
    <w:abstractNumId w:val="379"/>
  </w:num>
  <w:num w:numId="50">
    <w:abstractNumId w:val="238"/>
  </w:num>
  <w:num w:numId="51">
    <w:abstractNumId w:val="427"/>
  </w:num>
  <w:num w:numId="52">
    <w:abstractNumId w:val="349"/>
  </w:num>
  <w:num w:numId="53">
    <w:abstractNumId w:val="164"/>
  </w:num>
  <w:num w:numId="54">
    <w:abstractNumId w:val="402"/>
  </w:num>
  <w:num w:numId="55">
    <w:abstractNumId w:val="155"/>
  </w:num>
  <w:num w:numId="56">
    <w:abstractNumId w:val="561"/>
  </w:num>
  <w:num w:numId="57">
    <w:abstractNumId w:val="91"/>
  </w:num>
  <w:num w:numId="58">
    <w:abstractNumId w:val="517"/>
  </w:num>
  <w:num w:numId="59">
    <w:abstractNumId w:val="103"/>
  </w:num>
  <w:num w:numId="60">
    <w:abstractNumId w:val="497"/>
  </w:num>
  <w:num w:numId="61">
    <w:abstractNumId w:val="348"/>
  </w:num>
  <w:num w:numId="62">
    <w:abstractNumId w:val="513"/>
  </w:num>
  <w:num w:numId="63">
    <w:abstractNumId w:val="15"/>
  </w:num>
  <w:num w:numId="64">
    <w:abstractNumId w:val="207"/>
  </w:num>
  <w:num w:numId="65">
    <w:abstractNumId w:val="144"/>
  </w:num>
  <w:num w:numId="66">
    <w:abstractNumId w:val="41"/>
  </w:num>
  <w:num w:numId="67">
    <w:abstractNumId w:val="525"/>
  </w:num>
  <w:num w:numId="68">
    <w:abstractNumId w:val="557"/>
  </w:num>
  <w:num w:numId="69">
    <w:abstractNumId w:val="387"/>
  </w:num>
  <w:num w:numId="70">
    <w:abstractNumId w:val="215"/>
  </w:num>
  <w:num w:numId="71">
    <w:abstractNumId w:val="324"/>
  </w:num>
  <w:num w:numId="72">
    <w:abstractNumId w:val="534"/>
  </w:num>
  <w:num w:numId="73">
    <w:abstractNumId w:val="416"/>
  </w:num>
  <w:num w:numId="74">
    <w:abstractNumId w:val="176"/>
  </w:num>
  <w:num w:numId="75">
    <w:abstractNumId w:val="384"/>
  </w:num>
  <w:num w:numId="76">
    <w:abstractNumId w:val="341"/>
  </w:num>
  <w:num w:numId="77">
    <w:abstractNumId w:val="322"/>
  </w:num>
  <w:num w:numId="78">
    <w:abstractNumId w:val="405"/>
  </w:num>
  <w:num w:numId="79">
    <w:abstractNumId w:val="361"/>
  </w:num>
  <w:num w:numId="80">
    <w:abstractNumId w:val="253"/>
  </w:num>
  <w:num w:numId="81">
    <w:abstractNumId w:val="338"/>
  </w:num>
  <w:num w:numId="82">
    <w:abstractNumId w:val="229"/>
  </w:num>
  <w:num w:numId="83">
    <w:abstractNumId w:val="539"/>
  </w:num>
  <w:num w:numId="84">
    <w:abstractNumId w:val="70"/>
  </w:num>
  <w:num w:numId="85">
    <w:abstractNumId w:val="433"/>
  </w:num>
  <w:num w:numId="86">
    <w:abstractNumId w:val="80"/>
  </w:num>
  <w:num w:numId="87">
    <w:abstractNumId w:val="549"/>
  </w:num>
  <w:num w:numId="88">
    <w:abstractNumId w:val="98"/>
  </w:num>
  <w:num w:numId="89">
    <w:abstractNumId w:val="117"/>
  </w:num>
  <w:num w:numId="90">
    <w:abstractNumId w:val="284"/>
  </w:num>
  <w:num w:numId="91">
    <w:abstractNumId w:val="129"/>
  </w:num>
  <w:num w:numId="92">
    <w:abstractNumId w:val="99"/>
  </w:num>
  <w:num w:numId="93">
    <w:abstractNumId w:val="526"/>
  </w:num>
  <w:num w:numId="94">
    <w:abstractNumId w:val="165"/>
  </w:num>
  <w:num w:numId="95">
    <w:abstractNumId w:val="37"/>
  </w:num>
  <w:num w:numId="96">
    <w:abstractNumId w:val="352"/>
  </w:num>
  <w:num w:numId="97">
    <w:abstractNumId w:val="316"/>
  </w:num>
  <w:num w:numId="98">
    <w:abstractNumId w:val="252"/>
  </w:num>
  <w:num w:numId="99">
    <w:abstractNumId w:val="174"/>
  </w:num>
  <w:num w:numId="100">
    <w:abstractNumId w:val="254"/>
  </w:num>
  <w:num w:numId="101">
    <w:abstractNumId w:val="309"/>
  </w:num>
  <w:num w:numId="102">
    <w:abstractNumId w:val="536"/>
  </w:num>
  <w:num w:numId="103">
    <w:abstractNumId w:val="519"/>
  </w:num>
  <w:num w:numId="104">
    <w:abstractNumId w:val="311"/>
  </w:num>
  <w:num w:numId="105">
    <w:abstractNumId w:val="152"/>
  </w:num>
  <w:num w:numId="106">
    <w:abstractNumId w:val="320"/>
  </w:num>
  <w:num w:numId="107">
    <w:abstractNumId w:val="87"/>
  </w:num>
  <w:num w:numId="108">
    <w:abstractNumId w:val="365"/>
  </w:num>
  <w:num w:numId="109">
    <w:abstractNumId w:val="451"/>
  </w:num>
  <w:num w:numId="110">
    <w:abstractNumId w:val="18"/>
  </w:num>
  <w:num w:numId="111">
    <w:abstractNumId w:val="46"/>
  </w:num>
  <w:num w:numId="112">
    <w:abstractNumId w:val="77"/>
  </w:num>
  <w:num w:numId="113">
    <w:abstractNumId w:val="496"/>
  </w:num>
  <w:num w:numId="114">
    <w:abstractNumId w:val="410"/>
  </w:num>
  <w:num w:numId="115">
    <w:abstractNumId w:val="446"/>
  </w:num>
  <w:num w:numId="116">
    <w:abstractNumId w:val="11"/>
  </w:num>
  <w:num w:numId="117">
    <w:abstractNumId w:val="553"/>
  </w:num>
  <w:num w:numId="118">
    <w:abstractNumId w:val="5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94"/>
  </w:num>
  <w:num w:numId="120">
    <w:abstractNumId w:val="302"/>
  </w:num>
  <w:num w:numId="121">
    <w:abstractNumId w:val="275"/>
  </w:num>
  <w:num w:numId="122">
    <w:abstractNumId w:val="82"/>
  </w:num>
  <w:num w:numId="123">
    <w:abstractNumId w:val="23"/>
  </w:num>
  <w:num w:numId="124">
    <w:abstractNumId w:val="444"/>
  </w:num>
  <w:num w:numId="125">
    <w:abstractNumId w:val="355"/>
  </w:num>
  <w:num w:numId="126">
    <w:abstractNumId w:val="401"/>
  </w:num>
  <w:num w:numId="127">
    <w:abstractNumId w:val="436"/>
  </w:num>
  <w:num w:numId="128">
    <w:abstractNumId w:val="350"/>
  </w:num>
  <w:num w:numId="129">
    <w:abstractNumId w:val="42"/>
  </w:num>
  <w:num w:numId="130">
    <w:abstractNumId w:val="185"/>
  </w:num>
  <w:num w:numId="131">
    <w:abstractNumId w:val="318"/>
  </w:num>
  <w:num w:numId="132">
    <w:abstractNumId w:val="328"/>
  </w:num>
  <w:num w:numId="133">
    <w:abstractNumId w:val="277"/>
  </w:num>
  <w:num w:numId="134">
    <w:abstractNumId w:val="10"/>
  </w:num>
  <w:num w:numId="135">
    <w:abstractNumId w:val="377"/>
  </w:num>
  <w:num w:numId="136">
    <w:abstractNumId w:val="62"/>
  </w:num>
  <w:num w:numId="137">
    <w:abstractNumId w:val="528"/>
  </w:num>
  <w:num w:numId="138">
    <w:abstractNumId w:val="234"/>
  </w:num>
  <w:num w:numId="139">
    <w:abstractNumId w:val="107"/>
  </w:num>
  <w:num w:numId="140">
    <w:abstractNumId w:val="264"/>
  </w:num>
  <w:num w:numId="141">
    <w:abstractNumId w:val="548"/>
  </w:num>
  <w:num w:numId="142">
    <w:abstractNumId w:val="483"/>
  </w:num>
  <w:num w:numId="143">
    <w:abstractNumId w:val="397"/>
  </w:num>
  <w:num w:numId="144">
    <w:abstractNumId w:val="482"/>
  </w:num>
  <w:num w:numId="145">
    <w:abstractNumId w:val="563"/>
  </w:num>
  <w:num w:numId="146">
    <w:abstractNumId w:val="208"/>
  </w:num>
  <w:num w:numId="147">
    <w:abstractNumId w:val="504"/>
  </w:num>
  <w:num w:numId="148">
    <w:abstractNumId w:val="383"/>
  </w:num>
  <w:num w:numId="149">
    <w:abstractNumId w:val="394"/>
  </w:num>
  <w:num w:numId="150">
    <w:abstractNumId w:val="225"/>
  </w:num>
  <w:num w:numId="151">
    <w:abstractNumId w:val="502"/>
  </w:num>
  <w:num w:numId="152">
    <w:abstractNumId w:val="263"/>
  </w:num>
  <w:num w:numId="153">
    <w:abstractNumId w:val="537"/>
  </w:num>
  <w:num w:numId="154">
    <w:abstractNumId w:val="212"/>
  </w:num>
  <w:num w:numId="155">
    <w:abstractNumId w:val="529"/>
  </w:num>
  <w:num w:numId="156">
    <w:abstractNumId w:val="60"/>
  </w:num>
  <w:num w:numId="157">
    <w:abstractNumId w:val="300"/>
  </w:num>
  <w:num w:numId="158">
    <w:abstractNumId w:val="456"/>
  </w:num>
  <w:num w:numId="159">
    <w:abstractNumId w:val="167"/>
  </w:num>
  <w:num w:numId="160">
    <w:abstractNumId w:val="247"/>
  </w:num>
  <w:num w:numId="161">
    <w:abstractNumId w:val="206"/>
  </w:num>
  <w:num w:numId="162">
    <w:abstractNumId w:val="26"/>
  </w:num>
  <w:num w:numId="163">
    <w:abstractNumId w:val="488"/>
  </w:num>
  <w:num w:numId="164">
    <w:abstractNumId w:val="411"/>
  </w:num>
  <w:num w:numId="165">
    <w:abstractNumId w:val="158"/>
  </w:num>
  <w:num w:numId="166">
    <w:abstractNumId w:val="34"/>
  </w:num>
  <w:num w:numId="167">
    <w:abstractNumId w:val="321"/>
  </w:num>
  <w:num w:numId="168">
    <w:abstractNumId w:val="530"/>
  </w:num>
  <w:num w:numId="169">
    <w:abstractNumId w:val="159"/>
  </w:num>
  <w:num w:numId="170">
    <w:abstractNumId w:val="272"/>
  </w:num>
  <w:num w:numId="171">
    <w:abstractNumId w:val="273"/>
  </w:num>
  <w:num w:numId="172">
    <w:abstractNumId w:val="43"/>
  </w:num>
  <w:num w:numId="173">
    <w:abstractNumId w:val="532"/>
  </w:num>
  <w:num w:numId="174">
    <w:abstractNumId w:val="428"/>
  </w:num>
  <w:num w:numId="175">
    <w:abstractNumId w:val="533"/>
  </w:num>
  <w:num w:numId="176">
    <w:abstractNumId w:val="108"/>
  </w:num>
  <w:num w:numId="177">
    <w:abstractNumId w:val="243"/>
  </w:num>
  <w:num w:numId="178">
    <w:abstractNumId w:val="31"/>
  </w:num>
  <w:num w:numId="179">
    <w:abstractNumId w:val="200"/>
  </w:num>
  <w:num w:numId="180">
    <w:abstractNumId w:val="148"/>
  </w:num>
  <w:num w:numId="181">
    <w:abstractNumId w:val="205"/>
  </w:num>
  <w:num w:numId="182">
    <w:abstractNumId w:val="459"/>
  </w:num>
  <w:num w:numId="183">
    <w:abstractNumId w:val="543"/>
  </w:num>
  <w:num w:numId="184">
    <w:abstractNumId w:val="197"/>
  </w:num>
  <w:num w:numId="185">
    <w:abstractNumId w:val="93"/>
  </w:num>
  <w:num w:numId="186">
    <w:abstractNumId w:val="426"/>
  </w:num>
  <w:num w:numId="187">
    <w:abstractNumId w:val="337"/>
  </w:num>
  <w:num w:numId="188">
    <w:abstractNumId w:val="90"/>
  </w:num>
  <w:num w:numId="189">
    <w:abstractNumId w:val="56"/>
  </w:num>
  <w:num w:numId="190">
    <w:abstractNumId w:val="217"/>
  </w:num>
  <w:num w:numId="191">
    <w:abstractNumId w:val="400"/>
  </w:num>
  <w:num w:numId="192">
    <w:abstractNumId w:val="156"/>
  </w:num>
  <w:num w:numId="193">
    <w:abstractNumId w:val="139"/>
  </w:num>
  <w:num w:numId="194">
    <w:abstractNumId w:val="68"/>
  </w:num>
  <w:num w:numId="195">
    <w:abstractNumId w:val="227"/>
  </w:num>
  <w:num w:numId="196">
    <w:abstractNumId w:val="550"/>
  </w:num>
  <w:num w:numId="197">
    <w:abstractNumId w:val="111"/>
  </w:num>
  <w:num w:numId="198">
    <w:abstractNumId w:val="190"/>
  </w:num>
  <w:num w:numId="199">
    <w:abstractNumId w:val="417"/>
  </w:num>
  <w:num w:numId="200">
    <w:abstractNumId w:val="297"/>
  </w:num>
  <w:num w:numId="201">
    <w:abstractNumId w:val="457"/>
  </w:num>
  <w:num w:numId="202">
    <w:abstractNumId w:val="116"/>
  </w:num>
  <w:num w:numId="203">
    <w:abstractNumId w:val="465"/>
  </w:num>
  <w:num w:numId="204">
    <w:abstractNumId w:val="443"/>
  </w:num>
  <w:num w:numId="205">
    <w:abstractNumId w:val="515"/>
  </w:num>
  <w:num w:numId="206">
    <w:abstractNumId w:val="409"/>
  </w:num>
  <w:num w:numId="207">
    <w:abstractNumId w:val="518"/>
  </w:num>
  <w:num w:numId="208">
    <w:abstractNumId w:val="299"/>
  </w:num>
  <w:num w:numId="209">
    <w:abstractNumId w:val="134"/>
  </w:num>
  <w:num w:numId="210">
    <w:abstractNumId w:val="403"/>
  </w:num>
  <w:num w:numId="211">
    <w:abstractNumId w:val="319"/>
  </w:num>
  <w:num w:numId="212">
    <w:abstractNumId w:val="445"/>
  </w:num>
  <w:num w:numId="213">
    <w:abstractNumId w:val="342"/>
  </w:num>
  <w:num w:numId="214">
    <w:abstractNumId w:val="466"/>
  </w:num>
  <w:num w:numId="215">
    <w:abstractNumId w:val="357"/>
  </w:num>
  <w:num w:numId="216">
    <w:abstractNumId w:val="429"/>
  </w:num>
  <w:num w:numId="217">
    <w:abstractNumId w:val="246"/>
  </w:num>
  <w:num w:numId="218">
    <w:abstractNumId w:val="88"/>
  </w:num>
  <w:num w:numId="219">
    <w:abstractNumId w:val="44"/>
  </w:num>
  <w:num w:numId="220">
    <w:abstractNumId w:val="345"/>
  </w:num>
  <w:num w:numId="221">
    <w:abstractNumId w:val="211"/>
  </w:num>
  <w:num w:numId="222">
    <w:abstractNumId w:val="450"/>
  </w:num>
  <w:num w:numId="223">
    <w:abstractNumId w:val="191"/>
  </w:num>
  <w:num w:numId="224">
    <w:abstractNumId w:val="453"/>
  </w:num>
  <w:num w:numId="225">
    <w:abstractNumId w:val="168"/>
  </w:num>
  <w:num w:numId="226">
    <w:abstractNumId w:val="464"/>
  </w:num>
  <w:num w:numId="227">
    <w:abstractNumId w:val="475"/>
  </w:num>
  <w:num w:numId="228">
    <w:abstractNumId w:val="64"/>
  </w:num>
  <w:num w:numId="229">
    <w:abstractNumId w:val="414"/>
  </w:num>
  <w:num w:numId="230">
    <w:abstractNumId w:val="127"/>
  </w:num>
  <w:num w:numId="231">
    <w:abstractNumId w:val="193"/>
  </w:num>
  <w:num w:numId="232">
    <w:abstractNumId w:val="290"/>
  </w:num>
  <w:num w:numId="233">
    <w:abstractNumId w:val="125"/>
  </w:num>
  <w:num w:numId="234">
    <w:abstractNumId w:val="490"/>
  </w:num>
  <w:num w:numId="235">
    <w:abstractNumId w:val="303"/>
  </w:num>
  <w:num w:numId="236">
    <w:abstractNumId w:val="241"/>
  </w:num>
  <w:num w:numId="237">
    <w:abstractNumId w:val="552"/>
  </w:num>
  <w:num w:numId="238">
    <w:abstractNumId w:val="339"/>
  </w:num>
  <w:num w:numId="239">
    <w:abstractNumId w:val="432"/>
  </w:num>
  <w:num w:numId="240">
    <w:abstractNumId w:val="469"/>
  </w:num>
  <w:num w:numId="241">
    <w:abstractNumId w:val="283"/>
  </w:num>
  <w:num w:numId="242">
    <w:abstractNumId w:val="235"/>
  </w:num>
  <w:num w:numId="243">
    <w:abstractNumId w:val="180"/>
  </w:num>
  <w:num w:numId="244">
    <w:abstractNumId w:val="369"/>
  </w:num>
  <w:num w:numId="245">
    <w:abstractNumId w:val="460"/>
  </w:num>
  <w:num w:numId="246">
    <w:abstractNumId w:val="89"/>
  </w:num>
  <w:num w:numId="247">
    <w:abstractNumId w:val="310"/>
  </w:num>
  <w:num w:numId="248">
    <w:abstractNumId w:val="412"/>
  </w:num>
  <w:num w:numId="249">
    <w:abstractNumId w:val="424"/>
  </w:num>
  <w:num w:numId="250">
    <w:abstractNumId w:val="535"/>
  </w:num>
  <w:num w:numId="251">
    <w:abstractNumId w:val="75"/>
  </w:num>
  <w:num w:numId="252">
    <w:abstractNumId w:val="292"/>
  </w:num>
  <w:num w:numId="253">
    <w:abstractNumId w:val="438"/>
  </w:num>
  <w:num w:numId="254">
    <w:abstractNumId w:val="362"/>
  </w:num>
  <w:num w:numId="255">
    <w:abstractNumId w:val="54"/>
  </w:num>
  <w:num w:numId="256">
    <w:abstractNumId w:val="228"/>
  </w:num>
  <w:num w:numId="257">
    <w:abstractNumId w:val="209"/>
  </w:num>
  <w:num w:numId="258">
    <w:abstractNumId w:val="331"/>
  </w:num>
  <w:num w:numId="259">
    <w:abstractNumId w:val="192"/>
  </w:num>
  <w:num w:numId="260">
    <w:abstractNumId w:val="161"/>
  </w:num>
  <w:num w:numId="261">
    <w:abstractNumId w:val="487"/>
  </w:num>
  <w:num w:numId="262">
    <w:abstractNumId w:val="255"/>
  </w:num>
  <w:num w:numId="263">
    <w:abstractNumId w:val="512"/>
  </w:num>
  <w:num w:numId="264">
    <w:abstractNumId w:val="140"/>
  </w:num>
  <w:num w:numId="265">
    <w:abstractNumId w:val="378"/>
  </w:num>
  <w:num w:numId="266">
    <w:abstractNumId w:val="305"/>
  </w:num>
  <w:num w:numId="267">
    <w:abstractNumId w:val="237"/>
  </w:num>
  <w:num w:numId="268">
    <w:abstractNumId w:val="558"/>
  </w:num>
  <w:num w:numId="269">
    <w:abstractNumId w:val="476"/>
  </w:num>
  <w:num w:numId="270">
    <w:abstractNumId w:val="32"/>
  </w:num>
  <w:num w:numId="271">
    <w:abstractNumId w:val="74"/>
  </w:num>
  <w:num w:numId="272">
    <w:abstractNumId w:val="390"/>
  </w:num>
  <w:num w:numId="273">
    <w:abstractNumId w:val="28"/>
  </w:num>
  <w:num w:numId="274">
    <w:abstractNumId w:val="27"/>
  </w:num>
  <w:num w:numId="275">
    <w:abstractNumId w:val="431"/>
  </w:num>
  <w:num w:numId="276">
    <w:abstractNumId w:val="423"/>
  </w:num>
  <w:num w:numId="277">
    <w:abstractNumId w:val="312"/>
  </w:num>
  <w:num w:numId="278">
    <w:abstractNumId w:val="373"/>
  </w:num>
  <w:num w:numId="279">
    <w:abstractNumId w:val="288"/>
  </w:num>
  <w:num w:numId="280">
    <w:abstractNumId w:val="45"/>
  </w:num>
  <w:num w:numId="281">
    <w:abstractNumId w:val="17"/>
  </w:num>
  <w:num w:numId="282">
    <w:abstractNumId w:val="388"/>
  </w:num>
  <w:num w:numId="283">
    <w:abstractNumId w:val="511"/>
  </w:num>
  <w:num w:numId="284">
    <w:abstractNumId w:val="559"/>
  </w:num>
  <w:num w:numId="285">
    <w:abstractNumId w:val="66"/>
  </w:num>
  <w:num w:numId="286">
    <w:abstractNumId w:val="222"/>
  </w:num>
  <w:num w:numId="287">
    <w:abstractNumId w:val="520"/>
  </w:num>
  <w:num w:numId="288">
    <w:abstractNumId w:val="505"/>
  </w:num>
  <w:num w:numId="289">
    <w:abstractNumId w:val="467"/>
  </w:num>
  <w:num w:numId="290">
    <w:abstractNumId w:val="454"/>
  </w:num>
  <w:num w:numId="291">
    <w:abstractNumId w:val="136"/>
  </w:num>
  <w:num w:numId="292">
    <w:abstractNumId w:val="203"/>
  </w:num>
  <w:num w:numId="293">
    <w:abstractNumId w:val="285"/>
  </w:num>
  <w:num w:numId="294">
    <w:abstractNumId w:val="364"/>
  </w:num>
  <w:num w:numId="295">
    <w:abstractNumId w:val="106"/>
  </w:num>
  <w:num w:numId="296">
    <w:abstractNumId w:val="231"/>
  </w:num>
  <w:num w:numId="297">
    <w:abstractNumId w:val="386"/>
  </w:num>
  <w:num w:numId="298">
    <w:abstractNumId w:val="329"/>
  </w:num>
  <w:num w:numId="299">
    <w:abstractNumId w:val="210"/>
  </w:num>
  <w:num w:numId="300">
    <w:abstractNumId w:val="13"/>
  </w:num>
  <w:num w:numId="301">
    <w:abstractNumId w:val="521"/>
  </w:num>
  <w:num w:numId="302">
    <w:abstractNumId w:val="477"/>
  </w:num>
  <w:num w:numId="303">
    <w:abstractNumId w:val="112"/>
  </w:num>
  <w:num w:numId="304">
    <w:abstractNumId w:val="419"/>
  </w:num>
  <w:num w:numId="305">
    <w:abstractNumId w:val="335"/>
  </w:num>
  <w:num w:numId="306">
    <w:abstractNumId w:val="35"/>
  </w:num>
  <w:num w:numId="307">
    <w:abstractNumId w:val="406"/>
  </w:num>
  <w:num w:numId="308">
    <w:abstractNumId w:val="372"/>
  </w:num>
  <w:num w:numId="309">
    <w:abstractNumId w:val="150"/>
  </w:num>
  <w:num w:numId="310">
    <w:abstractNumId w:val="6"/>
  </w:num>
  <w:num w:numId="311">
    <w:abstractNumId w:val="16"/>
  </w:num>
  <w:num w:numId="312">
    <w:abstractNumId w:val="101"/>
  </w:num>
  <w:num w:numId="313">
    <w:abstractNumId w:val="313"/>
  </w:num>
  <w:num w:numId="314">
    <w:abstractNumId w:val="137"/>
  </w:num>
  <w:num w:numId="315">
    <w:abstractNumId w:val="256"/>
  </w:num>
  <w:num w:numId="316">
    <w:abstractNumId w:val="172"/>
  </w:num>
  <w:num w:numId="317">
    <w:abstractNumId w:val="232"/>
  </w:num>
  <w:num w:numId="318">
    <w:abstractNumId w:val="133"/>
  </w:num>
  <w:num w:numId="319">
    <w:abstractNumId w:val="503"/>
  </w:num>
  <w:num w:numId="320">
    <w:abstractNumId w:val="55"/>
  </w:num>
  <w:num w:numId="321">
    <w:abstractNumId w:val="242"/>
  </w:num>
  <w:num w:numId="322">
    <w:abstractNumId w:val="418"/>
  </w:num>
  <w:num w:numId="323">
    <w:abstractNumId w:val="556"/>
  </w:num>
  <w:num w:numId="324">
    <w:abstractNumId w:val="323"/>
  </w:num>
  <w:num w:numId="325">
    <w:abstractNumId w:val="95"/>
  </w:num>
  <w:num w:numId="326">
    <w:abstractNumId w:val="353"/>
  </w:num>
  <w:num w:numId="327">
    <w:abstractNumId w:val="86"/>
  </w:num>
  <w:num w:numId="328">
    <w:abstractNumId w:val="244"/>
  </w:num>
  <w:num w:numId="329">
    <w:abstractNumId w:val="29"/>
  </w:num>
  <w:num w:numId="330">
    <w:abstractNumId w:val="20"/>
  </w:num>
  <w:num w:numId="331">
    <w:abstractNumId w:val="531"/>
  </w:num>
  <w:num w:numId="332">
    <w:abstractNumId w:val="375"/>
  </w:num>
  <w:num w:numId="333">
    <w:abstractNumId w:val="344"/>
  </w:num>
  <w:num w:numId="334">
    <w:abstractNumId w:val="442"/>
  </w:num>
  <w:num w:numId="335">
    <w:abstractNumId w:val="61"/>
  </w:num>
  <w:num w:numId="336">
    <w:abstractNumId w:val="449"/>
  </w:num>
  <w:num w:numId="337">
    <w:abstractNumId w:val="183"/>
  </w:num>
  <w:num w:numId="338">
    <w:abstractNumId w:val="343"/>
  </w:num>
  <w:num w:numId="339">
    <w:abstractNumId w:val="471"/>
  </w:num>
  <w:num w:numId="340">
    <w:abstractNumId w:val="538"/>
  </w:num>
  <w:num w:numId="341">
    <w:abstractNumId w:val="76"/>
  </w:num>
  <w:num w:numId="342">
    <w:abstractNumId w:val="274"/>
  </w:num>
  <w:num w:numId="343">
    <w:abstractNumId w:val="169"/>
  </w:num>
  <w:num w:numId="344">
    <w:abstractNumId w:val="393"/>
  </w:num>
  <w:num w:numId="345">
    <w:abstractNumId w:val="286"/>
  </w:num>
  <w:num w:numId="346">
    <w:abstractNumId w:val="105"/>
  </w:num>
  <w:num w:numId="347">
    <w:abstractNumId w:val="223"/>
  </w:num>
  <w:num w:numId="348">
    <w:abstractNumId w:val="479"/>
  </w:num>
  <w:num w:numId="349">
    <w:abstractNumId w:val="458"/>
  </w:num>
  <w:num w:numId="350">
    <w:abstractNumId w:val="132"/>
  </w:num>
  <w:num w:numId="351">
    <w:abstractNumId w:val="79"/>
  </w:num>
  <w:num w:numId="352">
    <w:abstractNumId w:val="33"/>
  </w:num>
  <w:num w:numId="353">
    <w:abstractNumId w:val="294"/>
  </w:num>
  <w:num w:numId="354">
    <w:abstractNumId w:val="404"/>
  </w:num>
  <w:num w:numId="355">
    <w:abstractNumId w:val="291"/>
  </w:num>
  <w:num w:numId="356">
    <w:abstractNumId w:val="4"/>
  </w:num>
  <w:num w:numId="357">
    <w:abstractNumId w:val="470"/>
  </w:num>
  <w:num w:numId="358">
    <w:abstractNumId w:val="346"/>
  </w:num>
  <w:num w:numId="359">
    <w:abstractNumId w:val="120"/>
  </w:num>
  <w:num w:numId="360">
    <w:abstractNumId w:val="216"/>
  </w:num>
  <w:num w:numId="361">
    <w:abstractNumId w:val="415"/>
  </w:num>
  <w:num w:numId="362">
    <w:abstractNumId w:val="334"/>
  </w:num>
  <w:num w:numId="363">
    <w:abstractNumId w:val="314"/>
  </w:num>
  <w:num w:numId="364">
    <w:abstractNumId w:val="239"/>
  </w:num>
  <w:num w:numId="365">
    <w:abstractNumId w:val="72"/>
  </w:num>
  <w:num w:numId="366">
    <w:abstractNumId w:val="493"/>
  </w:num>
  <w:num w:numId="367">
    <w:abstractNumId w:val="151"/>
  </w:num>
  <w:num w:numId="368">
    <w:abstractNumId w:val="265"/>
  </w:num>
  <w:num w:numId="369">
    <w:abstractNumId w:val="336"/>
  </w:num>
  <w:num w:numId="370">
    <w:abstractNumId w:val="71"/>
  </w:num>
  <w:num w:numId="371">
    <w:abstractNumId w:val="333"/>
  </w:num>
  <w:num w:numId="372">
    <w:abstractNumId w:val="268"/>
  </w:num>
  <w:num w:numId="373">
    <w:abstractNumId w:val="123"/>
  </w:num>
  <w:num w:numId="374">
    <w:abstractNumId w:val="3"/>
  </w:num>
  <w:num w:numId="375">
    <w:abstractNumId w:val="19"/>
  </w:num>
  <w:num w:numId="376">
    <w:abstractNumId w:val="128"/>
  </w:num>
  <w:num w:numId="377">
    <w:abstractNumId w:val="220"/>
  </w:num>
  <w:num w:numId="378">
    <w:abstractNumId w:val="522"/>
  </w:num>
  <w:num w:numId="379">
    <w:abstractNumId w:val="258"/>
  </w:num>
  <w:num w:numId="380">
    <w:abstractNumId w:val="500"/>
  </w:num>
  <w:num w:numId="381">
    <w:abstractNumId w:val="381"/>
  </w:num>
  <w:num w:numId="382">
    <w:abstractNumId w:val="510"/>
  </w:num>
  <w:num w:numId="383">
    <w:abstractNumId w:val="8"/>
  </w:num>
  <w:num w:numId="384">
    <w:abstractNumId w:val="340"/>
  </w:num>
  <w:num w:numId="385">
    <w:abstractNumId w:val="109"/>
  </w:num>
  <w:num w:numId="386">
    <w:abstractNumId w:val="259"/>
  </w:num>
  <w:num w:numId="387">
    <w:abstractNumId w:val="160"/>
  </w:num>
  <w:num w:numId="388">
    <w:abstractNumId w:val="455"/>
  </w:num>
  <w:num w:numId="389">
    <w:abstractNumId w:val="289"/>
  </w:num>
  <w:num w:numId="390">
    <w:abstractNumId w:val="473"/>
  </w:num>
  <w:num w:numId="391">
    <w:abstractNumId w:val="114"/>
  </w:num>
  <w:num w:numId="392">
    <w:abstractNumId w:val="501"/>
  </w:num>
  <w:num w:numId="393">
    <w:abstractNumId w:val="50"/>
  </w:num>
  <w:num w:numId="394">
    <w:abstractNumId w:val="267"/>
  </w:num>
  <w:num w:numId="395">
    <w:abstractNumId w:val="408"/>
  </w:num>
  <w:num w:numId="396">
    <w:abstractNumId w:val="126"/>
  </w:num>
  <w:num w:numId="397">
    <w:abstractNumId w:val="351"/>
  </w:num>
  <w:num w:numId="398">
    <w:abstractNumId w:val="489"/>
  </w:num>
  <w:num w:numId="399">
    <w:abstractNumId w:val="5"/>
  </w:num>
  <w:num w:numId="400">
    <w:abstractNumId w:val="131"/>
  </w:num>
  <w:num w:numId="401">
    <w:abstractNumId w:val="491"/>
  </w:num>
  <w:num w:numId="402">
    <w:abstractNumId w:val="498"/>
  </w:num>
  <w:num w:numId="403">
    <w:abstractNumId w:val="22"/>
  </w:num>
  <w:num w:numId="404">
    <w:abstractNumId w:val="554"/>
  </w:num>
  <w:num w:numId="405">
    <w:abstractNumId w:val="354"/>
  </w:num>
  <w:num w:numId="406">
    <w:abstractNumId w:val="359"/>
  </w:num>
  <w:num w:numId="407">
    <w:abstractNumId w:val="245"/>
  </w:num>
  <w:num w:numId="408">
    <w:abstractNumId w:val="7"/>
  </w:num>
  <w:num w:numId="409">
    <w:abstractNumId w:val="448"/>
  </w:num>
  <w:num w:numId="410">
    <w:abstractNumId w:val="24"/>
  </w:num>
  <w:num w:numId="411">
    <w:abstractNumId w:val="260"/>
  </w:num>
  <w:num w:numId="412">
    <w:abstractNumId w:val="374"/>
  </w:num>
  <w:num w:numId="413">
    <w:abstractNumId w:val="395"/>
  </w:num>
  <w:num w:numId="414">
    <w:abstractNumId w:val="282"/>
  </w:num>
  <w:num w:numId="415">
    <w:abstractNumId w:val="280"/>
  </w:num>
  <w:num w:numId="416">
    <w:abstractNumId w:val="149"/>
  </w:num>
  <w:num w:numId="417">
    <w:abstractNumId w:val="21"/>
  </w:num>
  <w:num w:numId="418">
    <w:abstractNumId w:val="452"/>
  </w:num>
  <w:num w:numId="419">
    <w:abstractNumId w:val="514"/>
  </w:num>
  <w:num w:numId="420">
    <w:abstractNumId w:val="516"/>
  </w:num>
  <w:num w:numId="421">
    <w:abstractNumId w:val="484"/>
  </w:num>
  <w:num w:numId="422">
    <w:abstractNumId w:val="213"/>
  </w:num>
  <w:num w:numId="423">
    <w:abstractNumId w:val="524"/>
  </w:num>
  <w:num w:numId="424">
    <w:abstractNumId w:val="392"/>
  </w:num>
  <w:num w:numId="425">
    <w:abstractNumId w:val="219"/>
  </w:num>
  <w:num w:numId="426">
    <w:abstractNumId w:val="380"/>
  </w:num>
  <w:num w:numId="427">
    <w:abstractNumId w:val="67"/>
  </w:num>
  <w:num w:numId="428">
    <w:abstractNumId w:val="363"/>
  </w:num>
  <w:num w:numId="429">
    <w:abstractNumId w:val="179"/>
  </w:num>
  <w:num w:numId="430">
    <w:abstractNumId w:val="447"/>
  </w:num>
  <w:num w:numId="431">
    <w:abstractNumId w:val="63"/>
  </w:num>
  <w:num w:numId="432">
    <w:abstractNumId w:val="142"/>
  </w:num>
  <w:num w:numId="433">
    <w:abstractNumId w:val="40"/>
  </w:num>
  <w:num w:numId="434">
    <w:abstractNumId w:val="124"/>
  </w:num>
  <w:num w:numId="435">
    <w:abstractNumId w:val="9"/>
  </w:num>
  <w:num w:numId="436">
    <w:abstractNumId w:val="420"/>
  </w:num>
  <w:num w:numId="437">
    <w:abstractNumId w:val="146"/>
  </w:num>
  <w:num w:numId="438">
    <w:abstractNumId w:val="198"/>
  </w:num>
  <w:num w:numId="439">
    <w:abstractNumId w:val="52"/>
  </w:num>
  <w:num w:numId="440">
    <w:abstractNumId w:val="177"/>
  </w:num>
  <w:num w:numId="441">
    <w:abstractNumId w:val="30"/>
  </w:num>
  <w:num w:numId="442">
    <w:abstractNumId w:val="495"/>
  </w:num>
  <w:num w:numId="443">
    <w:abstractNumId w:val="39"/>
  </w:num>
  <w:num w:numId="444">
    <w:abstractNumId w:val="147"/>
  </w:num>
  <w:num w:numId="445">
    <w:abstractNumId w:val="171"/>
  </w:num>
  <w:num w:numId="446">
    <w:abstractNumId w:val="560"/>
  </w:num>
  <w:num w:numId="447">
    <w:abstractNumId w:val="330"/>
  </w:num>
  <w:num w:numId="448">
    <w:abstractNumId w:val="326"/>
  </w:num>
  <w:num w:numId="449">
    <w:abstractNumId w:val="307"/>
  </w:num>
  <w:num w:numId="450">
    <w:abstractNumId w:val="546"/>
  </w:num>
  <w:num w:numId="451">
    <w:abstractNumId w:val="214"/>
  </w:num>
  <w:num w:numId="452">
    <w:abstractNumId w:val="367"/>
  </w:num>
  <w:num w:numId="453">
    <w:abstractNumId w:val="262"/>
  </w:num>
  <w:num w:numId="454">
    <w:abstractNumId w:val="226"/>
  </w:num>
  <w:num w:numId="455">
    <w:abstractNumId w:val="143"/>
  </w:num>
  <w:num w:numId="456">
    <w:abstractNumId w:val="356"/>
  </w:num>
  <w:num w:numId="457">
    <w:abstractNumId w:val="104"/>
  </w:num>
  <w:num w:numId="458">
    <w:abstractNumId w:val="481"/>
  </w:num>
  <w:num w:numId="459">
    <w:abstractNumId w:val="170"/>
  </w:num>
  <w:num w:numId="460">
    <w:abstractNumId w:val="472"/>
  </w:num>
  <w:num w:numId="461">
    <w:abstractNumId w:val="315"/>
  </w:num>
  <w:num w:numId="462">
    <w:abstractNumId w:val="391"/>
  </w:num>
  <w:num w:numId="463">
    <w:abstractNumId w:val="461"/>
  </w:num>
  <w:num w:numId="464">
    <w:abstractNumId w:val="435"/>
  </w:num>
  <w:num w:numId="465">
    <w:abstractNumId w:val="141"/>
  </w:num>
  <w:num w:numId="466">
    <w:abstractNumId w:val="301"/>
  </w:num>
  <w:num w:numId="467">
    <w:abstractNumId w:val="251"/>
  </w:num>
  <w:num w:numId="468">
    <w:abstractNumId w:val="547"/>
  </w:num>
  <w:num w:numId="469">
    <w:abstractNumId w:val="325"/>
  </w:num>
  <w:num w:numId="470">
    <w:abstractNumId w:val="59"/>
  </w:num>
  <w:num w:numId="471">
    <w:abstractNumId w:val="121"/>
  </w:num>
  <w:num w:numId="472">
    <w:abstractNumId w:val="186"/>
  </w:num>
  <w:num w:numId="473">
    <w:abstractNumId w:val="407"/>
  </w:num>
  <w:num w:numId="474">
    <w:abstractNumId w:val="113"/>
  </w:num>
  <w:num w:numId="475">
    <w:abstractNumId w:val="102"/>
  </w:num>
  <w:num w:numId="476">
    <w:abstractNumId w:val="96"/>
  </w:num>
  <w:num w:numId="477">
    <w:abstractNumId w:val="347"/>
  </w:num>
  <w:num w:numId="478">
    <w:abstractNumId w:val="14"/>
  </w:num>
  <w:num w:numId="479">
    <w:abstractNumId w:val="278"/>
  </w:num>
  <w:num w:numId="480">
    <w:abstractNumId w:val="542"/>
  </w:num>
  <w:num w:numId="481">
    <w:abstractNumId w:val="486"/>
  </w:num>
  <w:num w:numId="482">
    <w:abstractNumId w:val="204"/>
  </w:num>
  <w:num w:numId="483">
    <w:abstractNumId w:val="182"/>
  </w:num>
  <w:num w:numId="484">
    <w:abstractNumId w:val="541"/>
  </w:num>
  <w:num w:numId="485">
    <w:abstractNumId w:val="122"/>
  </w:num>
  <w:num w:numId="486">
    <w:abstractNumId w:val="266"/>
  </w:num>
  <w:num w:numId="487">
    <w:abstractNumId w:val="199"/>
  </w:num>
  <w:num w:numId="488">
    <w:abstractNumId w:val="202"/>
  </w:num>
  <w:num w:numId="489">
    <w:abstractNumId w:val="422"/>
  </w:num>
  <w:num w:numId="490">
    <w:abstractNumId w:val="81"/>
  </w:num>
  <w:num w:numId="491">
    <w:abstractNumId w:val="236"/>
  </w:num>
  <w:num w:numId="492">
    <w:abstractNumId w:val="468"/>
  </w:num>
  <w:num w:numId="493">
    <w:abstractNumId w:val="163"/>
  </w:num>
  <w:num w:numId="494">
    <w:abstractNumId w:val="371"/>
  </w:num>
  <w:num w:numId="495">
    <w:abstractNumId w:val="248"/>
  </w:num>
  <w:num w:numId="496">
    <w:abstractNumId w:val="480"/>
  </w:num>
  <w:num w:numId="497">
    <w:abstractNumId w:val="145"/>
  </w:num>
  <w:num w:numId="498">
    <w:abstractNumId w:val="551"/>
  </w:num>
  <w:num w:numId="499">
    <w:abstractNumId w:val="85"/>
  </w:num>
  <w:num w:numId="500">
    <w:abstractNumId w:val="327"/>
  </w:num>
  <w:num w:numId="501">
    <w:abstractNumId w:val="12"/>
  </w:num>
  <w:num w:numId="502">
    <w:abstractNumId w:val="398"/>
  </w:num>
  <w:num w:numId="503">
    <w:abstractNumId w:val="440"/>
  </w:num>
  <w:num w:numId="504">
    <w:abstractNumId w:val="287"/>
  </w:num>
  <w:num w:numId="505">
    <w:abstractNumId w:val="58"/>
  </w:num>
  <w:num w:numId="506">
    <w:abstractNumId w:val="115"/>
  </w:num>
  <w:num w:numId="507">
    <w:abstractNumId w:val="110"/>
  </w:num>
  <w:num w:numId="508">
    <w:abstractNumId w:val="545"/>
  </w:num>
  <w:num w:numId="509">
    <w:abstractNumId w:val="281"/>
  </w:num>
  <w:num w:numId="510">
    <w:abstractNumId w:val="47"/>
  </w:num>
  <w:num w:numId="511">
    <w:abstractNumId w:val="270"/>
  </w:num>
  <w:num w:numId="512">
    <w:abstractNumId w:val="250"/>
  </w:num>
  <w:num w:numId="513">
    <w:abstractNumId w:val="130"/>
  </w:num>
  <w:num w:numId="514">
    <w:abstractNumId w:val="358"/>
  </w:num>
  <w:num w:numId="515">
    <w:abstractNumId w:val="389"/>
  </w:num>
  <w:num w:numId="516">
    <w:abstractNumId w:val="189"/>
  </w:num>
  <w:num w:numId="517">
    <w:abstractNumId w:val="295"/>
  </w:num>
  <w:num w:numId="518">
    <w:abstractNumId w:val="173"/>
  </w:num>
  <w:num w:numId="519">
    <w:abstractNumId w:val="187"/>
  </w:num>
  <w:num w:numId="520">
    <w:abstractNumId w:val="269"/>
  </w:num>
  <w:num w:numId="521">
    <w:abstractNumId w:val="308"/>
  </w:num>
  <w:num w:numId="522">
    <w:abstractNumId w:val="157"/>
  </w:num>
  <w:num w:numId="523">
    <w:abstractNumId w:val="430"/>
  </w:num>
  <w:num w:numId="524">
    <w:abstractNumId w:val="293"/>
  </w:num>
  <w:num w:numId="525">
    <w:abstractNumId w:val="49"/>
  </w:num>
  <w:num w:numId="526">
    <w:abstractNumId w:val="92"/>
  </w:num>
  <w:num w:numId="527">
    <w:abstractNumId w:val="181"/>
  </w:num>
  <w:num w:numId="528">
    <w:abstractNumId w:val="544"/>
  </w:num>
  <w:num w:numId="529">
    <w:abstractNumId w:val="53"/>
  </w:num>
  <w:num w:numId="530">
    <w:abstractNumId w:val="366"/>
  </w:num>
  <w:num w:numId="531">
    <w:abstractNumId w:val="38"/>
  </w:num>
  <w:num w:numId="532">
    <w:abstractNumId w:val="2"/>
  </w:num>
  <w:num w:numId="533">
    <w:abstractNumId w:val="296"/>
  </w:num>
  <w:num w:numId="534">
    <w:abstractNumId w:val="306"/>
  </w:num>
  <w:num w:numId="535">
    <w:abstractNumId w:val="224"/>
  </w:num>
  <w:num w:numId="536">
    <w:abstractNumId w:val="178"/>
  </w:num>
  <w:num w:numId="537">
    <w:abstractNumId w:val="441"/>
  </w:num>
  <w:num w:numId="538">
    <w:abstractNumId w:val="135"/>
  </w:num>
  <w:num w:numId="539">
    <w:abstractNumId w:val="478"/>
  </w:num>
  <w:num w:numId="540">
    <w:abstractNumId w:val="399"/>
  </w:num>
  <w:num w:numId="541">
    <w:abstractNumId w:val="194"/>
  </w:num>
  <w:num w:numId="542">
    <w:abstractNumId w:val="499"/>
  </w:num>
  <w:num w:numId="543">
    <w:abstractNumId w:val="463"/>
  </w:num>
  <w:num w:numId="544">
    <w:abstractNumId w:val="485"/>
  </w:num>
  <w:num w:numId="545">
    <w:abstractNumId w:val="94"/>
  </w:num>
  <w:num w:numId="546">
    <w:abstractNumId w:val="437"/>
  </w:num>
  <w:num w:numId="547">
    <w:abstractNumId w:val="506"/>
  </w:num>
  <w:num w:numId="548">
    <w:abstractNumId w:val="48"/>
  </w:num>
  <w:num w:numId="549">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0">
    <w:abstractNumId w:val="97"/>
  </w:num>
  <w:num w:numId="551">
    <w:abstractNumId w:val="78"/>
  </w:num>
  <w:num w:numId="552">
    <w:abstractNumId w:val="184"/>
  </w:num>
  <w:num w:numId="553">
    <w:abstractNumId w:val="298"/>
  </w:num>
  <w:num w:numId="554">
    <w:abstractNumId w:val="175"/>
  </w:num>
  <w:num w:numId="555">
    <w:abstractNumId w:val="73"/>
  </w:num>
  <w:num w:numId="556">
    <w:abstractNumId w:val="162"/>
  </w:num>
  <w:num w:numId="557">
    <w:abstractNumId w:val="240"/>
  </w:num>
  <w:num w:numId="558">
    <w:abstractNumId w:val="233"/>
  </w:num>
  <w:num w:numId="559">
    <w:abstractNumId w:val="249"/>
  </w:num>
  <w:num w:numId="560">
    <w:abstractNumId w:val="57"/>
  </w:num>
  <w:num w:numId="561">
    <w:abstractNumId w:val="73"/>
    <w:lvlOverride w:ilvl="0">
      <w:lvl w:ilvl="0" w:tplc="8A7067A8">
        <w:start w:val="3"/>
        <w:numFmt w:val="lowerLetter"/>
        <w:lvlText w:val="%1)"/>
        <w:lvlJc w:val="left"/>
        <w:pPr>
          <w:ind w:left="1440" w:hanging="360"/>
        </w:pPr>
        <w:rPr>
          <w:rFonts w:asciiTheme="minorHAnsi" w:eastAsiaTheme="minorHAnsi" w:hAnsiTheme="minorHAnsi" w:cstheme="minorBidi" w:hint="default"/>
        </w:rPr>
      </w:lvl>
    </w:lvlOverride>
    <w:lvlOverride w:ilvl="1">
      <w:lvl w:ilvl="1" w:tplc="3D86CA44">
        <w:start w:val="1"/>
        <w:numFmt w:val="lowerLetter"/>
        <w:lvlText w:val="%2."/>
        <w:lvlJc w:val="left"/>
        <w:pPr>
          <w:ind w:left="1440" w:hanging="360"/>
        </w:pPr>
      </w:lvl>
    </w:lvlOverride>
    <w:lvlOverride w:ilvl="2">
      <w:lvl w:ilvl="2" w:tplc="04D835E0" w:tentative="1">
        <w:start w:val="1"/>
        <w:numFmt w:val="lowerRoman"/>
        <w:lvlText w:val="%3."/>
        <w:lvlJc w:val="right"/>
        <w:pPr>
          <w:ind w:left="2160" w:hanging="180"/>
        </w:pPr>
      </w:lvl>
    </w:lvlOverride>
    <w:lvlOverride w:ilvl="3">
      <w:lvl w:ilvl="3" w:tplc="B5762612" w:tentative="1">
        <w:start w:val="1"/>
        <w:numFmt w:val="decimal"/>
        <w:lvlText w:val="%4."/>
        <w:lvlJc w:val="left"/>
        <w:pPr>
          <w:ind w:left="2880" w:hanging="360"/>
        </w:pPr>
      </w:lvl>
    </w:lvlOverride>
    <w:lvlOverride w:ilvl="4">
      <w:lvl w:ilvl="4" w:tplc="041B0019" w:tentative="1">
        <w:start w:val="1"/>
        <w:numFmt w:val="lowerLetter"/>
        <w:lvlText w:val="%5."/>
        <w:lvlJc w:val="left"/>
        <w:pPr>
          <w:ind w:left="3600" w:hanging="360"/>
        </w:pPr>
      </w:lvl>
    </w:lvlOverride>
    <w:lvlOverride w:ilvl="5">
      <w:lvl w:ilvl="5" w:tplc="041B001B" w:tentative="1">
        <w:start w:val="1"/>
        <w:numFmt w:val="lowerRoman"/>
        <w:lvlText w:val="%6."/>
        <w:lvlJc w:val="right"/>
        <w:pPr>
          <w:ind w:left="4320" w:hanging="180"/>
        </w:pPr>
      </w:lvl>
    </w:lvlOverride>
    <w:lvlOverride w:ilvl="6">
      <w:lvl w:ilvl="6" w:tplc="041B000F" w:tentative="1">
        <w:start w:val="1"/>
        <w:numFmt w:val="decimal"/>
        <w:lvlText w:val="%7."/>
        <w:lvlJc w:val="left"/>
        <w:pPr>
          <w:ind w:left="5040" w:hanging="360"/>
        </w:pPr>
      </w:lvl>
    </w:lvlOverride>
    <w:lvlOverride w:ilvl="7">
      <w:lvl w:ilvl="7" w:tplc="041B0019" w:tentative="1">
        <w:start w:val="1"/>
        <w:numFmt w:val="lowerLetter"/>
        <w:lvlText w:val="%8."/>
        <w:lvlJc w:val="left"/>
        <w:pPr>
          <w:ind w:left="5760" w:hanging="360"/>
        </w:pPr>
      </w:lvl>
    </w:lvlOverride>
    <w:lvlOverride w:ilvl="8">
      <w:lvl w:ilvl="8" w:tplc="041B001B" w:tentative="1">
        <w:start w:val="1"/>
        <w:numFmt w:val="lowerRoman"/>
        <w:lvlText w:val="%9."/>
        <w:lvlJc w:val="right"/>
        <w:pPr>
          <w:ind w:left="6480" w:hanging="180"/>
        </w:pPr>
      </w:lvl>
    </w:lvlOverride>
  </w:num>
  <w:num w:numId="562">
    <w:abstractNumId w:val="166"/>
  </w:num>
  <w:num w:numId="563">
    <w:abstractNumId w:val="69"/>
  </w:num>
  <w:num w:numId="564">
    <w:abstractNumId w:val="84"/>
  </w:num>
  <w:num w:numId="565">
    <w:abstractNumId w:val="304"/>
  </w:num>
  <w:numIdMacAtCleanup w:val="5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a Vacíková">
    <w15:presenceInfo w15:providerId="AD" w15:userId="S::jana.vacikova@apa.sk::42bc784a-e2c6-4403-8433-8823f189cd4b"/>
  </w15:person>
  <w15:person w15:author="Lenka Valentová">
    <w15:presenceInfo w15:providerId="AD" w15:userId="S::lenka.valentova@apa.sk::e0faf982-459d-4c62-8657-e313e4b8724e"/>
  </w15:person>
  <w15:person w15:author="Jana Vacíková [2]">
    <w15:presenceInfo w15:providerId="AD" w15:userId="S::jana.vacikova@apa.sk::42bc784a-e2c6-4403-8433-8823f189cd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6F0"/>
    <w:rsid w:val="000C1533"/>
    <w:rsid w:val="000C1571"/>
    <w:rsid w:val="000C18C6"/>
    <w:rsid w:val="000C1CD2"/>
    <w:rsid w:val="000C1DCF"/>
    <w:rsid w:val="000C3991"/>
    <w:rsid w:val="000C498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74A2"/>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A1767"/>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5CAA"/>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91200"/>
    <w:rsid w:val="00291375"/>
    <w:rsid w:val="00291AA3"/>
    <w:rsid w:val="00291E2C"/>
    <w:rsid w:val="0029200C"/>
    <w:rsid w:val="002922C1"/>
    <w:rsid w:val="00292CB0"/>
    <w:rsid w:val="00292F81"/>
    <w:rsid w:val="002933A2"/>
    <w:rsid w:val="002936A7"/>
    <w:rsid w:val="00293CD9"/>
    <w:rsid w:val="002944CB"/>
    <w:rsid w:val="00294821"/>
    <w:rsid w:val="00295583"/>
    <w:rsid w:val="00295D6B"/>
    <w:rsid w:val="00295F1A"/>
    <w:rsid w:val="00296B76"/>
    <w:rsid w:val="00297373"/>
    <w:rsid w:val="0029772B"/>
    <w:rsid w:val="00297EFF"/>
    <w:rsid w:val="002A1056"/>
    <w:rsid w:val="002A120B"/>
    <w:rsid w:val="002A1942"/>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782"/>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B3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1D4"/>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8D"/>
    <w:rsid w:val="00334CE7"/>
    <w:rsid w:val="00334EDC"/>
    <w:rsid w:val="003351FE"/>
    <w:rsid w:val="00335B07"/>
    <w:rsid w:val="00335B5B"/>
    <w:rsid w:val="00335F43"/>
    <w:rsid w:val="003377B5"/>
    <w:rsid w:val="00340357"/>
    <w:rsid w:val="0034285A"/>
    <w:rsid w:val="003433E2"/>
    <w:rsid w:val="0034352D"/>
    <w:rsid w:val="00343C57"/>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711"/>
    <w:rsid w:val="00390E8B"/>
    <w:rsid w:val="003913FF"/>
    <w:rsid w:val="003915ED"/>
    <w:rsid w:val="0039264F"/>
    <w:rsid w:val="00392A79"/>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0E0C"/>
    <w:rsid w:val="003A11DC"/>
    <w:rsid w:val="003A1C61"/>
    <w:rsid w:val="003A1EF8"/>
    <w:rsid w:val="003A22C2"/>
    <w:rsid w:val="003A2434"/>
    <w:rsid w:val="003A2E12"/>
    <w:rsid w:val="003A385D"/>
    <w:rsid w:val="003A3A6F"/>
    <w:rsid w:val="003A4975"/>
    <w:rsid w:val="003A4A28"/>
    <w:rsid w:val="003A6102"/>
    <w:rsid w:val="003A629B"/>
    <w:rsid w:val="003A6592"/>
    <w:rsid w:val="003A6964"/>
    <w:rsid w:val="003A70B6"/>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1FAD"/>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506B5"/>
    <w:rsid w:val="00450B54"/>
    <w:rsid w:val="00450F98"/>
    <w:rsid w:val="0045153F"/>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488B"/>
    <w:rsid w:val="00475318"/>
    <w:rsid w:val="00475AA5"/>
    <w:rsid w:val="00475D4E"/>
    <w:rsid w:val="00475F1B"/>
    <w:rsid w:val="00475FEB"/>
    <w:rsid w:val="0047697A"/>
    <w:rsid w:val="00476F69"/>
    <w:rsid w:val="004775B1"/>
    <w:rsid w:val="00477E99"/>
    <w:rsid w:val="004800B7"/>
    <w:rsid w:val="004816C2"/>
    <w:rsid w:val="00481760"/>
    <w:rsid w:val="00481FA5"/>
    <w:rsid w:val="00482131"/>
    <w:rsid w:val="0048297F"/>
    <w:rsid w:val="004831EC"/>
    <w:rsid w:val="004834CE"/>
    <w:rsid w:val="00483B49"/>
    <w:rsid w:val="00483D92"/>
    <w:rsid w:val="00483EDE"/>
    <w:rsid w:val="0048401A"/>
    <w:rsid w:val="00484306"/>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B72"/>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F91"/>
    <w:rsid w:val="004F016A"/>
    <w:rsid w:val="004F0289"/>
    <w:rsid w:val="004F078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7F65"/>
    <w:rsid w:val="00540285"/>
    <w:rsid w:val="00540F0D"/>
    <w:rsid w:val="00541401"/>
    <w:rsid w:val="0054155B"/>
    <w:rsid w:val="00541636"/>
    <w:rsid w:val="005416D2"/>
    <w:rsid w:val="00541EEE"/>
    <w:rsid w:val="00542044"/>
    <w:rsid w:val="005426FB"/>
    <w:rsid w:val="0054298B"/>
    <w:rsid w:val="005429E0"/>
    <w:rsid w:val="00542A91"/>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23E"/>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68"/>
    <w:rsid w:val="007249C2"/>
    <w:rsid w:val="00725A23"/>
    <w:rsid w:val="00726076"/>
    <w:rsid w:val="00726855"/>
    <w:rsid w:val="00727221"/>
    <w:rsid w:val="00727272"/>
    <w:rsid w:val="0073012E"/>
    <w:rsid w:val="007305A0"/>
    <w:rsid w:val="007314FB"/>
    <w:rsid w:val="007316A8"/>
    <w:rsid w:val="00732215"/>
    <w:rsid w:val="0073260C"/>
    <w:rsid w:val="00732A7E"/>
    <w:rsid w:val="00732C6E"/>
    <w:rsid w:val="00732DEE"/>
    <w:rsid w:val="00733087"/>
    <w:rsid w:val="00734EBF"/>
    <w:rsid w:val="00735041"/>
    <w:rsid w:val="00735538"/>
    <w:rsid w:val="00735A00"/>
    <w:rsid w:val="00735EDB"/>
    <w:rsid w:val="0073636B"/>
    <w:rsid w:val="00736698"/>
    <w:rsid w:val="00736B10"/>
    <w:rsid w:val="00737161"/>
    <w:rsid w:val="0073775F"/>
    <w:rsid w:val="00737E78"/>
    <w:rsid w:val="0074005C"/>
    <w:rsid w:val="0074048B"/>
    <w:rsid w:val="0074123D"/>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75A"/>
    <w:rsid w:val="007618D7"/>
    <w:rsid w:val="00761E00"/>
    <w:rsid w:val="00762146"/>
    <w:rsid w:val="00762B75"/>
    <w:rsid w:val="0076397A"/>
    <w:rsid w:val="00763AD6"/>
    <w:rsid w:val="00764055"/>
    <w:rsid w:val="0076416E"/>
    <w:rsid w:val="00764A24"/>
    <w:rsid w:val="0076584C"/>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87C"/>
    <w:rsid w:val="007B7CFE"/>
    <w:rsid w:val="007C0B29"/>
    <w:rsid w:val="007C1D94"/>
    <w:rsid w:val="007C27BF"/>
    <w:rsid w:val="007C27C7"/>
    <w:rsid w:val="007C280C"/>
    <w:rsid w:val="007C546C"/>
    <w:rsid w:val="007C57DA"/>
    <w:rsid w:val="007C5A8D"/>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984"/>
    <w:rsid w:val="007E6F82"/>
    <w:rsid w:val="007E7947"/>
    <w:rsid w:val="007E7E06"/>
    <w:rsid w:val="007F05D5"/>
    <w:rsid w:val="007F08CB"/>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B4"/>
    <w:rsid w:val="00A624E8"/>
    <w:rsid w:val="00A62524"/>
    <w:rsid w:val="00A62FDA"/>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BD5"/>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423"/>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18B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60337"/>
    <w:rsid w:val="00C60C56"/>
    <w:rsid w:val="00C61E5A"/>
    <w:rsid w:val="00C626D9"/>
    <w:rsid w:val="00C63E51"/>
    <w:rsid w:val="00C6504A"/>
    <w:rsid w:val="00C66049"/>
    <w:rsid w:val="00C662A9"/>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3BC"/>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2F0"/>
    <w:rsid w:val="00CC0310"/>
    <w:rsid w:val="00CC055D"/>
    <w:rsid w:val="00CC06B1"/>
    <w:rsid w:val="00CC0974"/>
    <w:rsid w:val="00CC1847"/>
    <w:rsid w:val="00CC2346"/>
    <w:rsid w:val="00CC2816"/>
    <w:rsid w:val="00CC31D3"/>
    <w:rsid w:val="00CC36D8"/>
    <w:rsid w:val="00CC4285"/>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91"/>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D7E"/>
    <w:rsid w:val="00D935DC"/>
    <w:rsid w:val="00D93616"/>
    <w:rsid w:val="00D93F23"/>
    <w:rsid w:val="00D9419D"/>
    <w:rsid w:val="00D94A8E"/>
    <w:rsid w:val="00D95175"/>
    <w:rsid w:val="00D95449"/>
    <w:rsid w:val="00D95DBA"/>
    <w:rsid w:val="00D962E7"/>
    <w:rsid w:val="00D96560"/>
    <w:rsid w:val="00D9667E"/>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2149"/>
    <w:rsid w:val="00DC260A"/>
    <w:rsid w:val="00DC2A9B"/>
    <w:rsid w:val="00DC2D72"/>
    <w:rsid w:val="00DC3A8D"/>
    <w:rsid w:val="00DC3F8D"/>
    <w:rsid w:val="00DC41C9"/>
    <w:rsid w:val="00DC4491"/>
    <w:rsid w:val="00DC53BE"/>
    <w:rsid w:val="00DC570E"/>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6634"/>
    <w:rsid w:val="00DD6B27"/>
    <w:rsid w:val="00DD6DD3"/>
    <w:rsid w:val="00DD71CB"/>
    <w:rsid w:val="00DD7EF1"/>
    <w:rsid w:val="00DE0C34"/>
    <w:rsid w:val="00DE153D"/>
    <w:rsid w:val="00DE217F"/>
    <w:rsid w:val="00DE397E"/>
    <w:rsid w:val="00DE3B07"/>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55C5"/>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C02"/>
    <w:rsid w:val="00E92665"/>
    <w:rsid w:val="00E936A5"/>
    <w:rsid w:val="00E93D9B"/>
    <w:rsid w:val="00E942C3"/>
    <w:rsid w:val="00E944BB"/>
    <w:rsid w:val="00E94E7D"/>
    <w:rsid w:val="00E95181"/>
    <w:rsid w:val="00E97831"/>
    <w:rsid w:val="00E97EC8"/>
    <w:rsid w:val="00EA0374"/>
    <w:rsid w:val="00EA0A2F"/>
    <w:rsid w:val="00EA0DDA"/>
    <w:rsid w:val="00EA1222"/>
    <w:rsid w:val="00EA1692"/>
    <w:rsid w:val="00EA19B2"/>
    <w:rsid w:val="00EA2388"/>
    <w:rsid w:val="00EA2691"/>
    <w:rsid w:val="00EA292F"/>
    <w:rsid w:val="00EA2B2F"/>
    <w:rsid w:val="00EA3975"/>
    <w:rsid w:val="00EA3A96"/>
    <w:rsid w:val="00EA3CCE"/>
    <w:rsid w:val="00EA3E01"/>
    <w:rsid w:val="00EA403E"/>
    <w:rsid w:val="00EA520A"/>
    <w:rsid w:val="00EA539A"/>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53F"/>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aliases w:val="Deloitte table 3"/>
    <w:basedOn w:val="Normlnatabuka"/>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 w:type="character" w:customStyle="1" w:styleId="ListLabel73">
    <w:name w:val="ListLabel 73"/>
    <w:qFormat/>
    <w:rsid w:val="001A1767"/>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inancnasprava.sk/sk/elektronicke-sluzby/verejne-sluzby/zoznamy/detail/_f4211cf3-eb6d-4b43-928e-a62800e27a3a" TargetMode="External"/><Relationship Id="rId21" Type="http://schemas.openxmlformats.org/officeDocument/2006/relationships/hyperlink" Target="https://oversi.gov.sk/" TargetMode="External"/><Relationship Id="rId42" Type="http://schemas.openxmlformats.org/officeDocument/2006/relationships/hyperlink" Target="https://www.crz.gov.sk/" TargetMode="External"/><Relationship Id="rId47" Type="http://schemas.openxmlformats.org/officeDocument/2006/relationships/hyperlink" Target="https://oversi.gov.sk" TargetMode="External"/><Relationship Id="rId63" Type="http://schemas.openxmlformats.org/officeDocument/2006/relationships/hyperlink" Target="http://www.statnapomoc.sk/" TargetMode="External"/><Relationship Id="rId68" Type="http://schemas.openxmlformats.org/officeDocument/2006/relationships/hyperlink" Target="https://oversi.gov.sk" TargetMode="External"/><Relationship Id="rId84" Type="http://schemas.openxmlformats.org/officeDocument/2006/relationships/hyperlink" Target="https://www.crz.gov.sk/" TargetMode="External"/><Relationship Id="rId89" Type="http://schemas.openxmlformats.org/officeDocument/2006/relationships/hyperlink" Target="https://oversi.gov.sk" TargetMode="External"/><Relationship Id="rId112" Type="http://schemas.openxmlformats.org/officeDocument/2006/relationships/fontTable" Target="fontTable.xml"/><Relationship Id="rId16" Type="http://schemas.openxmlformats.org/officeDocument/2006/relationships/hyperlink" Target="http://www.dovera.sk/overenia/dlznici/zoznam-dlznikov" TargetMode="External"/><Relationship Id="rId107" Type="http://schemas.openxmlformats.org/officeDocument/2006/relationships/header" Target="header4.xml"/><Relationship Id="rId11" Type="http://schemas.openxmlformats.org/officeDocument/2006/relationships/footer" Target="footer2.xml"/><Relationship Id="rId32" Type="http://schemas.openxmlformats.org/officeDocument/2006/relationships/hyperlink" Target="https://rpo.statistics.sk" TargetMode="External"/><Relationship Id="rId37" Type="http://schemas.openxmlformats.org/officeDocument/2006/relationships/image" Target="media/image1.png"/><Relationship Id="rId53" Type="http://schemas.openxmlformats.org/officeDocument/2006/relationships/hyperlink" Target="https://www.svps.sk/potraviny/certifikacia.asp" TargetMode="External"/><Relationship Id="rId58" Type="http://schemas.openxmlformats.org/officeDocument/2006/relationships/hyperlink" Target="https://www.slov-lex.sk/pravne-predpisy/prilohy/SK/ZZ/2017/174/20170701_4709287-2.pdf" TargetMode="External"/><Relationship Id="rId74" Type="http://schemas.openxmlformats.org/officeDocument/2006/relationships/hyperlink" Target="https://www.crz.gov.sk/" TargetMode="External"/><Relationship Id="rId79" Type="http://schemas.openxmlformats.org/officeDocument/2006/relationships/hyperlink" Target="https://www.crz.gov.sk/" TargetMode="External"/><Relationship Id="rId102" Type="http://schemas.openxmlformats.org/officeDocument/2006/relationships/hyperlink" Target="http://www.apa.sk/index.php?navID=529&amp;id=6858" TargetMode="External"/><Relationship Id="rId5" Type="http://schemas.openxmlformats.org/officeDocument/2006/relationships/webSettings" Target="webSettings.xml"/><Relationship Id="rId90" Type="http://schemas.openxmlformats.org/officeDocument/2006/relationships/hyperlink" Target="http://www.minzp.sk/oblasti/voda/ochrana-pred-povodnami/manazment-povodnovych-rizik/predbezne-hodnotenie-povodnoveho-rizika-2018.html" TargetMode="External"/><Relationship Id="rId95" Type="http://schemas.openxmlformats.org/officeDocument/2006/relationships/hyperlink" Target="http://www.apa.sk/index.php?navID=529&amp;id=6858" TargetMode="External"/><Relationship Id="rId22" Type="http://schemas.openxmlformats.org/officeDocument/2006/relationships/hyperlink" Target="https://rpvs.gov.sk/rpvs/" TargetMode="External"/><Relationship Id="rId27" Type="http://schemas.openxmlformats.org/officeDocument/2006/relationships/hyperlink" Target="https://oversi.gov.sk" TargetMode="External"/><Relationship Id="rId43" Type="http://schemas.openxmlformats.org/officeDocument/2006/relationships/hyperlink" Target="https://www.minzp.sk/files/vestniky/vestnik-2020-2.pdf" TargetMode="External"/><Relationship Id="rId48" Type="http://schemas.openxmlformats.org/officeDocument/2006/relationships/hyperlink" Target="http://www.statnapomoc.sk/" TargetMode="External"/><Relationship Id="rId64" Type="http://schemas.openxmlformats.org/officeDocument/2006/relationships/hyperlink" Target="https://www.crz.gov.sk/" TargetMode="External"/><Relationship Id="rId69" Type="http://schemas.openxmlformats.org/officeDocument/2006/relationships/hyperlink" Target="http://datacube.statistics.sk/" TargetMode="External"/><Relationship Id="rId113" Type="http://schemas.microsoft.com/office/2011/relationships/people" Target="people.xml"/><Relationship Id="rId80" Type="http://schemas.openxmlformats.org/officeDocument/2006/relationships/hyperlink" Target="http://www.apa.sk/index.php?navID=529&amp;id=6858" TargetMode="External"/><Relationship Id="rId85" Type="http://schemas.openxmlformats.org/officeDocument/2006/relationships/hyperlink" Target="http://www.apa.sk/index.php?navID=529&amp;id=6858" TargetMode="External"/><Relationship Id="rId12" Type="http://schemas.openxmlformats.org/officeDocument/2006/relationships/header" Target="header3.xml"/><Relationship Id="rId17" Type="http://schemas.openxmlformats.org/officeDocument/2006/relationships/hyperlink" Target="https://www.union.sk/zoznam-dlznikov" TargetMode="External"/><Relationship Id="rId33" Type="http://schemas.openxmlformats.org/officeDocument/2006/relationships/hyperlink" Target="https://oversi.gov.sk" TargetMode="External"/><Relationship Id="rId38" Type="http://schemas.openxmlformats.org/officeDocument/2006/relationships/hyperlink" Target="https://www.crz.gov.sk/" TargetMode="External"/><Relationship Id="rId59" Type="http://schemas.openxmlformats.org/officeDocument/2006/relationships/hyperlink" Target="https://www.slov-lex.sk/pravne-predpisy/prilohy/SK/ZZ/2015/75/20180315_4429571-2.pdf" TargetMode="External"/><Relationship Id="rId103" Type="http://schemas.openxmlformats.org/officeDocument/2006/relationships/hyperlink" Target="https://rpo.statistics.sk" TargetMode="External"/><Relationship Id="rId108" Type="http://schemas.openxmlformats.org/officeDocument/2006/relationships/footer" Target="footer4.xml"/><Relationship Id="rId54" Type="http://schemas.openxmlformats.org/officeDocument/2006/relationships/hyperlink" Target="https://www.uksup.sk/ovv-certifikacia-vinarskych-produktov" TargetMode="External"/><Relationship Id="rId70" Type="http://schemas.openxmlformats.org/officeDocument/2006/relationships/hyperlink" Target="http://www.apa.sk/index.php?navID=529&amp;id=6858" TargetMode="External"/><Relationship Id="rId75" Type="http://schemas.openxmlformats.org/officeDocument/2006/relationships/hyperlink" Target="http://www.apa.sk/index.php?navID=529&amp;id=6858" TargetMode="External"/><Relationship Id="rId91" Type="http://schemas.openxmlformats.org/officeDocument/2006/relationships/hyperlink" Target="http://www.enviroportal.sk" TargetMode="External"/><Relationship Id="rId96" Type="http://schemas.openxmlformats.org/officeDocument/2006/relationships/hyperlink" Target="https://rpo.statistics.s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vszp.sk/platitelia/platenie-poistneho/zoznam-dlznikov.html" TargetMode="External"/><Relationship Id="rId23" Type="http://schemas.openxmlformats.org/officeDocument/2006/relationships/hyperlink" Target="https://rpvs.gov.sk/rpvs/" TargetMode="External"/><Relationship Id="rId28" Type="http://schemas.openxmlformats.org/officeDocument/2006/relationships/hyperlink" Target="https://rpo.statistics.sk" TargetMode="External"/><Relationship Id="rId36" Type="http://schemas.openxmlformats.org/officeDocument/2006/relationships/hyperlink" Target="https://oversi.gov.sk" TargetMode="External"/><Relationship Id="rId49" Type="http://schemas.openxmlformats.org/officeDocument/2006/relationships/hyperlink" Target="http://www.znackakvality.sk/?pl=18" TargetMode="External"/><Relationship Id="rId57" Type="http://schemas.openxmlformats.org/officeDocument/2006/relationships/hyperlink" Target="http://www.upsvar.sk/statistiky/nezamestnanost-mesacne-statistiky.html?page_id=1254" TargetMode="External"/><Relationship Id="rId106" Type="http://schemas.openxmlformats.org/officeDocument/2006/relationships/hyperlink" Target="https://www.crz.gov.sk/" TargetMode="External"/><Relationship Id="rId114"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hyperlink" Target="https://www.crz.gov.sk/" TargetMode="External"/><Relationship Id="rId44" Type="http://schemas.openxmlformats.org/officeDocument/2006/relationships/hyperlink" Target="https://www.crz.gov.sk/" TargetMode="External"/><Relationship Id="rId52" Type="http://schemas.openxmlformats.org/officeDocument/2006/relationships/hyperlink" Target="https://ec.europa.eu/info/food-farming-fisheries/food-safety-and-quality/certification/quality-labels/quality-products-registers_en" TargetMode="External"/><Relationship Id="rId60" Type="http://schemas.openxmlformats.org/officeDocument/2006/relationships/hyperlink" Target="https://www.uksup.sk/ooepv-registracia-ekologickych-prevadzkovatelov" TargetMode="External"/><Relationship Id="rId65" Type="http://schemas.openxmlformats.org/officeDocument/2006/relationships/hyperlink" Target="https://www.crz.gov.sk/" TargetMode="External"/><Relationship Id="rId73" Type="http://schemas.openxmlformats.org/officeDocument/2006/relationships/hyperlink" Target="http://datacube.statistics.sk/" TargetMode="External"/><Relationship Id="rId78" Type="http://schemas.openxmlformats.org/officeDocument/2006/relationships/hyperlink" Target="http://datacube.statistics.sk/" TargetMode="External"/><Relationship Id="rId81" Type="http://schemas.openxmlformats.org/officeDocument/2006/relationships/hyperlink" Target="https://rpo.statistics.sk" TargetMode="External"/><Relationship Id="rId86" Type="http://schemas.openxmlformats.org/officeDocument/2006/relationships/hyperlink" Target="https://rpo.statistics.sk" TargetMode="External"/><Relationship Id="rId94" Type="http://schemas.openxmlformats.org/officeDocument/2006/relationships/hyperlink" Target="https://www.crz.gov.sk/" TargetMode="External"/><Relationship Id="rId99" Type="http://schemas.openxmlformats.org/officeDocument/2006/relationships/hyperlink" Target="https://www.crz.gov.sk/" TargetMode="External"/><Relationship Id="rId101" Type="http://schemas.openxmlformats.org/officeDocument/2006/relationships/hyperlink" Target="https://www.crz.gov.sk/"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socpoist.sk/zoznam-dlznikov-emw/487s" TargetMode="External"/><Relationship Id="rId39" Type="http://schemas.openxmlformats.org/officeDocument/2006/relationships/hyperlink" Target="https://www.crz.gov.sk/" TargetMode="External"/><Relationship Id="rId109" Type="http://schemas.openxmlformats.org/officeDocument/2006/relationships/footer" Target="footer5.xml"/><Relationship Id="rId34" Type="http://schemas.openxmlformats.org/officeDocument/2006/relationships/hyperlink" Target="http://www.statnapomoc.sk/" TargetMode="External"/><Relationship Id="rId50" Type="http://schemas.openxmlformats.org/officeDocument/2006/relationships/hyperlink" Target="https://ec.europa.eu/info/food-farming-fisheries/food-safety-and-quality/certification/quality-labels/quality-products-registers_en" TargetMode="External"/><Relationship Id="rId55" Type="http://schemas.openxmlformats.org/officeDocument/2006/relationships/hyperlink" Target="https://www.crz.gov.sk/" TargetMode="External"/><Relationship Id="rId76" Type="http://schemas.openxmlformats.org/officeDocument/2006/relationships/hyperlink" Target="https://rpo.statistics.sk" TargetMode="External"/><Relationship Id="rId97" Type="http://schemas.openxmlformats.org/officeDocument/2006/relationships/hyperlink" Target="https://oversi.gov.sk" TargetMode="External"/><Relationship Id="rId104" Type="http://schemas.openxmlformats.org/officeDocument/2006/relationships/hyperlink" Target="https://oversi.gov.sk" TargetMode="External"/><Relationship Id="rId7" Type="http://schemas.openxmlformats.org/officeDocument/2006/relationships/endnotes" Target="endnotes.xml"/><Relationship Id="rId71" Type="http://schemas.openxmlformats.org/officeDocument/2006/relationships/hyperlink" Target="https://rpo.statistics.sk" TargetMode="External"/><Relationship Id="rId92" Type="http://schemas.openxmlformats.org/officeDocument/2006/relationships/hyperlink" Target="https://www.crz.gov.sk/" TargetMode="External"/><Relationship Id="rId2" Type="http://schemas.openxmlformats.org/officeDocument/2006/relationships/numbering" Target="numbering.xml"/><Relationship Id="rId29" Type="http://schemas.openxmlformats.org/officeDocument/2006/relationships/hyperlink" Target="https://oversi.gov.sk" TargetMode="External"/><Relationship Id="rId24" Type="http://schemas.openxmlformats.org/officeDocument/2006/relationships/hyperlink" Target="http://www.enviroportal.sk" TargetMode="External"/><Relationship Id="rId40" Type="http://schemas.openxmlformats.org/officeDocument/2006/relationships/hyperlink" Target="https://www.crz.gov.sk/" TargetMode="External"/><Relationship Id="rId45" Type="http://schemas.openxmlformats.org/officeDocument/2006/relationships/hyperlink" Target="https://www.crz.gov.sk/" TargetMode="External"/><Relationship Id="rId66" Type="http://schemas.openxmlformats.org/officeDocument/2006/relationships/hyperlink" Target="http://www.apa.sk/index.php?navID=529&amp;id=6858" TargetMode="External"/><Relationship Id="rId87" Type="http://schemas.openxmlformats.org/officeDocument/2006/relationships/hyperlink" Target="https://oversi.gov.sk" TargetMode="External"/><Relationship Id="rId110" Type="http://schemas.openxmlformats.org/officeDocument/2006/relationships/header" Target="header5.xml"/><Relationship Id="rId61" Type="http://schemas.openxmlformats.org/officeDocument/2006/relationships/hyperlink" Target="https://rpo.statistics.sk" TargetMode="External"/><Relationship Id="rId82" Type="http://schemas.openxmlformats.org/officeDocument/2006/relationships/hyperlink" Target="https://oversi.gov.sk" TargetMode="External"/><Relationship Id="rId19" Type="http://schemas.openxmlformats.org/officeDocument/2006/relationships/hyperlink" Target="https://esluzby.genpro.gov.sk/zoznam-odsudenych-pravnickych-osob" TargetMode="External"/><Relationship Id="rId14" Type="http://schemas.openxmlformats.org/officeDocument/2006/relationships/hyperlink" Target="https://www.justice.gov.sk/PortalApp/ObchodnyVestnik/Web/Zoznam.aspx" TargetMode="External"/><Relationship Id="rId30" Type="http://schemas.openxmlformats.org/officeDocument/2006/relationships/hyperlink" Target="http://www.statnapomoc.sk/" TargetMode="External"/><Relationship Id="rId35" Type="http://schemas.openxmlformats.org/officeDocument/2006/relationships/hyperlink" Target="https://rpo.statistics.sk" TargetMode="External"/><Relationship Id="rId56" Type="http://schemas.openxmlformats.org/officeDocument/2006/relationships/hyperlink" Target="http://www.upsvar.sk/statistiky/nezamestnanost-mesacne-statistiky.html?page_id=1254" TargetMode="External"/><Relationship Id="rId77" Type="http://schemas.openxmlformats.org/officeDocument/2006/relationships/hyperlink" Target="https://oversi.gov.sk" TargetMode="External"/><Relationship Id="rId100" Type="http://schemas.openxmlformats.org/officeDocument/2006/relationships/hyperlink" Target="https://www.crz.gov.sk/" TargetMode="External"/><Relationship Id="rId105" Type="http://schemas.openxmlformats.org/officeDocument/2006/relationships/hyperlink" Target="http://www.statnapomoc.sk/" TargetMode="External"/><Relationship Id="rId8" Type="http://schemas.openxmlformats.org/officeDocument/2006/relationships/header" Target="header1.xml"/><Relationship Id="rId51" Type="http://schemas.openxmlformats.org/officeDocument/2006/relationships/hyperlink" Target="https://www.uksup.sk/ovv-certifikacia-vinarskych-produktov" TargetMode="External"/><Relationship Id="rId72" Type="http://schemas.openxmlformats.org/officeDocument/2006/relationships/hyperlink" Target="https://oversi.gov.sk" TargetMode="External"/><Relationship Id="rId93" Type="http://schemas.openxmlformats.org/officeDocument/2006/relationships/hyperlink" Target="https://www.crz.gov.sk/" TargetMode="External"/><Relationship Id="rId98" Type="http://schemas.openxmlformats.org/officeDocument/2006/relationships/hyperlink" Target="http://www.statnapomoc.sk/" TargetMode="External"/><Relationship Id="rId3" Type="http://schemas.openxmlformats.org/officeDocument/2006/relationships/styles" Target="styles.xml"/><Relationship Id="rId25" Type="http://schemas.openxmlformats.org/officeDocument/2006/relationships/hyperlink" Target="http://www.enviroportal.sk" TargetMode="External"/><Relationship Id="rId46" Type="http://schemas.openxmlformats.org/officeDocument/2006/relationships/hyperlink" Target="https://rpo.statistics.sk" TargetMode="External"/><Relationship Id="rId67" Type="http://schemas.openxmlformats.org/officeDocument/2006/relationships/hyperlink" Target="https://rpo.statistics.sk" TargetMode="External"/><Relationship Id="rId20" Type="http://schemas.openxmlformats.org/officeDocument/2006/relationships/hyperlink" Target="https://oversi.gov.sk/" TargetMode="External"/><Relationship Id="rId41" Type="http://schemas.openxmlformats.org/officeDocument/2006/relationships/hyperlink" Target="https://www.crz.gov.sk/" TargetMode="External"/><Relationship Id="rId62" Type="http://schemas.openxmlformats.org/officeDocument/2006/relationships/hyperlink" Target="https://oversi.gov.sk" TargetMode="External"/><Relationship Id="rId83" Type="http://schemas.openxmlformats.org/officeDocument/2006/relationships/hyperlink" Target="http://datacube.statistics.sk/" TargetMode="External"/><Relationship Id="rId88" Type="http://schemas.openxmlformats.org/officeDocument/2006/relationships/hyperlink" Target="http://www.statnapomoc.sk/" TargetMode="External"/><Relationship Id="rId111" Type="http://schemas.openxmlformats.org/officeDocument/2006/relationships/footer" Target="footer6.xm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www.apa.sk/index.php?navID=529&amp;id=6858"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630EF-9B53-46F7-B541-674B5EFF9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194</Pages>
  <Words>121927</Words>
  <Characters>694990</Characters>
  <Application>Microsoft Office Word</Application>
  <DocSecurity>0</DocSecurity>
  <Lines>5791</Lines>
  <Paragraphs>1630</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815287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Vacíková Jana</dc:creator>
  <cp:keywords/>
  <dc:description/>
  <cp:lastModifiedBy>Vacíková Jana</cp:lastModifiedBy>
  <cp:revision>2</cp:revision>
  <cp:lastPrinted>2023-03-13T06:22:00Z</cp:lastPrinted>
  <dcterms:created xsi:type="dcterms:W3CDTF">2025-03-25T15:36:00Z</dcterms:created>
  <dcterms:modified xsi:type="dcterms:W3CDTF">2025-03-25T15:36:00Z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2,3,4,5,6,7</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2024-12-18T14:41:40Z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37b962ca-fd4c-424f-931a-c0d86423c731</vt:lpwstr>
  </property>
  <property fmtid="{D5CDD505-2E9C-101B-9397-08002B2CF9AE}" pid="11" name="MSIP_Label_54743a8a-75f7-4ac9-9741-a35bd0337f21_ContentBits">
    <vt:lpwstr>2</vt:lpwstr>
  </property>
</Properties>
</file>